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FF6DC" w14:textId="6DAFD851" w:rsidR="00A30A19" w:rsidRPr="002A1C75" w:rsidRDefault="00A30A19" w:rsidP="00C9331B">
      <w:pPr>
        <w:widowControl/>
        <w:autoSpaceDE w:val="0"/>
        <w:autoSpaceDN w:val="0"/>
        <w:adjustRightInd w:val="0"/>
        <w:snapToGrid w:val="0"/>
        <w:jc w:val="center"/>
        <w:rPr>
          <w:rFonts w:ascii="Calibri" w:eastAsia="Batang" w:hAnsi="Calibri" w:cs="Calibri"/>
          <w:b/>
          <w:bCs/>
          <w:color w:val="000000"/>
          <w:kern w:val="0"/>
          <w:sz w:val="22"/>
          <w:lang w:eastAsia="ko-KR"/>
        </w:rPr>
      </w:pPr>
      <w:r w:rsidRPr="002A1C75">
        <w:rPr>
          <w:rFonts w:ascii="Calibri" w:eastAsia="Batang" w:hAnsi="Calibri" w:cs="Calibri"/>
          <w:b/>
          <w:bCs/>
          <w:color w:val="000000"/>
          <w:kern w:val="0"/>
          <w:sz w:val="22"/>
          <w:lang w:eastAsia="ko-KR"/>
        </w:rPr>
        <w:t xml:space="preserve">JOINT IATTC AND WCPFC-NC WORKING GROUP MEETING ON THE </w:t>
      </w:r>
      <w:r w:rsidRPr="002A1C75">
        <w:rPr>
          <w:rFonts w:ascii="Calibri" w:eastAsia="Batang" w:hAnsi="Calibri" w:cs="Calibri"/>
          <w:b/>
          <w:bCs/>
          <w:color w:val="000000"/>
          <w:kern w:val="0"/>
          <w:sz w:val="22"/>
          <w:lang w:eastAsia="ko-KR"/>
        </w:rPr>
        <w:br/>
        <w:t>MANAGEMENT OF PACIFIC BLUEFIN TUNA</w:t>
      </w:r>
    </w:p>
    <w:p w14:paraId="69DE16E2" w14:textId="289FF58A" w:rsidR="00A30A19" w:rsidRPr="002A1C75" w:rsidRDefault="00D46C3B" w:rsidP="00C9331B">
      <w:pPr>
        <w:widowControl/>
        <w:autoSpaceDE w:val="0"/>
        <w:autoSpaceDN w:val="0"/>
        <w:adjustRightInd w:val="0"/>
        <w:snapToGrid w:val="0"/>
        <w:jc w:val="center"/>
        <w:rPr>
          <w:rFonts w:ascii="Calibri" w:eastAsia="Batang" w:hAnsi="Calibri" w:cs="Calibri"/>
          <w:b/>
          <w:bCs/>
          <w:color w:val="000000"/>
          <w:kern w:val="0"/>
          <w:sz w:val="22"/>
          <w:lang w:eastAsia="ko-KR"/>
        </w:rPr>
      </w:pPr>
      <w:r w:rsidRPr="002A1C75">
        <w:rPr>
          <w:rFonts w:ascii="Calibri" w:eastAsia="Batang" w:hAnsi="Calibri" w:cs="Calibri"/>
          <w:b/>
          <w:bCs/>
          <w:color w:val="000000"/>
          <w:kern w:val="0"/>
          <w:sz w:val="22"/>
          <w:lang w:eastAsia="ko-KR"/>
        </w:rPr>
        <w:t>TENTH</w:t>
      </w:r>
      <w:r w:rsidR="005F4CFB" w:rsidRPr="002A1C75">
        <w:rPr>
          <w:rFonts w:ascii="Calibri" w:eastAsia="Batang" w:hAnsi="Calibri" w:cs="Calibri"/>
          <w:b/>
          <w:bCs/>
          <w:color w:val="000000"/>
          <w:kern w:val="0"/>
          <w:sz w:val="22"/>
          <w:lang w:eastAsia="ko-KR"/>
        </w:rPr>
        <w:t xml:space="preserve"> </w:t>
      </w:r>
      <w:r w:rsidR="00A30A19" w:rsidRPr="002A1C75">
        <w:rPr>
          <w:rFonts w:ascii="Calibri" w:eastAsia="Batang" w:hAnsi="Calibri" w:cs="Calibri"/>
          <w:b/>
          <w:bCs/>
          <w:color w:val="000000"/>
          <w:kern w:val="0"/>
          <w:sz w:val="22"/>
          <w:lang w:eastAsia="ko-KR"/>
        </w:rPr>
        <w:t>SESSION</w:t>
      </w:r>
      <w:r w:rsidR="0000517E" w:rsidRPr="002A1C75">
        <w:rPr>
          <w:rFonts w:ascii="Calibri" w:eastAsia="Batang" w:hAnsi="Calibri" w:cs="Calibri"/>
          <w:b/>
          <w:bCs/>
          <w:color w:val="000000"/>
          <w:kern w:val="0"/>
          <w:sz w:val="22"/>
          <w:lang w:eastAsia="ko-KR"/>
        </w:rPr>
        <w:t xml:space="preserve"> (JWG-</w:t>
      </w:r>
      <w:r w:rsidRPr="002A1C75">
        <w:rPr>
          <w:rFonts w:ascii="Calibri" w:eastAsia="Batang" w:hAnsi="Calibri" w:cs="Calibri"/>
          <w:b/>
          <w:bCs/>
          <w:color w:val="000000"/>
          <w:kern w:val="0"/>
          <w:sz w:val="22"/>
          <w:lang w:eastAsia="ko-KR"/>
        </w:rPr>
        <w:t>10</w:t>
      </w:r>
      <w:r w:rsidR="0000517E" w:rsidRPr="002A1C75">
        <w:rPr>
          <w:rFonts w:ascii="Calibri" w:eastAsia="Batang" w:hAnsi="Calibri" w:cs="Calibri"/>
          <w:b/>
          <w:bCs/>
          <w:color w:val="000000"/>
          <w:kern w:val="0"/>
          <w:sz w:val="22"/>
          <w:lang w:eastAsia="ko-KR"/>
        </w:rPr>
        <w:t>)</w:t>
      </w:r>
    </w:p>
    <w:p w14:paraId="0820C874" w14:textId="77777777" w:rsidR="00A30A19" w:rsidRPr="002A1C75" w:rsidRDefault="00A30A19" w:rsidP="00C9331B">
      <w:pPr>
        <w:widowControl/>
        <w:autoSpaceDE w:val="0"/>
        <w:autoSpaceDN w:val="0"/>
        <w:adjustRightInd w:val="0"/>
        <w:snapToGrid w:val="0"/>
        <w:jc w:val="center"/>
        <w:rPr>
          <w:rFonts w:ascii="Calibri" w:eastAsia="Batang" w:hAnsi="Calibri" w:cs="Calibri"/>
          <w:bCs/>
          <w:color w:val="000000"/>
          <w:kern w:val="0"/>
          <w:sz w:val="22"/>
          <w:lang w:eastAsia="ko-KR"/>
        </w:rPr>
      </w:pPr>
    </w:p>
    <w:p w14:paraId="0E729E43" w14:textId="228E931E" w:rsidR="00F1578B" w:rsidRPr="002A1C75" w:rsidRDefault="00D46C3B" w:rsidP="00C9331B">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Toyama</w:t>
      </w:r>
      <w:r w:rsidR="0096278D" w:rsidRPr="002A1C75">
        <w:rPr>
          <w:rFonts w:ascii="Calibri" w:eastAsia="Batang" w:hAnsi="Calibri" w:cs="Calibri"/>
          <w:bCs/>
          <w:color w:val="000000"/>
          <w:kern w:val="0"/>
          <w:sz w:val="22"/>
          <w:lang w:eastAsia="ko-KR"/>
        </w:rPr>
        <w:t>, Japan</w:t>
      </w:r>
      <w:r w:rsidR="0019697C" w:rsidRPr="002A1C75">
        <w:rPr>
          <w:rFonts w:ascii="Calibri" w:eastAsia="Batang" w:hAnsi="Calibri" w:cs="Calibri"/>
          <w:bCs/>
          <w:color w:val="000000"/>
          <w:kern w:val="0"/>
          <w:sz w:val="22"/>
          <w:lang w:eastAsia="ko-KR"/>
        </w:rPr>
        <w:t xml:space="preserve"> (Hybrid)</w:t>
      </w:r>
    </w:p>
    <w:p w14:paraId="37957F17" w14:textId="1FD10444" w:rsidR="00A30A19" w:rsidRPr="002A1C75" w:rsidRDefault="00D46C3B" w:rsidP="00C9331B">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9</w:t>
      </w:r>
      <w:r w:rsidR="00FD16D6" w:rsidRPr="002A1C75">
        <w:rPr>
          <w:rFonts w:ascii="Calibri" w:eastAsia="Batang" w:hAnsi="Calibri" w:cs="Calibri"/>
          <w:bCs/>
          <w:color w:val="000000"/>
          <w:kern w:val="0"/>
          <w:sz w:val="22"/>
          <w:lang w:eastAsia="ko-KR"/>
        </w:rPr>
        <w:t xml:space="preserve"> – 1</w:t>
      </w:r>
      <w:r w:rsidRPr="002A1C75">
        <w:rPr>
          <w:rFonts w:ascii="Calibri" w:eastAsia="Batang" w:hAnsi="Calibri" w:cs="Calibri"/>
          <w:bCs/>
          <w:color w:val="000000"/>
          <w:kern w:val="0"/>
          <w:sz w:val="22"/>
          <w:lang w:eastAsia="ko-KR"/>
        </w:rPr>
        <w:t>2</w:t>
      </w:r>
      <w:r w:rsidR="00FD16D6" w:rsidRPr="002A1C75">
        <w:rPr>
          <w:rFonts w:ascii="Calibri" w:eastAsia="Batang" w:hAnsi="Calibri" w:cs="Calibri"/>
          <w:bCs/>
          <w:color w:val="000000"/>
          <w:kern w:val="0"/>
          <w:sz w:val="22"/>
          <w:lang w:eastAsia="ko-KR"/>
        </w:rPr>
        <w:t xml:space="preserve"> </w:t>
      </w:r>
      <w:r w:rsidR="00EA1135" w:rsidRPr="002A1C75">
        <w:rPr>
          <w:rFonts w:ascii="Calibri" w:eastAsia="Batang" w:hAnsi="Calibri" w:cs="Calibri"/>
          <w:bCs/>
          <w:color w:val="000000"/>
          <w:kern w:val="0"/>
          <w:sz w:val="22"/>
          <w:lang w:eastAsia="ko-KR"/>
        </w:rPr>
        <w:t>July 202</w:t>
      </w:r>
      <w:r w:rsidRPr="002A1C75">
        <w:rPr>
          <w:rFonts w:ascii="Calibri" w:eastAsia="Batang" w:hAnsi="Calibri" w:cs="Calibri"/>
          <w:bCs/>
          <w:color w:val="000000"/>
          <w:kern w:val="0"/>
          <w:sz w:val="22"/>
          <w:lang w:eastAsia="ko-KR"/>
        </w:rPr>
        <w:t>5</w:t>
      </w:r>
    </w:p>
    <w:p w14:paraId="7D397363" w14:textId="4B00BD54" w:rsidR="00A30A19" w:rsidRPr="002A1C75" w:rsidRDefault="00A30A19" w:rsidP="00C9331B">
      <w:pPr>
        <w:widowControl/>
        <w:pBdr>
          <w:top w:val="single" w:sz="18" w:space="1" w:color="auto"/>
          <w:bottom w:val="single" w:sz="18" w:space="0" w:color="auto"/>
        </w:pBdr>
        <w:adjustRightInd w:val="0"/>
        <w:snapToGrid w:val="0"/>
        <w:jc w:val="center"/>
        <w:rPr>
          <w:rFonts w:ascii="Calibri" w:hAnsi="Calibri" w:cs="Calibri"/>
          <w:b/>
          <w:kern w:val="0"/>
          <w:sz w:val="22"/>
          <w:lang w:val="en-NZ" w:eastAsia="ko-KR"/>
        </w:rPr>
      </w:pPr>
      <w:r w:rsidRPr="002A1C75">
        <w:rPr>
          <w:rFonts w:ascii="Calibri" w:eastAsia="MS PGothic" w:hAnsi="Calibri" w:cs="Calibri"/>
          <w:b/>
          <w:sz w:val="22"/>
        </w:rPr>
        <w:t>CHAIRS</w:t>
      </w:r>
      <w:r w:rsidR="0094455B" w:rsidRPr="002A1C75">
        <w:rPr>
          <w:rFonts w:ascii="Calibri" w:eastAsia="MS PGothic" w:hAnsi="Calibri" w:cs="Calibri"/>
          <w:b/>
          <w:sz w:val="22"/>
        </w:rPr>
        <w:t>’</w:t>
      </w:r>
      <w:r w:rsidRPr="002A1C75">
        <w:rPr>
          <w:rFonts w:ascii="Calibri" w:eastAsia="MS PGothic" w:hAnsi="Calibri" w:cs="Calibri"/>
          <w:b/>
          <w:sz w:val="22"/>
        </w:rPr>
        <w:t xml:space="preserve"> SUMMARY OF THE </w:t>
      </w:r>
      <w:r w:rsidR="0072668C" w:rsidRPr="002A1C75">
        <w:rPr>
          <w:rFonts w:ascii="Calibri" w:eastAsia="MS PGothic" w:hAnsi="Calibri" w:cs="Calibri"/>
          <w:b/>
          <w:sz w:val="22"/>
        </w:rPr>
        <w:t>10</w:t>
      </w:r>
      <w:r w:rsidRPr="002A1C75">
        <w:rPr>
          <w:rFonts w:ascii="Calibri" w:eastAsia="MS PGothic" w:hAnsi="Calibri" w:cs="Calibri"/>
          <w:b/>
          <w:sz w:val="22"/>
          <w:vertAlign w:val="superscript"/>
        </w:rPr>
        <w:t>TH</w:t>
      </w:r>
      <w:r w:rsidRPr="002A1C75">
        <w:rPr>
          <w:rFonts w:ascii="Calibri" w:eastAsia="MS PGothic" w:hAnsi="Calibri" w:cs="Calibri"/>
          <w:b/>
          <w:sz w:val="22"/>
        </w:rPr>
        <w:t xml:space="preserve"> JOINT IATTC AND WCPFC-NC WORKING GROUP MEETING ON THE MANAGEMENT OF PACIFIC BLUEFIN TUNA</w:t>
      </w:r>
    </w:p>
    <w:p w14:paraId="200C9B99" w14:textId="49BAD47E" w:rsidR="00A30A19" w:rsidRPr="002A1C75" w:rsidRDefault="00A74ED8" w:rsidP="00C9331B">
      <w:pPr>
        <w:widowControl/>
        <w:adjustRightInd w:val="0"/>
        <w:snapToGrid w:val="0"/>
        <w:ind w:left="1440" w:hanging="1440"/>
        <w:jc w:val="right"/>
        <w:rPr>
          <w:rFonts w:ascii="Calibri" w:hAnsi="Calibri" w:cs="Calibri"/>
          <w:b/>
          <w:bCs/>
          <w:sz w:val="22"/>
        </w:rPr>
      </w:pPr>
      <w:bookmarkStart w:id="0" w:name="_Hlk169861516"/>
      <w:r w:rsidRPr="002A1C75">
        <w:rPr>
          <w:rFonts w:ascii="Calibri" w:hAnsi="Calibri" w:cs="Calibri"/>
          <w:b/>
          <w:bCs/>
          <w:sz w:val="22"/>
        </w:rPr>
        <w:t>IATTC-NC-JWG</w:t>
      </w:r>
      <w:r w:rsidR="005F198F" w:rsidRPr="002A1C75">
        <w:rPr>
          <w:rFonts w:ascii="Calibri" w:hAnsi="Calibri" w:cs="Calibri"/>
          <w:b/>
          <w:bCs/>
          <w:sz w:val="22"/>
        </w:rPr>
        <w:t>10</w:t>
      </w:r>
      <w:r w:rsidRPr="002A1C75">
        <w:rPr>
          <w:rFonts w:ascii="Calibri" w:hAnsi="Calibri" w:cs="Calibri"/>
          <w:b/>
          <w:bCs/>
          <w:sz w:val="22"/>
        </w:rPr>
        <w:t>-202</w:t>
      </w:r>
      <w:r w:rsidR="003B2AE8" w:rsidRPr="002A1C75">
        <w:rPr>
          <w:rFonts w:ascii="Calibri" w:hAnsi="Calibri" w:cs="Calibri"/>
          <w:b/>
          <w:bCs/>
          <w:sz w:val="22"/>
        </w:rPr>
        <w:t>5</w:t>
      </w:r>
      <w:r w:rsidRPr="002A1C75">
        <w:rPr>
          <w:rFonts w:ascii="Calibri" w:hAnsi="Calibri" w:cs="Calibri"/>
          <w:b/>
          <w:bCs/>
          <w:sz w:val="22"/>
        </w:rPr>
        <w:t>/00</w:t>
      </w:r>
      <w:bookmarkEnd w:id="0"/>
    </w:p>
    <w:p w14:paraId="088B0BDC" w14:textId="77777777" w:rsidR="00A74ED8" w:rsidRPr="002A1C75" w:rsidRDefault="00A74ED8" w:rsidP="00C9331B">
      <w:pPr>
        <w:widowControl/>
        <w:adjustRightInd w:val="0"/>
        <w:snapToGrid w:val="0"/>
        <w:ind w:left="1440" w:hanging="1440"/>
        <w:jc w:val="right"/>
        <w:rPr>
          <w:rFonts w:ascii="Calibri" w:eastAsia="Malgun Gothic" w:hAnsi="Calibri" w:cs="Calibri"/>
          <w:b/>
          <w:bCs/>
          <w:kern w:val="0"/>
          <w:sz w:val="22"/>
          <w:lang w:eastAsia="ko-KR"/>
        </w:rPr>
      </w:pPr>
    </w:p>
    <w:p w14:paraId="1EB9EF29" w14:textId="77777777" w:rsidR="00A30A19" w:rsidRPr="002A1C75" w:rsidRDefault="00A30A19" w:rsidP="00C9331B">
      <w:pPr>
        <w:adjustRightInd w:val="0"/>
        <w:snapToGrid w:val="0"/>
        <w:jc w:val="center"/>
        <w:rPr>
          <w:rFonts w:ascii="Calibri" w:eastAsia="MS PGothic" w:hAnsi="Calibri" w:cs="Calibri"/>
          <w:b/>
          <w:sz w:val="22"/>
        </w:rPr>
      </w:pPr>
    </w:p>
    <w:p w14:paraId="5E18C2AC" w14:textId="48586933" w:rsidR="00A30A19" w:rsidRPr="002A1C75"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bookmarkStart w:id="1" w:name="_Toc55219735"/>
      <w:r w:rsidRPr="002A1C75">
        <w:rPr>
          <w:rFonts w:ascii="Calibri" w:hAnsi="Calibri" w:cs="Calibri"/>
          <w:b/>
          <w:bCs/>
          <w:color w:val="auto"/>
          <w:sz w:val="22"/>
          <w:szCs w:val="22"/>
        </w:rPr>
        <w:t>OPENING OF THE MEETING</w:t>
      </w:r>
      <w:bookmarkEnd w:id="1"/>
    </w:p>
    <w:p w14:paraId="76F124F6" w14:textId="77777777" w:rsidR="00A30A19" w:rsidRPr="002A1C75" w:rsidRDefault="00A30A19" w:rsidP="00C9331B">
      <w:pPr>
        <w:adjustRightInd w:val="0"/>
        <w:snapToGrid w:val="0"/>
        <w:rPr>
          <w:rFonts w:ascii="Calibri" w:eastAsia="MS PGothic" w:hAnsi="Calibri" w:cs="Calibri"/>
          <w:sz w:val="22"/>
        </w:rPr>
      </w:pPr>
    </w:p>
    <w:p w14:paraId="5605A660" w14:textId="6A667112" w:rsidR="00F4633C" w:rsidRPr="002A1C75" w:rsidRDefault="00F4633C"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The 10th Session of the Joint IATTC and WCPFC-NC Working Group Meeting on the Management of Pacific Bluefin Tuna (JWG-10) was held on 9 – 12 July 2025. The meeting was opened by co-chairs Mr. Josh Madeira (USA, IATTC) and Mr. Masanori Miyahara (Japan, Northern Committee Chair).</w:t>
      </w:r>
    </w:p>
    <w:p w14:paraId="4C592412" w14:textId="77777777" w:rsidR="00382B54" w:rsidRPr="002A1C75" w:rsidRDefault="00382B54" w:rsidP="00767096">
      <w:pPr>
        <w:rPr>
          <w:rFonts w:ascii="Calibri" w:hAnsi="Calibri" w:cs="Calibri"/>
        </w:rPr>
      </w:pPr>
    </w:p>
    <w:p w14:paraId="6BC053BB" w14:textId="329ACCAA" w:rsidR="00382B54" w:rsidRPr="002A1C75" w:rsidRDefault="00767096"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Japan welcomed JWG members, observers, and participants, expressing gratitude to attendees and special thanks to the co-chairs. Japan noted that this year features challenging measures including long-term </w:t>
      </w:r>
      <w:r w:rsidR="00865B9B" w:rsidRPr="002A1C75">
        <w:rPr>
          <w:rFonts w:ascii="Calibri" w:eastAsia="MS PGothic" w:hAnsi="Calibri" w:cs="Calibri"/>
          <w:sz w:val="22"/>
        </w:rPr>
        <w:t xml:space="preserve">management and </w:t>
      </w:r>
      <w:r w:rsidRPr="002A1C75">
        <w:rPr>
          <w:rFonts w:ascii="Calibri" w:eastAsia="MS PGothic" w:hAnsi="Calibri" w:cs="Calibri"/>
          <w:sz w:val="22"/>
        </w:rPr>
        <w:t>universal M</w:t>
      </w:r>
      <w:r w:rsidR="00D675FC" w:rsidRPr="002A1C75">
        <w:rPr>
          <w:rFonts w:ascii="Calibri" w:eastAsia="MS PGothic" w:hAnsi="Calibri" w:cs="Calibri"/>
          <w:sz w:val="22"/>
        </w:rPr>
        <w:t>onitoring Control and Surveillance (MCS)</w:t>
      </w:r>
      <w:r w:rsidRPr="002A1C75">
        <w:rPr>
          <w:rFonts w:ascii="Calibri" w:eastAsia="MS PGothic" w:hAnsi="Calibri" w:cs="Calibri"/>
          <w:sz w:val="22"/>
        </w:rPr>
        <w:t xml:space="preserve"> measures, emphasizing that while these items are difficult and complicated, they are confident the JWG can make good progress.</w:t>
      </w:r>
    </w:p>
    <w:p w14:paraId="4D9DA2C3" w14:textId="77777777" w:rsidR="00F4633C" w:rsidRPr="002A1C75" w:rsidRDefault="00F4633C" w:rsidP="00F4633C">
      <w:pPr>
        <w:adjustRightInd w:val="0"/>
        <w:snapToGrid w:val="0"/>
        <w:rPr>
          <w:rFonts w:ascii="Calibri" w:eastAsia="MS PGothic" w:hAnsi="Calibri" w:cs="Calibri"/>
          <w:sz w:val="22"/>
        </w:rPr>
      </w:pPr>
    </w:p>
    <w:p w14:paraId="25D9A7DC" w14:textId="31CC9ECC" w:rsidR="00A30A19" w:rsidRPr="002A1C75" w:rsidRDefault="00F4633C"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A list of participants to the JWG-10 is included in </w:t>
      </w:r>
      <w:r w:rsidRPr="002A1C75">
        <w:rPr>
          <w:rFonts w:ascii="Calibri" w:eastAsia="MS PGothic" w:hAnsi="Calibri" w:cs="Calibri"/>
          <w:b/>
          <w:bCs/>
          <w:sz w:val="22"/>
        </w:rPr>
        <w:t>Annex A</w:t>
      </w:r>
      <w:r w:rsidRPr="002A1C75">
        <w:rPr>
          <w:rFonts w:ascii="Calibri" w:eastAsia="MS PGothic" w:hAnsi="Calibri" w:cs="Calibri"/>
          <w:sz w:val="22"/>
        </w:rPr>
        <w:t>.</w:t>
      </w:r>
    </w:p>
    <w:p w14:paraId="53F28F2D" w14:textId="77777777" w:rsidR="005D4F11" w:rsidRPr="002A1C75" w:rsidRDefault="005D4F11" w:rsidP="005D4F11">
      <w:pPr>
        <w:adjustRightInd w:val="0"/>
        <w:snapToGrid w:val="0"/>
        <w:rPr>
          <w:rFonts w:ascii="Calibri" w:eastAsia="MS PGothic" w:hAnsi="Calibri" w:cs="Calibri"/>
          <w:sz w:val="22"/>
        </w:rPr>
      </w:pPr>
    </w:p>
    <w:p w14:paraId="2B24DC22" w14:textId="77777777" w:rsidR="006B199D" w:rsidRPr="002A1C75" w:rsidRDefault="006B199D" w:rsidP="00C9331B">
      <w:pPr>
        <w:adjustRightInd w:val="0"/>
        <w:snapToGrid w:val="0"/>
        <w:ind w:left="420"/>
        <w:rPr>
          <w:rFonts w:ascii="Calibri" w:eastAsia="MS PGothic" w:hAnsi="Calibri" w:cs="Calibri"/>
          <w:sz w:val="22"/>
        </w:rPr>
      </w:pPr>
    </w:p>
    <w:p w14:paraId="2A0964A3" w14:textId="23F097B0" w:rsidR="00A30A19" w:rsidRPr="002A1C75"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bookmarkStart w:id="2" w:name="_Toc55219736"/>
      <w:r w:rsidRPr="002A1C75">
        <w:rPr>
          <w:rFonts w:ascii="Calibri" w:hAnsi="Calibri" w:cs="Calibri"/>
          <w:b/>
          <w:bCs/>
          <w:color w:val="auto"/>
          <w:sz w:val="22"/>
          <w:szCs w:val="22"/>
        </w:rPr>
        <w:t>ADOPTION OF AGENDA AND MEETING PROCEDURES</w:t>
      </w:r>
      <w:bookmarkEnd w:id="2"/>
    </w:p>
    <w:p w14:paraId="15522939" w14:textId="77777777" w:rsidR="00DE0E81" w:rsidRPr="002A1C75" w:rsidRDefault="00DE0E81" w:rsidP="00C9331B">
      <w:pPr>
        <w:adjustRightInd w:val="0"/>
        <w:snapToGrid w:val="0"/>
        <w:rPr>
          <w:rFonts w:ascii="Calibri" w:eastAsia="MS PGothic" w:hAnsi="Calibri" w:cs="Calibri"/>
          <w:sz w:val="22"/>
        </w:rPr>
      </w:pPr>
      <w:bookmarkStart w:id="3" w:name="_Hlk52804430"/>
    </w:p>
    <w:bookmarkEnd w:id="3"/>
    <w:p w14:paraId="5FB989E1" w14:textId="77777777" w:rsidR="009F777B" w:rsidRPr="002A1C75" w:rsidRDefault="009F777B"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Co-Chair Madeira outlined the meeting procedures and presented the provisional agenda for adoption.</w:t>
      </w:r>
    </w:p>
    <w:p w14:paraId="13BD4822" w14:textId="77777777" w:rsidR="009F777B" w:rsidRPr="002A1C75" w:rsidRDefault="009F777B" w:rsidP="009F777B">
      <w:pPr>
        <w:adjustRightInd w:val="0"/>
        <w:snapToGrid w:val="0"/>
        <w:ind w:left="420"/>
        <w:rPr>
          <w:rFonts w:ascii="Calibri" w:eastAsia="MS PGothic" w:hAnsi="Calibri" w:cs="Calibri"/>
          <w:sz w:val="22"/>
        </w:rPr>
      </w:pPr>
    </w:p>
    <w:p w14:paraId="6BEB57C6" w14:textId="77777777" w:rsidR="009F777B" w:rsidRPr="002A1C75" w:rsidRDefault="009F777B"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The provisional agenda was adopted (</w:t>
      </w:r>
      <w:r w:rsidRPr="002A1C75">
        <w:rPr>
          <w:rFonts w:ascii="Calibri" w:eastAsia="MS PGothic" w:hAnsi="Calibri" w:cs="Calibri"/>
          <w:b/>
          <w:bCs/>
          <w:sz w:val="22"/>
        </w:rPr>
        <w:t>Annex B</w:t>
      </w:r>
      <w:r w:rsidRPr="002A1C75">
        <w:rPr>
          <w:rFonts w:ascii="Calibri" w:eastAsia="MS PGothic" w:hAnsi="Calibri" w:cs="Calibri"/>
          <w:sz w:val="22"/>
        </w:rPr>
        <w:t>).</w:t>
      </w:r>
    </w:p>
    <w:p w14:paraId="0AA79C66" w14:textId="77777777" w:rsidR="009F777B" w:rsidRPr="002A1C75" w:rsidRDefault="009F777B" w:rsidP="009F777B">
      <w:pPr>
        <w:adjustRightInd w:val="0"/>
        <w:snapToGrid w:val="0"/>
        <w:rPr>
          <w:rFonts w:ascii="Calibri" w:eastAsia="MS PGothic" w:hAnsi="Calibri" w:cs="Calibri"/>
          <w:sz w:val="22"/>
        </w:rPr>
      </w:pPr>
    </w:p>
    <w:p w14:paraId="2ED6BA15" w14:textId="16BFCCC5" w:rsidR="00A30A19" w:rsidRPr="002A1C75" w:rsidRDefault="009F777B"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Mr. Samuel Coyle of Japan was appointed as rapporteur for the meeting.</w:t>
      </w:r>
    </w:p>
    <w:p w14:paraId="7AB7306F" w14:textId="77777777" w:rsidR="005D4F11" w:rsidRPr="002A1C75" w:rsidRDefault="005D4F11" w:rsidP="005D4F11">
      <w:pPr>
        <w:adjustRightInd w:val="0"/>
        <w:snapToGrid w:val="0"/>
        <w:rPr>
          <w:rFonts w:ascii="Calibri" w:eastAsia="MS PGothic" w:hAnsi="Calibri" w:cs="Calibri"/>
          <w:sz w:val="22"/>
        </w:rPr>
      </w:pPr>
    </w:p>
    <w:p w14:paraId="5512AD46" w14:textId="77777777" w:rsidR="006B199D" w:rsidRPr="002A1C75" w:rsidRDefault="006B199D" w:rsidP="00C9331B">
      <w:pPr>
        <w:adjustRightInd w:val="0"/>
        <w:snapToGrid w:val="0"/>
        <w:rPr>
          <w:rFonts w:ascii="Calibri" w:eastAsia="MS PGothic" w:hAnsi="Calibri" w:cs="Calibri"/>
          <w:sz w:val="22"/>
        </w:rPr>
      </w:pPr>
    </w:p>
    <w:p w14:paraId="7EAD81A8" w14:textId="4962B758" w:rsidR="00A30A19" w:rsidRPr="002A1C75" w:rsidRDefault="00A910A7" w:rsidP="00B66EDF">
      <w:pPr>
        <w:pStyle w:val="Heading1"/>
        <w:numPr>
          <w:ilvl w:val="0"/>
          <w:numId w:val="2"/>
        </w:numPr>
        <w:adjustRightInd w:val="0"/>
        <w:snapToGrid w:val="0"/>
        <w:spacing w:before="0"/>
        <w:ind w:left="0" w:firstLine="0"/>
        <w:rPr>
          <w:rFonts w:ascii="Calibri" w:hAnsi="Calibri" w:cs="Calibri"/>
          <w:b/>
          <w:bCs/>
          <w:color w:val="auto"/>
          <w:sz w:val="22"/>
          <w:szCs w:val="22"/>
        </w:rPr>
      </w:pPr>
      <w:r w:rsidRPr="002A1C75">
        <w:rPr>
          <w:rFonts w:ascii="Calibri" w:hAnsi="Calibri" w:cs="Calibri"/>
          <w:b/>
          <w:bCs/>
          <w:color w:val="auto"/>
          <w:sz w:val="22"/>
          <w:szCs w:val="22"/>
        </w:rPr>
        <w:t>REPORTS ON THE IMPLEMENTATION OF PACIFIC BLUEFIN TUNA MEASURES</w:t>
      </w:r>
    </w:p>
    <w:p w14:paraId="2F77D6F5" w14:textId="77777777" w:rsidR="008705E6" w:rsidRPr="002A1C75" w:rsidRDefault="008705E6" w:rsidP="00C9331B">
      <w:pPr>
        <w:adjustRightInd w:val="0"/>
        <w:snapToGrid w:val="0"/>
        <w:rPr>
          <w:rFonts w:ascii="Calibri" w:eastAsia="MS PGothic" w:hAnsi="Calibri" w:cs="Calibri"/>
          <w:bCs/>
          <w:iCs/>
          <w:sz w:val="22"/>
        </w:rPr>
      </w:pPr>
    </w:p>
    <w:p w14:paraId="312D4C33" w14:textId="5FBC3A84" w:rsidR="00A045D7" w:rsidRPr="002A1C75" w:rsidRDefault="00C961EA"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The JWG reviewed WCPFC and IATTC members</w:t>
      </w:r>
      <w:r w:rsidR="007B4B69" w:rsidRPr="002A1C75">
        <w:rPr>
          <w:rFonts w:ascii="Calibri" w:eastAsia="MS PGothic" w:hAnsi="Calibri" w:cs="Calibri"/>
          <w:sz w:val="22"/>
        </w:rPr>
        <w:t>’</w:t>
      </w:r>
      <w:r w:rsidRPr="002A1C75">
        <w:rPr>
          <w:rFonts w:ascii="Calibri" w:eastAsia="MS PGothic" w:hAnsi="Calibri" w:cs="Calibri"/>
          <w:sz w:val="22"/>
        </w:rPr>
        <w:t xml:space="preserve"> implementation reports regarding CMM 2024-01</w:t>
      </w:r>
      <w:r w:rsidR="002E051F" w:rsidRPr="002A1C75">
        <w:rPr>
          <w:rFonts w:ascii="Calibri" w:eastAsia="MS PGothic" w:hAnsi="Calibri" w:cs="Calibri"/>
          <w:sz w:val="22"/>
        </w:rPr>
        <w:t xml:space="preserve">, </w:t>
      </w:r>
      <w:r w:rsidRPr="002A1C75">
        <w:rPr>
          <w:rFonts w:ascii="Calibri" w:eastAsia="MS PGothic" w:hAnsi="Calibri" w:cs="Calibri"/>
          <w:sz w:val="22"/>
        </w:rPr>
        <w:t>CMM 2024-02</w:t>
      </w:r>
      <w:r w:rsidR="002E051F" w:rsidRPr="002A1C75">
        <w:rPr>
          <w:rFonts w:ascii="Calibri" w:eastAsia="MS PGothic" w:hAnsi="Calibri" w:cs="Calibri"/>
          <w:sz w:val="22"/>
        </w:rPr>
        <w:t xml:space="preserve">, Resolution </w:t>
      </w:r>
      <w:r w:rsidR="00B95EFA" w:rsidRPr="002A1C75">
        <w:rPr>
          <w:rFonts w:ascii="Calibri" w:eastAsia="MS PGothic" w:hAnsi="Calibri" w:cs="Calibri"/>
          <w:sz w:val="22"/>
        </w:rPr>
        <w:t xml:space="preserve">C-24-02, and Resolution </w:t>
      </w:r>
      <w:r w:rsidR="007937DC" w:rsidRPr="002A1C75">
        <w:rPr>
          <w:rFonts w:ascii="Calibri" w:eastAsia="MS PGothic" w:hAnsi="Calibri" w:cs="Calibri"/>
          <w:sz w:val="22"/>
        </w:rPr>
        <w:t>C-24-03</w:t>
      </w:r>
      <w:r w:rsidR="00A045D7" w:rsidRPr="002A1C75">
        <w:rPr>
          <w:rFonts w:ascii="Calibri" w:eastAsia="MS PGothic" w:hAnsi="Calibri" w:cs="Calibri"/>
          <w:sz w:val="22"/>
        </w:rPr>
        <w:t xml:space="preserve">. </w:t>
      </w:r>
      <w:r w:rsidR="00464EDD" w:rsidRPr="002A1C75">
        <w:rPr>
          <w:rFonts w:ascii="Calibri" w:eastAsia="MS PGothic" w:hAnsi="Calibri" w:cs="Calibri"/>
          <w:sz w:val="22"/>
        </w:rPr>
        <w:t xml:space="preserve">Co-Chair Miyahara explained that the discussion would be conducted in two rounds: first, a discussion on the implementation of CMMs by each party, and second, a review of </w:t>
      </w:r>
      <w:r w:rsidR="00C95E7D">
        <w:rPr>
          <w:rFonts w:ascii="Calibri" w:eastAsia="MS PGothic" w:hAnsi="Calibri" w:cs="Calibri"/>
          <w:sz w:val="22"/>
        </w:rPr>
        <w:t xml:space="preserve">the reports on </w:t>
      </w:r>
      <w:r w:rsidR="00464EDD" w:rsidRPr="002A1C75">
        <w:rPr>
          <w:rFonts w:ascii="Calibri" w:eastAsia="MS PGothic" w:hAnsi="Calibri" w:cs="Calibri"/>
          <w:sz w:val="22"/>
        </w:rPr>
        <w:t>MCS measures</w:t>
      </w:r>
      <w:r w:rsidR="00115DCB" w:rsidRPr="002A1C75">
        <w:rPr>
          <w:rFonts w:ascii="Calibri" w:eastAsia="MS PGothic" w:hAnsi="Calibri" w:cs="Calibri"/>
          <w:sz w:val="22"/>
        </w:rPr>
        <w:t xml:space="preserve">. </w:t>
      </w:r>
    </w:p>
    <w:p w14:paraId="2C0ECA06" w14:textId="77777777" w:rsidR="00A045D7" w:rsidRPr="002A1C75" w:rsidRDefault="00A045D7" w:rsidP="00A045D7">
      <w:pPr>
        <w:adjustRightInd w:val="0"/>
        <w:snapToGrid w:val="0"/>
        <w:ind w:left="420"/>
        <w:rPr>
          <w:rFonts w:ascii="Calibri" w:eastAsia="MS PGothic" w:hAnsi="Calibri" w:cs="Calibri"/>
          <w:sz w:val="22"/>
        </w:rPr>
      </w:pPr>
    </w:p>
    <w:p w14:paraId="592C1111" w14:textId="77777777" w:rsidR="0025273D" w:rsidRPr="002A1C75" w:rsidRDefault="00542CE6"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Japan asked Korea about current year fishing activities, specifically about a reported large purse seine catch of 7,000 fish in July that could potentially cause overshooting of catch limits. Korea responded that there was a significant PBF catch in late June or early July, and they were still compiling the exact catch amount. Korea explained that their initial report showed purse seine catches did not exceed 600 </w:t>
      </w:r>
      <w:r w:rsidR="00173E1A" w:rsidRPr="002A1C75">
        <w:rPr>
          <w:rFonts w:ascii="Calibri" w:eastAsia="MS PGothic" w:hAnsi="Calibri" w:cs="Calibri"/>
          <w:sz w:val="22"/>
        </w:rPr>
        <w:t xml:space="preserve">metric </w:t>
      </w:r>
      <w:r w:rsidRPr="002A1C75">
        <w:rPr>
          <w:rFonts w:ascii="Calibri" w:eastAsia="MS PGothic" w:hAnsi="Calibri" w:cs="Calibri"/>
          <w:sz w:val="22"/>
        </w:rPr>
        <w:t>tons and they have reserved catch limits of more than 300</w:t>
      </w:r>
      <w:r w:rsidR="00173E1A" w:rsidRPr="002A1C75">
        <w:rPr>
          <w:rFonts w:ascii="Calibri" w:eastAsia="MS PGothic" w:hAnsi="Calibri" w:cs="Calibri"/>
          <w:sz w:val="22"/>
        </w:rPr>
        <w:t xml:space="preserve"> metric</w:t>
      </w:r>
      <w:r w:rsidRPr="002A1C75">
        <w:rPr>
          <w:rFonts w:ascii="Calibri" w:eastAsia="MS PGothic" w:hAnsi="Calibri" w:cs="Calibri"/>
          <w:sz w:val="22"/>
        </w:rPr>
        <w:t xml:space="preserve"> tons for unexpected situations. </w:t>
      </w:r>
    </w:p>
    <w:p w14:paraId="0A97A2E7" w14:textId="77777777" w:rsidR="0025273D" w:rsidRPr="002A1C75" w:rsidRDefault="0025273D" w:rsidP="0025273D">
      <w:pPr>
        <w:rPr>
          <w:rFonts w:ascii="Calibri" w:hAnsi="Calibri" w:cs="Calibri"/>
        </w:rPr>
      </w:pPr>
    </w:p>
    <w:p w14:paraId="1094798C" w14:textId="3A18F9C4" w:rsidR="00276924" w:rsidRPr="002A1C75" w:rsidRDefault="00C95E7D" w:rsidP="007B4B69">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 xml:space="preserve">In response to questions from Japan, </w:t>
      </w:r>
      <w:r w:rsidR="0025273D" w:rsidRPr="002A1C75">
        <w:rPr>
          <w:rFonts w:ascii="Calibri" w:eastAsia="MS PGothic" w:hAnsi="Calibri" w:cs="Calibri"/>
          <w:sz w:val="22"/>
        </w:rPr>
        <w:t xml:space="preserve">Korea subsequently provided additional information from their relevant division, noting that they do not have </w:t>
      </w:r>
      <w:r>
        <w:rPr>
          <w:rFonts w:ascii="Calibri" w:eastAsia="MS PGothic" w:hAnsi="Calibri" w:cs="Calibri"/>
          <w:sz w:val="22"/>
        </w:rPr>
        <w:t xml:space="preserve">recreational </w:t>
      </w:r>
      <w:r w:rsidR="0025273D" w:rsidRPr="002A1C75">
        <w:rPr>
          <w:rFonts w:ascii="Calibri" w:eastAsia="MS PGothic" w:hAnsi="Calibri" w:cs="Calibri"/>
          <w:sz w:val="22"/>
        </w:rPr>
        <w:t>fisheries specifically targeting PBF but that recreational fisheries catch small PBF from time to time due to high abundance in their waters. Korea reported that recreational fisheries caught 358 individual PBF (</w:t>
      </w:r>
      <w:r w:rsidR="00360B9B" w:rsidRPr="002A1C75">
        <w:rPr>
          <w:rFonts w:ascii="Calibri" w:eastAsia="MS PGothic" w:hAnsi="Calibri" w:cs="Calibri"/>
          <w:sz w:val="22"/>
        </w:rPr>
        <w:t>0.83 metric tons</w:t>
      </w:r>
      <w:r w:rsidR="0025273D" w:rsidRPr="002A1C75">
        <w:rPr>
          <w:rFonts w:ascii="Calibri" w:eastAsia="MS PGothic" w:hAnsi="Calibri" w:cs="Calibri"/>
          <w:sz w:val="22"/>
        </w:rPr>
        <w:t>) in 2023 and 526 individual PBF (1</w:t>
      </w:r>
      <w:r w:rsidR="00A75989" w:rsidRPr="002A1C75">
        <w:rPr>
          <w:rFonts w:ascii="Calibri" w:eastAsia="MS PGothic" w:hAnsi="Calibri" w:cs="Calibri"/>
          <w:sz w:val="22"/>
        </w:rPr>
        <w:t>.21 metric tons</w:t>
      </w:r>
      <w:r w:rsidR="0025273D" w:rsidRPr="002A1C75">
        <w:rPr>
          <w:rFonts w:ascii="Calibri" w:eastAsia="MS PGothic" w:hAnsi="Calibri" w:cs="Calibri"/>
          <w:sz w:val="22"/>
        </w:rPr>
        <w:t>) in 2024, with catches consisting only of small fish due to gear configuration. Regarding set nets, Korea reported having 155 total set net licenses (82 in Gangwon Province and 73 in North Gyeongsang Province) that do not target PBF. Japan clarified that their 1,688 set net sites are authorized to catch PBF, with many targeting PBF while others do not, and noted that Korea</w:t>
      </w:r>
      <w:r w:rsidR="007B4B69" w:rsidRPr="002A1C75">
        <w:rPr>
          <w:rFonts w:ascii="Calibri" w:eastAsia="MS PGothic" w:hAnsi="Calibri" w:cs="Calibri"/>
          <w:sz w:val="22"/>
        </w:rPr>
        <w:t>’</w:t>
      </w:r>
      <w:r w:rsidR="0025273D" w:rsidRPr="002A1C75">
        <w:rPr>
          <w:rFonts w:ascii="Calibri" w:eastAsia="MS PGothic" w:hAnsi="Calibri" w:cs="Calibri"/>
          <w:sz w:val="22"/>
        </w:rPr>
        <w:t xml:space="preserve">s recreational catches should be counted against their catch limits as a mandatory requirement. Korea </w:t>
      </w:r>
      <w:r>
        <w:rPr>
          <w:rFonts w:ascii="Calibri" w:eastAsia="MS PGothic" w:hAnsi="Calibri" w:cs="Calibri"/>
          <w:sz w:val="22"/>
        </w:rPr>
        <w:t>explained</w:t>
      </w:r>
      <w:r w:rsidR="0025273D" w:rsidRPr="002A1C75">
        <w:rPr>
          <w:rFonts w:ascii="Calibri" w:eastAsia="MS PGothic" w:hAnsi="Calibri" w:cs="Calibri"/>
          <w:sz w:val="22"/>
        </w:rPr>
        <w:t xml:space="preserve"> </w:t>
      </w:r>
      <w:r>
        <w:rPr>
          <w:rFonts w:ascii="Calibri" w:eastAsia="MS PGothic" w:hAnsi="Calibri" w:cs="Calibri"/>
          <w:sz w:val="22"/>
        </w:rPr>
        <w:t>that they</w:t>
      </w:r>
      <w:r w:rsidR="0025273D" w:rsidRPr="002A1C75">
        <w:rPr>
          <w:rFonts w:ascii="Calibri" w:eastAsia="MS PGothic" w:hAnsi="Calibri" w:cs="Calibri"/>
          <w:sz w:val="22"/>
        </w:rPr>
        <w:t xml:space="preserve"> count recreational fishery catches against their </w:t>
      </w:r>
      <w:r>
        <w:rPr>
          <w:rFonts w:ascii="Calibri" w:eastAsia="MS PGothic" w:hAnsi="Calibri" w:cs="Calibri"/>
          <w:sz w:val="22"/>
        </w:rPr>
        <w:t xml:space="preserve">2024 </w:t>
      </w:r>
      <w:r w:rsidR="0025273D" w:rsidRPr="002A1C75">
        <w:rPr>
          <w:rFonts w:ascii="Calibri" w:eastAsia="MS PGothic" w:hAnsi="Calibri" w:cs="Calibri"/>
          <w:sz w:val="22"/>
        </w:rPr>
        <w:t>catch limits</w:t>
      </w:r>
      <w:r>
        <w:rPr>
          <w:rFonts w:ascii="Calibri" w:eastAsia="MS PGothic" w:hAnsi="Calibri" w:cs="Calibri"/>
          <w:sz w:val="22"/>
        </w:rPr>
        <w:t>; they will continue to count against future catch limits</w:t>
      </w:r>
      <w:r w:rsidR="0025273D" w:rsidRPr="002A1C75">
        <w:rPr>
          <w:rFonts w:ascii="Calibri" w:eastAsia="MS PGothic" w:hAnsi="Calibri" w:cs="Calibri"/>
          <w:sz w:val="22"/>
        </w:rPr>
        <w:t>.</w:t>
      </w:r>
    </w:p>
    <w:p w14:paraId="529B5914" w14:textId="77777777" w:rsidR="00173E1A" w:rsidRPr="002A1C75" w:rsidRDefault="00173E1A" w:rsidP="00173E1A">
      <w:pPr>
        <w:adjustRightInd w:val="0"/>
        <w:snapToGrid w:val="0"/>
        <w:rPr>
          <w:rFonts w:ascii="Calibri" w:eastAsia="MS PGothic" w:hAnsi="Calibri" w:cs="Calibri"/>
          <w:sz w:val="22"/>
        </w:rPr>
      </w:pPr>
    </w:p>
    <w:p w14:paraId="1A7DFED3" w14:textId="76345EBD" w:rsidR="00C961EA" w:rsidRPr="002A1C75" w:rsidRDefault="00173E1A"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The U</w:t>
      </w:r>
      <w:r w:rsidR="00824470" w:rsidRPr="002A1C75">
        <w:rPr>
          <w:rFonts w:ascii="Calibri" w:eastAsia="MS PGothic" w:hAnsi="Calibri" w:cs="Calibri"/>
          <w:sz w:val="22"/>
        </w:rPr>
        <w:t xml:space="preserve">SA </w:t>
      </w:r>
      <w:r w:rsidRPr="002A1C75">
        <w:rPr>
          <w:rFonts w:ascii="Calibri" w:eastAsia="MS PGothic" w:hAnsi="Calibri" w:cs="Calibri"/>
          <w:sz w:val="22"/>
        </w:rPr>
        <w:t xml:space="preserve">asked Mexico about the number of pens holding PBF and whether Mexico also has pens for yellowfin tuna. </w:t>
      </w:r>
      <w:r w:rsidR="007C682B" w:rsidRPr="002A1C75">
        <w:rPr>
          <w:rFonts w:ascii="Calibri" w:eastAsia="MS PGothic" w:hAnsi="Calibri" w:cs="Calibri"/>
          <w:sz w:val="22"/>
        </w:rPr>
        <w:t xml:space="preserve">While they do not have the exact number, </w:t>
      </w:r>
      <w:r w:rsidRPr="002A1C75">
        <w:rPr>
          <w:rFonts w:ascii="Calibri" w:eastAsia="MS PGothic" w:hAnsi="Calibri" w:cs="Calibri"/>
          <w:sz w:val="22"/>
        </w:rPr>
        <w:t xml:space="preserve">Mexico responded that </w:t>
      </w:r>
      <w:r w:rsidR="00CC0F2F" w:rsidRPr="002A1C75">
        <w:rPr>
          <w:rFonts w:ascii="Calibri" w:eastAsia="MS PGothic" w:hAnsi="Calibri" w:cs="Calibri"/>
          <w:sz w:val="22"/>
        </w:rPr>
        <w:t>Mexican farming companies have limited capacity</w:t>
      </w:r>
      <w:r w:rsidR="00C95E7D">
        <w:rPr>
          <w:rFonts w:ascii="Calibri" w:eastAsia="MS PGothic" w:hAnsi="Calibri" w:cs="Calibri"/>
          <w:sz w:val="22"/>
        </w:rPr>
        <w:t xml:space="preserve"> based on each company’s concession, and there are no pens for yellowfin tuna</w:t>
      </w:r>
      <w:r w:rsidRPr="002A1C75">
        <w:rPr>
          <w:rFonts w:ascii="Calibri" w:eastAsia="MS PGothic" w:hAnsi="Calibri" w:cs="Calibri"/>
          <w:sz w:val="22"/>
        </w:rPr>
        <w:t xml:space="preserve">. Japan asked Mexico about sports fishery data collection methods, noting that Mexico estimated sports fishery catch to be 4 </w:t>
      </w:r>
      <w:r w:rsidR="005118C0" w:rsidRPr="002A1C75">
        <w:rPr>
          <w:rFonts w:ascii="Calibri" w:eastAsia="MS PGothic" w:hAnsi="Calibri" w:cs="Calibri"/>
          <w:sz w:val="22"/>
        </w:rPr>
        <w:t xml:space="preserve">metric </w:t>
      </w:r>
      <w:r w:rsidRPr="002A1C75">
        <w:rPr>
          <w:rFonts w:ascii="Calibri" w:eastAsia="MS PGothic" w:hAnsi="Calibri" w:cs="Calibri"/>
          <w:sz w:val="22"/>
        </w:rPr>
        <w:t>tons in 2024, and whether fishermen are required to provide catch reports. Mexico responded that sports fishermen must fill out documents and there are port inspectors who check vessel arrivals and communicate with fishermen.</w:t>
      </w:r>
    </w:p>
    <w:p w14:paraId="0B1D223F" w14:textId="77777777" w:rsidR="00276924" w:rsidRPr="002A1C75" w:rsidRDefault="00276924" w:rsidP="00276924">
      <w:pPr>
        <w:adjustRightInd w:val="0"/>
        <w:snapToGrid w:val="0"/>
        <w:rPr>
          <w:rFonts w:ascii="Calibri" w:eastAsia="MS PGothic" w:hAnsi="Calibri" w:cs="Calibri"/>
          <w:sz w:val="22"/>
        </w:rPr>
      </w:pPr>
    </w:p>
    <w:p w14:paraId="6EA5B02D" w14:textId="64D45657" w:rsidR="00C961EA" w:rsidRPr="002A1C75" w:rsidRDefault="005118C0"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Japan asked Chinese Taipei about </w:t>
      </w:r>
      <w:r w:rsidR="006A467A">
        <w:rPr>
          <w:rFonts w:ascii="Calibri" w:eastAsia="MS PGothic" w:hAnsi="Calibri" w:cs="Calibri"/>
          <w:sz w:val="22"/>
        </w:rPr>
        <w:t xml:space="preserve">the </w:t>
      </w:r>
      <w:r w:rsidRPr="002A1C75">
        <w:rPr>
          <w:rFonts w:ascii="Calibri" w:eastAsia="MS PGothic" w:hAnsi="Calibri" w:cs="Calibri"/>
          <w:sz w:val="22"/>
        </w:rPr>
        <w:t>management of recreational sports fishermen, noting that their catches should be counted under WCPFC measures. Chinese Taipei responded that they have laws requiring recreational fishermen to obtain tags before landing PBF, and without tags, they are not allowed to land.</w:t>
      </w:r>
    </w:p>
    <w:p w14:paraId="029EDFE3" w14:textId="77777777" w:rsidR="00276924" w:rsidRPr="002A1C75" w:rsidRDefault="00276924" w:rsidP="00276924">
      <w:pPr>
        <w:adjustRightInd w:val="0"/>
        <w:snapToGrid w:val="0"/>
        <w:rPr>
          <w:rFonts w:ascii="Calibri" w:eastAsia="MS PGothic" w:hAnsi="Calibri" w:cs="Calibri"/>
          <w:sz w:val="22"/>
        </w:rPr>
      </w:pPr>
    </w:p>
    <w:p w14:paraId="694BD747" w14:textId="4D489905" w:rsidR="00750A94" w:rsidRPr="002A1C75" w:rsidRDefault="001E1139"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In response to a question from Japan</w:t>
      </w:r>
      <w:r w:rsidR="001237B0" w:rsidRPr="002A1C75">
        <w:rPr>
          <w:rFonts w:ascii="Calibri" w:eastAsia="MS PGothic" w:hAnsi="Calibri" w:cs="Calibri"/>
          <w:sz w:val="22"/>
        </w:rPr>
        <w:t xml:space="preserve"> </w:t>
      </w:r>
      <w:r w:rsidR="00C95E7D">
        <w:rPr>
          <w:rFonts w:ascii="Calibri" w:eastAsia="MS PGothic" w:hAnsi="Calibri" w:cs="Calibri"/>
          <w:sz w:val="22"/>
        </w:rPr>
        <w:t xml:space="preserve">about how the USA manages the catch from their sport fisheries, </w:t>
      </w:r>
      <w:r w:rsidR="001237B0" w:rsidRPr="002A1C75">
        <w:rPr>
          <w:rFonts w:ascii="Calibri" w:eastAsia="MS PGothic" w:hAnsi="Calibri" w:cs="Calibri"/>
          <w:sz w:val="22"/>
        </w:rPr>
        <w:t>t</w:t>
      </w:r>
      <w:r w:rsidR="000B73C6" w:rsidRPr="002A1C75">
        <w:rPr>
          <w:rFonts w:ascii="Calibri" w:eastAsia="MS PGothic" w:hAnsi="Calibri" w:cs="Calibri"/>
          <w:sz w:val="22"/>
        </w:rPr>
        <w:t>he U</w:t>
      </w:r>
      <w:r w:rsidR="00824470" w:rsidRPr="002A1C75">
        <w:rPr>
          <w:rFonts w:ascii="Calibri" w:eastAsia="MS PGothic" w:hAnsi="Calibri" w:cs="Calibri"/>
          <w:sz w:val="22"/>
        </w:rPr>
        <w:t>SA</w:t>
      </w:r>
      <w:r w:rsidR="000B73C6" w:rsidRPr="002A1C75">
        <w:rPr>
          <w:rFonts w:ascii="Calibri" w:eastAsia="MS PGothic" w:hAnsi="Calibri" w:cs="Calibri"/>
          <w:sz w:val="22"/>
        </w:rPr>
        <w:t xml:space="preserve"> responded that </w:t>
      </w:r>
      <w:r w:rsidR="00C95E7D">
        <w:rPr>
          <w:rFonts w:ascii="Calibri" w:eastAsia="MS PGothic" w:hAnsi="Calibri" w:cs="Calibri"/>
          <w:sz w:val="22"/>
        </w:rPr>
        <w:t>its recreational fisheries are robustly managed in a manner consistent with its commercial fisheries through trip limits, bag limits, 100% logbook and near-real time reporting requirements. Although the management of this fishery did not change between 2023 and 2024, US recreational catches for PBF declined</w:t>
      </w:r>
      <w:r w:rsidR="006A467A">
        <w:rPr>
          <w:rFonts w:ascii="Calibri" w:eastAsia="Malgun Gothic" w:hAnsi="Calibri" w:cs="Calibri" w:hint="eastAsia"/>
          <w:sz w:val="22"/>
          <w:lang w:eastAsia="ko-KR"/>
        </w:rPr>
        <w:t>,</w:t>
      </w:r>
      <w:r w:rsidR="00C95E7D">
        <w:rPr>
          <w:rFonts w:ascii="Calibri" w:eastAsia="MS PGothic" w:hAnsi="Calibri" w:cs="Calibri"/>
          <w:sz w:val="22"/>
        </w:rPr>
        <w:t xml:space="preserve"> and the number of fish caught to date in 2025 </w:t>
      </w:r>
      <w:r w:rsidR="006A467A">
        <w:rPr>
          <w:rFonts w:ascii="Calibri" w:eastAsia="MS PGothic" w:hAnsi="Calibri" w:cs="Calibri"/>
          <w:sz w:val="22"/>
        </w:rPr>
        <w:t xml:space="preserve">is </w:t>
      </w:r>
      <w:r w:rsidR="00C95E7D">
        <w:rPr>
          <w:rFonts w:ascii="Calibri" w:eastAsia="MS PGothic" w:hAnsi="Calibri" w:cs="Calibri"/>
          <w:sz w:val="22"/>
        </w:rPr>
        <w:t xml:space="preserve">also much lower than the same </w:t>
      </w:r>
      <w:r w:rsidR="006A467A">
        <w:rPr>
          <w:rFonts w:ascii="Calibri" w:eastAsia="MS PGothic" w:hAnsi="Calibri" w:cs="Calibri"/>
          <w:sz w:val="22"/>
        </w:rPr>
        <w:t>period</w:t>
      </w:r>
      <w:r w:rsidR="00C95E7D">
        <w:rPr>
          <w:rFonts w:ascii="Calibri" w:eastAsia="MS PGothic" w:hAnsi="Calibri" w:cs="Calibri"/>
          <w:sz w:val="22"/>
        </w:rPr>
        <w:t xml:space="preserve"> in 2024. </w:t>
      </w:r>
      <w:r w:rsidR="000B73C6" w:rsidRPr="002A1C75">
        <w:rPr>
          <w:rFonts w:ascii="Calibri" w:eastAsia="MS PGothic" w:hAnsi="Calibri" w:cs="Calibri"/>
          <w:sz w:val="22"/>
        </w:rPr>
        <w:t>Japan noted concerns about the gap between commercial and recreational fishing trends, with commercial catches reducing by almost 40% while recreational catches increased sharply to a record high of almost 2,000 metric tons</w:t>
      </w:r>
      <w:r w:rsidR="00C95E7D">
        <w:rPr>
          <w:rFonts w:ascii="Calibri" w:eastAsia="MS PGothic" w:hAnsi="Calibri" w:cs="Calibri"/>
          <w:sz w:val="22"/>
        </w:rPr>
        <w:t xml:space="preserve"> in 2023</w:t>
      </w:r>
      <w:r w:rsidR="000B73C6" w:rsidRPr="002A1C75">
        <w:rPr>
          <w:rFonts w:ascii="Calibri" w:eastAsia="MS PGothic" w:hAnsi="Calibri" w:cs="Calibri"/>
          <w:sz w:val="22"/>
        </w:rPr>
        <w:t>, and asked how the U</w:t>
      </w:r>
      <w:r w:rsidR="00824470" w:rsidRPr="002A1C75">
        <w:rPr>
          <w:rFonts w:ascii="Calibri" w:eastAsia="MS PGothic" w:hAnsi="Calibri" w:cs="Calibri"/>
          <w:sz w:val="22"/>
        </w:rPr>
        <w:t>SA</w:t>
      </w:r>
      <w:r w:rsidR="000B73C6" w:rsidRPr="002A1C75">
        <w:rPr>
          <w:rFonts w:ascii="Calibri" w:eastAsia="MS PGothic" w:hAnsi="Calibri" w:cs="Calibri"/>
          <w:sz w:val="22"/>
        </w:rPr>
        <w:t xml:space="preserve"> plans to manage sports fisheries under the new management procedure</w:t>
      </w:r>
      <w:r w:rsidR="00C95E7D">
        <w:rPr>
          <w:rFonts w:ascii="Calibri" w:eastAsia="MS PGothic" w:hAnsi="Calibri" w:cs="Calibri"/>
          <w:sz w:val="22"/>
        </w:rPr>
        <w:t>. Co-Chair Miyahara noted that this question was relevant to discussions to occur in Agenda Item 5</w:t>
      </w:r>
      <w:r w:rsidR="000B73C6" w:rsidRPr="002A1C75">
        <w:rPr>
          <w:rFonts w:ascii="Calibri" w:eastAsia="MS PGothic" w:hAnsi="Calibri" w:cs="Calibri"/>
          <w:sz w:val="22"/>
        </w:rPr>
        <w:t>.</w:t>
      </w:r>
    </w:p>
    <w:p w14:paraId="74C5DFE2" w14:textId="77777777" w:rsidR="005A5E8A" w:rsidRPr="002A1C75" w:rsidRDefault="005A5E8A" w:rsidP="005A5E8A">
      <w:pPr>
        <w:adjustRightInd w:val="0"/>
        <w:snapToGrid w:val="0"/>
        <w:rPr>
          <w:rFonts w:ascii="Calibri" w:eastAsia="MS PGothic" w:hAnsi="Calibri" w:cs="Calibri"/>
          <w:sz w:val="22"/>
        </w:rPr>
      </w:pPr>
    </w:p>
    <w:p w14:paraId="631322C3" w14:textId="5AFA6A76" w:rsidR="00C961EA" w:rsidRPr="002A1C75" w:rsidRDefault="00B60062"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Japan asked New Zealand about managing </w:t>
      </w:r>
      <w:r w:rsidR="006A467A">
        <w:rPr>
          <w:rFonts w:ascii="Calibri" w:eastAsia="MS PGothic" w:hAnsi="Calibri" w:cs="Calibri"/>
          <w:sz w:val="22"/>
        </w:rPr>
        <w:t xml:space="preserve">the </w:t>
      </w:r>
      <w:r w:rsidRPr="002A1C75">
        <w:rPr>
          <w:rFonts w:ascii="Calibri" w:eastAsia="MS PGothic" w:hAnsi="Calibri" w:cs="Calibri"/>
          <w:sz w:val="22"/>
        </w:rPr>
        <w:t>sports fishery catch of PBF under WCPFC conservation measures. New Zealand responded that they manage PBF recreational harvest by a combined bag limit of 20</w:t>
      </w:r>
      <w:r w:rsidR="00F56629">
        <w:rPr>
          <w:rFonts w:ascii="Calibri" w:eastAsia="MS PGothic" w:hAnsi="Calibri" w:cs="Calibri"/>
          <w:sz w:val="22"/>
        </w:rPr>
        <w:t xml:space="preserve"> finfish</w:t>
      </w:r>
      <w:r w:rsidRPr="002A1C75">
        <w:rPr>
          <w:rFonts w:ascii="Calibri" w:eastAsia="MS PGothic" w:hAnsi="Calibri" w:cs="Calibri"/>
          <w:sz w:val="22"/>
        </w:rPr>
        <w:t xml:space="preserve"> per day, which differs from their southern bluefin tuna management approach. Chinese Taipei </w:t>
      </w:r>
      <w:r w:rsidR="00371241" w:rsidRPr="002A1C75">
        <w:rPr>
          <w:rFonts w:ascii="Calibri" w:eastAsia="MS PGothic" w:hAnsi="Calibri" w:cs="Calibri"/>
          <w:sz w:val="22"/>
        </w:rPr>
        <w:t>requested information about New Zealand</w:t>
      </w:r>
      <w:r w:rsidR="007B4B69" w:rsidRPr="002A1C75">
        <w:rPr>
          <w:rFonts w:ascii="Calibri" w:eastAsia="MS PGothic" w:hAnsi="Calibri" w:cs="Calibri"/>
          <w:sz w:val="22"/>
        </w:rPr>
        <w:t>’</w:t>
      </w:r>
      <w:r w:rsidR="00371241" w:rsidRPr="002A1C75">
        <w:rPr>
          <w:rFonts w:ascii="Calibri" w:eastAsia="MS PGothic" w:hAnsi="Calibri" w:cs="Calibri"/>
          <w:sz w:val="22"/>
        </w:rPr>
        <w:t>s international trade partners, to which New Zealand replied tha</w:t>
      </w:r>
      <w:r w:rsidR="00571016" w:rsidRPr="002A1C75">
        <w:rPr>
          <w:rFonts w:ascii="Calibri" w:eastAsia="MS PGothic" w:hAnsi="Calibri" w:cs="Calibri"/>
          <w:sz w:val="22"/>
        </w:rPr>
        <w:t>t in 2024, they exported PBF primarily to Japan</w:t>
      </w:r>
      <w:r w:rsidR="0026416F" w:rsidRPr="002A1C75">
        <w:rPr>
          <w:rFonts w:ascii="Calibri" w:eastAsia="MS PGothic" w:hAnsi="Calibri" w:cs="Calibri"/>
          <w:sz w:val="22"/>
        </w:rPr>
        <w:t xml:space="preserve"> </w:t>
      </w:r>
      <w:r w:rsidR="00571016" w:rsidRPr="002A1C75">
        <w:rPr>
          <w:rFonts w:ascii="Calibri" w:eastAsia="MS PGothic" w:hAnsi="Calibri" w:cs="Calibri"/>
          <w:sz w:val="22"/>
        </w:rPr>
        <w:t>and smaller amounts to the USA,</w:t>
      </w:r>
      <w:r w:rsidR="001662CB" w:rsidRPr="002A1C75">
        <w:rPr>
          <w:rFonts w:ascii="Calibri" w:eastAsia="MS PGothic" w:hAnsi="Calibri" w:cs="Calibri"/>
          <w:sz w:val="22"/>
        </w:rPr>
        <w:t xml:space="preserve"> Australia, Canada, and Switzerland. </w:t>
      </w:r>
    </w:p>
    <w:p w14:paraId="361B42A6" w14:textId="77777777" w:rsidR="00750A94" w:rsidRPr="002A1C75" w:rsidRDefault="00750A94" w:rsidP="00750A94">
      <w:pPr>
        <w:adjustRightInd w:val="0"/>
        <w:snapToGrid w:val="0"/>
        <w:rPr>
          <w:rFonts w:ascii="Calibri" w:eastAsia="MS PGothic" w:hAnsi="Calibri" w:cs="Calibri"/>
          <w:sz w:val="22"/>
        </w:rPr>
      </w:pPr>
    </w:p>
    <w:p w14:paraId="70296D33" w14:textId="0566909C" w:rsidR="00C961EA" w:rsidRPr="002A1C75" w:rsidRDefault="00FF18C6"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In response to a question from Japan about monitoring the number and average size of PBF caged in farming pens, particularly when originally caught by purse seiners, Korea responded that they check the amount of caging and harvest of PBF based on paper documents. Korea noted that government officials and scientists visit the farms to monitor activities, although coverage is not 100%. Korea explained that </w:t>
      </w:r>
      <w:r w:rsidRPr="002A1C75">
        <w:rPr>
          <w:rFonts w:ascii="Calibri" w:eastAsia="MS PGothic" w:hAnsi="Calibri" w:cs="Calibri"/>
          <w:sz w:val="22"/>
        </w:rPr>
        <w:lastRenderedPageBreak/>
        <w:t>farming activities for PBF are in their initial experimental stage, so going forward, they will consider making necessary enhancements to their existing MCS system.</w:t>
      </w:r>
    </w:p>
    <w:p w14:paraId="595DA161" w14:textId="77777777" w:rsidR="00750A94" w:rsidRPr="002A1C75" w:rsidRDefault="00750A94" w:rsidP="00750A94">
      <w:pPr>
        <w:adjustRightInd w:val="0"/>
        <w:snapToGrid w:val="0"/>
        <w:rPr>
          <w:rFonts w:ascii="Calibri" w:eastAsia="MS PGothic" w:hAnsi="Calibri" w:cs="Calibri"/>
          <w:sz w:val="22"/>
        </w:rPr>
      </w:pPr>
    </w:p>
    <w:p w14:paraId="004F3FFB" w14:textId="69A9502E" w:rsidR="00C961EA" w:rsidRPr="002A1C75" w:rsidRDefault="00974F63"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Japan asked Mexico to provide MCS information in written form for both WCPFC and IATTC implementation reports. Regarding farming activities, Japan noted that Mexico</w:t>
      </w:r>
      <w:r w:rsidR="007B4B69" w:rsidRPr="002A1C75">
        <w:rPr>
          <w:rFonts w:ascii="Calibri" w:eastAsia="MS PGothic" w:hAnsi="Calibri" w:cs="Calibri"/>
          <w:sz w:val="22"/>
        </w:rPr>
        <w:t>’</w:t>
      </w:r>
      <w:r w:rsidRPr="002A1C75">
        <w:rPr>
          <w:rFonts w:ascii="Calibri" w:eastAsia="MS PGothic" w:hAnsi="Calibri" w:cs="Calibri"/>
          <w:sz w:val="22"/>
        </w:rPr>
        <w:t>s purse seiners have 100% observer coverage</w:t>
      </w:r>
      <w:r w:rsidR="006A467A">
        <w:rPr>
          <w:rFonts w:ascii="Calibri" w:eastAsia="Malgun Gothic" w:hAnsi="Calibri" w:cs="Calibri" w:hint="eastAsia"/>
          <w:sz w:val="22"/>
          <w:lang w:eastAsia="ko-KR"/>
        </w:rPr>
        <w:t>,</w:t>
      </w:r>
      <w:r w:rsidRPr="002A1C75">
        <w:rPr>
          <w:rFonts w:ascii="Calibri" w:eastAsia="MS PGothic" w:hAnsi="Calibri" w:cs="Calibri"/>
          <w:sz w:val="22"/>
        </w:rPr>
        <w:t xml:space="preserve"> but observers cannot identify the number of fish to be caged or </w:t>
      </w:r>
      <w:r w:rsidR="006A467A">
        <w:rPr>
          <w:rFonts w:ascii="Calibri" w:eastAsia="MS PGothic" w:hAnsi="Calibri" w:cs="Calibri"/>
          <w:sz w:val="22"/>
        </w:rPr>
        <w:t xml:space="preserve">the </w:t>
      </w:r>
      <w:r w:rsidRPr="002A1C75">
        <w:rPr>
          <w:rFonts w:ascii="Calibri" w:eastAsia="MS PGothic" w:hAnsi="Calibri" w:cs="Calibri"/>
          <w:sz w:val="22"/>
        </w:rPr>
        <w:t>average size of PBF to be caged, which is why video cameras are necessary. Japan asked whether Mexico</w:t>
      </w:r>
      <w:r w:rsidR="007B4B69" w:rsidRPr="002A1C75">
        <w:rPr>
          <w:rFonts w:ascii="Calibri" w:eastAsia="MS PGothic" w:hAnsi="Calibri" w:cs="Calibri"/>
          <w:sz w:val="22"/>
        </w:rPr>
        <w:t>’</w:t>
      </w:r>
      <w:r w:rsidRPr="002A1C75">
        <w:rPr>
          <w:rFonts w:ascii="Calibri" w:eastAsia="MS PGothic" w:hAnsi="Calibri" w:cs="Calibri"/>
          <w:sz w:val="22"/>
        </w:rPr>
        <w:t>s operators use video cameras to confirm the actual size of fish. Mexico responded that they have stereoscopic cameras when transfer is done and that observers and inspectors have the possibility to get information about the amount of fish transferred.</w:t>
      </w:r>
    </w:p>
    <w:p w14:paraId="61DAFFAA" w14:textId="77777777" w:rsidR="00750A94" w:rsidRPr="002A1C75" w:rsidRDefault="00750A94" w:rsidP="00750A94">
      <w:pPr>
        <w:adjustRightInd w:val="0"/>
        <w:snapToGrid w:val="0"/>
        <w:rPr>
          <w:rFonts w:ascii="Calibri" w:eastAsia="MS PGothic" w:hAnsi="Calibri" w:cs="Calibri"/>
          <w:sz w:val="22"/>
        </w:rPr>
      </w:pPr>
    </w:p>
    <w:p w14:paraId="6D4715C6" w14:textId="752328A9" w:rsidR="006B199D" w:rsidRPr="002A1C75" w:rsidRDefault="00E02258"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In response to questions from Japan about violations by sports fishermen, the U</w:t>
      </w:r>
      <w:r w:rsidR="00824470" w:rsidRPr="002A1C75">
        <w:rPr>
          <w:rFonts w:ascii="Calibri" w:eastAsia="MS PGothic" w:hAnsi="Calibri" w:cs="Calibri"/>
          <w:sz w:val="22"/>
        </w:rPr>
        <w:t>SA</w:t>
      </w:r>
      <w:r w:rsidRPr="002A1C75">
        <w:rPr>
          <w:rFonts w:ascii="Calibri" w:eastAsia="MS PGothic" w:hAnsi="Calibri" w:cs="Calibri"/>
          <w:sz w:val="22"/>
        </w:rPr>
        <w:t xml:space="preserve"> reported that they have never discovered any laundering of PBF and noted that while recreational fishermen are prohibited from selling PBF on the market, </w:t>
      </w:r>
      <w:r w:rsidR="00F56629">
        <w:rPr>
          <w:rFonts w:ascii="Calibri" w:eastAsia="MS PGothic" w:hAnsi="Calibri" w:cs="Calibri"/>
          <w:sz w:val="22"/>
        </w:rPr>
        <w:t xml:space="preserve">a minimal number of </w:t>
      </w:r>
      <w:r w:rsidRPr="002A1C75">
        <w:rPr>
          <w:rFonts w:ascii="Calibri" w:eastAsia="MS PGothic" w:hAnsi="Calibri" w:cs="Calibri"/>
          <w:sz w:val="22"/>
        </w:rPr>
        <w:t xml:space="preserve">violations </w:t>
      </w:r>
      <w:r w:rsidR="00F56629">
        <w:rPr>
          <w:rFonts w:ascii="Calibri" w:eastAsia="MS PGothic" w:hAnsi="Calibri" w:cs="Calibri"/>
          <w:sz w:val="22"/>
        </w:rPr>
        <w:t>have been identified and are addressed</w:t>
      </w:r>
      <w:r w:rsidRPr="002A1C75">
        <w:rPr>
          <w:rFonts w:ascii="Calibri" w:eastAsia="MS PGothic" w:hAnsi="Calibri" w:cs="Calibri"/>
          <w:sz w:val="22"/>
        </w:rPr>
        <w:t xml:space="preserve">. Japan noted that </w:t>
      </w:r>
      <w:r w:rsidR="006A467A">
        <w:rPr>
          <w:rFonts w:ascii="Calibri" w:eastAsia="Malgun Gothic" w:hAnsi="Calibri" w:cs="Calibri" w:hint="eastAsia"/>
          <w:sz w:val="22"/>
          <w:lang w:eastAsia="ko-KR"/>
        </w:rPr>
        <w:t xml:space="preserve">the </w:t>
      </w:r>
      <w:r w:rsidRPr="002A1C75">
        <w:rPr>
          <w:rFonts w:ascii="Calibri" w:eastAsia="MS PGothic" w:hAnsi="Calibri" w:cs="Calibri"/>
          <w:sz w:val="22"/>
        </w:rPr>
        <w:t>US</w:t>
      </w:r>
      <w:r w:rsidR="00824470" w:rsidRPr="002A1C75">
        <w:rPr>
          <w:rFonts w:ascii="Calibri" w:eastAsia="MS PGothic" w:hAnsi="Calibri" w:cs="Calibri"/>
          <w:sz w:val="22"/>
        </w:rPr>
        <w:t>A</w:t>
      </w:r>
      <w:r w:rsidRPr="002A1C75">
        <w:rPr>
          <w:rFonts w:ascii="Calibri" w:eastAsia="MS PGothic" w:hAnsi="Calibri" w:cs="Calibri"/>
          <w:sz w:val="22"/>
        </w:rPr>
        <w:t xml:space="preserve"> sport fisheries caught almost 2,000 </w:t>
      </w:r>
      <w:r w:rsidR="00824470" w:rsidRPr="002A1C75">
        <w:rPr>
          <w:rFonts w:ascii="Calibri" w:eastAsia="MS PGothic" w:hAnsi="Calibri" w:cs="Calibri"/>
          <w:sz w:val="22"/>
        </w:rPr>
        <w:t xml:space="preserve">metric </w:t>
      </w:r>
      <w:r w:rsidRPr="002A1C75">
        <w:rPr>
          <w:rFonts w:ascii="Calibri" w:eastAsia="MS PGothic" w:hAnsi="Calibri" w:cs="Calibri"/>
          <w:sz w:val="22"/>
        </w:rPr>
        <w:t>tons in 2023</w:t>
      </w:r>
      <w:r w:rsidR="006A467A">
        <w:rPr>
          <w:rFonts w:ascii="Calibri" w:eastAsia="Malgun Gothic" w:hAnsi="Calibri" w:cs="Calibri" w:hint="eastAsia"/>
          <w:sz w:val="22"/>
          <w:lang w:eastAsia="ko-KR"/>
        </w:rPr>
        <w:t>,</w:t>
      </w:r>
      <w:r w:rsidR="00F56629">
        <w:rPr>
          <w:rFonts w:ascii="Calibri" w:eastAsia="MS PGothic" w:hAnsi="Calibri" w:cs="Calibri"/>
          <w:sz w:val="22"/>
        </w:rPr>
        <w:t xml:space="preserve"> w</w:t>
      </w:r>
      <w:r w:rsidR="00F56629" w:rsidRPr="002A1C75">
        <w:rPr>
          <w:rFonts w:ascii="Calibri" w:eastAsia="MS PGothic" w:hAnsi="Calibri" w:cs="Calibri"/>
          <w:sz w:val="22"/>
        </w:rPr>
        <w:t>hich could have a big impact</w:t>
      </w:r>
      <w:r w:rsidR="00F56629">
        <w:rPr>
          <w:rFonts w:ascii="Calibri" w:eastAsia="MS PGothic" w:hAnsi="Calibri" w:cs="Calibri"/>
          <w:sz w:val="22"/>
        </w:rPr>
        <w:t>, and stated that</w:t>
      </w:r>
      <w:r w:rsidRPr="002A1C75">
        <w:rPr>
          <w:rFonts w:ascii="Calibri" w:eastAsia="MS PGothic" w:hAnsi="Calibri" w:cs="Calibri"/>
          <w:sz w:val="22"/>
        </w:rPr>
        <w:t xml:space="preserve"> monitoring </w:t>
      </w:r>
      <w:r w:rsidR="00F56629">
        <w:rPr>
          <w:rFonts w:ascii="Calibri" w:eastAsia="MS PGothic" w:hAnsi="Calibri" w:cs="Calibri"/>
          <w:sz w:val="22"/>
        </w:rPr>
        <w:t>and</w:t>
      </w:r>
      <w:r w:rsidRPr="002A1C75">
        <w:rPr>
          <w:rFonts w:ascii="Calibri" w:eastAsia="MS PGothic" w:hAnsi="Calibri" w:cs="Calibri"/>
          <w:sz w:val="22"/>
        </w:rPr>
        <w:t xml:space="preserve"> enforcement measures</w:t>
      </w:r>
      <w:r w:rsidR="00735F8A">
        <w:rPr>
          <w:rFonts w:ascii="Calibri" w:eastAsia="MS PGothic" w:hAnsi="Calibri" w:cs="Calibri"/>
          <w:sz w:val="22"/>
        </w:rPr>
        <w:t xml:space="preserve"> are important</w:t>
      </w:r>
      <w:r w:rsidR="00F56629">
        <w:rPr>
          <w:rFonts w:ascii="Calibri" w:eastAsia="MS PGothic" w:hAnsi="Calibri" w:cs="Calibri"/>
          <w:sz w:val="22"/>
        </w:rPr>
        <w:t xml:space="preserve">. </w:t>
      </w:r>
      <w:r w:rsidRPr="002A1C75">
        <w:rPr>
          <w:rFonts w:ascii="Calibri" w:eastAsia="MS PGothic" w:hAnsi="Calibri" w:cs="Calibri"/>
          <w:sz w:val="22"/>
        </w:rPr>
        <w:t xml:space="preserve">Japan explained that in their case, they frequently identify violations during peak season that are subject to penalties, with </w:t>
      </w:r>
      <w:r w:rsidR="00F56629">
        <w:rPr>
          <w:rFonts w:ascii="Calibri" w:eastAsia="MS PGothic" w:hAnsi="Calibri" w:cs="Calibri"/>
          <w:sz w:val="22"/>
        </w:rPr>
        <w:t>around</w:t>
      </w:r>
      <w:r w:rsidRPr="002A1C75">
        <w:rPr>
          <w:rFonts w:ascii="Calibri" w:eastAsia="MS PGothic" w:hAnsi="Calibri" w:cs="Calibri"/>
          <w:sz w:val="22"/>
        </w:rPr>
        <w:t xml:space="preserve"> 10 cases identified </w:t>
      </w:r>
      <w:r w:rsidR="00F56629">
        <w:rPr>
          <w:rFonts w:ascii="Calibri" w:eastAsia="MS PGothic" w:hAnsi="Calibri" w:cs="Calibri"/>
          <w:sz w:val="22"/>
        </w:rPr>
        <w:t xml:space="preserve">in their recreational fisheries </w:t>
      </w:r>
      <w:r w:rsidRPr="002A1C75">
        <w:rPr>
          <w:rFonts w:ascii="Calibri" w:eastAsia="MS PGothic" w:hAnsi="Calibri" w:cs="Calibri"/>
          <w:sz w:val="22"/>
        </w:rPr>
        <w:t>almost every year, and expressed surprise that US</w:t>
      </w:r>
      <w:r w:rsidR="00824470" w:rsidRPr="002A1C75">
        <w:rPr>
          <w:rFonts w:ascii="Calibri" w:eastAsia="MS PGothic" w:hAnsi="Calibri" w:cs="Calibri"/>
          <w:sz w:val="22"/>
        </w:rPr>
        <w:t>A</w:t>
      </w:r>
      <w:r w:rsidRPr="002A1C75">
        <w:rPr>
          <w:rFonts w:ascii="Calibri" w:eastAsia="MS PGothic" w:hAnsi="Calibri" w:cs="Calibri"/>
          <w:sz w:val="22"/>
        </w:rPr>
        <w:t xml:space="preserve"> sports fishermen caught 2,000 </w:t>
      </w:r>
      <w:r w:rsidR="00124FBE" w:rsidRPr="002A1C75">
        <w:rPr>
          <w:rFonts w:ascii="Calibri" w:eastAsia="MS PGothic" w:hAnsi="Calibri" w:cs="Calibri"/>
          <w:sz w:val="22"/>
        </w:rPr>
        <w:t xml:space="preserve">metric </w:t>
      </w:r>
      <w:r w:rsidRPr="002A1C75">
        <w:rPr>
          <w:rFonts w:ascii="Calibri" w:eastAsia="MS PGothic" w:hAnsi="Calibri" w:cs="Calibri"/>
          <w:sz w:val="22"/>
        </w:rPr>
        <w:t>tons</w:t>
      </w:r>
      <w:r w:rsidR="006A467A">
        <w:rPr>
          <w:rFonts w:ascii="Calibri" w:eastAsia="Malgun Gothic" w:hAnsi="Calibri" w:cs="Calibri" w:hint="eastAsia"/>
          <w:sz w:val="22"/>
          <w:lang w:eastAsia="ko-KR"/>
        </w:rPr>
        <w:t>,</w:t>
      </w:r>
      <w:r w:rsidRPr="002A1C75">
        <w:rPr>
          <w:rFonts w:ascii="Calibri" w:eastAsia="MS PGothic" w:hAnsi="Calibri" w:cs="Calibri"/>
          <w:sz w:val="22"/>
        </w:rPr>
        <w:t xml:space="preserve"> but no violations were found.</w:t>
      </w:r>
    </w:p>
    <w:p w14:paraId="0950B079" w14:textId="77777777" w:rsidR="00F9539B" w:rsidRPr="002A1C75" w:rsidRDefault="00F9539B" w:rsidP="00F9539B">
      <w:pPr>
        <w:rPr>
          <w:rFonts w:ascii="Calibri" w:hAnsi="Calibri" w:cs="Calibri"/>
        </w:rPr>
      </w:pPr>
    </w:p>
    <w:p w14:paraId="68330B98" w14:textId="7FF0754D" w:rsidR="00F9539B" w:rsidRPr="002A1C75" w:rsidRDefault="00F9539B"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Co-Chair Miyahara noted the need for a standardized MCS reporting format and tasked Japan with creating a unified format for MCS reporting based on current CMM and IATTC resolutions. Japan agreed to make efforts to create a format for reporting that would be used for next year</w:t>
      </w:r>
      <w:r w:rsidR="007B4B69" w:rsidRPr="002A1C75">
        <w:rPr>
          <w:rFonts w:ascii="Calibri" w:eastAsia="MS PGothic" w:hAnsi="Calibri" w:cs="Calibri"/>
          <w:sz w:val="22"/>
        </w:rPr>
        <w:t>’</w:t>
      </w:r>
      <w:r w:rsidRPr="002A1C75">
        <w:rPr>
          <w:rFonts w:ascii="Calibri" w:eastAsia="MS PGothic" w:hAnsi="Calibri" w:cs="Calibri"/>
          <w:sz w:val="22"/>
        </w:rPr>
        <w:t xml:space="preserve">s reporting. </w:t>
      </w:r>
      <w:r w:rsidR="00735F8A">
        <w:rPr>
          <w:rFonts w:ascii="Calibri" w:eastAsia="MS PGothic" w:hAnsi="Calibri" w:cs="Calibri"/>
          <w:sz w:val="22"/>
        </w:rPr>
        <w:t xml:space="preserve">Co-Chair Miyahara asked Japan to create a draft skeleton of MCS measures for consideration at the JWG 11 meeting next year. </w:t>
      </w:r>
      <w:r w:rsidRPr="002A1C75">
        <w:rPr>
          <w:rFonts w:ascii="Calibri" w:eastAsia="MS PGothic" w:hAnsi="Calibri" w:cs="Calibri"/>
          <w:sz w:val="22"/>
        </w:rPr>
        <w:t xml:space="preserve">Japan noted that creating a draft skeleton of MCS measures is a challenging task and requested assistance from other delegations during the intersessional period, stating that cooperation is necessary to complete this work. </w:t>
      </w:r>
      <w:r w:rsidR="00F059F7" w:rsidRPr="002A1C75">
        <w:rPr>
          <w:rFonts w:ascii="Calibri" w:eastAsia="MS PGothic" w:hAnsi="Calibri" w:cs="Calibri"/>
          <w:sz w:val="22"/>
        </w:rPr>
        <w:t xml:space="preserve">Japan created a draft reporting template </w:t>
      </w:r>
      <w:r w:rsidR="009E4E1A" w:rsidRPr="002A1C75">
        <w:rPr>
          <w:rFonts w:ascii="Calibri" w:eastAsia="MS PGothic" w:hAnsi="Calibri" w:cs="Calibri"/>
          <w:sz w:val="22"/>
        </w:rPr>
        <w:t xml:space="preserve">and explained that </w:t>
      </w:r>
      <w:r w:rsidR="0094211F" w:rsidRPr="002A1C75">
        <w:rPr>
          <w:rFonts w:ascii="Calibri" w:eastAsia="MS PGothic" w:hAnsi="Calibri" w:cs="Calibri"/>
          <w:sz w:val="22"/>
        </w:rPr>
        <w:t xml:space="preserve">it </w:t>
      </w:r>
      <w:r w:rsidR="009E4E1A" w:rsidRPr="002A1C75">
        <w:rPr>
          <w:rFonts w:ascii="Calibri" w:eastAsia="MS PGothic" w:hAnsi="Calibri" w:cs="Calibri"/>
          <w:sz w:val="22"/>
        </w:rPr>
        <w:t>allows members to place their MCS activities according to existing obligations</w:t>
      </w:r>
      <w:r w:rsidR="006A467A">
        <w:rPr>
          <w:rFonts w:ascii="Calibri" w:eastAsia="MS PGothic" w:hAnsi="Calibri" w:cs="Calibri"/>
          <w:sz w:val="22"/>
        </w:rPr>
        <w:t>,</w:t>
      </w:r>
      <w:r w:rsidR="009E4E1A" w:rsidRPr="002A1C75">
        <w:rPr>
          <w:rFonts w:ascii="Calibri" w:eastAsia="MS PGothic" w:hAnsi="Calibri" w:cs="Calibri"/>
          <w:sz w:val="22"/>
        </w:rPr>
        <w:t xml:space="preserve"> and expressed hope that it would be helpful for unified reporting</w:t>
      </w:r>
      <w:r w:rsidR="00DE2C22">
        <w:rPr>
          <w:rFonts w:ascii="Calibri" w:eastAsia="MS PGothic" w:hAnsi="Calibri" w:cs="Calibri"/>
          <w:sz w:val="22"/>
        </w:rPr>
        <w:t xml:space="preserve">. </w:t>
      </w:r>
      <w:r w:rsidR="00BC29C5">
        <w:rPr>
          <w:rFonts w:ascii="Calibri" w:eastAsia="MS PGothic" w:hAnsi="Calibri" w:cs="Calibri"/>
          <w:sz w:val="22"/>
        </w:rPr>
        <w:t>The template in Annex C was considered but could not be agreed upon. This template will be sent to each commission for further consideration</w:t>
      </w:r>
      <w:r w:rsidR="00956FCA" w:rsidRPr="002A1C75">
        <w:rPr>
          <w:rFonts w:ascii="Calibri" w:eastAsia="MS PGothic" w:hAnsi="Calibri" w:cs="Calibri"/>
          <w:sz w:val="22"/>
        </w:rPr>
        <w:t xml:space="preserve"> </w:t>
      </w:r>
      <w:r w:rsidR="00956FCA" w:rsidRPr="002A1C75">
        <w:rPr>
          <w:rFonts w:ascii="Calibri" w:eastAsia="MS PGothic" w:hAnsi="Calibri" w:cs="Calibri"/>
          <w:b/>
          <w:bCs/>
          <w:sz w:val="22"/>
        </w:rPr>
        <w:t xml:space="preserve">(Annex </w:t>
      </w:r>
      <w:r w:rsidR="00AE7BBB" w:rsidRPr="002A1C75">
        <w:rPr>
          <w:rFonts w:ascii="Calibri" w:eastAsia="MS PGothic" w:hAnsi="Calibri" w:cs="Calibri"/>
          <w:b/>
          <w:bCs/>
          <w:sz w:val="22"/>
        </w:rPr>
        <w:t>C</w:t>
      </w:r>
      <w:r w:rsidR="00956FCA" w:rsidRPr="002A1C75">
        <w:rPr>
          <w:rFonts w:ascii="Calibri" w:eastAsia="MS PGothic" w:hAnsi="Calibri" w:cs="Calibri"/>
          <w:b/>
          <w:bCs/>
          <w:sz w:val="22"/>
        </w:rPr>
        <w:t>)</w:t>
      </w:r>
      <w:r w:rsidR="00956FCA" w:rsidRPr="002A1C75">
        <w:rPr>
          <w:rFonts w:ascii="Calibri" w:eastAsia="MS PGothic" w:hAnsi="Calibri" w:cs="Calibri"/>
          <w:sz w:val="22"/>
        </w:rPr>
        <w:t>.</w:t>
      </w:r>
    </w:p>
    <w:p w14:paraId="0C41D404" w14:textId="77777777" w:rsidR="00D732EB" w:rsidRPr="002A1C75" w:rsidRDefault="00D732EB" w:rsidP="00D732EB">
      <w:pPr>
        <w:rPr>
          <w:rFonts w:ascii="Calibri" w:hAnsi="Calibri" w:cs="Calibri"/>
        </w:rPr>
      </w:pPr>
    </w:p>
    <w:p w14:paraId="4A6B2A47" w14:textId="4FBF2F15" w:rsidR="00D732EB" w:rsidRPr="002A1C75" w:rsidRDefault="00D732EB"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No further discussions were held on the reports submitted by other members.</w:t>
      </w:r>
    </w:p>
    <w:p w14:paraId="709671D3" w14:textId="77777777" w:rsidR="005D4F11" w:rsidRPr="002A1C75" w:rsidRDefault="005D4F11" w:rsidP="005D4F11">
      <w:pPr>
        <w:adjustRightInd w:val="0"/>
        <w:snapToGrid w:val="0"/>
        <w:rPr>
          <w:rFonts w:ascii="Calibri" w:eastAsia="MS PGothic" w:hAnsi="Calibri" w:cs="Calibri"/>
          <w:sz w:val="22"/>
        </w:rPr>
      </w:pPr>
    </w:p>
    <w:p w14:paraId="7833FAB8" w14:textId="77777777" w:rsidR="00074204" w:rsidRPr="002A1C75" w:rsidRDefault="00074204" w:rsidP="00074204">
      <w:pPr>
        <w:adjustRightInd w:val="0"/>
        <w:snapToGrid w:val="0"/>
        <w:rPr>
          <w:rFonts w:ascii="Calibri" w:eastAsia="MS PGothic" w:hAnsi="Calibri" w:cs="Calibri"/>
          <w:sz w:val="22"/>
        </w:rPr>
      </w:pPr>
    </w:p>
    <w:p w14:paraId="795CE6DD" w14:textId="4BB7EE41" w:rsidR="00A30A19" w:rsidRPr="002A1C75" w:rsidRDefault="009654F7" w:rsidP="00B66EDF">
      <w:pPr>
        <w:pStyle w:val="Heading1"/>
        <w:numPr>
          <w:ilvl w:val="0"/>
          <w:numId w:val="2"/>
        </w:numPr>
        <w:adjustRightInd w:val="0"/>
        <w:snapToGrid w:val="0"/>
        <w:spacing w:before="0"/>
        <w:ind w:hanging="2160"/>
        <w:rPr>
          <w:rFonts w:ascii="Calibri" w:hAnsi="Calibri" w:cs="Calibri"/>
          <w:b/>
          <w:bCs/>
          <w:color w:val="auto"/>
          <w:sz w:val="22"/>
          <w:szCs w:val="22"/>
        </w:rPr>
      </w:pPr>
      <w:r w:rsidRPr="002A1C75">
        <w:rPr>
          <w:rFonts w:ascii="Calibri" w:hAnsi="Calibri" w:cs="Calibri"/>
          <w:b/>
          <w:bCs/>
          <w:color w:val="auto"/>
          <w:sz w:val="22"/>
          <w:szCs w:val="22"/>
        </w:rPr>
        <w:t>SCIENTIFIC INFORMATION ON PACIFIC BLUEFIN TUNA</w:t>
      </w:r>
    </w:p>
    <w:p w14:paraId="3C479BDA" w14:textId="656929C9" w:rsidR="00F17328" w:rsidRPr="002A1C75" w:rsidRDefault="00F17328" w:rsidP="00DA68A7">
      <w:pPr>
        <w:adjustRightInd w:val="0"/>
        <w:snapToGrid w:val="0"/>
        <w:rPr>
          <w:rFonts w:ascii="Calibri" w:eastAsia="MS PGothic" w:hAnsi="Calibri" w:cs="Calibri"/>
          <w:sz w:val="22"/>
        </w:rPr>
      </w:pPr>
      <w:bookmarkStart w:id="4" w:name="_Hlk52804462"/>
    </w:p>
    <w:p w14:paraId="4D88195C" w14:textId="77777777" w:rsidR="00DA68A7" w:rsidRPr="002A1C75" w:rsidRDefault="00DA68A7" w:rsidP="00DA68A7">
      <w:pPr>
        <w:adjustRightInd w:val="0"/>
        <w:snapToGrid w:val="0"/>
        <w:rPr>
          <w:rFonts w:ascii="Calibri" w:eastAsia="MS PGothic" w:hAnsi="Calibri" w:cs="Calibri"/>
          <w:b/>
          <w:bCs/>
          <w:sz w:val="22"/>
        </w:rPr>
      </w:pPr>
      <w:r w:rsidRPr="002A1C75">
        <w:rPr>
          <w:rFonts w:ascii="Calibri" w:eastAsia="MS PGothic" w:hAnsi="Calibri" w:cs="Calibri"/>
          <w:b/>
          <w:bCs/>
          <w:sz w:val="22"/>
        </w:rPr>
        <w:t>4.1 Catch limit scenario projections</w:t>
      </w:r>
    </w:p>
    <w:p w14:paraId="7941C9CA" w14:textId="77777777" w:rsidR="00DA68A7" w:rsidRPr="002A1C75" w:rsidRDefault="00DA68A7" w:rsidP="00DA68A7">
      <w:pPr>
        <w:adjustRightInd w:val="0"/>
        <w:snapToGrid w:val="0"/>
        <w:rPr>
          <w:rFonts w:ascii="Calibri" w:eastAsia="MS PGothic" w:hAnsi="Calibri" w:cs="Calibri"/>
          <w:sz w:val="22"/>
        </w:rPr>
      </w:pPr>
    </w:p>
    <w:p w14:paraId="5E86B8A6" w14:textId="49315FAD" w:rsidR="00696367" w:rsidRPr="002A1C75" w:rsidRDefault="00340536"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Dr. Shuya Nakatsuka</w:t>
      </w:r>
      <w:r w:rsidR="00EA456B" w:rsidRPr="002A1C75">
        <w:rPr>
          <w:rFonts w:ascii="Calibri" w:eastAsia="MS PGothic" w:hAnsi="Calibri" w:cs="Calibri"/>
          <w:sz w:val="22"/>
        </w:rPr>
        <w:t>, the Chair of the</w:t>
      </w:r>
      <w:r w:rsidR="000C3BC2" w:rsidRPr="002A1C75">
        <w:rPr>
          <w:rFonts w:ascii="Calibri" w:eastAsia="MS PGothic" w:hAnsi="Calibri" w:cs="Calibri"/>
          <w:sz w:val="22"/>
        </w:rPr>
        <w:t xml:space="preserve"> ISC Pacific Bluefin Tuna Working Group (PBFWG)</w:t>
      </w:r>
      <w:r w:rsidR="00206736" w:rsidRPr="002A1C75">
        <w:rPr>
          <w:rFonts w:ascii="Calibri" w:eastAsia="MS PGothic" w:hAnsi="Calibri" w:cs="Calibri"/>
          <w:sz w:val="22"/>
        </w:rPr>
        <w:t>,</w:t>
      </w:r>
      <w:r w:rsidR="000C3BC2" w:rsidRPr="002A1C75">
        <w:rPr>
          <w:rFonts w:ascii="Calibri" w:eastAsia="MS PGothic" w:hAnsi="Calibri" w:cs="Calibri"/>
          <w:sz w:val="22"/>
        </w:rPr>
        <w:t xml:space="preserve"> presented updated projection results using the 2024 benchmark stock assessment. </w:t>
      </w:r>
      <w:r w:rsidR="00192678" w:rsidRPr="002A1C75">
        <w:rPr>
          <w:rFonts w:ascii="Calibri" w:eastAsia="MS PGothic" w:hAnsi="Calibri" w:cs="Calibri"/>
          <w:sz w:val="22"/>
        </w:rPr>
        <w:t>The PBFWG reviewed the projection results</w:t>
      </w:r>
      <w:r w:rsidR="0069062D" w:rsidRPr="002A1C75">
        <w:rPr>
          <w:rFonts w:ascii="Calibri" w:eastAsia="MS PGothic" w:hAnsi="Calibri" w:cs="Calibri"/>
          <w:sz w:val="22"/>
        </w:rPr>
        <w:t xml:space="preserve">, notably </w:t>
      </w:r>
      <w:r w:rsidR="005E6C1F" w:rsidRPr="002A1C75">
        <w:rPr>
          <w:rFonts w:ascii="Calibri" w:eastAsia="MS PGothic" w:hAnsi="Calibri" w:cs="Calibri"/>
          <w:sz w:val="22"/>
        </w:rPr>
        <w:t>scenario 3 that reflects the current management measures</w:t>
      </w:r>
      <w:r w:rsidR="00E86BCE" w:rsidRPr="002A1C75">
        <w:rPr>
          <w:rFonts w:ascii="Calibri" w:eastAsia="MS PGothic" w:hAnsi="Calibri" w:cs="Calibri"/>
          <w:sz w:val="22"/>
        </w:rPr>
        <w:t xml:space="preserve"> (CMM 2024-01 and </w:t>
      </w:r>
      <w:r w:rsidR="00410C6B" w:rsidRPr="002A1C75">
        <w:rPr>
          <w:rFonts w:ascii="Calibri" w:eastAsia="MS PGothic" w:hAnsi="Calibri" w:cs="Calibri"/>
          <w:sz w:val="22"/>
        </w:rPr>
        <w:t xml:space="preserve">C-24-02) </w:t>
      </w:r>
      <w:r w:rsidR="00E86BCE" w:rsidRPr="002A1C75">
        <w:rPr>
          <w:rFonts w:ascii="Calibri" w:eastAsia="MS PGothic" w:hAnsi="Calibri" w:cs="Calibri"/>
          <w:sz w:val="22"/>
        </w:rPr>
        <w:t>and scenario 4 that</w:t>
      </w:r>
      <w:r w:rsidR="00410C6B" w:rsidRPr="002A1C75">
        <w:rPr>
          <w:rFonts w:ascii="Calibri" w:eastAsia="MS PGothic" w:hAnsi="Calibri" w:cs="Calibri"/>
          <w:sz w:val="22"/>
        </w:rPr>
        <w:t xml:space="preserve"> maximizes the use of the</w:t>
      </w:r>
      <w:r w:rsidR="00192678" w:rsidRPr="002A1C75">
        <w:rPr>
          <w:rFonts w:ascii="Calibri" w:eastAsia="MS PGothic" w:hAnsi="Calibri" w:cs="Calibri"/>
          <w:sz w:val="22"/>
        </w:rPr>
        <w:t xml:space="preserve"> conversion factor of small-fish quota to large-fish quota</w:t>
      </w:r>
      <w:r w:rsidR="003A3D63" w:rsidRPr="002A1C75">
        <w:rPr>
          <w:rFonts w:ascii="Calibri" w:eastAsia="MS PGothic" w:hAnsi="Calibri" w:cs="Calibri"/>
          <w:sz w:val="22"/>
        </w:rPr>
        <w:t xml:space="preserve">. </w:t>
      </w:r>
      <w:r w:rsidR="00192678" w:rsidRPr="002A1C75">
        <w:rPr>
          <w:rFonts w:ascii="Calibri" w:eastAsia="MS PGothic" w:hAnsi="Calibri" w:cs="Calibri"/>
          <w:sz w:val="22"/>
        </w:rPr>
        <w:t xml:space="preserve">The PBFWG noted that the projection of new measures is only slightly more pessimistic compared to the scenario 15 presented in 2024, while the projection of maximum application of </w:t>
      </w:r>
      <w:r w:rsidR="006A467A">
        <w:rPr>
          <w:rFonts w:ascii="Calibri" w:eastAsia="MS PGothic" w:hAnsi="Calibri" w:cs="Calibri"/>
          <w:sz w:val="22"/>
        </w:rPr>
        <w:t xml:space="preserve">the </w:t>
      </w:r>
      <w:r w:rsidR="00192678" w:rsidRPr="002A1C75">
        <w:rPr>
          <w:rFonts w:ascii="Calibri" w:eastAsia="MS PGothic" w:hAnsi="Calibri" w:cs="Calibri"/>
          <w:sz w:val="22"/>
        </w:rPr>
        <w:t>conversion factor produced much more optimistic results.</w:t>
      </w:r>
    </w:p>
    <w:p w14:paraId="08421F70" w14:textId="77777777" w:rsidR="00817AEA" w:rsidRPr="002A1C75" w:rsidRDefault="00817AEA" w:rsidP="00DB086A">
      <w:pPr>
        <w:adjustRightInd w:val="0"/>
        <w:snapToGrid w:val="0"/>
        <w:rPr>
          <w:rFonts w:ascii="Calibri" w:hAnsi="Calibri" w:cs="Calibri"/>
        </w:rPr>
      </w:pPr>
    </w:p>
    <w:p w14:paraId="13647C6F" w14:textId="60DBBF0C" w:rsidR="00DA68A7" w:rsidRPr="002A1C75" w:rsidRDefault="001630AB"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The USA noted that </w:t>
      </w:r>
      <w:r w:rsidR="008D5C9B" w:rsidRPr="002A1C75">
        <w:rPr>
          <w:rFonts w:ascii="Calibri" w:eastAsia="MS PGothic" w:hAnsi="Calibri" w:cs="Calibri"/>
          <w:sz w:val="22"/>
        </w:rPr>
        <w:t xml:space="preserve">in </w:t>
      </w:r>
      <w:r w:rsidRPr="002A1C75">
        <w:rPr>
          <w:rFonts w:ascii="Calibri" w:eastAsia="MS PGothic" w:hAnsi="Calibri" w:cs="Calibri"/>
          <w:sz w:val="22"/>
        </w:rPr>
        <w:t>last year</w:t>
      </w:r>
      <w:r w:rsidR="008D5C9B" w:rsidRPr="002A1C75">
        <w:rPr>
          <w:rFonts w:ascii="Calibri" w:eastAsia="MS PGothic" w:hAnsi="Calibri" w:cs="Calibri"/>
          <w:sz w:val="22"/>
        </w:rPr>
        <w:t xml:space="preserve">’s </w:t>
      </w:r>
      <w:r w:rsidRPr="002A1C75">
        <w:rPr>
          <w:rFonts w:ascii="Calibri" w:eastAsia="MS PGothic" w:hAnsi="Calibri" w:cs="Calibri"/>
          <w:sz w:val="22"/>
        </w:rPr>
        <w:t xml:space="preserve">negotiations, it was important that any </w:t>
      </w:r>
      <w:r w:rsidR="000C1C33" w:rsidRPr="002A1C75">
        <w:rPr>
          <w:rFonts w:ascii="Calibri" w:eastAsia="MS PGothic" w:hAnsi="Calibri" w:cs="Calibri"/>
          <w:sz w:val="22"/>
        </w:rPr>
        <w:t xml:space="preserve">quota </w:t>
      </w:r>
      <w:r w:rsidRPr="002A1C75">
        <w:rPr>
          <w:rFonts w:ascii="Calibri" w:eastAsia="MS PGothic" w:hAnsi="Calibri" w:cs="Calibri"/>
          <w:sz w:val="22"/>
        </w:rPr>
        <w:t>increases</w:t>
      </w:r>
      <w:r w:rsidR="000C1C33" w:rsidRPr="002A1C75">
        <w:rPr>
          <w:rFonts w:ascii="Calibri" w:eastAsia="MS PGothic" w:hAnsi="Calibri" w:cs="Calibri"/>
          <w:sz w:val="22"/>
        </w:rPr>
        <w:t xml:space="preserve"> </w:t>
      </w:r>
      <w:r w:rsidR="00827717" w:rsidRPr="002A1C75">
        <w:rPr>
          <w:rFonts w:ascii="Calibri" w:eastAsia="MS PGothic" w:hAnsi="Calibri" w:cs="Calibri"/>
          <w:sz w:val="22"/>
        </w:rPr>
        <w:t>would</w:t>
      </w:r>
      <w:r w:rsidR="00735F8A">
        <w:rPr>
          <w:rFonts w:ascii="Calibri" w:eastAsia="MS PGothic" w:hAnsi="Calibri" w:cs="Calibri"/>
          <w:sz w:val="22"/>
        </w:rPr>
        <w:t xml:space="preserve"> still</w:t>
      </w:r>
      <w:r w:rsidR="00827717" w:rsidRPr="002A1C75">
        <w:rPr>
          <w:rFonts w:ascii="Calibri" w:eastAsia="MS PGothic" w:hAnsi="Calibri" w:cs="Calibri"/>
          <w:sz w:val="22"/>
        </w:rPr>
        <w:t xml:space="preserve"> allow </w:t>
      </w:r>
      <w:r w:rsidR="00735F8A">
        <w:rPr>
          <w:rFonts w:ascii="Calibri" w:eastAsia="MS PGothic" w:hAnsi="Calibri" w:cs="Calibri"/>
          <w:sz w:val="22"/>
        </w:rPr>
        <w:t xml:space="preserve">for </w:t>
      </w:r>
      <w:r w:rsidR="006A467A">
        <w:rPr>
          <w:rFonts w:ascii="Calibri" w:eastAsia="MS PGothic" w:hAnsi="Calibri" w:cs="Calibri"/>
          <w:sz w:val="22"/>
        </w:rPr>
        <w:t>long-term</w:t>
      </w:r>
      <w:r w:rsidR="00735F8A">
        <w:rPr>
          <w:rFonts w:ascii="Calibri" w:eastAsia="MS PGothic" w:hAnsi="Calibri" w:cs="Calibri"/>
          <w:sz w:val="22"/>
        </w:rPr>
        <w:t xml:space="preserve"> increases to the biomass over time.</w:t>
      </w:r>
      <w:r w:rsidR="00A224BF" w:rsidRPr="002A1C75">
        <w:rPr>
          <w:rFonts w:ascii="Calibri" w:eastAsia="MS PGothic" w:hAnsi="Calibri" w:cs="Calibri"/>
          <w:sz w:val="22"/>
        </w:rPr>
        <w:t xml:space="preserve"> They also noted the significant</w:t>
      </w:r>
      <w:r w:rsidR="00085453" w:rsidRPr="002A1C75">
        <w:rPr>
          <w:rFonts w:ascii="Calibri" w:eastAsia="MS PGothic" w:hAnsi="Calibri" w:cs="Calibri"/>
          <w:sz w:val="22"/>
        </w:rPr>
        <w:t xml:space="preserve"> positive</w:t>
      </w:r>
      <w:r w:rsidR="00A224BF" w:rsidRPr="002A1C75">
        <w:rPr>
          <w:rFonts w:ascii="Calibri" w:eastAsia="MS PGothic" w:hAnsi="Calibri" w:cs="Calibri"/>
          <w:sz w:val="22"/>
        </w:rPr>
        <w:t xml:space="preserve"> </w:t>
      </w:r>
      <w:r w:rsidR="00A224BF" w:rsidRPr="002A1C75">
        <w:rPr>
          <w:rFonts w:ascii="Calibri" w:eastAsia="MS PGothic" w:hAnsi="Calibri" w:cs="Calibri"/>
          <w:sz w:val="22"/>
        </w:rPr>
        <w:lastRenderedPageBreak/>
        <w:t>conservation</w:t>
      </w:r>
      <w:r w:rsidR="00570490" w:rsidRPr="002A1C75">
        <w:rPr>
          <w:rFonts w:ascii="Calibri" w:eastAsia="MS PGothic" w:hAnsi="Calibri" w:cs="Calibri"/>
          <w:sz w:val="22"/>
        </w:rPr>
        <w:t xml:space="preserve"> benefits of transferring</w:t>
      </w:r>
      <w:r w:rsidRPr="002A1C75">
        <w:rPr>
          <w:rFonts w:ascii="Calibri" w:eastAsia="MS PGothic" w:hAnsi="Calibri" w:cs="Calibri"/>
          <w:sz w:val="22"/>
        </w:rPr>
        <w:t xml:space="preserve"> small fish </w:t>
      </w:r>
      <w:r w:rsidR="00A32E93" w:rsidRPr="002A1C75">
        <w:rPr>
          <w:rFonts w:ascii="Calibri" w:eastAsia="MS PGothic" w:hAnsi="Calibri" w:cs="Calibri"/>
          <w:sz w:val="22"/>
        </w:rPr>
        <w:t xml:space="preserve">to </w:t>
      </w:r>
      <w:r w:rsidRPr="002A1C75">
        <w:rPr>
          <w:rFonts w:ascii="Calibri" w:eastAsia="MS PGothic" w:hAnsi="Calibri" w:cs="Calibri"/>
          <w:sz w:val="22"/>
        </w:rPr>
        <w:t>large fish</w:t>
      </w:r>
      <w:r w:rsidR="00735F8A">
        <w:rPr>
          <w:rFonts w:ascii="Calibri" w:eastAsia="MS PGothic" w:hAnsi="Calibri" w:cs="Calibri"/>
          <w:sz w:val="22"/>
        </w:rPr>
        <w:t>, even after applying the conversion factor</w:t>
      </w:r>
      <w:r w:rsidRPr="002A1C75">
        <w:rPr>
          <w:rFonts w:ascii="Calibri" w:eastAsia="MS PGothic" w:hAnsi="Calibri" w:cs="Calibri"/>
          <w:sz w:val="22"/>
        </w:rPr>
        <w:t xml:space="preserve">. </w:t>
      </w:r>
      <w:r w:rsidR="00B539E1" w:rsidRPr="002A1C75">
        <w:rPr>
          <w:rFonts w:ascii="Calibri" w:eastAsia="MS PGothic" w:hAnsi="Calibri" w:cs="Calibri"/>
          <w:sz w:val="22"/>
        </w:rPr>
        <w:t xml:space="preserve">The USA </w:t>
      </w:r>
      <w:r w:rsidR="00C768AF" w:rsidRPr="002A1C75">
        <w:rPr>
          <w:rFonts w:ascii="Calibri" w:eastAsia="MS PGothic" w:hAnsi="Calibri" w:cs="Calibri"/>
          <w:sz w:val="22"/>
        </w:rPr>
        <w:t xml:space="preserve">asked about the confidence intervals related to scenario 3, noting that it </w:t>
      </w:r>
      <w:r w:rsidR="00047581" w:rsidRPr="002A1C75">
        <w:rPr>
          <w:rFonts w:ascii="Calibri" w:eastAsia="MS PGothic" w:hAnsi="Calibri" w:cs="Calibri"/>
          <w:sz w:val="22"/>
        </w:rPr>
        <w:t>is possible that the stock could fall below the second rebuilding target over time</w:t>
      </w:r>
      <w:r w:rsidR="006A467A">
        <w:rPr>
          <w:rFonts w:ascii="Calibri" w:eastAsia="MS PGothic" w:hAnsi="Calibri" w:cs="Calibri"/>
          <w:sz w:val="22"/>
        </w:rPr>
        <w:t>,</w:t>
      </w:r>
      <w:r w:rsidR="00047581" w:rsidRPr="002A1C75">
        <w:rPr>
          <w:rFonts w:ascii="Calibri" w:eastAsia="MS PGothic" w:hAnsi="Calibri" w:cs="Calibri"/>
          <w:sz w:val="22"/>
        </w:rPr>
        <w:t xml:space="preserve"> and </w:t>
      </w:r>
      <w:r w:rsidR="0000250A" w:rsidRPr="002A1C75">
        <w:rPr>
          <w:rFonts w:ascii="Calibri" w:eastAsia="MS PGothic" w:hAnsi="Calibri" w:cs="Calibri"/>
          <w:sz w:val="22"/>
        </w:rPr>
        <w:t xml:space="preserve">inquired </w:t>
      </w:r>
      <w:r w:rsidR="00932681" w:rsidRPr="002A1C75">
        <w:rPr>
          <w:rFonts w:ascii="Calibri" w:eastAsia="MS PGothic" w:hAnsi="Calibri" w:cs="Calibri"/>
          <w:sz w:val="22"/>
        </w:rPr>
        <w:t xml:space="preserve">whether </w:t>
      </w:r>
      <w:r w:rsidR="0000250A" w:rsidRPr="002A1C75">
        <w:rPr>
          <w:rFonts w:ascii="Calibri" w:eastAsia="MS PGothic" w:hAnsi="Calibri" w:cs="Calibri"/>
          <w:sz w:val="22"/>
        </w:rPr>
        <w:t xml:space="preserve">recruitment </w:t>
      </w:r>
      <w:r w:rsidR="00932681" w:rsidRPr="002A1C75">
        <w:rPr>
          <w:rFonts w:ascii="Calibri" w:eastAsia="MS PGothic" w:hAnsi="Calibri" w:cs="Calibri"/>
          <w:sz w:val="22"/>
        </w:rPr>
        <w:t xml:space="preserve">or other factors </w:t>
      </w:r>
      <w:r w:rsidR="0000250A" w:rsidRPr="002A1C75">
        <w:rPr>
          <w:rFonts w:ascii="Calibri" w:eastAsia="MS PGothic" w:hAnsi="Calibri" w:cs="Calibri"/>
          <w:sz w:val="22"/>
        </w:rPr>
        <w:t xml:space="preserve">may influence this possible outcome. </w:t>
      </w:r>
    </w:p>
    <w:p w14:paraId="7306F2F4" w14:textId="77777777" w:rsidR="00AE0F8E" w:rsidRPr="002A1C75" w:rsidRDefault="00AE0F8E" w:rsidP="00A3298F">
      <w:pPr>
        <w:rPr>
          <w:rFonts w:ascii="Calibri" w:hAnsi="Calibri" w:cs="Calibri"/>
        </w:rPr>
      </w:pPr>
    </w:p>
    <w:p w14:paraId="61FAF146" w14:textId="693D1FAD" w:rsidR="00AE0F8E" w:rsidRPr="002A1C75" w:rsidRDefault="00803621"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The PBFWG explained that the dotted line</w:t>
      </w:r>
      <w:r w:rsidR="00735F8A">
        <w:rPr>
          <w:rFonts w:ascii="Calibri" w:eastAsia="MS PGothic" w:hAnsi="Calibri" w:cs="Calibri"/>
          <w:sz w:val="22"/>
        </w:rPr>
        <w:t>s</w:t>
      </w:r>
      <w:r w:rsidRPr="002A1C75">
        <w:rPr>
          <w:rFonts w:ascii="Calibri" w:eastAsia="MS PGothic" w:hAnsi="Calibri" w:cs="Calibri"/>
          <w:sz w:val="22"/>
        </w:rPr>
        <w:t xml:space="preserve"> represent</w:t>
      </w:r>
      <w:r w:rsidR="00735F8A">
        <w:rPr>
          <w:rFonts w:ascii="Calibri" w:eastAsia="MS PGothic" w:hAnsi="Calibri" w:cs="Calibri"/>
          <w:sz w:val="22"/>
        </w:rPr>
        <w:t>ed</w:t>
      </w:r>
      <w:r w:rsidRPr="002A1C75">
        <w:rPr>
          <w:rFonts w:ascii="Calibri" w:eastAsia="MS PGothic" w:hAnsi="Calibri" w:cs="Calibri"/>
          <w:sz w:val="22"/>
        </w:rPr>
        <w:t xml:space="preserve"> the fifth </w:t>
      </w:r>
      <w:r w:rsidR="00735F8A">
        <w:rPr>
          <w:rFonts w:ascii="Calibri" w:eastAsia="MS PGothic" w:hAnsi="Calibri" w:cs="Calibri"/>
          <w:sz w:val="22"/>
        </w:rPr>
        <w:t xml:space="preserve">and </w:t>
      </w:r>
      <w:r w:rsidR="00FD3E70">
        <w:rPr>
          <w:rFonts w:ascii="Calibri" w:eastAsia="MS PGothic" w:hAnsi="Calibri" w:cs="Calibri"/>
          <w:sz w:val="22"/>
        </w:rPr>
        <w:t>95th</w:t>
      </w:r>
      <w:r w:rsidR="00735F8A">
        <w:rPr>
          <w:rFonts w:ascii="Calibri" w:eastAsia="MS PGothic" w:hAnsi="Calibri" w:cs="Calibri"/>
          <w:sz w:val="22"/>
        </w:rPr>
        <w:t xml:space="preserve"> </w:t>
      </w:r>
      <w:r w:rsidRPr="002A1C75">
        <w:rPr>
          <w:rFonts w:ascii="Calibri" w:eastAsia="MS PGothic" w:hAnsi="Calibri" w:cs="Calibri"/>
          <w:sz w:val="22"/>
        </w:rPr>
        <w:t>percentile</w:t>
      </w:r>
      <w:r w:rsidR="00735F8A">
        <w:rPr>
          <w:rFonts w:ascii="Calibri" w:eastAsia="MS PGothic" w:hAnsi="Calibri" w:cs="Calibri"/>
          <w:sz w:val="22"/>
        </w:rPr>
        <w:t>s</w:t>
      </w:r>
      <w:r w:rsidRPr="002A1C75">
        <w:rPr>
          <w:rFonts w:ascii="Calibri" w:eastAsia="MS PGothic" w:hAnsi="Calibri" w:cs="Calibri"/>
          <w:sz w:val="22"/>
        </w:rPr>
        <w:t>, and the main reason for the variance in projections is the assumption of recruitment variance, which creates the width of the area. The PBFWG noted a small dip around 2030 reflecting slightly lower recruitment, but it will be higher in the long term, with the width in the trajectory reflecting recruitment value assumptions.</w:t>
      </w:r>
    </w:p>
    <w:p w14:paraId="3E80021F" w14:textId="77777777" w:rsidR="00803621" w:rsidRPr="002A1C75" w:rsidRDefault="00803621" w:rsidP="009E17D2">
      <w:pPr>
        <w:rPr>
          <w:rFonts w:ascii="Calibri" w:hAnsi="Calibri" w:cs="Calibri"/>
        </w:rPr>
      </w:pPr>
    </w:p>
    <w:p w14:paraId="73311F05" w14:textId="5310A494" w:rsidR="00803621" w:rsidRPr="002A1C75" w:rsidRDefault="002204D8"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Pew Charitable Trusts noted that Table 2 shows future projection scenarios and </w:t>
      </w:r>
      <w:r w:rsidR="006631B2" w:rsidRPr="002A1C75">
        <w:rPr>
          <w:rFonts w:ascii="Calibri" w:eastAsia="MS PGothic" w:hAnsi="Calibri" w:cs="Calibri"/>
          <w:sz w:val="22"/>
        </w:rPr>
        <w:t xml:space="preserve">the </w:t>
      </w:r>
      <w:r w:rsidRPr="002A1C75">
        <w:rPr>
          <w:rFonts w:ascii="Calibri" w:eastAsia="MS PGothic" w:hAnsi="Calibri" w:cs="Calibri"/>
          <w:sz w:val="22"/>
        </w:rPr>
        <w:t xml:space="preserve">probability </w:t>
      </w:r>
      <w:r w:rsidR="006631B2" w:rsidRPr="002A1C75">
        <w:rPr>
          <w:rFonts w:ascii="Calibri" w:eastAsia="MS PGothic" w:hAnsi="Calibri" w:cs="Calibri"/>
          <w:sz w:val="22"/>
        </w:rPr>
        <w:t xml:space="preserve">of overfishing according to various reference points. </w:t>
      </w:r>
      <w:r w:rsidRPr="002A1C75">
        <w:rPr>
          <w:rFonts w:ascii="Calibri" w:eastAsia="MS PGothic" w:hAnsi="Calibri" w:cs="Calibri"/>
          <w:sz w:val="22"/>
        </w:rPr>
        <w:t xml:space="preserve">They expressed concern that under the new CMM, there is </w:t>
      </w:r>
      <w:r w:rsidR="006A467A">
        <w:rPr>
          <w:rFonts w:ascii="Calibri" w:eastAsia="MS PGothic" w:hAnsi="Calibri" w:cs="Calibri"/>
          <w:sz w:val="22"/>
        </w:rPr>
        <w:t xml:space="preserve">a </w:t>
      </w:r>
      <w:r w:rsidRPr="002A1C75">
        <w:rPr>
          <w:rFonts w:ascii="Calibri" w:eastAsia="MS PGothic" w:hAnsi="Calibri" w:cs="Calibri"/>
          <w:sz w:val="22"/>
        </w:rPr>
        <w:t xml:space="preserve">risk of overfishing depending on the level of the target and looked forward to more discussions on </w:t>
      </w:r>
      <w:r w:rsidR="00807D6C" w:rsidRPr="002A1C75">
        <w:rPr>
          <w:rFonts w:ascii="Calibri" w:eastAsia="MS PGothic" w:hAnsi="Calibri" w:cs="Calibri"/>
          <w:sz w:val="22"/>
        </w:rPr>
        <w:t xml:space="preserve">the long-term harvest strategy </w:t>
      </w:r>
      <w:r w:rsidR="001F392D" w:rsidRPr="002A1C75">
        <w:rPr>
          <w:rFonts w:ascii="Calibri" w:eastAsia="MS PGothic" w:hAnsi="Calibri" w:cs="Calibri"/>
          <w:sz w:val="22"/>
        </w:rPr>
        <w:t xml:space="preserve">to prevent </w:t>
      </w:r>
      <w:r w:rsidR="00CC4A9E" w:rsidRPr="002A1C75">
        <w:rPr>
          <w:rFonts w:ascii="Calibri" w:eastAsia="MS PGothic" w:hAnsi="Calibri" w:cs="Calibri"/>
          <w:sz w:val="22"/>
        </w:rPr>
        <w:t xml:space="preserve">an overfishing situation in the future. </w:t>
      </w:r>
    </w:p>
    <w:p w14:paraId="2286302E" w14:textId="77777777" w:rsidR="009E17D2" w:rsidRPr="002A1C75" w:rsidRDefault="009E17D2" w:rsidP="009E17D2">
      <w:pPr>
        <w:adjustRightInd w:val="0"/>
        <w:snapToGrid w:val="0"/>
        <w:rPr>
          <w:rFonts w:ascii="Calibri" w:eastAsia="MS PGothic" w:hAnsi="Calibri" w:cs="Calibri"/>
          <w:sz w:val="22"/>
        </w:rPr>
      </w:pPr>
    </w:p>
    <w:p w14:paraId="11066E9E" w14:textId="77777777" w:rsidR="00DA68A7" w:rsidRPr="002A1C75" w:rsidRDefault="00DA68A7" w:rsidP="00DA68A7">
      <w:pPr>
        <w:adjustRightInd w:val="0"/>
        <w:snapToGrid w:val="0"/>
        <w:rPr>
          <w:rFonts w:ascii="Calibri" w:eastAsia="MS PGothic" w:hAnsi="Calibri" w:cs="Calibri"/>
          <w:b/>
          <w:bCs/>
          <w:sz w:val="22"/>
        </w:rPr>
      </w:pPr>
      <w:r w:rsidRPr="002A1C75">
        <w:rPr>
          <w:rFonts w:ascii="Calibri" w:eastAsia="MS PGothic" w:hAnsi="Calibri" w:cs="Calibri"/>
          <w:b/>
          <w:bCs/>
          <w:sz w:val="22"/>
        </w:rPr>
        <w:t>4.2 Research on migratory patterns</w:t>
      </w:r>
    </w:p>
    <w:p w14:paraId="3ECE5108" w14:textId="77777777" w:rsidR="00DA68A7" w:rsidRPr="002A1C75" w:rsidRDefault="00DA68A7" w:rsidP="00DA68A7">
      <w:pPr>
        <w:adjustRightInd w:val="0"/>
        <w:snapToGrid w:val="0"/>
        <w:rPr>
          <w:rFonts w:ascii="Calibri" w:eastAsia="MS PGothic" w:hAnsi="Calibri" w:cs="Calibri"/>
          <w:sz w:val="22"/>
        </w:rPr>
      </w:pPr>
    </w:p>
    <w:p w14:paraId="0890F524" w14:textId="650B367A" w:rsidR="00696367" w:rsidRPr="002A1C75" w:rsidRDefault="008A6773"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The PBFWG explained that they had not received any additional requests from the Northern Committee as referred to in last year</w:t>
      </w:r>
      <w:r w:rsidR="007B4B69" w:rsidRPr="002A1C75">
        <w:rPr>
          <w:rFonts w:ascii="Calibri" w:eastAsia="MS PGothic" w:hAnsi="Calibri" w:cs="Calibri"/>
          <w:sz w:val="22"/>
        </w:rPr>
        <w:t>’</w:t>
      </w:r>
      <w:r w:rsidRPr="002A1C75">
        <w:rPr>
          <w:rFonts w:ascii="Calibri" w:eastAsia="MS PGothic" w:hAnsi="Calibri" w:cs="Calibri"/>
          <w:sz w:val="22"/>
        </w:rPr>
        <w:t>s report, and there had not been a formal request to ISC on this matter. The PBFWG noted that stock structure and distribution are key information for understanding stock and fundamental for stock assessment, and are of great interest for many scientists</w:t>
      </w:r>
      <w:r w:rsidR="006A467A">
        <w:rPr>
          <w:rFonts w:ascii="Calibri" w:eastAsia="Malgun Gothic" w:hAnsi="Calibri" w:cs="Calibri" w:hint="eastAsia"/>
          <w:sz w:val="22"/>
          <w:lang w:eastAsia="ko-KR"/>
        </w:rPr>
        <w:t>,</w:t>
      </w:r>
      <w:r w:rsidRPr="002A1C75">
        <w:rPr>
          <w:rFonts w:ascii="Calibri" w:eastAsia="MS PGothic" w:hAnsi="Calibri" w:cs="Calibri"/>
          <w:sz w:val="22"/>
        </w:rPr>
        <w:t xml:space="preserve"> much broader than ISC itself. The PBFWG stated that there are many studies regarding migratory patterns, but they were not quite sure what was being requested, and if the JWG or the NC wants specific information on migratory patterns, they would need specific instructions.</w:t>
      </w:r>
    </w:p>
    <w:p w14:paraId="5C9B0C0E" w14:textId="77777777" w:rsidR="00696367" w:rsidRPr="002A1C75" w:rsidRDefault="00696367" w:rsidP="00CD3C0A">
      <w:pPr>
        <w:adjustRightInd w:val="0"/>
        <w:snapToGrid w:val="0"/>
        <w:rPr>
          <w:rFonts w:ascii="Calibri" w:hAnsi="Calibri" w:cs="Calibri"/>
        </w:rPr>
      </w:pPr>
    </w:p>
    <w:p w14:paraId="5D737E28" w14:textId="68F51466" w:rsidR="00DA68A7" w:rsidRPr="002A1C75" w:rsidRDefault="00AE0C75"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The USA appreciated the information presented by ISC and noted </w:t>
      </w:r>
      <w:r w:rsidR="006A467A">
        <w:rPr>
          <w:rFonts w:ascii="Calibri" w:eastAsia="MS PGothic" w:hAnsi="Calibri" w:cs="Calibri"/>
          <w:sz w:val="22"/>
        </w:rPr>
        <w:t xml:space="preserve">that </w:t>
      </w:r>
      <w:r w:rsidRPr="002A1C75">
        <w:rPr>
          <w:rFonts w:ascii="Calibri" w:eastAsia="MS PGothic" w:hAnsi="Calibri" w:cs="Calibri"/>
          <w:sz w:val="22"/>
        </w:rPr>
        <w:t>there are many studies describing migration patterns and documenting historical harvests. They stated they did not want to divert PBFWG too far from their existing schedule, specifically the peer review next year, and suggested a path forward might be to identify references that document migration patterns and list those references to satisfy the request. They suggested the JWG could recommend to the NC that this could be a path forward.</w:t>
      </w:r>
      <w:r w:rsidR="00332A76" w:rsidRPr="002A1C75">
        <w:rPr>
          <w:rFonts w:ascii="Calibri" w:eastAsia="MS PGothic" w:hAnsi="Calibri" w:cs="Calibri"/>
          <w:sz w:val="22"/>
        </w:rPr>
        <w:t xml:space="preserve"> The JWG </w:t>
      </w:r>
      <w:r w:rsidR="00513182" w:rsidRPr="002A1C75">
        <w:rPr>
          <w:rFonts w:ascii="Calibri" w:eastAsia="MS PGothic" w:hAnsi="Calibri" w:cs="Calibri"/>
          <w:sz w:val="22"/>
        </w:rPr>
        <w:t xml:space="preserve">recommended that the NC task the ISC to compile existing references that document migration patterns and present </w:t>
      </w:r>
      <w:r w:rsidR="006A467A">
        <w:rPr>
          <w:rFonts w:ascii="Calibri" w:eastAsia="MS PGothic" w:hAnsi="Calibri" w:cs="Calibri"/>
          <w:sz w:val="22"/>
        </w:rPr>
        <w:t>them</w:t>
      </w:r>
      <w:r w:rsidR="006A467A" w:rsidRPr="002A1C75">
        <w:rPr>
          <w:rFonts w:ascii="Calibri" w:eastAsia="MS PGothic" w:hAnsi="Calibri" w:cs="Calibri"/>
          <w:sz w:val="22"/>
        </w:rPr>
        <w:t xml:space="preserve"> </w:t>
      </w:r>
      <w:r w:rsidR="00513182" w:rsidRPr="002A1C75">
        <w:rPr>
          <w:rFonts w:ascii="Calibri" w:eastAsia="MS PGothic" w:hAnsi="Calibri" w:cs="Calibri"/>
          <w:sz w:val="22"/>
        </w:rPr>
        <w:t>to WCPFC</w:t>
      </w:r>
      <w:r w:rsidR="001532DB" w:rsidRPr="002A1C75">
        <w:rPr>
          <w:rFonts w:ascii="Calibri" w:eastAsia="MS PGothic" w:hAnsi="Calibri" w:cs="Calibri"/>
          <w:sz w:val="22"/>
        </w:rPr>
        <w:t>22.</w:t>
      </w:r>
    </w:p>
    <w:p w14:paraId="7F3258C9" w14:textId="77777777" w:rsidR="009E17D2" w:rsidRPr="002A1C75" w:rsidRDefault="009E17D2" w:rsidP="009E17D2">
      <w:pPr>
        <w:adjustRightInd w:val="0"/>
        <w:snapToGrid w:val="0"/>
        <w:rPr>
          <w:rFonts w:ascii="Calibri" w:eastAsia="MS PGothic" w:hAnsi="Calibri" w:cs="Calibri"/>
          <w:sz w:val="22"/>
        </w:rPr>
      </w:pPr>
    </w:p>
    <w:p w14:paraId="32BBBCCB" w14:textId="77777777" w:rsidR="00DA68A7" w:rsidRPr="002A1C75" w:rsidRDefault="00DA68A7" w:rsidP="00DA68A7">
      <w:pPr>
        <w:adjustRightInd w:val="0"/>
        <w:snapToGrid w:val="0"/>
        <w:rPr>
          <w:rFonts w:ascii="Calibri" w:eastAsia="MS PGothic" w:hAnsi="Calibri" w:cs="Calibri"/>
          <w:b/>
          <w:bCs/>
          <w:sz w:val="22"/>
        </w:rPr>
      </w:pPr>
      <w:r w:rsidRPr="002A1C75">
        <w:rPr>
          <w:rFonts w:ascii="Calibri" w:eastAsia="MS PGothic" w:hAnsi="Calibri" w:cs="Calibri"/>
          <w:b/>
          <w:bCs/>
          <w:sz w:val="22"/>
        </w:rPr>
        <w:t>4.3 Review of conversion factors</w:t>
      </w:r>
    </w:p>
    <w:p w14:paraId="67467FAD" w14:textId="77777777" w:rsidR="00DA68A7" w:rsidRPr="002A1C75" w:rsidRDefault="00DA68A7" w:rsidP="00DA68A7">
      <w:pPr>
        <w:adjustRightInd w:val="0"/>
        <w:snapToGrid w:val="0"/>
        <w:rPr>
          <w:rFonts w:ascii="Calibri" w:eastAsia="MS PGothic" w:hAnsi="Calibri" w:cs="Calibri"/>
          <w:sz w:val="22"/>
        </w:rPr>
      </w:pPr>
    </w:p>
    <w:p w14:paraId="4E051383" w14:textId="1D1C841E" w:rsidR="00696367" w:rsidRPr="002A1C75" w:rsidRDefault="005417AB"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The PBFWG presented analysis regarding conversion factors for swapping catch quotas between Pacific bluefin tuna fishery sectors while maintaining overall fishing intensity. The analysis calculated conversion factors among WCPO small to WCPO large and WCPO large to EPO</w:t>
      </w:r>
      <w:r w:rsidR="009A608F" w:rsidRPr="002A1C75">
        <w:rPr>
          <w:rFonts w:ascii="Calibri" w:eastAsia="MS PGothic" w:hAnsi="Calibri" w:cs="Calibri"/>
          <w:sz w:val="22"/>
        </w:rPr>
        <w:t xml:space="preserve">, and can be used to convert </w:t>
      </w:r>
      <w:r w:rsidR="00185CEC" w:rsidRPr="002A1C75">
        <w:rPr>
          <w:rFonts w:ascii="Calibri" w:eastAsia="MS PGothic" w:hAnsi="Calibri" w:cs="Calibri"/>
          <w:sz w:val="22"/>
        </w:rPr>
        <w:t>between all fishery sectors</w:t>
      </w:r>
      <w:r w:rsidRPr="002A1C75">
        <w:rPr>
          <w:rFonts w:ascii="Calibri" w:eastAsia="MS PGothic" w:hAnsi="Calibri" w:cs="Calibri"/>
          <w:sz w:val="22"/>
        </w:rPr>
        <w:t>.</w:t>
      </w:r>
    </w:p>
    <w:p w14:paraId="6EA3E27D" w14:textId="77777777" w:rsidR="005417AB" w:rsidRPr="002A1C75" w:rsidRDefault="005417AB" w:rsidP="009E17D2">
      <w:pPr>
        <w:adjustRightInd w:val="0"/>
        <w:snapToGrid w:val="0"/>
        <w:ind w:left="420"/>
        <w:rPr>
          <w:rFonts w:ascii="Calibri" w:eastAsia="MS PGothic" w:hAnsi="Calibri" w:cs="Calibri"/>
        </w:rPr>
      </w:pPr>
    </w:p>
    <w:p w14:paraId="6EAE6311" w14:textId="46BC9567" w:rsidR="00DA68A7" w:rsidRPr="002A1C75" w:rsidRDefault="00A43258"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The PBFWG noted that the results could vary if conditions such as selectivity of fleets or natural mortality are different from those assumed, and that transfers of TAC between the EPO and WCPO based on a prescribed fishery impact ratio would be more consistent with how the impact between EPO and WCPO was calculated for the Management Strategy Evaluation</w:t>
      </w:r>
      <w:r w:rsidR="00684E54" w:rsidRPr="002A1C75">
        <w:rPr>
          <w:rFonts w:ascii="Calibri" w:eastAsia="MS PGothic" w:hAnsi="Calibri" w:cs="Calibri"/>
          <w:sz w:val="22"/>
        </w:rPr>
        <w:t xml:space="preserve"> (MSE)</w:t>
      </w:r>
      <w:r w:rsidRPr="002A1C75">
        <w:rPr>
          <w:rFonts w:ascii="Calibri" w:eastAsia="MS PGothic" w:hAnsi="Calibri" w:cs="Calibri"/>
          <w:sz w:val="22"/>
        </w:rPr>
        <w:t>.</w:t>
      </w:r>
    </w:p>
    <w:p w14:paraId="73009687" w14:textId="77777777" w:rsidR="00956FCA" w:rsidRDefault="00956FCA" w:rsidP="00956FCA">
      <w:pPr>
        <w:adjustRightInd w:val="0"/>
        <w:snapToGrid w:val="0"/>
        <w:rPr>
          <w:rFonts w:ascii="Calibri" w:eastAsia="MS PGothic" w:hAnsi="Calibri" w:cs="Calibri"/>
          <w:sz w:val="22"/>
        </w:rPr>
      </w:pPr>
    </w:p>
    <w:p w14:paraId="2C26C8F5" w14:textId="77777777" w:rsidR="004D4593" w:rsidRDefault="004D4593" w:rsidP="00956FCA">
      <w:pPr>
        <w:adjustRightInd w:val="0"/>
        <w:snapToGrid w:val="0"/>
        <w:rPr>
          <w:rFonts w:ascii="Calibri" w:eastAsia="MS PGothic" w:hAnsi="Calibri" w:cs="Calibri"/>
          <w:sz w:val="22"/>
        </w:rPr>
      </w:pPr>
    </w:p>
    <w:p w14:paraId="57E3B398" w14:textId="77777777" w:rsidR="004D4593" w:rsidRPr="002A1C75" w:rsidRDefault="004D4593" w:rsidP="00956FCA">
      <w:pPr>
        <w:adjustRightInd w:val="0"/>
        <w:snapToGrid w:val="0"/>
        <w:rPr>
          <w:rFonts w:ascii="Calibri" w:eastAsia="MS PGothic" w:hAnsi="Calibri" w:cs="Calibri"/>
          <w:sz w:val="22"/>
        </w:rPr>
      </w:pPr>
    </w:p>
    <w:p w14:paraId="331B72F8" w14:textId="77777777" w:rsidR="00DA68A7" w:rsidRPr="002A1C75" w:rsidRDefault="00DA68A7" w:rsidP="00DA68A7">
      <w:pPr>
        <w:adjustRightInd w:val="0"/>
        <w:snapToGrid w:val="0"/>
        <w:rPr>
          <w:rFonts w:ascii="Calibri" w:eastAsia="MS PGothic" w:hAnsi="Calibri" w:cs="Calibri"/>
          <w:b/>
          <w:bCs/>
          <w:sz w:val="22"/>
        </w:rPr>
      </w:pPr>
      <w:r w:rsidRPr="002A1C75">
        <w:rPr>
          <w:rFonts w:ascii="Calibri" w:eastAsia="MS PGothic" w:hAnsi="Calibri" w:cs="Calibri"/>
          <w:b/>
          <w:bCs/>
          <w:sz w:val="22"/>
        </w:rPr>
        <w:t>4.4 Reports from WCPFC-SC and IATTC-SAC</w:t>
      </w:r>
    </w:p>
    <w:p w14:paraId="3F166E3C" w14:textId="77777777" w:rsidR="00DA68A7" w:rsidRPr="002A1C75" w:rsidRDefault="00DA68A7" w:rsidP="00DA68A7">
      <w:pPr>
        <w:adjustRightInd w:val="0"/>
        <w:snapToGrid w:val="0"/>
        <w:rPr>
          <w:rFonts w:ascii="Calibri" w:eastAsia="MS PGothic" w:hAnsi="Calibri" w:cs="Calibri"/>
          <w:sz w:val="22"/>
        </w:rPr>
      </w:pPr>
    </w:p>
    <w:p w14:paraId="5A8FBAFA" w14:textId="746CD296" w:rsidR="00DA68A7" w:rsidRPr="002A1C75" w:rsidRDefault="00DA68A7"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The JWG acknowledged that the 21st meeting of the WCPFC Scientific Committee (August 13–21, 2025, Tonga) would occur after JWG-10, hence no SC outcomes were available for this meeting.</w:t>
      </w:r>
    </w:p>
    <w:p w14:paraId="77AD366E" w14:textId="77777777" w:rsidR="00696367" w:rsidRPr="002A1C75" w:rsidRDefault="00696367" w:rsidP="00DB086A">
      <w:pPr>
        <w:adjustRightInd w:val="0"/>
        <w:snapToGrid w:val="0"/>
        <w:rPr>
          <w:rFonts w:ascii="Calibri" w:hAnsi="Calibri" w:cs="Calibri"/>
        </w:rPr>
      </w:pPr>
    </w:p>
    <w:p w14:paraId="25DC91B9" w14:textId="39661A69" w:rsidR="00741A52" w:rsidRPr="002A1C75" w:rsidRDefault="00C650DF" w:rsidP="007B4B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The IATTC representative reported that the 16th </w:t>
      </w:r>
      <w:r w:rsidR="000E3511" w:rsidRPr="002A1C75">
        <w:rPr>
          <w:rFonts w:ascii="Calibri" w:eastAsia="MS PGothic" w:hAnsi="Calibri" w:cs="Calibri"/>
          <w:sz w:val="22"/>
        </w:rPr>
        <w:t xml:space="preserve">SAC </w:t>
      </w:r>
      <w:r w:rsidRPr="002A1C75">
        <w:rPr>
          <w:rFonts w:ascii="Calibri" w:eastAsia="MS PGothic" w:hAnsi="Calibri" w:cs="Calibri"/>
          <w:sz w:val="22"/>
        </w:rPr>
        <w:t>meeting took place in June</w:t>
      </w:r>
      <w:r w:rsidR="000E3511" w:rsidRPr="002A1C75">
        <w:rPr>
          <w:rFonts w:ascii="Calibri" w:eastAsia="MS PGothic" w:hAnsi="Calibri" w:cs="Calibri"/>
          <w:sz w:val="22"/>
        </w:rPr>
        <w:t xml:space="preserve">. The </w:t>
      </w:r>
      <w:r w:rsidRPr="002A1C75">
        <w:rPr>
          <w:rFonts w:ascii="Calibri" w:eastAsia="MS PGothic" w:hAnsi="Calibri" w:cs="Calibri"/>
          <w:sz w:val="22"/>
        </w:rPr>
        <w:t>SAC endorsed the recommendations from the IATTC scientific staff, who made four recommendations: (1) reference points should be adopted, taking into consideration those in SAC-14; (2) choose one of the harvest control rules and test using MSE, considering performance relative to possible reference points for PBF and other performance metrics; (3) recruitment should be monitored, and the harvest strategy should include provisions for exceptional circumstances; and (4) future work should focus on improving harvest control rules to ensure they are robust.</w:t>
      </w:r>
    </w:p>
    <w:p w14:paraId="6C6BAF2D" w14:textId="77777777" w:rsidR="00956FCA" w:rsidRPr="002A1C75" w:rsidRDefault="00956FCA" w:rsidP="00956FCA">
      <w:pPr>
        <w:adjustRightInd w:val="0"/>
        <w:snapToGrid w:val="0"/>
        <w:rPr>
          <w:rFonts w:ascii="Calibri" w:eastAsia="MS PGothic" w:hAnsi="Calibri" w:cs="Calibri"/>
          <w:sz w:val="22"/>
        </w:rPr>
      </w:pPr>
    </w:p>
    <w:p w14:paraId="00B6156B" w14:textId="77777777" w:rsidR="005D4F11" w:rsidRPr="002A1C75" w:rsidRDefault="005D4F11" w:rsidP="005D4F11">
      <w:pPr>
        <w:adjustRightInd w:val="0"/>
        <w:snapToGrid w:val="0"/>
        <w:rPr>
          <w:rFonts w:ascii="Calibri" w:eastAsia="MS PGothic" w:hAnsi="Calibri" w:cs="Calibri"/>
        </w:rPr>
      </w:pPr>
    </w:p>
    <w:bookmarkEnd w:id="4"/>
    <w:p w14:paraId="547AF590" w14:textId="1841F029" w:rsidR="00A30A19" w:rsidRPr="002A1C75" w:rsidRDefault="008F5869" w:rsidP="00B66EDF">
      <w:pPr>
        <w:pStyle w:val="Heading1"/>
        <w:numPr>
          <w:ilvl w:val="0"/>
          <w:numId w:val="2"/>
        </w:numPr>
        <w:adjustRightInd w:val="0"/>
        <w:snapToGrid w:val="0"/>
        <w:spacing w:before="0"/>
        <w:ind w:hanging="2160"/>
        <w:rPr>
          <w:rFonts w:ascii="Calibri" w:hAnsi="Calibri" w:cs="Calibri"/>
          <w:b/>
          <w:bCs/>
          <w:color w:val="auto"/>
          <w:sz w:val="22"/>
          <w:szCs w:val="22"/>
        </w:rPr>
      </w:pPr>
      <w:r w:rsidRPr="002A1C75">
        <w:rPr>
          <w:rFonts w:ascii="Calibri" w:hAnsi="Calibri" w:cs="Calibri"/>
          <w:b/>
          <w:bCs/>
          <w:color w:val="auto"/>
          <w:sz w:val="22"/>
          <w:szCs w:val="22"/>
        </w:rPr>
        <w:t>LONG-TERM HARVEST STRATEGY</w:t>
      </w:r>
    </w:p>
    <w:p w14:paraId="4CBFC895" w14:textId="77777777" w:rsidR="00A65346" w:rsidRPr="002A1C75" w:rsidRDefault="00A65346" w:rsidP="00A65346">
      <w:pPr>
        <w:rPr>
          <w:rFonts w:ascii="Calibri" w:hAnsi="Calibri" w:cs="Calibri"/>
        </w:rPr>
      </w:pPr>
    </w:p>
    <w:p w14:paraId="3EAD163E" w14:textId="3140C60B" w:rsidR="00A65346" w:rsidRPr="002A1C75" w:rsidRDefault="00A65346" w:rsidP="00A65346">
      <w:pPr>
        <w:rPr>
          <w:rFonts w:ascii="Calibri" w:hAnsi="Calibri" w:cs="Calibri"/>
          <w:b/>
          <w:bCs/>
          <w:sz w:val="22"/>
        </w:rPr>
      </w:pPr>
      <w:r w:rsidRPr="002A1C75">
        <w:rPr>
          <w:rFonts w:ascii="Calibri" w:hAnsi="Calibri" w:cs="Calibri"/>
          <w:b/>
          <w:bCs/>
          <w:sz w:val="22"/>
        </w:rPr>
        <w:t>5.1 Development of the long-term harvest strategy</w:t>
      </w:r>
    </w:p>
    <w:p w14:paraId="7988D969" w14:textId="17ADA0E2" w:rsidR="00DE0E81" w:rsidRPr="002A1C75" w:rsidRDefault="00DE0E81" w:rsidP="00C9331B">
      <w:pPr>
        <w:adjustRightInd w:val="0"/>
        <w:snapToGrid w:val="0"/>
        <w:rPr>
          <w:rFonts w:ascii="Calibri" w:eastAsia="MS PGothic" w:hAnsi="Calibri" w:cs="Calibri"/>
          <w:sz w:val="22"/>
        </w:rPr>
      </w:pPr>
    </w:p>
    <w:p w14:paraId="50D0DCB8" w14:textId="5C0603C3" w:rsidR="00CA1F45" w:rsidRPr="002A1C75" w:rsidRDefault="00F4467F" w:rsidP="006806A8">
      <w:pPr>
        <w:numPr>
          <w:ilvl w:val="0"/>
          <w:numId w:val="1"/>
        </w:numPr>
        <w:adjustRightInd w:val="0"/>
        <w:snapToGrid w:val="0"/>
        <w:ind w:left="0" w:firstLine="0"/>
        <w:rPr>
          <w:rFonts w:ascii="Calibri" w:eastAsia="MS PGothic" w:hAnsi="Calibri" w:cs="Calibri"/>
          <w:sz w:val="22"/>
        </w:rPr>
      </w:pPr>
      <w:bookmarkStart w:id="5" w:name="_Toc55219741"/>
      <w:r w:rsidRPr="002A1C75">
        <w:rPr>
          <w:rFonts w:ascii="Calibri" w:eastAsia="MS PGothic" w:hAnsi="Calibri" w:cs="Calibri"/>
          <w:sz w:val="22"/>
        </w:rPr>
        <w:t xml:space="preserve">Co-Chair Madeira acknowledged the significant progress made to date and thanked the ISC for their work </w:t>
      </w:r>
      <w:r w:rsidR="00D73378" w:rsidRPr="002A1C75">
        <w:rPr>
          <w:rFonts w:ascii="Calibri" w:eastAsia="MS PGothic" w:hAnsi="Calibri" w:cs="Calibri"/>
          <w:sz w:val="22"/>
        </w:rPr>
        <w:t xml:space="preserve">to complete the </w:t>
      </w:r>
      <w:r w:rsidRPr="002A1C75">
        <w:rPr>
          <w:rFonts w:ascii="Calibri" w:eastAsia="MS PGothic" w:hAnsi="Calibri" w:cs="Calibri"/>
          <w:sz w:val="22"/>
        </w:rPr>
        <w:t xml:space="preserve">MSE </w:t>
      </w:r>
      <w:r w:rsidR="004A44A5" w:rsidRPr="002A1C75">
        <w:rPr>
          <w:rFonts w:ascii="Calibri" w:eastAsia="MS PGothic" w:hAnsi="Calibri" w:cs="Calibri"/>
          <w:sz w:val="22"/>
        </w:rPr>
        <w:t>analysis</w:t>
      </w:r>
      <w:r w:rsidR="00D73378" w:rsidRPr="002A1C75">
        <w:rPr>
          <w:rFonts w:ascii="Calibri" w:eastAsia="MS PGothic" w:hAnsi="Calibri" w:cs="Calibri"/>
          <w:sz w:val="22"/>
        </w:rPr>
        <w:t xml:space="preserve"> and final report</w:t>
      </w:r>
      <w:r w:rsidR="004A44A5" w:rsidRPr="002A1C75">
        <w:rPr>
          <w:rFonts w:ascii="Calibri" w:eastAsia="MS PGothic" w:hAnsi="Calibri" w:cs="Calibri"/>
          <w:sz w:val="22"/>
        </w:rPr>
        <w:t xml:space="preserve">. </w:t>
      </w:r>
      <w:r w:rsidRPr="002A1C75">
        <w:rPr>
          <w:rFonts w:ascii="Calibri" w:eastAsia="MS PGothic" w:hAnsi="Calibri" w:cs="Calibri"/>
          <w:sz w:val="22"/>
        </w:rPr>
        <w:t>He noted that the JWG had received the final MSE results just two weeks prior to the meeting and that all results had been posted for review.</w:t>
      </w:r>
      <w:r w:rsidR="00CA1F45" w:rsidRPr="002A1C75">
        <w:rPr>
          <w:rFonts w:ascii="Calibri" w:eastAsia="MS PGothic" w:hAnsi="Calibri" w:cs="Calibri"/>
          <w:sz w:val="22"/>
        </w:rPr>
        <w:t xml:space="preserve"> </w:t>
      </w:r>
    </w:p>
    <w:p w14:paraId="448614E4" w14:textId="77777777" w:rsidR="00CA1F45" w:rsidRPr="002A1C75" w:rsidRDefault="00CA1F45" w:rsidP="00CA1F45">
      <w:pPr>
        <w:adjustRightInd w:val="0"/>
        <w:snapToGrid w:val="0"/>
        <w:rPr>
          <w:rFonts w:ascii="Calibri" w:eastAsia="MS PGothic" w:hAnsi="Calibri" w:cs="Calibri"/>
          <w:sz w:val="22"/>
        </w:rPr>
      </w:pPr>
    </w:p>
    <w:p w14:paraId="6DF29CA0" w14:textId="69C9866C" w:rsidR="006806A8" w:rsidRPr="002A1C75" w:rsidRDefault="00CA1F45" w:rsidP="006806A8">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Co-Chair Madeira emphasized that the current long-term harvest strategy for PBF was outdated and should be updated </w:t>
      </w:r>
      <w:r w:rsidR="002B16B6" w:rsidRPr="002A1C75">
        <w:rPr>
          <w:rFonts w:ascii="Calibri" w:eastAsia="MS PGothic" w:hAnsi="Calibri" w:cs="Calibri"/>
          <w:sz w:val="22"/>
        </w:rPr>
        <w:t xml:space="preserve">in both </w:t>
      </w:r>
      <w:r w:rsidR="00CD3C0A" w:rsidRPr="002A1C75">
        <w:rPr>
          <w:rFonts w:ascii="Calibri" w:eastAsia="MS PGothic" w:hAnsi="Calibri" w:cs="Calibri"/>
          <w:sz w:val="22"/>
        </w:rPr>
        <w:t>c</w:t>
      </w:r>
      <w:r w:rsidR="002B16B6" w:rsidRPr="002A1C75">
        <w:rPr>
          <w:rFonts w:ascii="Calibri" w:eastAsia="MS PGothic" w:hAnsi="Calibri" w:cs="Calibri"/>
          <w:sz w:val="22"/>
        </w:rPr>
        <w:t xml:space="preserve">ommissions </w:t>
      </w:r>
      <w:r w:rsidRPr="002A1C75">
        <w:rPr>
          <w:rFonts w:ascii="Calibri" w:eastAsia="MS PGothic" w:hAnsi="Calibri" w:cs="Calibri"/>
          <w:sz w:val="22"/>
        </w:rPr>
        <w:t xml:space="preserve">as a matter of priority. He noted that the JWG was expected to recommend a comprehensive long-term harvest strategy in 2025 </w:t>
      </w:r>
      <w:r w:rsidR="00C75DB0" w:rsidRPr="002A1C75">
        <w:rPr>
          <w:rFonts w:ascii="Calibri" w:eastAsia="MS PGothic" w:hAnsi="Calibri" w:cs="Calibri"/>
          <w:sz w:val="22"/>
        </w:rPr>
        <w:t xml:space="preserve">and that it was anticipated to be implemented in </w:t>
      </w:r>
      <w:r w:rsidRPr="002A1C75">
        <w:rPr>
          <w:rFonts w:ascii="Calibri" w:eastAsia="MS PGothic" w:hAnsi="Calibri" w:cs="Calibri"/>
          <w:sz w:val="22"/>
        </w:rPr>
        <w:t>2026</w:t>
      </w:r>
      <w:r w:rsidR="00C75DB0" w:rsidRPr="002A1C75">
        <w:rPr>
          <w:rFonts w:ascii="Calibri" w:eastAsia="MS PGothic" w:hAnsi="Calibri" w:cs="Calibri"/>
          <w:sz w:val="22"/>
        </w:rPr>
        <w:t>. Further, he noted that the IATTC resolution C-24-03</w:t>
      </w:r>
      <w:r w:rsidR="00BD4302" w:rsidRPr="002A1C75">
        <w:rPr>
          <w:rFonts w:ascii="Calibri" w:eastAsia="MS PGothic" w:hAnsi="Calibri" w:cs="Calibri"/>
          <w:sz w:val="22"/>
        </w:rPr>
        <w:t xml:space="preserve"> was</w:t>
      </w:r>
      <w:r w:rsidRPr="002A1C75">
        <w:rPr>
          <w:rFonts w:ascii="Calibri" w:eastAsia="MS PGothic" w:hAnsi="Calibri" w:cs="Calibri"/>
          <w:sz w:val="22"/>
        </w:rPr>
        <w:t xml:space="preserve"> a two-year measure </w:t>
      </w:r>
      <w:r w:rsidR="007054AA" w:rsidRPr="002A1C75">
        <w:rPr>
          <w:rFonts w:ascii="Calibri" w:eastAsia="MS PGothic" w:hAnsi="Calibri" w:cs="Calibri"/>
          <w:sz w:val="22"/>
        </w:rPr>
        <w:t>that would need to be negotiated in 2026.</w:t>
      </w:r>
    </w:p>
    <w:p w14:paraId="6A5A57A1" w14:textId="77777777" w:rsidR="002107BF" w:rsidRPr="002A1C75" w:rsidRDefault="002107BF" w:rsidP="002107BF">
      <w:pPr>
        <w:adjustRightInd w:val="0"/>
        <w:snapToGrid w:val="0"/>
        <w:rPr>
          <w:rFonts w:ascii="Calibri" w:eastAsia="MS PGothic" w:hAnsi="Calibri" w:cs="Calibri"/>
          <w:sz w:val="22"/>
        </w:rPr>
      </w:pPr>
    </w:p>
    <w:p w14:paraId="62E88DC2" w14:textId="3A820A92" w:rsidR="007209C7" w:rsidRPr="002A1C75" w:rsidRDefault="00F51584" w:rsidP="00EA2673">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Co-Chair Madeira outlined the key elements that must be included in the long-term harvest strategy agreement, as required by WCPFC CMM 2022-03 and relevant IATTC resolutions, including management objectives, acceptable levels of risk, reference points, monitoring strategy, harvest control rules, and the MSE framework itself for future testing of different harvest control rules.</w:t>
      </w:r>
    </w:p>
    <w:p w14:paraId="17207C1D" w14:textId="77777777" w:rsidR="00F51584" w:rsidRPr="002A1C75" w:rsidRDefault="00F51584" w:rsidP="00F51584">
      <w:pPr>
        <w:adjustRightInd w:val="0"/>
        <w:snapToGrid w:val="0"/>
        <w:rPr>
          <w:rFonts w:ascii="Calibri" w:eastAsia="MS PGothic" w:hAnsi="Calibri" w:cs="Calibri"/>
          <w:sz w:val="22"/>
        </w:rPr>
      </w:pPr>
    </w:p>
    <w:p w14:paraId="48FB43FA" w14:textId="6B7D4E9B" w:rsidR="007209C7" w:rsidRPr="002A1C75" w:rsidRDefault="007209C7" w:rsidP="007209C7">
      <w:pPr>
        <w:adjustRightInd w:val="0"/>
        <w:snapToGrid w:val="0"/>
        <w:rPr>
          <w:rFonts w:ascii="Calibri" w:eastAsia="MS PGothic" w:hAnsi="Calibri" w:cs="Calibri"/>
          <w:b/>
          <w:bCs/>
          <w:sz w:val="22"/>
        </w:rPr>
      </w:pPr>
      <w:r w:rsidRPr="002A1C75">
        <w:rPr>
          <w:rFonts w:ascii="Calibri" w:eastAsia="MS PGothic" w:hAnsi="Calibri" w:cs="Calibri"/>
          <w:b/>
          <w:bCs/>
          <w:sz w:val="22"/>
        </w:rPr>
        <w:t xml:space="preserve">5.2 Management Strategy Evaluation </w:t>
      </w:r>
      <w:r w:rsidR="000A6BD3" w:rsidRPr="002A1C75">
        <w:rPr>
          <w:rFonts w:ascii="Calibri" w:eastAsia="MS PGothic" w:hAnsi="Calibri" w:cs="Calibri"/>
          <w:b/>
          <w:bCs/>
          <w:sz w:val="22"/>
        </w:rPr>
        <w:t>(MSE)</w:t>
      </w:r>
    </w:p>
    <w:p w14:paraId="4F1C3097" w14:textId="77777777" w:rsidR="00FD1D70" w:rsidRPr="002A1C75" w:rsidRDefault="00FD1D70" w:rsidP="00FD1D70">
      <w:pPr>
        <w:adjustRightInd w:val="0"/>
        <w:snapToGrid w:val="0"/>
        <w:rPr>
          <w:rFonts w:ascii="Calibri" w:eastAsia="MS PGothic" w:hAnsi="Calibri" w:cs="Calibri"/>
          <w:sz w:val="22"/>
        </w:rPr>
      </w:pPr>
    </w:p>
    <w:p w14:paraId="3ECB9B73" w14:textId="5656B57B" w:rsidR="007C1D06" w:rsidRPr="002A1C75" w:rsidRDefault="0078546D" w:rsidP="007C1D06">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Dr. Desiree Tommasi, representing the </w:t>
      </w:r>
      <w:r w:rsidR="00A94D03" w:rsidRPr="002A1C75">
        <w:rPr>
          <w:rFonts w:ascii="Calibri" w:eastAsia="MS PGothic" w:hAnsi="Calibri" w:cs="Calibri"/>
          <w:sz w:val="22"/>
        </w:rPr>
        <w:t>PBFWG</w:t>
      </w:r>
      <w:r w:rsidRPr="002A1C75">
        <w:rPr>
          <w:rFonts w:ascii="Calibri" w:eastAsia="MS PGothic" w:hAnsi="Calibri" w:cs="Calibri"/>
          <w:sz w:val="22"/>
        </w:rPr>
        <w:t xml:space="preserve">, </w:t>
      </w:r>
      <w:r w:rsidR="00D33FA1" w:rsidRPr="002A1C75">
        <w:rPr>
          <w:rFonts w:ascii="Calibri" w:eastAsia="MS PGothic" w:hAnsi="Calibri" w:cs="Calibri"/>
          <w:sz w:val="22"/>
        </w:rPr>
        <w:t>provided a summary of the final results of the MSE</w:t>
      </w:r>
      <w:r w:rsidR="00112C00" w:rsidRPr="002A1C75">
        <w:rPr>
          <w:rFonts w:ascii="Calibri" w:eastAsia="MS PGothic" w:hAnsi="Calibri" w:cs="Calibri"/>
          <w:sz w:val="22"/>
        </w:rPr>
        <w:t xml:space="preserve">. </w:t>
      </w:r>
      <w:r w:rsidR="00626069" w:rsidRPr="002A1C75">
        <w:rPr>
          <w:rFonts w:ascii="Calibri" w:eastAsia="MS PGothic" w:hAnsi="Calibri" w:cs="Calibri"/>
          <w:sz w:val="22"/>
        </w:rPr>
        <w:t xml:space="preserve">She </w:t>
      </w:r>
      <w:r w:rsidRPr="002A1C75">
        <w:rPr>
          <w:rFonts w:ascii="Calibri" w:eastAsia="MS PGothic" w:hAnsi="Calibri" w:cs="Calibri"/>
          <w:sz w:val="22"/>
        </w:rPr>
        <w:t xml:space="preserve">explained that the MSE examined the performance of candidate management procedures for PBF relative to the set of objectives agreed upon by the JWG using a closed-loop computer simulation that accounted for uncertainty in observations, assessment models, and implementation. </w:t>
      </w:r>
    </w:p>
    <w:p w14:paraId="24175D0D" w14:textId="77777777" w:rsidR="007C1D06" w:rsidRPr="002A1C75" w:rsidRDefault="007C1D06" w:rsidP="007C1D06">
      <w:pPr>
        <w:adjustRightInd w:val="0"/>
        <w:snapToGrid w:val="0"/>
        <w:rPr>
          <w:rFonts w:ascii="Calibri" w:eastAsia="MS PGothic" w:hAnsi="Calibri" w:cs="Calibri"/>
          <w:sz w:val="22"/>
        </w:rPr>
      </w:pPr>
    </w:p>
    <w:p w14:paraId="01DA15BE" w14:textId="45A6B9AC" w:rsidR="00B6168E" w:rsidRPr="002A1C75" w:rsidRDefault="005B23A6" w:rsidP="00760DF8">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Dr. Tommasi described the management procedures as model-based harvest strategies that estimate stock status from an estimation model, specify a harvest control rule (HCR) to be applied, and establish </w:t>
      </w:r>
      <w:r w:rsidR="000F667C" w:rsidRPr="002A1C75">
        <w:rPr>
          <w:rFonts w:ascii="Calibri" w:eastAsia="MS PGothic" w:hAnsi="Calibri" w:cs="Calibri"/>
          <w:sz w:val="22"/>
        </w:rPr>
        <w:t xml:space="preserve">TAC </w:t>
      </w:r>
      <w:r w:rsidRPr="002A1C75">
        <w:rPr>
          <w:rFonts w:ascii="Calibri" w:eastAsia="MS PGothic" w:hAnsi="Calibri" w:cs="Calibri"/>
          <w:sz w:val="22"/>
        </w:rPr>
        <w:t xml:space="preserve">by fleet segment: TAC Eastern Pacific Ocean (EPO), TAC </w:t>
      </w:r>
      <w:r w:rsidR="00CA7309" w:rsidRPr="002A1C75">
        <w:rPr>
          <w:rFonts w:ascii="Calibri" w:eastAsia="MS PGothic" w:hAnsi="Calibri" w:cs="Calibri"/>
          <w:sz w:val="22"/>
        </w:rPr>
        <w:t>WCPO</w:t>
      </w:r>
      <w:r w:rsidRPr="002A1C75">
        <w:rPr>
          <w:rFonts w:ascii="Calibri" w:eastAsia="MS PGothic" w:hAnsi="Calibri" w:cs="Calibri"/>
          <w:sz w:val="22"/>
        </w:rPr>
        <w:t xml:space="preserve"> small fish, and TAC WCPO large fish.</w:t>
      </w:r>
    </w:p>
    <w:p w14:paraId="665246EF" w14:textId="77777777" w:rsidR="005B23A6" w:rsidRPr="002A1C75" w:rsidRDefault="005B23A6" w:rsidP="005B23A6">
      <w:pPr>
        <w:adjustRightInd w:val="0"/>
        <w:snapToGrid w:val="0"/>
        <w:rPr>
          <w:rFonts w:ascii="Calibri" w:eastAsia="MS PGothic" w:hAnsi="Calibri" w:cs="Calibri"/>
          <w:sz w:val="22"/>
        </w:rPr>
      </w:pPr>
    </w:p>
    <w:p w14:paraId="2BAB6C86" w14:textId="1D0BBDC1" w:rsidR="00895D82" w:rsidRPr="002A1C75" w:rsidRDefault="00555EA7" w:rsidP="005754AA">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Dr. Tommasi explained that performance was evaluated based on four categories: safety, status, stability, and yield. For safety performance, the objective was to maintain less than 20% probability of the stock falling below the limit reference point (LRP), with all HCRs showing less than 10% probability of breaching the IATTC</w:t>
      </w:r>
      <w:r w:rsidR="007B4B69" w:rsidRPr="002A1C75">
        <w:rPr>
          <w:rFonts w:ascii="Calibri" w:eastAsia="MS PGothic" w:hAnsi="Calibri" w:cs="Calibri"/>
          <w:sz w:val="22"/>
        </w:rPr>
        <w:t>’</w:t>
      </w:r>
      <w:r w:rsidRPr="002A1C75">
        <w:rPr>
          <w:rFonts w:ascii="Calibri" w:eastAsia="MS PGothic" w:hAnsi="Calibri" w:cs="Calibri"/>
          <w:sz w:val="22"/>
        </w:rPr>
        <w:t xml:space="preserve">s interim LRP. </w:t>
      </w:r>
      <w:r w:rsidR="007E69FF">
        <w:rPr>
          <w:rFonts w:ascii="Calibri" w:eastAsia="MS PGothic" w:hAnsi="Calibri" w:cs="Calibri"/>
          <w:sz w:val="22"/>
        </w:rPr>
        <w:t xml:space="preserve">All HCRs except for HCRs 6 and 14 were also able to maintain a low </w:t>
      </w:r>
      <w:r w:rsidR="007E69FF">
        <w:rPr>
          <w:rFonts w:ascii="Calibri" w:eastAsia="MS PGothic" w:hAnsi="Calibri" w:cs="Calibri"/>
          <w:sz w:val="22"/>
        </w:rPr>
        <w:lastRenderedPageBreak/>
        <w:t>probability (</w:t>
      </w:r>
      <w:r w:rsidR="00FD3E70">
        <w:rPr>
          <w:rFonts w:ascii="Calibri" w:eastAsia="MS PGothic" w:hAnsi="Calibri" w:cs="Calibri"/>
          <w:sz w:val="22"/>
        </w:rPr>
        <w:t>&lt;</w:t>
      </w:r>
      <w:r w:rsidR="007E69FF">
        <w:rPr>
          <w:rFonts w:ascii="Calibri" w:eastAsia="MS PGothic" w:hAnsi="Calibri" w:cs="Calibri"/>
          <w:sz w:val="22"/>
        </w:rPr>
        <w:t>20%) of breaching the second</w:t>
      </w:r>
      <w:r w:rsidR="0009549A">
        <w:rPr>
          <w:rFonts w:ascii="Calibri" w:eastAsia="MS PGothic" w:hAnsi="Calibri" w:cs="Calibri"/>
          <w:sz w:val="22"/>
        </w:rPr>
        <w:t xml:space="preserve"> interim rebuilding</w:t>
      </w:r>
      <w:r w:rsidR="007E69FF">
        <w:rPr>
          <w:rFonts w:ascii="Calibri" w:eastAsia="MS PGothic" w:hAnsi="Calibri" w:cs="Calibri"/>
          <w:sz w:val="22"/>
        </w:rPr>
        <w:t xml:space="preserve"> target of 20%SSBF=0. </w:t>
      </w:r>
      <w:r w:rsidRPr="002A1C75">
        <w:rPr>
          <w:rFonts w:ascii="Calibri" w:eastAsia="MS PGothic" w:hAnsi="Calibri" w:cs="Calibri"/>
          <w:sz w:val="22"/>
        </w:rPr>
        <w:t>For status performance, the objective was to maintain fishing mortality at or below the target level with at least 50% probability, with all HCRs achieving at least 50% probability of maintaining fishing mortality at or below their target levels.</w:t>
      </w:r>
    </w:p>
    <w:p w14:paraId="0FB84785" w14:textId="77777777" w:rsidR="00523E0F" w:rsidRPr="002A1C75" w:rsidRDefault="00523E0F" w:rsidP="00523E0F">
      <w:pPr>
        <w:adjustRightInd w:val="0"/>
        <w:snapToGrid w:val="0"/>
        <w:rPr>
          <w:rFonts w:ascii="Calibri" w:eastAsia="MS PGothic" w:hAnsi="Calibri" w:cs="Calibri"/>
          <w:sz w:val="22"/>
        </w:rPr>
      </w:pPr>
    </w:p>
    <w:p w14:paraId="6882F351" w14:textId="025DDF57" w:rsidR="00523E0F" w:rsidRPr="002A1C75" w:rsidRDefault="007C1058" w:rsidP="005754AA">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Dr. Tommasi noted that stability performance aimed to limit changes in overall catch limits between management periods to no more than 25% unless the stock was below the LRP, while yield performance focused on maintaining an equitable balance in proportional fishery impact between the WCPO and EPO, maximizing yield over medium and long terms. She emphasized that HCRs with the highest probability of spawning stock biomass (SSB) being at or above the second rebuilding target had the lowest yield metrics and vice versa, demonstrating clear tradeoffs between safety and yield objectives.</w:t>
      </w:r>
    </w:p>
    <w:p w14:paraId="38465962" w14:textId="77777777" w:rsidR="0041348D" w:rsidRPr="002A1C75" w:rsidRDefault="0041348D" w:rsidP="0041348D">
      <w:pPr>
        <w:rPr>
          <w:rFonts w:ascii="Calibri" w:hAnsi="Calibri" w:cs="Calibri"/>
        </w:rPr>
      </w:pPr>
    </w:p>
    <w:p w14:paraId="31AF9726" w14:textId="5C9BC650" w:rsidR="0041348D" w:rsidRPr="002A1C75" w:rsidRDefault="0041348D" w:rsidP="005754AA">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Following the presentation, China sought clarification on the MSE projection timeframe, noting that the projection period seemed short compared to the PBF lifespan of 15-20 years, suggesting a </w:t>
      </w:r>
      <w:r w:rsidR="00DD27C0" w:rsidRPr="002A1C75">
        <w:rPr>
          <w:rFonts w:ascii="Calibri" w:eastAsia="MS PGothic" w:hAnsi="Calibri" w:cs="Calibri"/>
          <w:sz w:val="22"/>
        </w:rPr>
        <w:t>30–40-year</w:t>
      </w:r>
      <w:r w:rsidRPr="002A1C75">
        <w:rPr>
          <w:rFonts w:ascii="Calibri" w:eastAsia="MS PGothic" w:hAnsi="Calibri" w:cs="Calibri"/>
          <w:sz w:val="22"/>
        </w:rPr>
        <w:t xml:space="preserve"> timeframe might be more appropriate. Dr. Nakatsuka responded that the projection was based on </w:t>
      </w:r>
      <w:r w:rsidR="006A467A">
        <w:rPr>
          <w:rFonts w:ascii="Calibri" w:eastAsia="MS PGothic" w:hAnsi="Calibri" w:cs="Calibri"/>
          <w:sz w:val="22"/>
        </w:rPr>
        <w:t xml:space="preserve">the </w:t>
      </w:r>
      <w:r w:rsidRPr="002A1C75">
        <w:rPr>
          <w:rFonts w:ascii="Calibri" w:eastAsia="MS PGothic" w:hAnsi="Calibri" w:cs="Calibri"/>
          <w:sz w:val="22"/>
        </w:rPr>
        <w:t>generation time of 8-9 years rather than maximum age, covering more than two generations.</w:t>
      </w:r>
    </w:p>
    <w:p w14:paraId="75B7CDD2" w14:textId="77777777" w:rsidR="00176355" w:rsidRPr="002A1C75" w:rsidRDefault="00176355" w:rsidP="00176355">
      <w:pPr>
        <w:adjustRightInd w:val="0"/>
        <w:snapToGrid w:val="0"/>
        <w:rPr>
          <w:rFonts w:ascii="Calibri" w:eastAsia="MS PGothic" w:hAnsi="Calibri" w:cs="Calibri"/>
          <w:sz w:val="22"/>
        </w:rPr>
      </w:pPr>
    </w:p>
    <w:p w14:paraId="09472A44" w14:textId="1CD204D0" w:rsidR="00176355" w:rsidRPr="002A1C75" w:rsidRDefault="00176355" w:rsidP="00176355">
      <w:pPr>
        <w:adjustRightInd w:val="0"/>
        <w:snapToGrid w:val="0"/>
        <w:rPr>
          <w:rFonts w:ascii="Calibri" w:eastAsia="MS PGothic" w:hAnsi="Calibri" w:cs="Calibri"/>
          <w:b/>
          <w:bCs/>
          <w:sz w:val="22"/>
        </w:rPr>
      </w:pPr>
      <w:r w:rsidRPr="002A1C75">
        <w:rPr>
          <w:rFonts w:ascii="Calibri" w:eastAsia="MS PGothic" w:hAnsi="Calibri" w:cs="Calibri"/>
          <w:b/>
          <w:bCs/>
          <w:sz w:val="22"/>
        </w:rPr>
        <w:t xml:space="preserve">5.3 Recommendations </w:t>
      </w:r>
      <w:r w:rsidR="00590451" w:rsidRPr="002A1C75">
        <w:rPr>
          <w:rFonts w:ascii="Calibri" w:eastAsia="MS PGothic" w:hAnsi="Calibri" w:cs="Calibri"/>
          <w:b/>
          <w:bCs/>
          <w:sz w:val="22"/>
        </w:rPr>
        <w:t>on the long-term harvest strategy</w:t>
      </w:r>
    </w:p>
    <w:p w14:paraId="48527F85" w14:textId="77777777" w:rsidR="00B6168E" w:rsidRPr="002A1C75" w:rsidRDefault="00B6168E" w:rsidP="00B6168E">
      <w:pPr>
        <w:adjustRightInd w:val="0"/>
        <w:snapToGrid w:val="0"/>
        <w:rPr>
          <w:rFonts w:ascii="Calibri" w:eastAsia="MS PGothic" w:hAnsi="Calibri" w:cs="Calibri"/>
          <w:sz w:val="22"/>
        </w:rPr>
      </w:pPr>
    </w:p>
    <w:p w14:paraId="1228B590" w14:textId="70C6D026" w:rsidR="00E2138F" w:rsidRPr="002A1C75" w:rsidRDefault="000902AD" w:rsidP="00E2138F">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Co-Chair Madeira requested</w:t>
      </w:r>
      <w:r w:rsidR="00FF20E6" w:rsidRPr="002A1C75">
        <w:rPr>
          <w:rFonts w:ascii="Calibri" w:eastAsia="MS PGothic" w:hAnsi="Calibri" w:cs="Calibri"/>
          <w:sz w:val="22"/>
        </w:rPr>
        <w:t xml:space="preserve"> members</w:t>
      </w:r>
      <w:r w:rsidRPr="002A1C75">
        <w:rPr>
          <w:rFonts w:ascii="Calibri" w:eastAsia="MS PGothic" w:hAnsi="Calibri" w:cs="Calibri"/>
          <w:sz w:val="22"/>
        </w:rPr>
        <w:t xml:space="preserve"> to share their priorities regarding the MSE results and management objectives, emphasizing the need for discussion on tradeoffs between safety, status, stability, and yield objectives that had been previously agreed upon by the JWG.</w:t>
      </w:r>
    </w:p>
    <w:p w14:paraId="3ECA1FDE" w14:textId="77777777" w:rsidR="00E2138F" w:rsidRPr="002A1C75" w:rsidRDefault="00E2138F" w:rsidP="00E2138F">
      <w:pPr>
        <w:adjustRightInd w:val="0"/>
        <w:snapToGrid w:val="0"/>
        <w:rPr>
          <w:rFonts w:ascii="Calibri" w:eastAsia="MS PGothic" w:hAnsi="Calibri" w:cs="Calibri"/>
          <w:sz w:val="22"/>
        </w:rPr>
      </w:pPr>
    </w:p>
    <w:p w14:paraId="612323B4" w14:textId="51DBC799" w:rsidR="004F5F96" w:rsidRPr="002A1C75" w:rsidRDefault="00514332" w:rsidP="004F5F96">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The JWG reaffirmed that the four management objective categories—safety, status, stability, and yield—were all equally important and had been agreed upon through extensive discussions 2-3 years earlier. </w:t>
      </w:r>
      <w:r w:rsidR="00FF20E6" w:rsidRPr="002A1C75">
        <w:rPr>
          <w:rFonts w:ascii="Calibri" w:eastAsia="MS PGothic" w:hAnsi="Calibri" w:cs="Calibri"/>
          <w:sz w:val="22"/>
        </w:rPr>
        <w:t>Members</w:t>
      </w:r>
      <w:r w:rsidRPr="002A1C75">
        <w:rPr>
          <w:rFonts w:ascii="Calibri" w:eastAsia="MS PGothic" w:hAnsi="Calibri" w:cs="Calibri"/>
          <w:sz w:val="22"/>
        </w:rPr>
        <w:t xml:space="preserve"> emphasized that economic factors and equitable fishery </w:t>
      </w:r>
      <w:r w:rsidR="006A467A">
        <w:rPr>
          <w:rFonts w:ascii="Calibri" w:eastAsia="MS PGothic" w:hAnsi="Calibri" w:cs="Calibri"/>
          <w:sz w:val="22"/>
        </w:rPr>
        <w:t>impacts</w:t>
      </w:r>
      <w:r w:rsidR="006A467A" w:rsidRPr="002A1C75">
        <w:rPr>
          <w:rFonts w:ascii="Calibri" w:eastAsia="MS PGothic" w:hAnsi="Calibri" w:cs="Calibri"/>
          <w:sz w:val="22"/>
        </w:rPr>
        <w:t xml:space="preserve"> </w:t>
      </w:r>
      <w:r w:rsidRPr="002A1C75">
        <w:rPr>
          <w:rFonts w:ascii="Calibri" w:eastAsia="MS PGothic" w:hAnsi="Calibri" w:cs="Calibri"/>
          <w:sz w:val="22"/>
        </w:rPr>
        <w:t xml:space="preserve">were important considerations, with priority given to ensuring the PBF stock never becomes heavily depleted again and biomass is maintained above the second rebuilding target. </w:t>
      </w:r>
      <w:r w:rsidR="00A42A7A" w:rsidRPr="002A1C75">
        <w:rPr>
          <w:rFonts w:ascii="Calibri" w:eastAsia="MS PGothic" w:hAnsi="Calibri" w:cs="Calibri"/>
          <w:sz w:val="22"/>
        </w:rPr>
        <w:t>Several members</w:t>
      </w:r>
      <w:r w:rsidRPr="002A1C75">
        <w:rPr>
          <w:rFonts w:ascii="Calibri" w:eastAsia="MS PGothic" w:hAnsi="Calibri" w:cs="Calibri"/>
          <w:sz w:val="22"/>
        </w:rPr>
        <w:t xml:space="preserve"> noted that attention should focus on the performance of HCRs rather than revisiting management objectives.</w:t>
      </w:r>
    </w:p>
    <w:p w14:paraId="2BEF4418" w14:textId="77777777" w:rsidR="004328D5" w:rsidRPr="002A1C75" w:rsidRDefault="004328D5" w:rsidP="004328D5">
      <w:pPr>
        <w:adjustRightInd w:val="0"/>
        <w:snapToGrid w:val="0"/>
        <w:rPr>
          <w:rFonts w:ascii="Calibri" w:eastAsia="MS PGothic" w:hAnsi="Calibri" w:cs="Calibri"/>
          <w:sz w:val="22"/>
        </w:rPr>
      </w:pPr>
    </w:p>
    <w:p w14:paraId="0D42D2F4" w14:textId="11408EC2" w:rsidR="00280098" w:rsidRPr="002A1C75" w:rsidRDefault="00883C45" w:rsidP="002F6995">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Japan expressed preference for HCR 5, noting that according to the MSE simulation, relationships between yield and performance were demonstrated. Japan noted that all HCRs except 6 and 14 showed </w:t>
      </w:r>
      <w:r w:rsidR="00A42A7A" w:rsidRPr="002A1C75">
        <w:rPr>
          <w:rFonts w:ascii="Calibri" w:eastAsia="MS PGothic" w:hAnsi="Calibri" w:cs="Calibri"/>
          <w:sz w:val="22"/>
        </w:rPr>
        <w:t xml:space="preserve">a </w:t>
      </w:r>
      <w:r w:rsidR="00FD3E70">
        <w:rPr>
          <w:rFonts w:ascii="Calibri" w:eastAsia="MS PGothic" w:hAnsi="Calibri" w:cs="Calibri"/>
          <w:sz w:val="22"/>
        </w:rPr>
        <w:t xml:space="preserve">&lt; </w:t>
      </w:r>
      <w:r w:rsidR="0009549A">
        <w:rPr>
          <w:rFonts w:ascii="Calibri" w:eastAsia="MS PGothic" w:hAnsi="Calibri" w:cs="Calibri"/>
          <w:sz w:val="22"/>
        </w:rPr>
        <w:t>20%</w:t>
      </w:r>
      <w:r w:rsidR="00A42A7A" w:rsidRPr="002A1C75">
        <w:rPr>
          <w:rFonts w:ascii="Calibri" w:eastAsia="MS PGothic" w:hAnsi="Calibri" w:cs="Calibri"/>
          <w:sz w:val="22"/>
        </w:rPr>
        <w:t xml:space="preserve"> </w:t>
      </w:r>
      <w:r w:rsidRPr="002A1C75">
        <w:rPr>
          <w:rFonts w:ascii="Calibri" w:eastAsia="MS PGothic" w:hAnsi="Calibri" w:cs="Calibri"/>
          <w:sz w:val="22"/>
        </w:rPr>
        <w:t>probability of SSB falling below 20%</w:t>
      </w:r>
      <w:r w:rsidR="0009549A">
        <w:rPr>
          <w:rFonts w:ascii="Calibri" w:eastAsia="MS PGothic" w:hAnsi="Calibri" w:cs="Calibri"/>
          <w:sz w:val="22"/>
        </w:rPr>
        <w:t>SSBF=0</w:t>
      </w:r>
      <w:r w:rsidRPr="002A1C75">
        <w:rPr>
          <w:rFonts w:ascii="Calibri" w:eastAsia="MS PGothic" w:hAnsi="Calibri" w:cs="Calibri"/>
          <w:sz w:val="22"/>
        </w:rPr>
        <w:t>, indicating that safety criteria were met for most HCRs. Japan emphasized that some HCRs</w:t>
      </w:r>
      <w:r w:rsidR="006A467A">
        <w:rPr>
          <w:rFonts w:ascii="Calibri" w:eastAsia="Malgun Gothic" w:hAnsi="Calibri" w:cs="Calibri" w:hint="eastAsia"/>
          <w:sz w:val="22"/>
          <w:lang w:eastAsia="ko-KR"/>
        </w:rPr>
        <w:t>,</w:t>
      </w:r>
      <w:r w:rsidRPr="002A1C75">
        <w:rPr>
          <w:rFonts w:ascii="Calibri" w:eastAsia="MS PGothic" w:hAnsi="Calibri" w:cs="Calibri"/>
          <w:sz w:val="22"/>
        </w:rPr>
        <w:t xml:space="preserve"> like 1, 2, 3, 9, 10, and 11</w:t>
      </w:r>
      <w:r w:rsidR="006A467A">
        <w:rPr>
          <w:rFonts w:ascii="Calibri" w:eastAsia="Malgun Gothic" w:hAnsi="Calibri" w:cs="Calibri" w:hint="eastAsia"/>
          <w:sz w:val="22"/>
          <w:lang w:eastAsia="ko-KR"/>
        </w:rPr>
        <w:t>,</w:t>
      </w:r>
      <w:r w:rsidRPr="002A1C75">
        <w:rPr>
          <w:rFonts w:ascii="Calibri" w:eastAsia="MS PGothic" w:hAnsi="Calibri" w:cs="Calibri"/>
          <w:sz w:val="22"/>
        </w:rPr>
        <w:t xml:space="preserve"> showed </w:t>
      </w:r>
      <w:r w:rsidR="006A467A">
        <w:rPr>
          <w:rFonts w:ascii="Calibri" w:eastAsia="MS PGothic" w:hAnsi="Calibri" w:cs="Calibri"/>
          <w:sz w:val="22"/>
        </w:rPr>
        <w:t xml:space="preserve">the </w:t>
      </w:r>
      <w:r w:rsidRPr="002A1C75">
        <w:rPr>
          <w:rFonts w:ascii="Calibri" w:eastAsia="MS PGothic" w:hAnsi="Calibri" w:cs="Calibri"/>
          <w:sz w:val="22"/>
        </w:rPr>
        <w:t>possibility of significant TAC reduction when the stock falls, indicating low stability in terms of fishery management and harvest.</w:t>
      </w:r>
    </w:p>
    <w:p w14:paraId="791342C5" w14:textId="77777777" w:rsidR="0017484D" w:rsidRPr="002A1C75" w:rsidRDefault="0017484D" w:rsidP="0017484D">
      <w:pPr>
        <w:rPr>
          <w:rFonts w:ascii="Calibri" w:hAnsi="Calibri" w:cs="Calibri"/>
        </w:rPr>
      </w:pPr>
    </w:p>
    <w:p w14:paraId="63316597" w14:textId="7002B0AA" w:rsidR="0017484D" w:rsidRPr="002A1C75" w:rsidRDefault="0017484D" w:rsidP="002F6995">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The USA expressed support for HCRs 9 to 16, </w:t>
      </w:r>
      <w:r w:rsidR="0009549A">
        <w:rPr>
          <w:rFonts w:ascii="Calibri" w:eastAsia="MS PGothic" w:hAnsi="Calibri" w:cs="Calibri"/>
          <w:sz w:val="22"/>
        </w:rPr>
        <w:t>as these scenarios</w:t>
      </w:r>
      <w:r w:rsidRPr="002A1C75">
        <w:rPr>
          <w:rFonts w:ascii="Calibri" w:eastAsia="MS PGothic" w:hAnsi="Calibri" w:cs="Calibri"/>
          <w:sz w:val="22"/>
        </w:rPr>
        <w:t xml:space="preserve"> support the 70:30 West-East allocation</w:t>
      </w:r>
      <w:r w:rsidR="0009549A">
        <w:rPr>
          <w:rFonts w:ascii="Calibri" w:eastAsia="MS PGothic" w:hAnsi="Calibri" w:cs="Calibri"/>
          <w:sz w:val="22"/>
        </w:rPr>
        <w:t>, which is an important aspect for the USA</w:t>
      </w:r>
      <w:r w:rsidR="006A467A">
        <w:rPr>
          <w:rFonts w:ascii="Calibri" w:eastAsia="MS PGothic" w:hAnsi="Calibri" w:cs="Calibri"/>
          <w:sz w:val="22"/>
        </w:rPr>
        <w:t>,</w:t>
      </w:r>
      <w:r w:rsidR="0009549A">
        <w:rPr>
          <w:rFonts w:ascii="Calibri" w:eastAsia="MS PGothic" w:hAnsi="Calibri" w:cs="Calibri"/>
          <w:sz w:val="22"/>
        </w:rPr>
        <w:t xml:space="preserve"> </w:t>
      </w:r>
      <w:r w:rsidRPr="002A1C75">
        <w:rPr>
          <w:rFonts w:ascii="Calibri" w:eastAsia="MS PGothic" w:hAnsi="Calibri" w:cs="Calibri"/>
          <w:sz w:val="22"/>
        </w:rPr>
        <w:t xml:space="preserve">given that EPO historically had </w:t>
      </w:r>
      <w:r w:rsidR="006A467A">
        <w:rPr>
          <w:rFonts w:ascii="Calibri" w:eastAsia="MS PGothic" w:hAnsi="Calibri" w:cs="Calibri"/>
          <w:sz w:val="22"/>
        </w:rPr>
        <w:t xml:space="preserve">a </w:t>
      </w:r>
      <w:r w:rsidRPr="002A1C75">
        <w:rPr>
          <w:rFonts w:ascii="Calibri" w:eastAsia="MS PGothic" w:hAnsi="Calibri" w:cs="Calibri"/>
          <w:sz w:val="22"/>
        </w:rPr>
        <w:t xml:space="preserve">much larger impact. The USA emphasized the importance for their stakeholders to gain a more equitable portion of </w:t>
      </w:r>
      <w:r w:rsidR="006A467A">
        <w:rPr>
          <w:rFonts w:ascii="Calibri" w:eastAsia="MS PGothic" w:hAnsi="Calibri" w:cs="Calibri"/>
          <w:sz w:val="22"/>
        </w:rPr>
        <w:t xml:space="preserve">the </w:t>
      </w:r>
      <w:r w:rsidRPr="002A1C75">
        <w:rPr>
          <w:rFonts w:ascii="Calibri" w:eastAsia="MS PGothic" w:hAnsi="Calibri" w:cs="Calibri"/>
          <w:sz w:val="22"/>
        </w:rPr>
        <w:t xml:space="preserve">harvest and favored scenarios with defined targets and limit reference points, which eliminated HCRs 5, 6, </w:t>
      </w:r>
      <w:r w:rsidR="0009549A">
        <w:rPr>
          <w:rFonts w:ascii="Calibri" w:eastAsia="MS PGothic" w:hAnsi="Calibri" w:cs="Calibri"/>
          <w:sz w:val="22"/>
        </w:rPr>
        <w:t>7, 13, 14, and 15</w:t>
      </w:r>
      <w:r w:rsidRPr="002A1C75">
        <w:rPr>
          <w:rFonts w:ascii="Calibri" w:eastAsia="MS PGothic" w:hAnsi="Calibri" w:cs="Calibri"/>
          <w:sz w:val="22"/>
        </w:rPr>
        <w:t xml:space="preserve"> from consideration.</w:t>
      </w:r>
    </w:p>
    <w:p w14:paraId="2BD6E423" w14:textId="77777777" w:rsidR="00C253FC" w:rsidRPr="002A1C75" w:rsidRDefault="00C253FC" w:rsidP="00C253FC">
      <w:pPr>
        <w:rPr>
          <w:rFonts w:ascii="Calibri" w:hAnsi="Calibri" w:cs="Calibri"/>
        </w:rPr>
      </w:pPr>
    </w:p>
    <w:p w14:paraId="128FA5C3" w14:textId="6A291A3E" w:rsidR="00C253FC" w:rsidRPr="002A1C75" w:rsidRDefault="00C253FC" w:rsidP="002F6995">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New Zealand noted that modifications to the 2024 benchmark may have resulted in optimism and emphasized that </w:t>
      </w:r>
      <w:r w:rsidR="006A467A">
        <w:rPr>
          <w:rFonts w:ascii="Calibri" w:eastAsia="Malgun Gothic" w:hAnsi="Calibri" w:cs="Calibri" w:hint="eastAsia"/>
          <w:sz w:val="22"/>
          <w:lang w:eastAsia="ko-KR"/>
        </w:rPr>
        <w:t xml:space="preserve">the </w:t>
      </w:r>
      <w:r w:rsidRPr="002A1C75">
        <w:rPr>
          <w:rFonts w:ascii="Calibri" w:eastAsia="MS PGothic" w:hAnsi="Calibri" w:cs="Calibri"/>
          <w:sz w:val="22"/>
        </w:rPr>
        <w:t>sustainability of stock was paramount, not wanting to lose the recovery</w:t>
      </w:r>
      <w:r w:rsidR="006A467A">
        <w:rPr>
          <w:rFonts w:ascii="Calibri" w:eastAsia="MS PGothic" w:hAnsi="Calibri" w:cs="Calibri"/>
          <w:sz w:val="22"/>
        </w:rPr>
        <w:t>,</w:t>
      </w:r>
      <w:r w:rsidRPr="002A1C75">
        <w:rPr>
          <w:rFonts w:ascii="Calibri" w:eastAsia="MS PGothic" w:hAnsi="Calibri" w:cs="Calibri"/>
          <w:sz w:val="22"/>
        </w:rPr>
        <w:t xml:space="preserve"> especially considering climate change. New Zealand stated th</w:t>
      </w:r>
      <w:r w:rsidR="003A1FE8" w:rsidRPr="002A1C75">
        <w:rPr>
          <w:rFonts w:ascii="Calibri" w:eastAsia="MS PGothic" w:hAnsi="Calibri" w:cs="Calibri"/>
          <w:sz w:val="22"/>
        </w:rPr>
        <w:t xml:space="preserve">eir preference for </w:t>
      </w:r>
      <w:r w:rsidRPr="002A1C75">
        <w:rPr>
          <w:rFonts w:ascii="Calibri" w:eastAsia="MS PGothic" w:hAnsi="Calibri" w:cs="Calibri"/>
          <w:sz w:val="22"/>
        </w:rPr>
        <w:t xml:space="preserve">two HCRs </w:t>
      </w:r>
      <w:r w:rsidR="003A1FE8" w:rsidRPr="002A1C75">
        <w:rPr>
          <w:rFonts w:ascii="Calibri" w:eastAsia="MS PGothic" w:hAnsi="Calibri" w:cs="Calibri"/>
          <w:sz w:val="22"/>
        </w:rPr>
        <w:t xml:space="preserve">that </w:t>
      </w:r>
      <w:r w:rsidRPr="002A1C75">
        <w:rPr>
          <w:rFonts w:ascii="Calibri" w:eastAsia="MS PGothic" w:hAnsi="Calibri" w:cs="Calibri"/>
          <w:sz w:val="22"/>
        </w:rPr>
        <w:t>most closely aligned with their domestic harvest strategy standards: HCRs 3 and 11.</w:t>
      </w:r>
      <w:r w:rsidR="0009549A">
        <w:rPr>
          <w:rFonts w:ascii="Calibri" w:eastAsia="MS PGothic" w:hAnsi="Calibri" w:cs="Calibri"/>
          <w:sz w:val="22"/>
        </w:rPr>
        <w:t xml:space="preserve"> New Zealand noted that their harvest strategy standard specifies a default soft limit which is analogous to the WCPFC LRP of 20%SSBF=0.</w:t>
      </w:r>
    </w:p>
    <w:p w14:paraId="5D35183C" w14:textId="77777777" w:rsidR="00C2604A" w:rsidRPr="002A1C75" w:rsidRDefault="00C2604A" w:rsidP="00C2604A">
      <w:pPr>
        <w:rPr>
          <w:rFonts w:ascii="Calibri" w:hAnsi="Calibri" w:cs="Calibri"/>
        </w:rPr>
      </w:pPr>
    </w:p>
    <w:p w14:paraId="79D78C7A" w14:textId="468D9FE8" w:rsidR="00C2604A" w:rsidRPr="002A1C75" w:rsidRDefault="00C2604A" w:rsidP="002F6995">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lastRenderedPageBreak/>
        <w:t xml:space="preserve">Korea </w:t>
      </w:r>
      <w:r w:rsidR="0009549A">
        <w:rPr>
          <w:rFonts w:ascii="Calibri" w:eastAsia="MS PGothic" w:hAnsi="Calibri" w:cs="Calibri"/>
          <w:sz w:val="22"/>
        </w:rPr>
        <w:t xml:space="preserve">explained that they have not established a definitive position on the selection of HCRs, </w:t>
      </w:r>
      <w:r w:rsidRPr="002A1C75">
        <w:rPr>
          <w:rFonts w:ascii="Calibri" w:eastAsia="MS PGothic" w:hAnsi="Calibri" w:cs="Calibri"/>
          <w:sz w:val="22"/>
        </w:rPr>
        <w:t xml:space="preserve">noting they did not want to rush </w:t>
      </w:r>
      <w:r w:rsidR="0009549A">
        <w:rPr>
          <w:rFonts w:ascii="Calibri" w:eastAsia="MS PGothic" w:hAnsi="Calibri" w:cs="Calibri"/>
          <w:sz w:val="22"/>
        </w:rPr>
        <w:t xml:space="preserve">to make </w:t>
      </w:r>
      <w:r w:rsidRPr="002A1C75">
        <w:rPr>
          <w:rFonts w:ascii="Calibri" w:eastAsia="MS PGothic" w:hAnsi="Calibri" w:cs="Calibri"/>
          <w:sz w:val="22"/>
        </w:rPr>
        <w:t>important decisions without adequate time to digest the information that had been made available only two to three weeks prior. Korea noted that</w:t>
      </w:r>
      <w:r w:rsidR="0009549A">
        <w:rPr>
          <w:rFonts w:ascii="Calibri" w:eastAsia="MS PGothic" w:hAnsi="Calibri" w:cs="Calibri"/>
          <w:sz w:val="22"/>
        </w:rPr>
        <w:t xml:space="preserve">, </w:t>
      </w:r>
      <w:r w:rsidRPr="002A1C75">
        <w:rPr>
          <w:rFonts w:ascii="Calibri" w:eastAsia="MS PGothic" w:hAnsi="Calibri" w:cs="Calibri"/>
          <w:sz w:val="22"/>
        </w:rPr>
        <w:t>regarding concerns about the absence of LRP in some HCR scenarios, the important point was to keep the stock safe regardless of terminology, emphasizing attention to the yield and safety relationship.</w:t>
      </w:r>
    </w:p>
    <w:p w14:paraId="0A9D6446" w14:textId="77777777" w:rsidR="00136645" w:rsidRPr="002A1C75" w:rsidRDefault="00136645" w:rsidP="00136645">
      <w:pPr>
        <w:rPr>
          <w:rFonts w:ascii="Calibri" w:hAnsi="Calibri" w:cs="Calibri"/>
        </w:rPr>
      </w:pPr>
    </w:p>
    <w:p w14:paraId="267C5389" w14:textId="77850BF9" w:rsidR="00136645" w:rsidRDefault="00136645" w:rsidP="002F6995">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Chinese Taipei supported Japan</w:t>
      </w:r>
      <w:r w:rsidR="007B4B69" w:rsidRPr="002A1C75">
        <w:rPr>
          <w:rFonts w:ascii="Calibri" w:eastAsia="MS PGothic" w:hAnsi="Calibri" w:cs="Calibri"/>
          <w:sz w:val="22"/>
        </w:rPr>
        <w:t>’</w:t>
      </w:r>
      <w:r w:rsidRPr="002A1C75">
        <w:rPr>
          <w:rFonts w:ascii="Calibri" w:eastAsia="MS PGothic" w:hAnsi="Calibri" w:cs="Calibri"/>
          <w:sz w:val="22"/>
        </w:rPr>
        <w:t>s position, agreeing that all HCRs except 6 and 14 could ensure the stock would remain at a safe level. Chinese Taipei expressed support for HCR 5</w:t>
      </w:r>
      <w:r w:rsidR="0009549A">
        <w:rPr>
          <w:rFonts w:ascii="Calibri" w:eastAsia="MS PGothic" w:hAnsi="Calibri" w:cs="Calibri"/>
          <w:sz w:val="22"/>
        </w:rPr>
        <w:t xml:space="preserve">, because it is easier to communicate </w:t>
      </w:r>
      <w:r w:rsidR="006A467A">
        <w:rPr>
          <w:rFonts w:ascii="Calibri" w:eastAsia="MS PGothic" w:hAnsi="Calibri" w:cs="Calibri"/>
          <w:sz w:val="22"/>
        </w:rPr>
        <w:t xml:space="preserve">with </w:t>
      </w:r>
      <w:r w:rsidR="0009549A">
        <w:rPr>
          <w:rFonts w:ascii="Calibri" w:eastAsia="MS PGothic" w:hAnsi="Calibri" w:cs="Calibri"/>
          <w:sz w:val="22"/>
        </w:rPr>
        <w:t xml:space="preserve">the stakeholders since part of its concept has already been implemented and it has proven effective in achieving </w:t>
      </w:r>
      <w:r w:rsidR="004017E9">
        <w:rPr>
          <w:rFonts w:ascii="Calibri" w:eastAsia="MS PGothic" w:hAnsi="Calibri" w:cs="Calibri"/>
          <w:sz w:val="22"/>
        </w:rPr>
        <w:t>the rebuilding targets.</w:t>
      </w:r>
    </w:p>
    <w:p w14:paraId="55A64017" w14:textId="77777777" w:rsidR="004017E9" w:rsidRPr="004928AB" w:rsidRDefault="004017E9" w:rsidP="004928AB">
      <w:pPr>
        <w:rPr>
          <w:rFonts w:ascii="Calibri" w:hAnsi="Calibri" w:cs="Calibri"/>
        </w:rPr>
      </w:pPr>
    </w:p>
    <w:p w14:paraId="2A2E84B8" w14:textId="0E85264E" w:rsidR="004017E9" w:rsidRPr="002A1C75" w:rsidRDefault="004017E9" w:rsidP="002F6995">
      <w:pPr>
        <w:numPr>
          <w:ilvl w:val="0"/>
          <w:numId w:val="1"/>
        </w:numPr>
        <w:adjustRightInd w:val="0"/>
        <w:snapToGrid w:val="0"/>
        <w:ind w:left="0" w:firstLine="0"/>
        <w:rPr>
          <w:rFonts w:ascii="Calibri" w:eastAsia="MS PGothic" w:hAnsi="Calibri" w:cs="Calibri"/>
          <w:sz w:val="22"/>
        </w:rPr>
      </w:pPr>
      <w:r>
        <w:rPr>
          <w:rFonts w:ascii="Calibri" w:eastAsia="MS PGothic" w:hAnsi="Calibri" w:cs="Calibri"/>
          <w:sz w:val="22"/>
        </w:rPr>
        <w:t>In relation to HCR 5, Korea reiterated its previous statement made during the intersessional JWG meeting that was held in Monterey that reverting back to the level of CMM 2021-02 in the event of the SSB falling below the LRP of 20%SSBF0 would not necessarily mean that the catch limit allocation to each country would be the same as what is in that CMM.</w:t>
      </w:r>
    </w:p>
    <w:p w14:paraId="32EA9C43" w14:textId="77777777" w:rsidR="009E5C9B" w:rsidRPr="002A1C75" w:rsidRDefault="009E5C9B" w:rsidP="009E5C9B">
      <w:pPr>
        <w:rPr>
          <w:rFonts w:ascii="Calibri" w:hAnsi="Calibri" w:cs="Calibri"/>
        </w:rPr>
      </w:pPr>
    </w:p>
    <w:p w14:paraId="00E05D43" w14:textId="46295607" w:rsidR="004017E9" w:rsidRPr="004928AB" w:rsidRDefault="00CD3C0A" w:rsidP="004928AB">
      <w:pPr>
        <w:numPr>
          <w:ilvl w:val="0"/>
          <w:numId w:val="1"/>
        </w:numPr>
        <w:adjustRightInd w:val="0"/>
        <w:snapToGrid w:val="0"/>
        <w:ind w:left="0" w:firstLine="0"/>
        <w:rPr>
          <w:rFonts w:ascii="Calibri" w:hAnsi="Calibri" w:cs="Calibri"/>
          <w:sz w:val="22"/>
        </w:rPr>
      </w:pPr>
      <w:r w:rsidRPr="002A1C75">
        <w:rPr>
          <w:rFonts w:ascii="Calibri" w:hAnsi="Calibri" w:cs="Calibri"/>
          <w:sz w:val="22"/>
        </w:rPr>
        <w:t xml:space="preserve">Japan further stated that HCR 5 was the most suitable option it could accept among the 16 options. Japan noted that </w:t>
      </w:r>
      <w:r w:rsidR="006A467A">
        <w:rPr>
          <w:rFonts w:ascii="Calibri" w:hAnsi="Calibri" w:cs="Calibri"/>
          <w:sz w:val="22"/>
        </w:rPr>
        <w:t>its</w:t>
      </w:r>
      <w:r w:rsidR="006A467A" w:rsidRPr="002A1C75">
        <w:rPr>
          <w:rFonts w:ascii="Calibri" w:hAnsi="Calibri" w:cs="Calibri"/>
          <w:sz w:val="22"/>
        </w:rPr>
        <w:t xml:space="preserve"> </w:t>
      </w:r>
      <w:r w:rsidRPr="002A1C75">
        <w:rPr>
          <w:rFonts w:ascii="Calibri" w:hAnsi="Calibri" w:cs="Calibri"/>
          <w:sz w:val="22"/>
        </w:rPr>
        <w:t>stakeholders have endured significant sacrifices in implementing strict CMMs, including a 50% decrease in small fish catch limits. Japan stressed that more ambitious HCRs would not be workable for their stakeholders, particularly given the extensive fisheries operations in their exclusive economic zone</w:t>
      </w:r>
      <w:r w:rsidR="004017E9">
        <w:rPr>
          <w:rFonts w:ascii="Calibri" w:hAnsi="Calibri" w:cs="Calibri"/>
          <w:sz w:val="22"/>
        </w:rPr>
        <w:t>, territorial waters,</w:t>
      </w:r>
      <w:r w:rsidRPr="002A1C75">
        <w:rPr>
          <w:rFonts w:ascii="Calibri" w:hAnsi="Calibri" w:cs="Calibri"/>
          <w:sz w:val="22"/>
        </w:rPr>
        <w:t xml:space="preserve"> and internal waters.</w:t>
      </w:r>
    </w:p>
    <w:p w14:paraId="19A5F4BB" w14:textId="77777777" w:rsidR="00CD3C0A" w:rsidRPr="002A1C75" w:rsidRDefault="00CD3C0A" w:rsidP="00CD3C0A">
      <w:pPr>
        <w:rPr>
          <w:rFonts w:ascii="Calibri" w:hAnsi="Calibri" w:cs="Calibri"/>
        </w:rPr>
      </w:pPr>
    </w:p>
    <w:p w14:paraId="7848BDCA" w14:textId="4B7E7155" w:rsidR="00CD3C0A" w:rsidRPr="002A1C75" w:rsidRDefault="00CD3C0A" w:rsidP="007B6082">
      <w:pPr>
        <w:numPr>
          <w:ilvl w:val="0"/>
          <w:numId w:val="1"/>
        </w:numPr>
        <w:adjustRightInd w:val="0"/>
        <w:snapToGrid w:val="0"/>
        <w:ind w:left="0" w:firstLine="0"/>
        <w:rPr>
          <w:rFonts w:ascii="Calibri" w:hAnsi="Calibri" w:cs="Calibri"/>
          <w:sz w:val="22"/>
        </w:rPr>
      </w:pPr>
      <w:r w:rsidRPr="002A1C75">
        <w:rPr>
          <w:rFonts w:ascii="Calibri" w:hAnsi="Calibri" w:cs="Calibri"/>
          <w:sz w:val="22"/>
        </w:rPr>
        <w:t>Japan also stated that it does not agree to drop HCRs 6 and 14, since they provide sufficient safety with the probability of stock falling below 20%</w:t>
      </w:r>
      <w:r w:rsidR="004017E9">
        <w:rPr>
          <w:rFonts w:ascii="Calibri" w:hAnsi="Calibri" w:cs="Calibri"/>
          <w:sz w:val="22"/>
        </w:rPr>
        <w:t>SSBF=0</w:t>
      </w:r>
      <w:r w:rsidRPr="002A1C75">
        <w:rPr>
          <w:rFonts w:ascii="Calibri" w:hAnsi="Calibri" w:cs="Calibri"/>
          <w:sz w:val="22"/>
        </w:rPr>
        <w:t xml:space="preserve"> at around 23%, which maintains the stock above the IATTC LRP of 7.7%</w:t>
      </w:r>
      <w:r w:rsidR="004017E9">
        <w:rPr>
          <w:rFonts w:ascii="Calibri" w:hAnsi="Calibri" w:cs="Calibri"/>
          <w:sz w:val="22"/>
        </w:rPr>
        <w:t>SSBF=0 with very high probability</w:t>
      </w:r>
      <w:r w:rsidRPr="002A1C75">
        <w:rPr>
          <w:rFonts w:ascii="Calibri" w:hAnsi="Calibri" w:cs="Calibri"/>
          <w:sz w:val="22"/>
        </w:rPr>
        <w:t>.</w:t>
      </w:r>
    </w:p>
    <w:p w14:paraId="4E67372C" w14:textId="77777777" w:rsidR="007B6082" w:rsidRPr="002A1C75" w:rsidRDefault="007B6082" w:rsidP="007B6082">
      <w:pPr>
        <w:rPr>
          <w:rFonts w:ascii="Calibri" w:hAnsi="Calibri" w:cs="Calibri"/>
        </w:rPr>
      </w:pPr>
    </w:p>
    <w:p w14:paraId="769F0A9E" w14:textId="1F9AC8A1" w:rsidR="007B6082" w:rsidRPr="002A1C75" w:rsidRDefault="007B6082" w:rsidP="007B6082">
      <w:pPr>
        <w:numPr>
          <w:ilvl w:val="0"/>
          <w:numId w:val="1"/>
        </w:numPr>
        <w:adjustRightInd w:val="0"/>
        <w:snapToGrid w:val="0"/>
        <w:ind w:left="0" w:firstLine="0"/>
        <w:rPr>
          <w:rFonts w:ascii="Calibri" w:hAnsi="Calibri" w:cs="Calibri"/>
          <w:sz w:val="22"/>
        </w:rPr>
      </w:pPr>
      <w:r w:rsidRPr="002A1C75">
        <w:rPr>
          <w:rFonts w:ascii="Calibri" w:hAnsi="Calibri" w:cs="Calibri"/>
          <w:sz w:val="22"/>
        </w:rPr>
        <w:t>The USA expressed disagreement with Japan</w:t>
      </w:r>
      <w:r w:rsidR="007B4B69" w:rsidRPr="002A1C75">
        <w:rPr>
          <w:rFonts w:ascii="Calibri" w:hAnsi="Calibri" w:cs="Calibri"/>
          <w:sz w:val="22"/>
        </w:rPr>
        <w:t>’</w:t>
      </w:r>
      <w:r w:rsidRPr="002A1C75">
        <w:rPr>
          <w:rFonts w:ascii="Calibri" w:hAnsi="Calibri" w:cs="Calibri"/>
          <w:sz w:val="22"/>
        </w:rPr>
        <w:t>s position, emphasizing that the JWG should not jeopardize the hard-won rebuilding success by accepting any HCR that could allow the stock to fall below 20%SSB</w:t>
      </w:r>
      <w:r w:rsidR="004017E9">
        <w:rPr>
          <w:rFonts w:ascii="Calibri" w:hAnsi="Calibri" w:cs="Calibri"/>
          <w:sz w:val="22"/>
        </w:rPr>
        <w:t>F=0</w:t>
      </w:r>
      <w:r w:rsidRPr="002A1C75">
        <w:rPr>
          <w:rFonts w:ascii="Calibri" w:hAnsi="Calibri" w:cs="Calibri"/>
          <w:sz w:val="22"/>
        </w:rPr>
        <w:t>. The USA argued that establishing a 20%</w:t>
      </w:r>
      <w:r w:rsidR="004017E9">
        <w:rPr>
          <w:rFonts w:ascii="Calibri" w:hAnsi="Calibri" w:cs="Calibri"/>
          <w:sz w:val="22"/>
        </w:rPr>
        <w:t>SSBF=0</w:t>
      </w:r>
      <w:r w:rsidRPr="002A1C75">
        <w:rPr>
          <w:rFonts w:ascii="Calibri" w:hAnsi="Calibri" w:cs="Calibri"/>
          <w:sz w:val="22"/>
        </w:rPr>
        <w:t xml:space="preserve"> LRP would be the minimum acceptable threshold, noting that if the stock fell below this level, fishing effort should be reduced to minimal levels.</w:t>
      </w:r>
      <w:r w:rsidR="004017E9">
        <w:rPr>
          <w:rFonts w:ascii="Calibri" w:hAnsi="Calibri" w:cs="Calibri"/>
          <w:sz w:val="22"/>
        </w:rPr>
        <w:t xml:space="preserve"> The USA also clarified that it would prefer an F-target of 40% to prioritize safety.</w:t>
      </w:r>
    </w:p>
    <w:p w14:paraId="276B69C7" w14:textId="77777777" w:rsidR="003B782A" w:rsidRPr="002A1C75" w:rsidRDefault="003B782A" w:rsidP="003B782A">
      <w:pPr>
        <w:rPr>
          <w:rFonts w:ascii="Calibri" w:hAnsi="Calibri" w:cs="Calibri"/>
        </w:rPr>
      </w:pPr>
    </w:p>
    <w:p w14:paraId="2615A519" w14:textId="100F82B6" w:rsidR="003B782A" w:rsidRPr="002A1C75" w:rsidRDefault="003B782A" w:rsidP="007B6082">
      <w:pPr>
        <w:numPr>
          <w:ilvl w:val="0"/>
          <w:numId w:val="1"/>
        </w:numPr>
        <w:adjustRightInd w:val="0"/>
        <w:snapToGrid w:val="0"/>
        <w:ind w:left="0" w:firstLine="0"/>
        <w:rPr>
          <w:rFonts w:ascii="Calibri" w:hAnsi="Calibri" w:cs="Calibri"/>
          <w:sz w:val="22"/>
        </w:rPr>
      </w:pPr>
      <w:r w:rsidRPr="002A1C75">
        <w:rPr>
          <w:rFonts w:ascii="Calibri" w:hAnsi="Calibri" w:cs="Calibri"/>
          <w:sz w:val="22"/>
        </w:rPr>
        <w:t>Following bilateral discussions, Japan reported that while some progress had been made, significant gaps in opinions remained between the delegations. The USA reiterated its position that establishing a 20%</w:t>
      </w:r>
      <w:r w:rsidR="004017E9">
        <w:rPr>
          <w:rFonts w:ascii="Calibri" w:hAnsi="Calibri" w:cs="Calibri"/>
          <w:sz w:val="22"/>
        </w:rPr>
        <w:t xml:space="preserve">SSBF=0 </w:t>
      </w:r>
      <w:r w:rsidRPr="002A1C75">
        <w:rPr>
          <w:rFonts w:ascii="Calibri" w:hAnsi="Calibri" w:cs="Calibri"/>
          <w:sz w:val="22"/>
        </w:rPr>
        <w:t>LRP would be essential for preventing backward movement.</w:t>
      </w:r>
    </w:p>
    <w:p w14:paraId="134B32B2" w14:textId="77777777" w:rsidR="00213DDA" w:rsidRPr="002A1C75" w:rsidRDefault="00213DDA" w:rsidP="00213DDA">
      <w:pPr>
        <w:rPr>
          <w:rFonts w:ascii="Calibri" w:hAnsi="Calibri" w:cs="Calibri"/>
        </w:rPr>
      </w:pPr>
    </w:p>
    <w:p w14:paraId="5C8F10F8" w14:textId="28BCD1AD" w:rsidR="00CD3C0A" w:rsidRDefault="00036401" w:rsidP="00CD3C0A">
      <w:pPr>
        <w:numPr>
          <w:ilvl w:val="0"/>
          <w:numId w:val="1"/>
        </w:numPr>
        <w:adjustRightInd w:val="0"/>
        <w:snapToGrid w:val="0"/>
        <w:ind w:left="0" w:firstLine="0"/>
        <w:rPr>
          <w:rFonts w:ascii="Calibri" w:hAnsi="Calibri" w:cs="Calibri"/>
          <w:sz w:val="22"/>
        </w:rPr>
      </w:pPr>
      <w:r w:rsidRPr="002A1C75">
        <w:rPr>
          <w:rFonts w:ascii="Calibri" w:hAnsi="Calibri" w:cs="Calibri"/>
          <w:sz w:val="22"/>
        </w:rPr>
        <w:t>T</w:t>
      </w:r>
      <w:r w:rsidR="00213DDA" w:rsidRPr="002A1C75">
        <w:rPr>
          <w:rFonts w:ascii="Calibri" w:hAnsi="Calibri" w:cs="Calibri"/>
          <w:sz w:val="22"/>
        </w:rPr>
        <w:t xml:space="preserve">he JWG </w:t>
      </w:r>
      <w:r w:rsidR="004017E9">
        <w:rPr>
          <w:rFonts w:ascii="Calibri" w:hAnsi="Calibri" w:cs="Calibri"/>
          <w:sz w:val="22"/>
        </w:rPr>
        <w:t>noted general views</w:t>
      </w:r>
      <w:r w:rsidR="00213DDA" w:rsidRPr="002A1C75">
        <w:rPr>
          <w:rFonts w:ascii="Calibri" w:hAnsi="Calibri" w:cs="Calibri"/>
          <w:sz w:val="22"/>
        </w:rPr>
        <w:t xml:space="preserve"> to continue discussions on an appropriate range </w:t>
      </w:r>
      <w:r w:rsidR="00E55020" w:rsidRPr="002A1C75">
        <w:rPr>
          <w:rFonts w:ascii="Calibri" w:hAnsi="Calibri" w:cs="Calibri"/>
          <w:sz w:val="22"/>
        </w:rPr>
        <w:t>of F-targets</w:t>
      </w:r>
      <w:r w:rsidR="00213DDA" w:rsidRPr="002A1C75">
        <w:rPr>
          <w:rFonts w:ascii="Calibri" w:hAnsi="Calibri" w:cs="Calibri"/>
          <w:sz w:val="22"/>
        </w:rPr>
        <w:t xml:space="preserve">, with </w:t>
      </w:r>
      <w:r w:rsidR="004017E9">
        <w:rPr>
          <w:rFonts w:ascii="Calibri" w:hAnsi="Calibri" w:cs="Calibri"/>
          <w:sz w:val="22"/>
        </w:rPr>
        <w:t>a preliminary focus on</w:t>
      </w:r>
      <w:r w:rsidR="00213DDA" w:rsidRPr="002A1C75">
        <w:rPr>
          <w:rFonts w:ascii="Calibri" w:hAnsi="Calibri" w:cs="Calibri"/>
          <w:sz w:val="22"/>
        </w:rPr>
        <w:t xml:space="preserve"> consideration of a 25% to 3</w:t>
      </w:r>
      <w:r w:rsidR="00B40AA2" w:rsidRPr="002A1C75">
        <w:rPr>
          <w:rFonts w:ascii="Calibri" w:hAnsi="Calibri" w:cs="Calibri"/>
          <w:sz w:val="22"/>
        </w:rPr>
        <w:t>0</w:t>
      </w:r>
      <w:r w:rsidR="00213DDA" w:rsidRPr="002A1C75">
        <w:rPr>
          <w:rFonts w:ascii="Calibri" w:hAnsi="Calibri" w:cs="Calibri"/>
          <w:sz w:val="22"/>
        </w:rPr>
        <w:t xml:space="preserve">% range for future HCR </w:t>
      </w:r>
      <w:r w:rsidR="006F09F8" w:rsidRPr="002A1C75">
        <w:rPr>
          <w:rFonts w:ascii="Calibri" w:hAnsi="Calibri" w:cs="Calibri"/>
          <w:sz w:val="22"/>
        </w:rPr>
        <w:t>selection</w:t>
      </w:r>
      <w:r w:rsidR="004017E9">
        <w:rPr>
          <w:rFonts w:ascii="Calibri" w:hAnsi="Calibri" w:cs="Calibri"/>
          <w:sz w:val="22"/>
        </w:rPr>
        <w:t>, noting the need to consider together with other elements of HCR as a package.</w:t>
      </w:r>
      <w:r w:rsidR="00213DDA" w:rsidRPr="002A1C75">
        <w:rPr>
          <w:rFonts w:ascii="Calibri" w:hAnsi="Calibri" w:cs="Calibri"/>
          <w:sz w:val="22"/>
        </w:rPr>
        <w:t xml:space="preserve"> </w:t>
      </w:r>
    </w:p>
    <w:p w14:paraId="26646B9B" w14:textId="77777777" w:rsidR="00022458" w:rsidRPr="00022458" w:rsidRDefault="00022458" w:rsidP="00022458">
      <w:pPr>
        <w:rPr>
          <w:rFonts w:ascii="Calibri" w:hAnsi="Calibri" w:cs="Calibri"/>
        </w:rPr>
      </w:pPr>
    </w:p>
    <w:p w14:paraId="41CB1153" w14:textId="20EBC12B" w:rsidR="00022458" w:rsidRPr="00C357C5" w:rsidRDefault="00022458" w:rsidP="00CD3C0A">
      <w:pPr>
        <w:numPr>
          <w:ilvl w:val="0"/>
          <w:numId w:val="1"/>
        </w:numPr>
        <w:adjustRightInd w:val="0"/>
        <w:snapToGrid w:val="0"/>
        <w:ind w:left="0" w:firstLine="0"/>
        <w:rPr>
          <w:rFonts w:ascii="Calibri" w:hAnsi="Calibri" w:cs="Calibri"/>
          <w:sz w:val="22"/>
        </w:rPr>
      </w:pPr>
      <w:r w:rsidRPr="00C357C5">
        <w:rPr>
          <w:rFonts w:ascii="Calibri" w:hAnsi="Calibri" w:cs="Calibri"/>
          <w:sz w:val="22"/>
        </w:rPr>
        <w:t xml:space="preserve">Japan questioned the implication of changing the management cycle to two years from three years in the long-term harvest strategy. ISC replied that the shorter management cycle leads to responsive management, in general, including earlier response to recruitment drops. ISC further explained that the safety performance might be similar even when deploying a two-year management cycle. </w:t>
      </w:r>
    </w:p>
    <w:p w14:paraId="778AE8E9" w14:textId="77777777" w:rsidR="00CD3C0A" w:rsidRPr="002A1C75" w:rsidRDefault="00CD3C0A" w:rsidP="00993207">
      <w:pPr>
        <w:rPr>
          <w:rFonts w:ascii="Calibri" w:hAnsi="Calibri" w:cs="Calibri"/>
        </w:rPr>
      </w:pPr>
    </w:p>
    <w:p w14:paraId="40C2FC05" w14:textId="00B1524E" w:rsidR="00213DDA" w:rsidRPr="002A1C75" w:rsidRDefault="00213DDA" w:rsidP="00CD3C0A">
      <w:pPr>
        <w:numPr>
          <w:ilvl w:val="0"/>
          <w:numId w:val="1"/>
        </w:numPr>
        <w:adjustRightInd w:val="0"/>
        <w:snapToGrid w:val="0"/>
        <w:ind w:left="0" w:firstLine="0"/>
        <w:rPr>
          <w:rFonts w:ascii="Calibri" w:hAnsi="Calibri" w:cs="Calibri"/>
          <w:sz w:val="22"/>
        </w:rPr>
      </w:pPr>
      <w:r w:rsidRPr="002A1C75">
        <w:rPr>
          <w:rFonts w:ascii="Calibri" w:hAnsi="Calibri" w:cs="Calibri"/>
          <w:sz w:val="22"/>
        </w:rPr>
        <w:t xml:space="preserve">The JWG </w:t>
      </w:r>
      <w:r w:rsidR="006140C3" w:rsidRPr="002A1C75">
        <w:rPr>
          <w:rFonts w:ascii="Calibri" w:hAnsi="Calibri" w:cs="Calibri"/>
          <w:sz w:val="22"/>
        </w:rPr>
        <w:t xml:space="preserve">requested that the ISC </w:t>
      </w:r>
      <w:r w:rsidR="00FB40D6" w:rsidRPr="002A1C75">
        <w:rPr>
          <w:rFonts w:ascii="Calibri" w:hAnsi="Calibri" w:cs="Calibri"/>
          <w:sz w:val="22"/>
        </w:rPr>
        <w:t>develop guidance and criteria for defining exceptional circumstances, particularly with respect to risks related to low recruitment</w:t>
      </w:r>
      <w:r w:rsidR="00993207" w:rsidRPr="002A1C75">
        <w:rPr>
          <w:rFonts w:ascii="Calibri" w:hAnsi="Calibri" w:cs="Calibri"/>
          <w:sz w:val="22"/>
        </w:rPr>
        <w:t>, and provide them to</w:t>
      </w:r>
      <w:r w:rsidR="00FB40D6" w:rsidRPr="002A1C75">
        <w:rPr>
          <w:rFonts w:ascii="Calibri" w:hAnsi="Calibri" w:cs="Calibri"/>
          <w:sz w:val="22"/>
        </w:rPr>
        <w:t xml:space="preserve"> </w:t>
      </w:r>
      <w:r w:rsidR="00993207" w:rsidRPr="002A1C75">
        <w:rPr>
          <w:rFonts w:ascii="Calibri" w:hAnsi="Calibri" w:cs="Calibri"/>
          <w:sz w:val="22"/>
        </w:rPr>
        <w:t xml:space="preserve">the </w:t>
      </w:r>
      <w:r w:rsidR="00FB40D6" w:rsidRPr="002A1C75">
        <w:rPr>
          <w:rFonts w:ascii="Calibri" w:hAnsi="Calibri" w:cs="Calibri"/>
          <w:sz w:val="22"/>
        </w:rPr>
        <w:t>JWG</w:t>
      </w:r>
      <w:r w:rsidRPr="002A1C75">
        <w:rPr>
          <w:rFonts w:ascii="Calibri" w:hAnsi="Calibri" w:cs="Calibri"/>
          <w:sz w:val="22"/>
        </w:rPr>
        <w:t>.</w:t>
      </w:r>
    </w:p>
    <w:p w14:paraId="600BAA55" w14:textId="77777777" w:rsidR="00184958" w:rsidRPr="002A1C75" w:rsidRDefault="00184958" w:rsidP="00184958">
      <w:pPr>
        <w:adjustRightInd w:val="0"/>
        <w:snapToGrid w:val="0"/>
        <w:rPr>
          <w:rFonts w:ascii="Calibri" w:hAnsi="Calibri" w:cs="Calibri"/>
          <w:sz w:val="22"/>
        </w:rPr>
      </w:pPr>
    </w:p>
    <w:p w14:paraId="04D5B892" w14:textId="22692B8D" w:rsidR="009867A2" w:rsidRPr="002A1C75" w:rsidRDefault="009867A2" w:rsidP="002F6995">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lastRenderedPageBreak/>
        <w:t xml:space="preserve">The JWG noted that exceptional circumstances procedures would be important regardless of the selected HCR, particularly for addressing potential recruitment drops. </w:t>
      </w:r>
    </w:p>
    <w:p w14:paraId="62A8219A" w14:textId="77777777" w:rsidR="00BF5547" w:rsidRPr="002A1C75" w:rsidRDefault="00BF5547" w:rsidP="00BF5547">
      <w:pPr>
        <w:rPr>
          <w:rFonts w:ascii="Calibri" w:hAnsi="Calibri" w:cs="Calibri"/>
        </w:rPr>
      </w:pPr>
    </w:p>
    <w:p w14:paraId="5EF4D76E" w14:textId="77777777" w:rsidR="00993207" w:rsidRPr="002A1C75" w:rsidRDefault="002933A1" w:rsidP="00993207">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The JWG acknowledged that while agreement on specific HCRs had not been reached, there </w:t>
      </w:r>
      <w:r w:rsidR="00D15268" w:rsidRPr="002A1C75">
        <w:rPr>
          <w:rFonts w:ascii="Calibri" w:eastAsia="MS PGothic" w:hAnsi="Calibri" w:cs="Calibri"/>
          <w:sz w:val="22"/>
        </w:rPr>
        <w:t xml:space="preserve">was </w:t>
      </w:r>
      <w:r w:rsidRPr="002A1C75">
        <w:rPr>
          <w:rFonts w:ascii="Calibri" w:eastAsia="MS PGothic" w:hAnsi="Calibri" w:cs="Calibri"/>
          <w:sz w:val="22"/>
        </w:rPr>
        <w:t xml:space="preserve">unanimous appreciation </w:t>
      </w:r>
      <w:r w:rsidR="00993207" w:rsidRPr="002A1C75">
        <w:rPr>
          <w:rFonts w:ascii="Calibri" w:eastAsia="MS PGothic" w:hAnsi="Calibri" w:cs="Calibri"/>
          <w:sz w:val="22"/>
        </w:rPr>
        <w:t>to</w:t>
      </w:r>
      <w:r w:rsidRPr="002A1C75">
        <w:rPr>
          <w:rFonts w:ascii="Calibri" w:eastAsia="MS PGothic" w:hAnsi="Calibri" w:cs="Calibri"/>
          <w:sz w:val="22"/>
        </w:rPr>
        <w:t xml:space="preserve"> the ISC for the excellent work on the MSE, noting that the quality of the scientific work remained outstanding regardless of the difficulty in reaching consensus on HCR selection.</w:t>
      </w:r>
    </w:p>
    <w:p w14:paraId="71F97EE2" w14:textId="77777777" w:rsidR="00993207" w:rsidRPr="002A1C75" w:rsidRDefault="00993207" w:rsidP="00993207">
      <w:pPr>
        <w:rPr>
          <w:rFonts w:ascii="Calibri" w:hAnsi="Calibri" w:cs="Calibri"/>
        </w:rPr>
      </w:pPr>
    </w:p>
    <w:p w14:paraId="5355AC54" w14:textId="458C0646" w:rsidR="002725C5" w:rsidRPr="002A1C75" w:rsidRDefault="00FA6D9C" w:rsidP="00993207">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The JWG re-emphasized its commitment to agree to a long-term harvest strategy based on the MSE and</w:t>
      </w:r>
      <w:r w:rsidR="00993207" w:rsidRPr="002A1C75">
        <w:rPr>
          <w:rFonts w:ascii="Calibri" w:eastAsia="MS PGothic" w:hAnsi="Calibri" w:cs="Calibri"/>
          <w:sz w:val="22"/>
        </w:rPr>
        <w:t xml:space="preserve"> the </w:t>
      </w:r>
      <w:r w:rsidRPr="002A1C75">
        <w:rPr>
          <w:rFonts w:ascii="Calibri" w:eastAsia="MS PGothic" w:hAnsi="Calibri" w:cs="Calibri"/>
          <w:sz w:val="22"/>
        </w:rPr>
        <w:t xml:space="preserve">intention to keep the stock above the second rebuilding target. The </w:t>
      </w:r>
      <w:r w:rsidR="00993207" w:rsidRPr="002A1C75">
        <w:rPr>
          <w:rFonts w:ascii="Calibri" w:eastAsia="MS PGothic" w:hAnsi="Calibri" w:cs="Calibri"/>
          <w:sz w:val="22"/>
        </w:rPr>
        <w:t xml:space="preserve">members </w:t>
      </w:r>
      <w:r w:rsidRPr="002A1C75">
        <w:rPr>
          <w:rFonts w:ascii="Calibri" w:eastAsia="MS PGothic" w:hAnsi="Calibri" w:cs="Calibri"/>
          <w:sz w:val="22"/>
        </w:rPr>
        <w:t xml:space="preserve">committed to </w:t>
      </w:r>
      <w:r w:rsidR="00BA34BC">
        <w:rPr>
          <w:rFonts w:ascii="Calibri" w:eastAsia="MS PGothic" w:hAnsi="Calibri" w:cs="Calibri"/>
          <w:sz w:val="22"/>
        </w:rPr>
        <w:t>holding</w:t>
      </w:r>
      <w:r w:rsidR="00BA34BC" w:rsidRPr="002A1C75">
        <w:rPr>
          <w:rFonts w:ascii="Calibri" w:eastAsia="MS PGothic" w:hAnsi="Calibri" w:cs="Calibri"/>
          <w:sz w:val="22"/>
        </w:rPr>
        <w:t xml:space="preserve"> </w:t>
      </w:r>
      <w:r w:rsidR="008344A4" w:rsidRPr="002A1C75">
        <w:rPr>
          <w:rFonts w:ascii="Calibri" w:eastAsia="MS PGothic" w:hAnsi="Calibri" w:cs="Calibri"/>
          <w:sz w:val="22"/>
        </w:rPr>
        <w:t xml:space="preserve">intersessional discussions to advance the long-term harvest strategy, as outlined in the workplan. </w:t>
      </w:r>
    </w:p>
    <w:p w14:paraId="7408624C" w14:textId="77777777" w:rsidR="000513F3" w:rsidRPr="002A1C75" w:rsidRDefault="000513F3" w:rsidP="000513F3">
      <w:pPr>
        <w:rPr>
          <w:rFonts w:ascii="Calibri" w:hAnsi="Calibri" w:cs="Calibri"/>
        </w:rPr>
      </w:pPr>
    </w:p>
    <w:p w14:paraId="13F5116C" w14:textId="624CCFF0" w:rsidR="000513F3" w:rsidRPr="002A1C75" w:rsidRDefault="000513F3" w:rsidP="004D24A6">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The JWG recognized the success of the rebuilding efforts and the significant impacts these had on stakeholders, acknowledging the considerable efforts made by all parties. The JWG expressed </w:t>
      </w:r>
      <w:r w:rsidR="00BA34BC">
        <w:rPr>
          <w:rFonts w:ascii="Calibri" w:eastAsia="MS PGothic" w:hAnsi="Calibri" w:cs="Calibri"/>
          <w:sz w:val="22"/>
        </w:rPr>
        <w:t xml:space="preserve">a </w:t>
      </w:r>
      <w:r w:rsidRPr="002A1C75">
        <w:rPr>
          <w:rFonts w:ascii="Calibri" w:eastAsia="MS PGothic" w:hAnsi="Calibri" w:cs="Calibri"/>
          <w:sz w:val="22"/>
        </w:rPr>
        <w:t>strong commitment that no one wanted to see the stock fall back below the 20% rebuilding target</w:t>
      </w:r>
      <w:r w:rsidR="004D24A6" w:rsidRPr="002A1C75">
        <w:rPr>
          <w:rFonts w:ascii="Calibri" w:eastAsia="MS PGothic" w:hAnsi="Calibri" w:cs="Calibri"/>
          <w:sz w:val="22"/>
        </w:rPr>
        <w:t xml:space="preserve">. The JWG </w:t>
      </w:r>
      <w:r w:rsidR="00784BF5" w:rsidRPr="002A1C75">
        <w:rPr>
          <w:rFonts w:ascii="Calibri" w:eastAsia="MS PGothic" w:hAnsi="Calibri" w:cs="Calibri"/>
          <w:sz w:val="22"/>
        </w:rPr>
        <w:t xml:space="preserve">also </w:t>
      </w:r>
      <w:r w:rsidR="004D24A6" w:rsidRPr="002A1C75">
        <w:rPr>
          <w:rFonts w:ascii="Calibri" w:eastAsia="MS PGothic" w:hAnsi="Calibri" w:cs="Calibri"/>
          <w:sz w:val="22"/>
        </w:rPr>
        <w:t>noted broad agreement on the importance of protecting Age-0 fish as a key element of future management measures.</w:t>
      </w:r>
    </w:p>
    <w:p w14:paraId="469239F7" w14:textId="6D798172" w:rsidR="006B199D" w:rsidRPr="002A1C75" w:rsidRDefault="006B199D" w:rsidP="00993207">
      <w:pPr>
        <w:adjustRightInd w:val="0"/>
        <w:snapToGrid w:val="0"/>
        <w:rPr>
          <w:rFonts w:ascii="Calibri" w:eastAsia="MS PGothic" w:hAnsi="Calibri" w:cs="Calibri"/>
          <w:sz w:val="22"/>
        </w:rPr>
      </w:pPr>
    </w:p>
    <w:p w14:paraId="264714BC" w14:textId="77777777" w:rsidR="00F13CF7" w:rsidRPr="002A1C75" w:rsidRDefault="00F13CF7" w:rsidP="00C9331B">
      <w:pPr>
        <w:adjustRightInd w:val="0"/>
        <w:snapToGrid w:val="0"/>
        <w:rPr>
          <w:rFonts w:ascii="Calibri" w:eastAsia="MS PGothic" w:hAnsi="Calibri" w:cs="Calibri"/>
          <w:sz w:val="22"/>
        </w:rPr>
      </w:pPr>
    </w:p>
    <w:p w14:paraId="72739A86" w14:textId="4BDED786" w:rsidR="00DC6F8A" w:rsidRPr="002A1C75" w:rsidRDefault="007C75BB" w:rsidP="00B66EDF">
      <w:pPr>
        <w:pStyle w:val="Heading1"/>
        <w:numPr>
          <w:ilvl w:val="0"/>
          <w:numId w:val="2"/>
        </w:numPr>
        <w:adjustRightInd w:val="0"/>
        <w:snapToGrid w:val="0"/>
        <w:spacing w:before="0"/>
        <w:ind w:left="0" w:firstLine="0"/>
        <w:rPr>
          <w:rFonts w:ascii="Calibri" w:hAnsi="Calibri" w:cs="Calibri"/>
          <w:b/>
          <w:bCs/>
          <w:color w:val="auto"/>
          <w:sz w:val="22"/>
          <w:szCs w:val="22"/>
        </w:rPr>
      </w:pPr>
      <w:r w:rsidRPr="002A1C75">
        <w:rPr>
          <w:rFonts w:ascii="Calibri" w:hAnsi="Calibri" w:cs="Calibri"/>
          <w:b/>
          <w:bCs/>
          <w:color w:val="auto"/>
          <w:sz w:val="22"/>
          <w:szCs w:val="22"/>
        </w:rPr>
        <w:t>REVIEW OF CONSERVATION AND MANAGEMENT MEASURES FOR PACIFIC BLUEFIN TUNA</w:t>
      </w:r>
    </w:p>
    <w:p w14:paraId="45DDCBE1" w14:textId="77777777" w:rsidR="00316B1F" w:rsidRPr="002A1C75" w:rsidRDefault="00316B1F" w:rsidP="00C9331B">
      <w:pPr>
        <w:adjustRightInd w:val="0"/>
        <w:snapToGrid w:val="0"/>
        <w:rPr>
          <w:rFonts w:ascii="Calibri" w:eastAsia="MS PGothic" w:hAnsi="Calibri" w:cs="Calibri"/>
          <w:sz w:val="22"/>
        </w:rPr>
      </w:pPr>
    </w:p>
    <w:p w14:paraId="6BFDADEC" w14:textId="4E8DE5C1" w:rsidR="004E3034" w:rsidRPr="002A1C75" w:rsidRDefault="004E3034" w:rsidP="004E3034">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No discussions were held on this agenda item. </w:t>
      </w:r>
    </w:p>
    <w:p w14:paraId="7A90D838" w14:textId="77777777" w:rsidR="004E3034" w:rsidRPr="002A1C75" w:rsidRDefault="004E3034" w:rsidP="004E3034">
      <w:pPr>
        <w:adjustRightInd w:val="0"/>
        <w:snapToGrid w:val="0"/>
        <w:rPr>
          <w:rFonts w:ascii="Calibri" w:eastAsia="MS PGothic" w:hAnsi="Calibri" w:cs="Calibri"/>
          <w:sz w:val="22"/>
        </w:rPr>
      </w:pPr>
    </w:p>
    <w:p w14:paraId="332AAF95" w14:textId="77777777" w:rsidR="00E53815" w:rsidRPr="002A1C75" w:rsidRDefault="00E53815" w:rsidP="00E53815">
      <w:pPr>
        <w:adjustRightInd w:val="0"/>
        <w:snapToGrid w:val="0"/>
        <w:rPr>
          <w:rFonts w:ascii="Calibri" w:eastAsia="MS PGothic" w:hAnsi="Calibri" w:cs="Calibri"/>
          <w:sz w:val="22"/>
        </w:rPr>
      </w:pPr>
    </w:p>
    <w:p w14:paraId="323AD4E4" w14:textId="7E9EEE0F" w:rsidR="00DC6F8A" w:rsidRPr="002A1C75" w:rsidRDefault="003D0FBD" w:rsidP="00B66EDF">
      <w:pPr>
        <w:pStyle w:val="Heading1"/>
        <w:numPr>
          <w:ilvl w:val="0"/>
          <w:numId w:val="2"/>
        </w:numPr>
        <w:adjustRightInd w:val="0"/>
        <w:snapToGrid w:val="0"/>
        <w:spacing w:before="0"/>
        <w:ind w:left="0" w:firstLine="0"/>
        <w:rPr>
          <w:rFonts w:ascii="Calibri" w:hAnsi="Calibri" w:cs="Calibri"/>
          <w:b/>
          <w:bCs/>
          <w:color w:val="auto"/>
          <w:sz w:val="22"/>
          <w:szCs w:val="22"/>
        </w:rPr>
      </w:pPr>
      <w:r w:rsidRPr="002A1C75">
        <w:rPr>
          <w:rFonts w:ascii="Calibri" w:hAnsi="Calibri" w:cs="Calibri"/>
          <w:b/>
          <w:bCs/>
          <w:color w:val="auto"/>
          <w:sz w:val="22"/>
          <w:szCs w:val="22"/>
        </w:rPr>
        <w:t>CATCH DOCUMENTATION SCHEME</w:t>
      </w:r>
    </w:p>
    <w:p w14:paraId="3E8A9CB9" w14:textId="77777777" w:rsidR="00DC6F8A" w:rsidRPr="002A1C75" w:rsidRDefault="00DC6F8A" w:rsidP="00C9331B">
      <w:pPr>
        <w:adjustRightInd w:val="0"/>
        <w:snapToGrid w:val="0"/>
        <w:rPr>
          <w:rFonts w:ascii="Calibri" w:eastAsia="MS PGothic" w:hAnsi="Calibri" w:cs="Calibri"/>
          <w:sz w:val="22"/>
        </w:rPr>
      </w:pPr>
    </w:p>
    <w:p w14:paraId="78669C7D" w14:textId="76AB4CCE" w:rsidR="004D2069" w:rsidRPr="002A1C75" w:rsidRDefault="00A109E4" w:rsidP="004D2069">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Mr. Shingo Ota (Japan), Chair of the 6th Joint Working Group on Catch Documentation Scheme Technical Meeting (JWG-CDS-06), presented the key outcomes of the technical meeting held on 9 July 2025.</w:t>
      </w:r>
    </w:p>
    <w:p w14:paraId="138E4D77" w14:textId="77777777" w:rsidR="004D2069" w:rsidRPr="002A1C75" w:rsidRDefault="004D2069" w:rsidP="004D2069">
      <w:pPr>
        <w:adjustRightInd w:val="0"/>
        <w:snapToGrid w:val="0"/>
        <w:rPr>
          <w:rFonts w:ascii="Calibri" w:eastAsia="MS PGothic" w:hAnsi="Calibri" w:cs="Calibri"/>
          <w:sz w:val="22"/>
        </w:rPr>
      </w:pPr>
    </w:p>
    <w:p w14:paraId="6FEDBFC0" w14:textId="685BDF4F" w:rsidR="00F765EB" w:rsidRPr="002A1C75" w:rsidRDefault="005D7BCC" w:rsidP="00724823">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Mexico expressed appreciation for the </w:t>
      </w:r>
      <w:r w:rsidR="00622DBF" w:rsidRPr="002A1C75">
        <w:rPr>
          <w:rFonts w:ascii="Calibri" w:eastAsia="MS PGothic" w:hAnsi="Calibri" w:cs="Calibri"/>
          <w:sz w:val="22"/>
        </w:rPr>
        <w:t>Chair</w:t>
      </w:r>
      <w:r w:rsidR="007B4B69" w:rsidRPr="002A1C75">
        <w:rPr>
          <w:rFonts w:ascii="Calibri" w:eastAsia="MS PGothic" w:hAnsi="Calibri" w:cs="Calibri"/>
          <w:sz w:val="22"/>
        </w:rPr>
        <w:t>’</w:t>
      </w:r>
      <w:r w:rsidR="00622DBF" w:rsidRPr="002A1C75">
        <w:rPr>
          <w:rFonts w:ascii="Calibri" w:eastAsia="MS PGothic" w:hAnsi="Calibri" w:cs="Calibri"/>
          <w:sz w:val="22"/>
        </w:rPr>
        <w:t>s Summary Report</w:t>
      </w:r>
      <w:r w:rsidRPr="002A1C75">
        <w:rPr>
          <w:rFonts w:ascii="Calibri" w:eastAsia="MS PGothic" w:hAnsi="Calibri" w:cs="Calibri"/>
          <w:sz w:val="22"/>
        </w:rPr>
        <w:t xml:space="preserve"> and noted that it contained fishing methods that are not used across regions. Mexico observed that while the resolutions would have essentially the same content in both commissions, there would be some differences based on what is permitted or does not exist in the respective commissions. Mexico requested that this distinction be reflected in the report.</w:t>
      </w:r>
    </w:p>
    <w:p w14:paraId="0EE218FF" w14:textId="77777777" w:rsidR="00F765EB" w:rsidRPr="002A1C75" w:rsidRDefault="00F765EB" w:rsidP="00F765EB">
      <w:pPr>
        <w:adjustRightInd w:val="0"/>
        <w:snapToGrid w:val="0"/>
        <w:rPr>
          <w:rFonts w:ascii="Calibri" w:eastAsia="MS PGothic" w:hAnsi="Calibri" w:cs="Calibri"/>
          <w:sz w:val="22"/>
        </w:rPr>
      </w:pPr>
    </w:p>
    <w:p w14:paraId="7D615CC7" w14:textId="5B18C01E" w:rsidR="0061003A" w:rsidRPr="002A1C75" w:rsidRDefault="007728AB" w:rsidP="00C9331B">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In response, Mr. Ota acknowledged Mexico</w:t>
      </w:r>
      <w:r w:rsidR="007B4B69" w:rsidRPr="002A1C75">
        <w:rPr>
          <w:rFonts w:ascii="Calibri" w:eastAsia="MS PGothic" w:hAnsi="Calibri" w:cs="Calibri"/>
          <w:sz w:val="22"/>
        </w:rPr>
        <w:t>’</w:t>
      </w:r>
      <w:r w:rsidRPr="002A1C75">
        <w:rPr>
          <w:rFonts w:ascii="Calibri" w:eastAsia="MS PGothic" w:hAnsi="Calibri" w:cs="Calibri"/>
          <w:sz w:val="22"/>
        </w:rPr>
        <w:t>s comment and confirmed that he would consult with the rapporteur to include additional text in the summary to address this point before submitting the revised document to the Secretariat.</w:t>
      </w:r>
    </w:p>
    <w:p w14:paraId="4E71E2DA" w14:textId="77777777" w:rsidR="00D43650" w:rsidRPr="002A1C75" w:rsidRDefault="00D43650" w:rsidP="00C9331B">
      <w:pPr>
        <w:adjustRightInd w:val="0"/>
        <w:snapToGrid w:val="0"/>
        <w:rPr>
          <w:rFonts w:ascii="Calibri" w:eastAsia="MS PGothic" w:hAnsi="Calibri" w:cs="Calibri"/>
          <w:sz w:val="22"/>
        </w:rPr>
      </w:pPr>
    </w:p>
    <w:p w14:paraId="52EA710C" w14:textId="35D1BEB2" w:rsidR="006B199D" w:rsidRPr="002A1C75" w:rsidRDefault="00703417" w:rsidP="00772555">
      <w:pPr>
        <w:numPr>
          <w:ilvl w:val="0"/>
          <w:numId w:val="1"/>
        </w:numPr>
        <w:adjustRightInd w:val="0"/>
        <w:snapToGrid w:val="0"/>
        <w:ind w:left="0" w:firstLine="0"/>
        <w:rPr>
          <w:rFonts w:ascii="Calibri" w:eastAsia="MS PGothic" w:hAnsi="Calibri" w:cs="Calibri"/>
          <w:sz w:val="22"/>
        </w:rPr>
      </w:pPr>
      <w:r w:rsidRPr="002A1C75">
        <w:rPr>
          <w:rFonts w:ascii="Calibri" w:hAnsi="Calibri" w:cs="Calibri"/>
          <w:sz w:val="22"/>
        </w:rPr>
        <w:t xml:space="preserve">Co-Chair Miyahara asked if there were any other comments on the </w:t>
      </w:r>
      <w:r w:rsidR="005C27E2" w:rsidRPr="002A1C75">
        <w:rPr>
          <w:rFonts w:ascii="Calibri" w:hAnsi="Calibri" w:cs="Calibri"/>
          <w:sz w:val="22"/>
        </w:rPr>
        <w:t>Chair</w:t>
      </w:r>
      <w:r w:rsidR="007B4B69" w:rsidRPr="002A1C75">
        <w:rPr>
          <w:rFonts w:ascii="Calibri" w:eastAsia="MS PGothic" w:hAnsi="Calibri" w:cs="Calibri"/>
          <w:sz w:val="22"/>
        </w:rPr>
        <w:t>’</w:t>
      </w:r>
      <w:r w:rsidR="005C27E2" w:rsidRPr="002A1C75">
        <w:rPr>
          <w:rFonts w:ascii="Calibri" w:eastAsia="MS PGothic" w:hAnsi="Calibri" w:cs="Calibri"/>
          <w:sz w:val="22"/>
        </w:rPr>
        <w:t>s Summary Report</w:t>
      </w:r>
      <w:r w:rsidRPr="002A1C75">
        <w:rPr>
          <w:rFonts w:ascii="Calibri" w:hAnsi="Calibri" w:cs="Calibri"/>
          <w:sz w:val="22"/>
        </w:rPr>
        <w:t xml:space="preserve">. With the single amendment proposed by Mexico, the JWG adopted the </w:t>
      </w:r>
      <w:r w:rsidR="00FC70FE" w:rsidRPr="002A1C75">
        <w:rPr>
          <w:rFonts w:ascii="Calibri" w:hAnsi="Calibri" w:cs="Calibri"/>
          <w:sz w:val="22"/>
        </w:rPr>
        <w:t>report.</w:t>
      </w:r>
    </w:p>
    <w:p w14:paraId="5368E71A" w14:textId="77777777" w:rsidR="00285C06" w:rsidRPr="002A1C75" w:rsidRDefault="00285C06" w:rsidP="00285C06">
      <w:pPr>
        <w:adjustRightInd w:val="0"/>
        <w:snapToGrid w:val="0"/>
        <w:rPr>
          <w:rFonts w:ascii="Calibri" w:eastAsia="MS PGothic" w:hAnsi="Calibri" w:cs="Calibri"/>
          <w:sz w:val="22"/>
        </w:rPr>
      </w:pPr>
    </w:p>
    <w:p w14:paraId="4C21FE20" w14:textId="77777777" w:rsidR="00FC70FE" w:rsidRPr="002A1C75" w:rsidRDefault="00FC70FE" w:rsidP="00FC70FE">
      <w:pPr>
        <w:adjustRightInd w:val="0"/>
        <w:snapToGrid w:val="0"/>
        <w:rPr>
          <w:rFonts w:ascii="Calibri" w:eastAsia="MS PGothic" w:hAnsi="Calibri" w:cs="Calibri"/>
          <w:sz w:val="22"/>
        </w:rPr>
      </w:pPr>
    </w:p>
    <w:p w14:paraId="6C709B95" w14:textId="75A9F1D9" w:rsidR="00A30A19" w:rsidRPr="002A1C75"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r w:rsidRPr="002A1C75">
        <w:rPr>
          <w:rFonts w:ascii="Calibri" w:hAnsi="Calibri" w:cs="Calibri"/>
          <w:b/>
          <w:bCs/>
          <w:color w:val="auto"/>
          <w:sz w:val="22"/>
          <w:szCs w:val="22"/>
        </w:rPr>
        <w:t>NEXT JWG MEETING</w:t>
      </w:r>
      <w:bookmarkEnd w:id="5"/>
    </w:p>
    <w:p w14:paraId="5286B301" w14:textId="77777777" w:rsidR="00DE0E81" w:rsidRPr="002A1C75" w:rsidRDefault="00DE0E81" w:rsidP="00C9331B">
      <w:pPr>
        <w:adjustRightInd w:val="0"/>
        <w:snapToGrid w:val="0"/>
        <w:rPr>
          <w:rFonts w:ascii="Calibri" w:eastAsia="MS PGothic" w:hAnsi="Calibri" w:cs="Calibri"/>
          <w:sz w:val="22"/>
        </w:rPr>
      </w:pPr>
    </w:p>
    <w:p w14:paraId="045764A9" w14:textId="418EBC3A" w:rsidR="003D2986" w:rsidRPr="002A1C75" w:rsidRDefault="003D2986" w:rsidP="00993207">
      <w:pPr>
        <w:numPr>
          <w:ilvl w:val="0"/>
          <w:numId w:val="1"/>
        </w:numPr>
        <w:adjustRightInd w:val="0"/>
        <w:snapToGrid w:val="0"/>
        <w:ind w:left="0" w:firstLine="0"/>
        <w:rPr>
          <w:rFonts w:ascii="Calibri" w:eastAsia="Times New Roman" w:hAnsi="Calibri" w:cs="Calibri"/>
          <w:sz w:val="22"/>
        </w:rPr>
      </w:pPr>
      <w:r w:rsidRPr="002A1C75">
        <w:rPr>
          <w:rFonts w:ascii="Calibri" w:eastAsia="Times New Roman" w:hAnsi="Calibri" w:cs="Calibri"/>
          <w:sz w:val="22"/>
        </w:rPr>
        <w:t xml:space="preserve">The JWG affirmed the commitment to complete work related to the long-term harvest strategy, </w:t>
      </w:r>
      <w:r w:rsidR="00993207" w:rsidRPr="002A1C75">
        <w:rPr>
          <w:rFonts w:ascii="Calibri" w:eastAsia="Times New Roman" w:hAnsi="Calibri" w:cs="Calibri"/>
          <w:sz w:val="22"/>
        </w:rPr>
        <w:t>catch documentation scheme,</w:t>
      </w:r>
      <w:r w:rsidRPr="002A1C75">
        <w:rPr>
          <w:rFonts w:ascii="Calibri" w:eastAsia="Times New Roman" w:hAnsi="Calibri" w:cs="Calibri"/>
          <w:sz w:val="22"/>
        </w:rPr>
        <w:t xml:space="preserve"> and </w:t>
      </w:r>
      <w:r w:rsidRPr="002A1C75">
        <w:rPr>
          <w:rFonts w:ascii="Calibri" w:hAnsi="Calibri" w:cs="Calibri"/>
          <w:sz w:val="22"/>
        </w:rPr>
        <w:t>amendments</w:t>
      </w:r>
      <w:r w:rsidRPr="002A1C75">
        <w:rPr>
          <w:rFonts w:ascii="Calibri" w:eastAsia="Times New Roman" w:hAnsi="Calibri" w:cs="Calibri"/>
          <w:sz w:val="22"/>
        </w:rPr>
        <w:t xml:space="preserve"> to MCS in 2026. To achieve these goals, the JWG propose </w:t>
      </w:r>
      <w:r w:rsidRPr="002A1C75">
        <w:rPr>
          <w:rFonts w:ascii="Calibri" w:eastAsia="Times New Roman" w:hAnsi="Calibri" w:cs="Calibri"/>
          <w:sz w:val="22"/>
        </w:rPr>
        <w:lastRenderedPageBreak/>
        <w:t xml:space="preserve">the following work plan: </w:t>
      </w:r>
    </w:p>
    <w:p w14:paraId="1A3101F3" w14:textId="77777777" w:rsidR="00993207" w:rsidRPr="002A1C75" w:rsidRDefault="00993207" w:rsidP="00993207">
      <w:pPr>
        <w:adjustRightInd w:val="0"/>
        <w:snapToGrid w:val="0"/>
        <w:rPr>
          <w:rFonts w:ascii="Calibri" w:eastAsia="Times New Roman" w:hAnsi="Calibri" w:cs="Calibri"/>
        </w:rPr>
      </w:pPr>
    </w:p>
    <w:p w14:paraId="2511FD2C" w14:textId="77777777" w:rsidR="003D2986" w:rsidRPr="002A1C75" w:rsidRDefault="003D2986" w:rsidP="00993207">
      <w:pPr>
        <w:adjustRightInd w:val="0"/>
        <w:snapToGrid w:val="0"/>
        <w:ind w:leftChars="100" w:left="210"/>
        <w:rPr>
          <w:rFonts w:ascii="Calibri" w:eastAsia="Times New Roman" w:hAnsi="Calibri" w:cs="Calibri"/>
          <w:sz w:val="22"/>
        </w:rPr>
      </w:pPr>
      <w:r w:rsidRPr="002A1C75">
        <w:rPr>
          <w:rFonts w:ascii="Calibri" w:eastAsia="Times New Roman" w:hAnsi="Calibri" w:cs="Calibri"/>
          <w:sz w:val="22"/>
        </w:rPr>
        <w:t xml:space="preserve">2025: </w:t>
      </w:r>
    </w:p>
    <w:p w14:paraId="3E2A3536" w14:textId="77777777" w:rsidR="003D2986" w:rsidRPr="002A1C75" w:rsidRDefault="003D2986" w:rsidP="00993207">
      <w:pPr>
        <w:adjustRightInd w:val="0"/>
        <w:snapToGrid w:val="0"/>
        <w:ind w:leftChars="100" w:left="210"/>
        <w:rPr>
          <w:rFonts w:ascii="Calibri" w:eastAsia="Times New Roman" w:hAnsi="Calibri" w:cs="Calibri"/>
          <w:sz w:val="22"/>
        </w:rPr>
      </w:pPr>
    </w:p>
    <w:p w14:paraId="7448233E" w14:textId="77777777" w:rsidR="003D2986" w:rsidRPr="002A1C75" w:rsidRDefault="003D2986" w:rsidP="00993207">
      <w:pPr>
        <w:pStyle w:val="ListParagraph"/>
        <w:widowControl w:val="0"/>
        <w:numPr>
          <w:ilvl w:val="0"/>
          <w:numId w:val="57"/>
        </w:numPr>
        <w:adjustRightInd w:val="0"/>
        <w:snapToGrid w:val="0"/>
        <w:spacing w:after="0" w:line="240" w:lineRule="auto"/>
        <w:ind w:leftChars="271" w:left="929"/>
        <w:jc w:val="both"/>
        <w:rPr>
          <w:rFonts w:ascii="Calibri" w:hAnsi="Calibri" w:cs="Calibri"/>
        </w:rPr>
      </w:pPr>
      <w:r w:rsidRPr="002A1C75">
        <w:rPr>
          <w:rFonts w:ascii="Calibri" w:eastAsia="Times New Roman" w:hAnsi="Calibri" w:cs="Calibri"/>
        </w:rPr>
        <w:t xml:space="preserve">JWG Members </w:t>
      </w:r>
      <w:r w:rsidRPr="002A1C75">
        <w:rPr>
          <w:rFonts w:ascii="Calibri" w:hAnsi="Calibri" w:cs="Calibri"/>
        </w:rPr>
        <w:t xml:space="preserve">work to support progress on the long-term harvest strategy through bilateral and multilateral meetings conducted on the margins of the IATTC and WCPFC meetings. JWG Members will communicate their preferences to the JWG Co-Chairs by December 2025 so that they can make arrangements for virtual or in-person intersessional meeting(s) as needed. </w:t>
      </w:r>
    </w:p>
    <w:p w14:paraId="0E7CFE6F" w14:textId="7F60670D" w:rsidR="003D2986" w:rsidRPr="002A1C75" w:rsidRDefault="003D2986" w:rsidP="00993207">
      <w:pPr>
        <w:pStyle w:val="ListParagraph"/>
        <w:widowControl w:val="0"/>
        <w:numPr>
          <w:ilvl w:val="0"/>
          <w:numId w:val="57"/>
        </w:numPr>
        <w:adjustRightInd w:val="0"/>
        <w:snapToGrid w:val="0"/>
        <w:spacing w:after="0" w:line="240" w:lineRule="auto"/>
        <w:ind w:leftChars="271" w:left="929"/>
        <w:jc w:val="both"/>
        <w:rPr>
          <w:rFonts w:ascii="Calibri" w:hAnsi="Calibri" w:cs="Calibri"/>
        </w:rPr>
      </w:pPr>
      <w:r w:rsidRPr="002A1C75">
        <w:rPr>
          <w:rFonts w:ascii="Calibri" w:hAnsi="Calibri" w:cs="Calibri"/>
        </w:rPr>
        <w:t>ISC begins work to develop guidance and criteria for defining exceptional circumstances, particularly with respect to risks related to low recruitment</w:t>
      </w:r>
      <w:r w:rsidR="00BA34BC">
        <w:rPr>
          <w:rFonts w:ascii="Calibri" w:hAnsi="Calibri" w:cs="Calibri"/>
        </w:rPr>
        <w:t>,</w:t>
      </w:r>
      <w:r w:rsidRPr="002A1C75">
        <w:rPr>
          <w:rFonts w:ascii="Calibri" w:hAnsi="Calibri" w:cs="Calibri"/>
        </w:rPr>
        <w:t xml:space="preserve"> to be provided to JWG-11. </w:t>
      </w:r>
    </w:p>
    <w:p w14:paraId="6C399401" w14:textId="77777777" w:rsidR="003D2986" w:rsidRPr="002A1C75" w:rsidRDefault="003D2986" w:rsidP="00993207">
      <w:pPr>
        <w:adjustRightInd w:val="0"/>
        <w:snapToGrid w:val="0"/>
        <w:ind w:leftChars="100" w:left="210"/>
        <w:rPr>
          <w:rFonts w:ascii="Calibri" w:hAnsi="Calibri" w:cs="Calibri"/>
          <w:sz w:val="22"/>
        </w:rPr>
      </w:pPr>
    </w:p>
    <w:p w14:paraId="77EFE697" w14:textId="77777777" w:rsidR="003D2986" w:rsidRPr="002A1C75" w:rsidRDefault="003D2986" w:rsidP="00993207">
      <w:pPr>
        <w:adjustRightInd w:val="0"/>
        <w:snapToGrid w:val="0"/>
        <w:ind w:leftChars="100" w:left="210"/>
        <w:rPr>
          <w:rFonts w:ascii="Calibri" w:hAnsi="Calibri" w:cs="Calibri"/>
          <w:sz w:val="22"/>
        </w:rPr>
      </w:pPr>
      <w:r w:rsidRPr="002A1C75">
        <w:rPr>
          <w:rFonts w:ascii="Calibri" w:hAnsi="Calibri" w:cs="Calibri"/>
          <w:sz w:val="22"/>
        </w:rPr>
        <w:t xml:space="preserve">2026: </w:t>
      </w:r>
    </w:p>
    <w:p w14:paraId="496E355A" w14:textId="77777777" w:rsidR="003D2986" w:rsidRPr="002A1C75" w:rsidRDefault="003D2986" w:rsidP="00993207">
      <w:pPr>
        <w:pStyle w:val="ListParagraph"/>
        <w:widowControl w:val="0"/>
        <w:numPr>
          <w:ilvl w:val="0"/>
          <w:numId w:val="58"/>
        </w:numPr>
        <w:adjustRightInd w:val="0"/>
        <w:snapToGrid w:val="0"/>
        <w:spacing w:after="0" w:line="240" w:lineRule="auto"/>
        <w:ind w:leftChars="271" w:left="929"/>
        <w:jc w:val="both"/>
        <w:rPr>
          <w:rFonts w:ascii="Calibri" w:hAnsi="Calibri" w:cs="Calibri"/>
        </w:rPr>
      </w:pPr>
      <w:r w:rsidRPr="002A1C75">
        <w:rPr>
          <w:rFonts w:ascii="Calibri" w:hAnsi="Calibri" w:cs="Calibri"/>
        </w:rPr>
        <w:t xml:space="preserve">The JWG will hold intersessional meetings as needed to finalize the long-term harvest strategy at JWG-11. </w:t>
      </w:r>
    </w:p>
    <w:p w14:paraId="24019956" w14:textId="77777777" w:rsidR="003D2986" w:rsidRPr="002A1C75" w:rsidRDefault="003D2986" w:rsidP="00993207">
      <w:pPr>
        <w:pStyle w:val="ListParagraph"/>
        <w:widowControl w:val="0"/>
        <w:numPr>
          <w:ilvl w:val="0"/>
          <w:numId w:val="58"/>
        </w:numPr>
        <w:adjustRightInd w:val="0"/>
        <w:snapToGrid w:val="0"/>
        <w:spacing w:after="0" w:line="240" w:lineRule="auto"/>
        <w:ind w:leftChars="271" w:left="929"/>
        <w:jc w:val="both"/>
        <w:rPr>
          <w:rFonts w:ascii="Calibri" w:hAnsi="Calibri" w:cs="Calibri"/>
        </w:rPr>
      </w:pPr>
      <w:r w:rsidRPr="002A1C75">
        <w:rPr>
          <w:rFonts w:ascii="Calibri" w:hAnsi="Calibri" w:cs="Calibri"/>
        </w:rPr>
        <w:t xml:space="preserve">JWG recommends a long-term harvest strategy, including additional management measures triggered by exceptional circumstances, which will be implemented in 2027. </w:t>
      </w:r>
    </w:p>
    <w:p w14:paraId="6C643156" w14:textId="1598FD38" w:rsidR="003D2986" w:rsidRPr="002A1C75" w:rsidRDefault="003D2986" w:rsidP="00993207">
      <w:pPr>
        <w:pStyle w:val="ListParagraph"/>
        <w:widowControl w:val="0"/>
        <w:numPr>
          <w:ilvl w:val="0"/>
          <w:numId w:val="58"/>
        </w:numPr>
        <w:adjustRightInd w:val="0"/>
        <w:snapToGrid w:val="0"/>
        <w:spacing w:after="0" w:line="240" w:lineRule="auto"/>
        <w:ind w:leftChars="271" w:left="929"/>
        <w:jc w:val="both"/>
        <w:rPr>
          <w:rFonts w:ascii="Calibri" w:hAnsi="Calibri" w:cs="Calibri"/>
        </w:rPr>
      </w:pPr>
      <w:r w:rsidRPr="002A1C75">
        <w:rPr>
          <w:rFonts w:ascii="Calibri" w:hAnsi="Calibri" w:cs="Calibri"/>
        </w:rPr>
        <w:t>JWG recommends a CDS CMM/resolution</w:t>
      </w:r>
      <w:r w:rsidR="00993207" w:rsidRPr="002A1C75">
        <w:rPr>
          <w:rFonts w:ascii="Calibri" w:hAnsi="Calibri" w:cs="Calibri"/>
        </w:rPr>
        <w:t>.</w:t>
      </w:r>
    </w:p>
    <w:p w14:paraId="5AC599D1" w14:textId="5579917A" w:rsidR="003D2986" w:rsidRPr="002A1C75" w:rsidRDefault="003D2986" w:rsidP="00993207">
      <w:pPr>
        <w:pStyle w:val="ListParagraph"/>
        <w:widowControl w:val="0"/>
        <w:numPr>
          <w:ilvl w:val="0"/>
          <w:numId w:val="58"/>
        </w:numPr>
        <w:adjustRightInd w:val="0"/>
        <w:snapToGrid w:val="0"/>
        <w:spacing w:after="0" w:line="240" w:lineRule="auto"/>
        <w:ind w:leftChars="271" w:left="929"/>
        <w:jc w:val="both"/>
        <w:rPr>
          <w:rFonts w:ascii="Calibri" w:hAnsi="Calibri" w:cs="Calibri"/>
        </w:rPr>
      </w:pPr>
      <w:r w:rsidRPr="002A1C75">
        <w:rPr>
          <w:rFonts w:ascii="Calibri" w:hAnsi="Calibri" w:cs="Calibri"/>
        </w:rPr>
        <w:t xml:space="preserve">JWG recommends amendments to </w:t>
      </w:r>
      <w:r w:rsidR="00BA34BC">
        <w:rPr>
          <w:rFonts w:ascii="Calibri" w:hAnsi="Calibri" w:cs="Calibri"/>
        </w:rPr>
        <w:t xml:space="preserve">the </w:t>
      </w:r>
      <w:r w:rsidRPr="002A1C75">
        <w:rPr>
          <w:rFonts w:ascii="Calibri" w:hAnsi="Calibri" w:cs="Calibri"/>
        </w:rPr>
        <w:t>existing MCS CMM/resolution after reviewing reports on</w:t>
      </w:r>
      <w:r w:rsidR="00BA34BC">
        <w:rPr>
          <w:rFonts w:ascii="Calibri" w:hAnsi="Calibri" w:cs="Calibri"/>
        </w:rPr>
        <w:t xml:space="preserve"> the</w:t>
      </w:r>
      <w:r w:rsidRPr="002A1C75">
        <w:rPr>
          <w:rFonts w:ascii="Calibri" w:hAnsi="Calibri" w:cs="Calibri"/>
        </w:rPr>
        <w:t xml:space="preserve"> implementation of PBF measures.</w:t>
      </w:r>
    </w:p>
    <w:p w14:paraId="79A6E5D0" w14:textId="77777777" w:rsidR="003D2986" w:rsidRPr="002A1C75" w:rsidRDefault="003D2986" w:rsidP="00993207">
      <w:pPr>
        <w:adjustRightInd w:val="0"/>
        <w:snapToGrid w:val="0"/>
        <w:rPr>
          <w:rFonts w:ascii="Calibri" w:eastAsia="MS PGothic" w:hAnsi="Calibri" w:cs="Calibri"/>
          <w:sz w:val="22"/>
        </w:rPr>
      </w:pPr>
    </w:p>
    <w:p w14:paraId="525F01C4" w14:textId="2B948D9C" w:rsidR="00995A05" w:rsidRPr="002A1C75" w:rsidRDefault="004353A0" w:rsidP="00995A05">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The JWG considered the tentative date and location for the JWG-11 meeting in 2026. After </w:t>
      </w:r>
      <w:r w:rsidR="00BA34BC">
        <w:rPr>
          <w:rFonts w:ascii="Calibri" w:eastAsia="MS PGothic" w:hAnsi="Calibri" w:cs="Calibri"/>
          <w:sz w:val="22"/>
        </w:rPr>
        <w:t xml:space="preserve">the </w:t>
      </w:r>
      <w:r w:rsidRPr="002A1C75">
        <w:rPr>
          <w:rFonts w:ascii="Calibri" w:eastAsia="MS PGothic" w:hAnsi="Calibri" w:cs="Calibri"/>
          <w:sz w:val="22"/>
        </w:rPr>
        <w:t xml:space="preserve">discussion, the JWG agreed that the next meeting would be scheduled for </w:t>
      </w:r>
      <w:r w:rsidR="002E183F">
        <w:rPr>
          <w:rFonts w:ascii="Calibri" w:eastAsia="MS PGothic" w:hAnsi="Calibri" w:cs="Calibri"/>
          <w:sz w:val="22"/>
        </w:rPr>
        <w:t>July 8</w:t>
      </w:r>
      <w:r w:rsidR="00C357C5">
        <w:rPr>
          <w:rFonts w:ascii="Calibri" w:eastAsia="MS PGothic" w:hAnsi="Calibri" w:cs="Calibri"/>
          <w:sz w:val="22"/>
        </w:rPr>
        <w:t xml:space="preserve"> </w:t>
      </w:r>
      <w:r w:rsidR="00BA34BC">
        <w:rPr>
          <w:rFonts w:ascii="Calibri" w:eastAsia="MS PGothic" w:hAnsi="Calibri" w:cs="Calibri"/>
          <w:sz w:val="22"/>
        </w:rPr>
        <w:t xml:space="preserve">- </w:t>
      </w:r>
      <w:r w:rsidR="002E183F">
        <w:rPr>
          <w:rFonts w:ascii="Calibri" w:eastAsia="MS PGothic" w:hAnsi="Calibri" w:cs="Calibri"/>
          <w:sz w:val="22"/>
        </w:rPr>
        <w:t>11</w:t>
      </w:r>
      <w:r w:rsidRPr="002A1C75">
        <w:rPr>
          <w:rFonts w:ascii="Calibri" w:eastAsia="MS PGothic" w:hAnsi="Calibri" w:cs="Calibri"/>
          <w:sz w:val="22"/>
        </w:rPr>
        <w:t xml:space="preserve"> in </w:t>
      </w:r>
      <w:r w:rsidR="002E183F">
        <w:rPr>
          <w:rFonts w:ascii="Calibri" w:eastAsia="MS PGothic" w:hAnsi="Calibri" w:cs="Calibri"/>
          <w:sz w:val="22"/>
        </w:rPr>
        <w:t>Japan</w:t>
      </w:r>
      <w:r w:rsidRPr="002A1C75">
        <w:rPr>
          <w:rFonts w:ascii="Calibri" w:eastAsia="MS PGothic" w:hAnsi="Calibri" w:cs="Calibri"/>
          <w:sz w:val="22"/>
        </w:rPr>
        <w:t>, subject to final confirmation of arrangements.</w:t>
      </w:r>
    </w:p>
    <w:p w14:paraId="08441B27" w14:textId="77777777" w:rsidR="00995A05" w:rsidRPr="002A1C75" w:rsidRDefault="00995A05" w:rsidP="00995A05">
      <w:pPr>
        <w:adjustRightInd w:val="0"/>
        <w:snapToGrid w:val="0"/>
        <w:rPr>
          <w:rFonts w:ascii="Calibri" w:eastAsia="MS PGothic" w:hAnsi="Calibri" w:cs="Calibri"/>
          <w:sz w:val="22"/>
        </w:rPr>
      </w:pPr>
    </w:p>
    <w:p w14:paraId="6111772C" w14:textId="6CE68E2D" w:rsidR="006B72DE" w:rsidRPr="002A1C75" w:rsidRDefault="006B72DE" w:rsidP="00C9331B">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The JWG noted that the 7th Joint Working Group on Catch Documentation Scheme Technical Meeting (JWG-CDS07) would be held in conjunction with JWG11, with the duration to be determined based on progress made in intersessional work.</w:t>
      </w:r>
    </w:p>
    <w:p w14:paraId="370D89DB" w14:textId="4BEFA319" w:rsidR="00A30A19" w:rsidRPr="002A1C75" w:rsidRDefault="00A30A19" w:rsidP="00993207">
      <w:pPr>
        <w:adjustRightInd w:val="0"/>
        <w:snapToGrid w:val="0"/>
        <w:rPr>
          <w:rFonts w:ascii="Calibri" w:eastAsia="MS PGothic" w:hAnsi="Calibri" w:cs="Calibri"/>
          <w:sz w:val="22"/>
        </w:rPr>
      </w:pPr>
    </w:p>
    <w:p w14:paraId="1AC11ABF" w14:textId="77777777" w:rsidR="006B199D" w:rsidRPr="002A1C75" w:rsidRDefault="006B199D" w:rsidP="00C9331B">
      <w:pPr>
        <w:adjustRightInd w:val="0"/>
        <w:snapToGrid w:val="0"/>
        <w:rPr>
          <w:rFonts w:ascii="Calibri" w:eastAsia="MS PGothic" w:hAnsi="Calibri" w:cs="Calibri"/>
          <w:sz w:val="22"/>
        </w:rPr>
      </w:pPr>
    </w:p>
    <w:p w14:paraId="3108C8A9" w14:textId="3E772179" w:rsidR="00A30A19" w:rsidRPr="002A1C75"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bookmarkStart w:id="6" w:name="_Toc55219742"/>
      <w:r w:rsidRPr="002A1C75">
        <w:rPr>
          <w:rFonts w:ascii="Calibri" w:hAnsi="Calibri" w:cs="Calibri"/>
          <w:b/>
          <w:bCs/>
          <w:color w:val="auto"/>
          <w:sz w:val="22"/>
          <w:szCs w:val="22"/>
        </w:rPr>
        <w:t>OTHER BUSINESS</w:t>
      </w:r>
      <w:bookmarkEnd w:id="6"/>
    </w:p>
    <w:p w14:paraId="62D3F5AC" w14:textId="77777777" w:rsidR="0048731C" w:rsidRPr="002A1C75" w:rsidRDefault="0048731C" w:rsidP="0048731C">
      <w:pPr>
        <w:adjustRightInd w:val="0"/>
        <w:snapToGrid w:val="0"/>
        <w:rPr>
          <w:rFonts w:ascii="Calibri" w:eastAsia="MS PGothic" w:hAnsi="Calibri" w:cs="Calibri"/>
          <w:sz w:val="22"/>
        </w:rPr>
      </w:pPr>
    </w:p>
    <w:p w14:paraId="3AC55265" w14:textId="35D08D4A" w:rsidR="0048731C" w:rsidRPr="002A1C75" w:rsidRDefault="006527A4" w:rsidP="0048731C">
      <w:pPr>
        <w:numPr>
          <w:ilvl w:val="0"/>
          <w:numId w:val="1"/>
        </w:numPr>
        <w:adjustRightInd w:val="0"/>
        <w:snapToGrid w:val="0"/>
        <w:ind w:left="0" w:firstLine="0"/>
        <w:rPr>
          <w:rFonts w:ascii="Calibri" w:eastAsia="MS PGothic" w:hAnsi="Calibri" w:cs="Calibri"/>
          <w:sz w:val="22"/>
        </w:rPr>
      </w:pPr>
      <w:bookmarkStart w:id="7" w:name="_Toc55219743"/>
      <w:r w:rsidRPr="002A1C75">
        <w:rPr>
          <w:rFonts w:ascii="Calibri" w:eastAsia="MS PGothic" w:hAnsi="Calibri" w:cs="Calibri"/>
          <w:sz w:val="22"/>
        </w:rPr>
        <w:t xml:space="preserve">Korea expressed appreciation for the collective efforts of all JWG members and noted that the 2024 scientific assessments demonstrate that </w:t>
      </w:r>
      <w:r w:rsidR="00CD3C0A" w:rsidRPr="002A1C75">
        <w:rPr>
          <w:rFonts w:ascii="Calibri" w:eastAsia="MS PGothic" w:hAnsi="Calibri" w:cs="Calibri"/>
          <w:sz w:val="22"/>
        </w:rPr>
        <w:t>PBF</w:t>
      </w:r>
      <w:r w:rsidRPr="002A1C75">
        <w:rPr>
          <w:rFonts w:ascii="Calibri" w:eastAsia="MS PGothic" w:hAnsi="Calibri" w:cs="Calibri"/>
          <w:sz w:val="22"/>
        </w:rPr>
        <w:t xml:space="preserve"> stock is in rapid recovery, meeting rebuilding targets ahead of schedule. Korea emphasized that this success has created new realities for coastal states, including unprecedented increases in PBF abundance in Korean waters, likely due to climate change altering migratory patterns and distribution</w:t>
      </w:r>
      <w:r w:rsidR="00DE2C22">
        <w:rPr>
          <w:rFonts w:ascii="Calibri" w:eastAsia="MS PGothic" w:hAnsi="Calibri" w:cs="Calibri"/>
          <w:sz w:val="22"/>
        </w:rPr>
        <w:t xml:space="preserve">. While coastal states of the WCPFC hold the rights to manage highly migratory species in their territorial and archipelagic </w:t>
      </w:r>
      <w:r w:rsidR="00C357C5">
        <w:rPr>
          <w:rFonts w:ascii="Calibri" w:eastAsia="MS PGothic" w:hAnsi="Calibri" w:cs="Calibri"/>
          <w:sz w:val="22"/>
        </w:rPr>
        <w:t>waters</w:t>
      </w:r>
      <w:r w:rsidR="00DE2C22">
        <w:rPr>
          <w:rFonts w:ascii="Calibri" w:eastAsia="MS PGothic" w:hAnsi="Calibri" w:cs="Calibri"/>
          <w:sz w:val="22"/>
        </w:rPr>
        <w:t xml:space="preserve">, </w:t>
      </w:r>
      <w:r w:rsidRPr="002A1C75">
        <w:rPr>
          <w:rFonts w:ascii="Calibri" w:eastAsia="MS PGothic" w:hAnsi="Calibri" w:cs="Calibri"/>
          <w:sz w:val="22"/>
        </w:rPr>
        <w:t xml:space="preserve">Korea noted that </w:t>
      </w:r>
      <w:r w:rsidR="00CD3C0A" w:rsidRPr="002A1C75">
        <w:rPr>
          <w:rFonts w:ascii="Calibri" w:eastAsia="MS PGothic" w:hAnsi="Calibri" w:cs="Calibri"/>
          <w:sz w:val="22"/>
        </w:rPr>
        <w:t>they have</w:t>
      </w:r>
      <w:r w:rsidRPr="002A1C75">
        <w:rPr>
          <w:rFonts w:ascii="Calibri" w:eastAsia="MS PGothic" w:hAnsi="Calibri" w:cs="Calibri"/>
          <w:sz w:val="22"/>
        </w:rPr>
        <w:t xml:space="preserve"> voluntarily participated in the international management framework with limited catch limits based on historical records, these rigid historical quotas are creating severe socio-economic strain on coastal fishing communities who face economic hardship while seeing abundant resources in their traditional fishing grounds. Korea stated that the remarkable recovery must translate into adaptive and equitable management, emphasizing that the long-term management framework should fully consider the current state of the resource and the legitimate rights and needs of coastal states experiencing dramatic changes in stock distribution, and reaffirmed </w:t>
      </w:r>
      <w:r w:rsidR="00CD3C0A" w:rsidRPr="002A1C75">
        <w:rPr>
          <w:rFonts w:ascii="Calibri" w:eastAsia="MS PGothic" w:hAnsi="Calibri" w:cs="Calibri"/>
          <w:sz w:val="22"/>
        </w:rPr>
        <w:t>their</w:t>
      </w:r>
      <w:r w:rsidRPr="002A1C75">
        <w:rPr>
          <w:rFonts w:ascii="Calibri" w:eastAsia="MS PGothic" w:hAnsi="Calibri" w:cs="Calibri"/>
          <w:sz w:val="22"/>
        </w:rPr>
        <w:t xml:space="preserve"> commitment to sustainable PBF management while identifying ensuring the livelihoods of fishing communities as a top priority</w:t>
      </w:r>
      <w:r w:rsidR="005460AA" w:rsidRPr="002A1C75">
        <w:rPr>
          <w:rFonts w:ascii="Calibri" w:eastAsia="MS PGothic" w:hAnsi="Calibri" w:cs="Calibri"/>
          <w:b/>
          <w:bCs/>
          <w:sz w:val="22"/>
        </w:rPr>
        <w:t xml:space="preserve"> (Annex </w:t>
      </w:r>
      <w:r w:rsidR="00D469D6" w:rsidRPr="002A1C75">
        <w:rPr>
          <w:rFonts w:ascii="Calibri" w:eastAsia="MS PGothic" w:hAnsi="Calibri" w:cs="Calibri"/>
          <w:b/>
          <w:bCs/>
          <w:sz w:val="22"/>
        </w:rPr>
        <w:t>E</w:t>
      </w:r>
      <w:r w:rsidR="005460AA" w:rsidRPr="002A1C75">
        <w:rPr>
          <w:rFonts w:ascii="Calibri" w:eastAsia="MS PGothic" w:hAnsi="Calibri" w:cs="Calibri"/>
          <w:b/>
          <w:bCs/>
          <w:sz w:val="22"/>
        </w:rPr>
        <w:t>)</w:t>
      </w:r>
      <w:r w:rsidR="005460AA" w:rsidRPr="002A1C75">
        <w:rPr>
          <w:rFonts w:ascii="Calibri" w:eastAsia="MS PGothic" w:hAnsi="Calibri" w:cs="Calibri"/>
          <w:sz w:val="22"/>
        </w:rPr>
        <w:t>.</w:t>
      </w:r>
    </w:p>
    <w:p w14:paraId="7DEE681E" w14:textId="77777777" w:rsidR="00993207" w:rsidRPr="002A1C75" w:rsidRDefault="00993207" w:rsidP="00993207">
      <w:pPr>
        <w:adjustRightInd w:val="0"/>
        <w:snapToGrid w:val="0"/>
        <w:rPr>
          <w:rFonts w:ascii="Calibri" w:eastAsia="MS PGothic" w:hAnsi="Calibri" w:cs="Calibri"/>
          <w:sz w:val="22"/>
        </w:rPr>
      </w:pPr>
    </w:p>
    <w:p w14:paraId="12DE8774" w14:textId="77777777" w:rsidR="006B199D" w:rsidRPr="002A1C75" w:rsidRDefault="006B199D" w:rsidP="00C9331B">
      <w:pPr>
        <w:adjustRightInd w:val="0"/>
        <w:snapToGrid w:val="0"/>
        <w:rPr>
          <w:rFonts w:ascii="Calibri" w:eastAsia="MS PGothic" w:hAnsi="Calibri" w:cs="Calibri"/>
          <w:sz w:val="22"/>
        </w:rPr>
      </w:pPr>
    </w:p>
    <w:p w14:paraId="508491E0" w14:textId="5BC9F218" w:rsidR="00A30A19" w:rsidRPr="002A1C75"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r w:rsidRPr="002A1C75">
        <w:rPr>
          <w:rFonts w:ascii="Calibri" w:hAnsi="Calibri" w:cs="Calibri"/>
          <w:b/>
          <w:bCs/>
          <w:color w:val="auto"/>
          <w:sz w:val="22"/>
          <w:szCs w:val="22"/>
        </w:rPr>
        <w:lastRenderedPageBreak/>
        <w:t>ADOPTION OF REPORT</w:t>
      </w:r>
      <w:bookmarkEnd w:id="7"/>
    </w:p>
    <w:p w14:paraId="5F8BA418" w14:textId="77777777" w:rsidR="00DE0E81" w:rsidRPr="002A1C75" w:rsidRDefault="00DE0E81" w:rsidP="00C9331B">
      <w:pPr>
        <w:adjustRightInd w:val="0"/>
        <w:snapToGrid w:val="0"/>
        <w:rPr>
          <w:rFonts w:ascii="Calibri" w:eastAsia="MS PGothic" w:hAnsi="Calibri" w:cs="Calibri"/>
          <w:sz w:val="22"/>
        </w:rPr>
      </w:pPr>
    </w:p>
    <w:p w14:paraId="08DD19F1" w14:textId="3850C337" w:rsidR="00A30A19" w:rsidRPr="002A1C75" w:rsidRDefault="00A30A19" w:rsidP="00C9331B">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The IATTC-NC JWG</w:t>
      </w:r>
      <w:r w:rsidR="00F3387E" w:rsidRPr="002A1C75">
        <w:rPr>
          <w:rFonts w:ascii="Calibri" w:eastAsia="MS PGothic" w:hAnsi="Calibri" w:cs="Calibri"/>
          <w:sz w:val="22"/>
        </w:rPr>
        <w:t>10</w:t>
      </w:r>
      <w:r w:rsidRPr="002A1C75">
        <w:rPr>
          <w:rFonts w:ascii="Calibri" w:eastAsia="MS PGothic" w:hAnsi="Calibri" w:cs="Calibri"/>
          <w:sz w:val="22"/>
        </w:rPr>
        <w:t xml:space="preserve"> adopted the report.</w:t>
      </w:r>
    </w:p>
    <w:p w14:paraId="2F328313" w14:textId="77777777" w:rsidR="006B199D" w:rsidRPr="002A1C75" w:rsidRDefault="006B199D" w:rsidP="0078684C">
      <w:pPr>
        <w:adjustRightInd w:val="0"/>
        <w:snapToGrid w:val="0"/>
        <w:rPr>
          <w:rFonts w:ascii="Calibri" w:eastAsia="MS PGothic" w:hAnsi="Calibri" w:cs="Calibri"/>
          <w:sz w:val="22"/>
        </w:rPr>
      </w:pPr>
    </w:p>
    <w:p w14:paraId="0850A807" w14:textId="77777777" w:rsidR="00285C06" w:rsidRPr="002A1C75" w:rsidRDefault="00285C06" w:rsidP="0078684C">
      <w:pPr>
        <w:adjustRightInd w:val="0"/>
        <w:snapToGrid w:val="0"/>
        <w:rPr>
          <w:rFonts w:ascii="Calibri" w:eastAsia="MS PGothic" w:hAnsi="Calibri" w:cs="Calibri"/>
          <w:sz w:val="22"/>
        </w:rPr>
      </w:pPr>
    </w:p>
    <w:p w14:paraId="12A9AE8C" w14:textId="200DA8CB" w:rsidR="00A30A19" w:rsidRPr="002A1C75" w:rsidRDefault="00B66EDF" w:rsidP="00B66EDF">
      <w:pPr>
        <w:pStyle w:val="Heading1"/>
        <w:numPr>
          <w:ilvl w:val="0"/>
          <w:numId w:val="2"/>
        </w:numPr>
        <w:adjustRightInd w:val="0"/>
        <w:snapToGrid w:val="0"/>
        <w:spacing w:before="0"/>
        <w:ind w:left="0" w:firstLine="0"/>
        <w:rPr>
          <w:rFonts w:ascii="Calibri" w:hAnsi="Calibri" w:cs="Calibri"/>
          <w:b/>
          <w:bCs/>
          <w:color w:val="auto"/>
          <w:sz w:val="22"/>
          <w:szCs w:val="22"/>
        </w:rPr>
      </w:pPr>
      <w:bookmarkStart w:id="8" w:name="_Toc55219744"/>
      <w:r w:rsidRPr="002A1C75">
        <w:rPr>
          <w:rFonts w:ascii="Calibri" w:hAnsi="Calibri" w:cs="Calibri"/>
          <w:b/>
          <w:bCs/>
          <w:color w:val="auto"/>
          <w:sz w:val="22"/>
          <w:szCs w:val="22"/>
        </w:rPr>
        <w:t>CLOSE OF MEETING</w:t>
      </w:r>
      <w:bookmarkEnd w:id="8"/>
    </w:p>
    <w:p w14:paraId="5BD335B2" w14:textId="77777777" w:rsidR="00DE0E81" w:rsidRPr="002A1C75" w:rsidRDefault="00DE0E81" w:rsidP="00C9331B">
      <w:pPr>
        <w:adjustRightInd w:val="0"/>
        <w:snapToGrid w:val="0"/>
        <w:rPr>
          <w:rFonts w:ascii="Calibri" w:eastAsia="MS PGothic" w:hAnsi="Calibri" w:cs="Calibri"/>
          <w:sz w:val="22"/>
        </w:rPr>
      </w:pPr>
    </w:p>
    <w:p w14:paraId="072497AB" w14:textId="75A37B9A" w:rsidR="00E344D9" w:rsidRPr="002A1C75" w:rsidRDefault="00A30A19" w:rsidP="00336491">
      <w:pPr>
        <w:numPr>
          <w:ilvl w:val="0"/>
          <w:numId w:val="1"/>
        </w:numPr>
        <w:adjustRightInd w:val="0"/>
        <w:snapToGrid w:val="0"/>
        <w:ind w:left="0" w:firstLine="0"/>
        <w:rPr>
          <w:rFonts w:ascii="Calibri" w:eastAsia="MS PGothic" w:hAnsi="Calibri" w:cs="Calibri"/>
          <w:sz w:val="22"/>
        </w:rPr>
      </w:pPr>
      <w:r w:rsidRPr="002A1C75">
        <w:rPr>
          <w:rFonts w:ascii="Calibri" w:eastAsia="MS PGothic" w:hAnsi="Calibri" w:cs="Calibri"/>
          <w:sz w:val="22"/>
        </w:rPr>
        <w:t xml:space="preserve">The meeting was brought to a close </w:t>
      </w:r>
      <w:r w:rsidR="00BE7577" w:rsidRPr="002A1C75">
        <w:rPr>
          <w:rFonts w:ascii="Calibri" w:eastAsia="MS PGothic" w:hAnsi="Calibri" w:cs="Calibri"/>
          <w:sz w:val="22"/>
        </w:rPr>
        <w:t xml:space="preserve">at </w:t>
      </w:r>
      <w:r w:rsidR="00BC29C5">
        <w:rPr>
          <w:rFonts w:ascii="Calibri" w:eastAsia="MS PGothic" w:hAnsi="Calibri" w:cs="Calibri"/>
          <w:sz w:val="22"/>
        </w:rPr>
        <w:t>11:12</w:t>
      </w:r>
      <w:r w:rsidR="00180BC3" w:rsidRPr="002A1C75">
        <w:rPr>
          <w:rFonts w:ascii="Calibri" w:eastAsia="MS PGothic" w:hAnsi="Calibri" w:cs="Calibri"/>
          <w:sz w:val="22"/>
        </w:rPr>
        <w:t xml:space="preserve"> </w:t>
      </w:r>
      <w:r w:rsidR="00C357C5">
        <w:rPr>
          <w:rFonts w:ascii="Calibri" w:eastAsia="MS PGothic" w:hAnsi="Calibri" w:cs="Calibri"/>
          <w:sz w:val="22"/>
        </w:rPr>
        <w:t xml:space="preserve">AM </w:t>
      </w:r>
      <w:r w:rsidRPr="002A1C75">
        <w:rPr>
          <w:rFonts w:ascii="Calibri" w:eastAsia="MS PGothic" w:hAnsi="Calibri" w:cs="Calibri"/>
          <w:sz w:val="22"/>
        </w:rPr>
        <w:t xml:space="preserve">on </w:t>
      </w:r>
      <w:r w:rsidR="00FD16D6" w:rsidRPr="002A1C75">
        <w:rPr>
          <w:rFonts w:ascii="Calibri" w:eastAsia="MS PGothic" w:hAnsi="Calibri" w:cs="Calibri"/>
          <w:sz w:val="22"/>
        </w:rPr>
        <w:t>1</w:t>
      </w:r>
      <w:r w:rsidR="00C8349A" w:rsidRPr="002A1C75">
        <w:rPr>
          <w:rFonts w:ascii="Calibri" w:eastAsia="MS PGothic" w:hAnsi="Calibri" w:cs="Calibri"/>
          <w:sz w:val="22"/>
        </w:rPr>
        <w:t>2</w:t>
      </w:r>
      <w:r w:rsidRPr="002A1C75">
        <w:rPr>
          <w:rFonts w:ascii="Calibri" w:eastAsia="MS PGothic" w:hAnsi="Calibri" w:cs="Calibri"/>
          <w:sz w:val="22"/>
        </w:rPr>
        <w:t xml:space="preserve"> </w:t>
      </w:r>
      <w:r w:rsidR="00DD2A55" w:rsidRPr="002A1C75">
        <w:rPr>
          <w:rFonts w:ascii="Calibri" w:eastAsia="MS PGothic" w:hAnsi="Calibri" w:cs="Calibri"/>
          <w:sz w:val="22"/>
        </w:rPr>
        <w:t>July</w:t>
      </w:r>
      <w:r w:rsidRPr="002A1C75">
        <w:rPr>
          <w:rFonts w:ascii="Calibri" w:eastAsia="MS PGothic" w:hAnsi="Calibri" w:cs="Calibri"/>
          <w:sz w:val="22"/>
        </w:rPr>
        <w:t xml:space="preserve"> 202</w:t>
      </w:r>
      <w:r w:rsidR="00C8349A" w:rsidRPr="002A1C75">
        <w:rPr>
          <w:rFonts w:ascii="Calibri" w:eastAsia="MS PGothic" w:hAnsi="Calibri" w:cs="Calibri"/>
          <w:sz w:val="22"/>
        </w:rPr>
        <w:t>5</w:t>
      </w:r>
      <w:r w:rsidRPr="002A1C75">
        <w:rPr>
          <w:rFonts w:ascii="Calibri" w:eastAsia="MS PGothic" w:hAnsi="Calibri" w:cs="Calibri"/>
          <w:sz w:val="22"/>
        </w:rPr>
        <w:t>.</w:t>
      </w:r>
    </w:p>
    <w:p w14:paraId="60B98DFB" w14:textId="77777777" w:rsidR="005460AA" w:rsidRPr="002A1C75" w:rsidRDefault="005460AA" w:rsidP="005460AA">
      <w:pPr>
        <w:adjustRightInd w:val="0"/>
        <w:snapToGrid w:val="0"/>
        <w:rPr>
          <w:rFonts w:ascii="Calibri" w:eastAsia="MS PGothic" w:hAnsi="Calibri" w:cs="Calibri"/>
          <w:sz w:val="22"/>
        </w:rPr>
      </w:pPr>
    </w:p>
    <w:p w14:paraId="1D6AF59E" w14:textId="77777777" w:rsidR="005460AA" w:rsidRPr="002A1C75" w:rsidRDefault="005460AA" w:rsidP="005460AA">
      <w:pPr>
        <w:adjustRightInd w:val="0"/>
        <w:snapToGrid w:val="0"/>
        <w:rPr>
          <w:rFonts w:ascii="Calibri" w:eastAsia="MS PGothic" w:hAnsi="Calibri" w:cs="Calibri"/>
          <w:sz w:val="22"/>
        </w:rPr>
      </w:pPr>
    </w:p>
    <w:p w14:paraId="3D57884F" w14:textId="77777777" w:rsidR="005460AA" w:rsidRPr="002A1C75" w:rsidRDefault="005460AA" w:rsidP="005460AA">
      <w:pPr>
        <w:adjustRightInd w:val="0"/>
        <w:snapToGrid w:val="0"/>
        <w:rPr>
          <w:rFonts w:ascii="Calibri" w:eastAsia="MS PGothic" w:hAnsi="Calibri" w:cs="Calibri"/>
          <w:sz w:val="22"/>
        </w:rPr>
      </w:pPr>
    </w:p>
    <w:p w14:paraId="5C922C5E" w14:textId="77777777" w:rsidR="005460AA" w:rsidRPr="002A1C75" w:rsidRDefault="005460AA" w:rsidP="005460AA">
      <w:pPr>
        <w:adjustRightInd w:val="0"/>
        <w:snapToGrid w:val="0"/>
        <w:rPr>
          <w:rFonts w:ascii="Calibri" w:eastAsia="MS PGothic" w:hAnsi="Calibri" w:cs="Calibri"/>
          <w:sz w:val="22"/>
        </w:rPr>
      </w:pPr>
    </w:p>
    <w:p w14:paraId="611AB60E" w14:textId="77777777" w:rsidR="005460AA" w:rsidRPr="002A1C75" w:rsidRDefault="005460AA" w:rsidP="005460AA">
      <w:pPr>
        <w:adjustRightInd w:val="0"/>
        <w:snapToGrid w:val="0"/>
        <w:rPr>
          <w:rFonts w:ascii="Calibri" w:eastAsia="MS PGothic" w:hAnsi="Calibri" w:cs="Calibri"/>
          <w:sz w:val="22"/>
        </w:rPr>
      </w:pPr>
    </w:p>
    <w:p w14:paraId="69345682" w14:textId="77777777" w:rsidR="005460AA" w:rsidRPr="002A1C75" w:rsidRDefault="005460AA" w:rsidP="005460AA">
      <w:pPr>
        <w:adjustRightInd w:val="0"/>
        <w:snapToGrid w:val="0"/>
        <w:rPr>
          <w:rFonts w:ascii="Calibri" w:eastAsia="MS PGothic" w:hAnsi="Calibri" w:cs="Calibri"/>
          <w:sz w:val="22"/>
        </w:rPr>
      </w:pPr>
    </w:p>
    <w:p w14:paraId="2BCDB028" w14:textId="77777777" w:rsidR="005460AA" w:rsidRPr="002A1C75" w:rsidRDefault="005460AA" w:rsidP="005460AA">
      <w:pPr>
        <w:adjustRightInd w:val="0"/>
        <w:snapToGrid w:val="0"/>
        <w:rPr>
          <w:rFonts w:ascii="Calibri" w:eastAsia="MS PGothic" w:hAnsi="Calibri" w:cs="Calibri"/>
          <w:sz w:val="22"/>
        </w:rPr>
      </w:pPr>
    </w:p>
    <w:p w14:paraId="4B4D8360" w14:textId="77777777" w:rsidR="005460AA" w:rsidRPr="002A1C75" w:rsidRDefault="005460AA" w:rsidP="005460AA">
      <w:pPr>
        <w:adjustRightInd w:val="0"/>
        <w:snapToGrid w:val="0"/>
        <w:rPr>
          <w:rFonts w:ascii="Calibri" w:eastAsia="MS PGothic" w:hAnsi="Calibri" w:cs="Calibri"/>
          <w:sz w:val="22"/>
        </w:rPr>
      </w:pPr>
    </w:p>
    <w:p w14:paraId="153768C7" w14:textId="77777777" w:rsidR="005460AA" w:rsidRPr="002A1C75" w:rsidRDefault="005460AA" w:rsidP="005460AA">
      <w:pPr>
        <w:adjustRightInd w:val="0"/>
        <w:snapToGrid w:val="0"/>
        <w:rPr>
          <w:rFonts w:ascii="Calibri" w:eastAsia="MS PGothic" w:hAnsi="Calibri" w:cs="Calibri"/>
          <w:sz w:val="22"/>
        </w:rPr>
      </w:pPr>
    </w:p>
    <w:p w14:paraId="71A3503C" w14:textId="77777777" w:rsidR="005460AA" w:rsidRPr="002A1C75" w:rsidRDefault="005460AA" w:rsidP="005460AA">
      <w:pPr>
        <w:adjustRightInd w:val="0"/>
        <w:snapToGrid w:val="0"/>
        <w:rPr>
          <w:rFonts w:ascii="Calibri" w:eastAsia="MS PGothic" w:hAnsi="Calibri" w:cs="Calibri"/>
          <w:sz w:val="22"/>
        </w:rPr>
      </w:pPr>
    </w:p>
    <w:p w14:paraId="30F6A886" w14:textId="77777777" w:rsidR="005460AA" w:rsidRPr="002A1C75" w:rsidRDefault="005460AA" w:rsidP="005460AA">
      <w:pPr>
        <w:adjustRightInd w:val="0"/>
        <w:snapToGrid w:val="0"/>
        <w:rPr>
          <w:rFonts w:ascii="Calibri" w:eastAsia="MS PGothic" w:hAnsi="Calibri" w:cs="Calibri"/>
          <w:sz w:val="22"/>
        </w:rPr>
      </w:pPr>
    </w:p>
    <w:p w14:paraId="3C0C0A46" w14:textId="77777777" w:rsidR="005460AA" w:rsidRPr="002A1C75" w:rsidRDefault="005460AA" w:rsidP="005460AA">
      <w:pPr>
        <w:adjustRightInd w:val="0"/>
        <w:snapToGrid w:val="0"/>
        <w:rPr>
          <w:rFonts w:ascii="Calibri" w:eastAsia="MS PGothic" w:hAnsi="Calibri" w:cs="Calibri"/>
          <w:sz w:val="22"/>
        </w:rPr>
      </w:pPr>
    </w:p>
    <w:p w14:paraId="696E47F0" w14:textId="77777777" w:rsidR="005460AA" w:rsidRPr="002A1C75" w:rsidRDefault="005460AA" w:rsidP="005460AA">
      <w:pPr>
        <w:adjustRightInd w:val="0"/>
        <w:snapToGrid w:val="0"/>
        <w:rPr>
          <w:rFonts w:ascii="Calibri" w:eastAsia="MS PGothic" w:hAnsi="Calibri" w:cs="Calibri"/>
          <w:sz w:val="22"/>
        </w:rPr>
      </w:pPr>
    </w:p>
    <w:p w14:paraId="667D0274" w14:textId="77777777" w:rsidR="005460AA" w:rsidRPr="002A1C75" w:rsidRDefault="005460AA" w:rsidP="005460AA">
      <w:pPr>
        <w:adjustRightInd w:val="0"/>
        <w:snapToGrid w:val="0"/>
        <w:rPr>
          <w:rFonts w:ascii="Calibri" w:eastAsia="MS PGothic" w:hAnsi="Calibri" w:cs="Calibri"/>
          <w:sz w:val="22"/>
        </w:rPr>
      </w:pPr>
    </w:p>
    <w:p w14:paraId="35AF8BE7" w14:textId="77777777" w:rsidR="005460AA" w:rsidRPr="002A1C75" w:rsidRDefault="005460AA" w:rsidP="005460AA">
      <w:pPr>
        <w:adjustRightInd w:val="0"/>
        <w:snapToGrid w:val="0"/>
        <w:rPr>
          <w:rFonts w:ascii="Calibri" w:eastAsia="MS PGothic" w:hAnsi="Calibri" w:cs="Calibri"/>
          <w:sz w:val="22"/>
        </w:rPr>
      </w:pPr>
    </w:p>
    <w:p w14:paraId="5B2F7A87" w14:textId="77777777" w:rsidR="007B4B69" w:rsidRPr="002A1C75" w:rsidRDefault="007B4B69" w:rsidP="005460AA">
      <w:pPr>
        <w:adjustRightInd w:val="0"/>
        <w:snapToGrid w:val="0"/>
        <w:rPr>
          <w:rFonts w:ascii="Calibri" w:eastAsia="MS PGothic" w:hAnsi="Calibri" w:cs="Calibri"/>
          <w:sz w:val="22"/>
        </w:rPr>
        <w:sectPr w:rsidR="007B4B69" w:rsidRPr="002A1C75" w:rsidSect="002A1C75">
          <w:headerReference w:type="default" r:id="rId11"/>
          <w:footerReference w:type="default" r:id="rId12"/>
          <w:pgSz w:w="12240" w:h="15840" w:code="1"/>
          <w:pgMar w:top="1440" w:right="1440" w:bottom="1440" w:left="1440" w:header="720" w:footer="432" w:gutter="0"/>
          <w:cols w:space="720"/>
          <w:titlePg/>
          <w:docGrid w:linePitch="370"/>
        </w:sectPr>
      </w:pPr>
    </w:p>
    <w:p w14:paraId="366E88FF" w14:textId="77777777" w:rsidR="001878D9" w:rsidRPr="002A1C75" w:rsidRDefault="001878D9" w:rsidP="001878D9">
      <w:pPr>
        <w:widowControl/>
        <w:adjustRightInd w:val="0"/>
        <w:snapToGrid w:val="0"/>
        <w:jc w:val="left"/>
        <w:rPr>
          <w:rFonts w:ascii="Calibri" w:eastAsia="MS PGothic" w:hAnsi="Calibri" w:cs="Calibri"/>
          <w:b/>
          <w:bCs/>
          <w:sz w:val="22"/>
        </w:rPr>
      </w:pPr>
      <w:bookmarkStart w:id="9" w:name="_Hlk139485864"/>
      <w:r w:rsidRPr="002A1C75">
        <w:rPr>
          <w:rFonts w:ascii="Calibri" w:eastAsia="MS PGothic" w:hAnsi="Calibri" w:cs="Calibri"/>
          <w:b/>
          <w:bCs/>
          <w:sz w:val="22"/>
        </w:rPr>
        <w:lastRenderedPageBreak/>
        <w:t>ANNEXES</w:t>
      </w:r>
    </w:p>
    <w:p w14:paraId="498A7B40" w14:textId="77777777" w:rsidR="001878D9" w:rsidRPr="002A1C75" w:rsidRDefault="001878D9" w:rsidP="001878D9">
      <w:pPr>
        <w:widowControl/>
        <w:adjustRightInd w:val="0"/>
        <w:snapToGrid w:val="0"/>
        <w:jc w:val="left"/>
        <w:rPr>
          <w:rFonts w:ascii="Calibri" w:eastAsia="MS PGothic" w:hAnsi="Calibri" w:cs="Calibri"/>
          <w:sz w:val="22"/>
        </w:rPr>
      </w:pPr>
    </w:p>
    <w:p w14:paraId="60A718AB" w14:textId="77777777" w:rsidR="001878D9" w:rsidRPr="002A1C75" w:rsidRDefault="001878D9" w:rsidP="001878D9">
      <w:pPr>
        <w:widowControl/>
        <w:adjustRightInd w:val="0"/>
        <w:snapToGrid w:val="0"/>
        <w:jc w:val="left"/>
        <w:rPr>
          <w:rFonts w:ascii="Calibri" w:eastAsia="MS PGothic" w:hAnsi="Calibri" w:cs="Calibri"/>
          <w:sz w:val="22"/>
        </w:rPr>
      </w:pPr>
      <w:r w:rsidRPr="002A1C75">
        <w:rPr>
          <w:rFonts w:ascii="Calibri" w:eastAsia="MS PGothic" w:hAnsi="Calibri" w:cs="Calibri"/>
          <w:sz w:val="22"/>
        </w:rPr>
        <w:t>Annex A – List of participants</w:t>
      </w:r>
    </w:p>
    <w:p w14:paraId="056A50D6" w14:textId="77777777" w:rsidR="001878D9" w:rsidRPr="002A1C75" w:rsidRDefault="001878D9" w:rsidP="001878D9">
      <w:pPr>
        <w:widowControl/>
        <w:adjustRightInd w:val="0"/>
        <w:snapToGrid w:val="0"/>
        <w:jc w:val="left"/>
        <w:rPr>
          <w:rFonts w:ascii="Calibri" w:eastAsia="MS PGothic" w:hAnsi="Calibri" w:cs="Calibri"/>
          <w:sz w:val="22"/>
        </w:rPr>
      </w:pPr>
    </w:p>
    <w:p w14:paraId="5AABC6C1" w14:textId="77777777" w:rsidR="001878D9" w:rsidRPr="002A1C75" w:rsidRDefault="001878D9" w:rsidP="001878D9">
      <w:pPr>
        <w:widowControl/>
        <w:adjustRightInd w:val="0"/>
        <w:snapToGrid w:val="0"/>
        <w:jc w:val="left"/>
        <w:rPr>
          <w:rFonts w:ascii="Calibri" w:eastAsia="MS PGothic" w:hAnsi="Calibri" w:cs="Calibri"/>
          <w:sz w:val="22"/>
        </w:rPr>
      </w:pPr>
      <w:r w:rsidRPr="002A1C75">
        <w:rPr>
          <w:rFonts w:ascii="Calibri" w:eastAsia="MS PGothic" w:hAnsi="Calibri" w:cs="Calibri"/>
          <w:sz w:val="22"/>
        </w:rPr>
        <w:t>Annex B – Agenda</w:t>
      </w:r>
    </w:p>
    <w:p w14:paraId="0AF4CFFB" w14:textId="77777777" w:rsidR="001878D9" w:rsidRPr="002A1C75" w:rsidRDefault="001878D9" w:rsidP="001878D9">
      <w:pPr>
        <w:widowControl/>
        <w:adjustRightInd w:val="0"/>
        <w:snapToGrid w:val="0"/>
        <w:ind w:left="990" w:hanging="990"/>
        <w:jc w:val="left"/>
        <w:rPr>
          <w:rFonts w:ascii="Calibri" w:eastAsia="MS PGothic" w:hAnsi="Calibri" w:cs="Calibri"/>
          <w:sz w:val="22"/>
        </w:rPr>
      </w:pPr>
    </w:p>
    <w:p w14:paraId="6CDB78F1" w14:textId="33C149D0" w:rsidR="001878D9" w:rsidRPr="002A1C75" w:rsidRDefault="001878D9" w:rsidP="001878D9">
      <w:pPr>
        <w:widowControl/>
        <w:adjustRightInd w:val="0"/>
        <w:snapToGrid w:val="0"/>
        <w:ind w:left="990" w:hanging="990"/>
        <w:jc w:val="left"/>
        <w:rPr>
          <w:rFonts w:ascii="Calibri" w:eastAsia="MS PGothic" w:hAnsi="Calibri" w:cs="Calibri"/>
          <w:sz w:val="22"/>
        </w:rPr>
      </w:pPr>
      <w:r w:rsidRPr="002A1C75">
        <w:rPr>
          <w:rFonts w:ascii="Calibri" w:eastAsia="MS PGothic" w:hAnsi="Calibri" w:cs="Calibri"/>
          <w:sz w:val="22"/>
        </w:rPr>
        <w:t xml:space="preserve">Annex C – </w:t>
      </w:r>
      <w:r w:rsidR="009F247A" w:rsidRPr="002A1C75">
        <w:rPr>
          <w:rFonts w:ascii="Calibri" w:eastAsia="MS PGothic" w:hAnsi="Calibri" w:cs="Calibri"/>
          <w:sz w:val="22"/>
        </w:rPr>
        <w:t>Draft Reporting Template of CMM 2024-02 / Resolution C-24-03</w:t>
      </w:r>
    </w:p>
    <w:p w14:paraId="3ABBAE90" w14:textId="77777777" w:rsidR="001878D9" w:rsidRPr="002A1C75" w:rsidRDefault="001878D9" w:rsidP="001878D9">
      <w:pPr>
        <w:widowControl/>
        <w:adjustRightInd w:val="0"/>
        <w:snapToGrid w:val="0"/>
        <w:jc w:val="right"/>
        <w:rPr>
          <w:rFonts w:ascii="Calibri" w:eastAsia="MS PGothic" w:hAnsi="Calibri" w:cs="Calibri"/>
          <w:sz w:val="22"/>
        </w:rPr>
      </w:pPr>
    </w:p>
    <w:p w14:paraId="4D248B46" w14:textId="602B924D" w:rsidR="001878D9" w:rsidRPr="002A1C75" w:rsidRDefault="001878D9" w:rsidP="001878D9">
      <w:pPr>
        <w:widowControl/>
        <w:adjustRightInd w:val="0"/>
        <w:snapToGrid w:val="0"/>
        <w:ind w:left="990" w:hanging="990"/>
        <w:jc w:val="left"/>
        <w:rPr>
          <w:rFonts w:ascii="Calibri" w:eastAsia="MS PGothic" w:hAnsi="Calibri" w:cs="Calibri"/>
          <w:sz w:val="22"/>
          <w:lang w:val="en-NZ"/>
        </w:rPr>
      </w:pPr>
      <w:r w:rsidRPr="002A1C75">
        <w:rPr>
          <w:rFonts w:ascii="Calibri" w:eastAsia="MS PGothic" w:hAnsi="Calibri" w:cs="Calibri"/>
          <w:sz w:val="22"/>
        </w:rPr>
        <w:t xml:space="preserve">Annex D – </w:t>
      </w:r>
      <w:r w:rsidR="0002351C" w:rsidRPr="002A1C75">
        <w:rPr>
          <w:rFonts w:ascii="Calibri" w:eastAsia="MS PGothic" w:hAnsi="Calibri" w:cs="Calibri"/>
          <w:sz w:val="22"/>
        </w:rPr>
        <w:t>Chair’s Summary of 6th CDS Technical Meeting</w:t>
      </w:r>
    </w:p>
    <w:p w14:paraId="0DFFE8C8" w14:textId="77777777" w:rsidR="001878D9" w:rsidRPr="002A1C75" w:rsidRDefault="001878D9" w:rsidP="001878D9">
      <w:pPr>
        <w:widowControl/>
        <w:adjustRightInd w:val="0"/>
        <w:snapToGrid w:val="0"/>
        <w:ind w:left="990" w:hanging="990"/>
        <w:jc w:val="left"/>
        <w:rPr>
          <w:rFonts w:ascii="Calibri" w:eastAsia="MS PGothic" w:hAnsi="Calibri" w:cs="Calibri"/>
          <w:sz w:val="22"/>
        </w:rPr>
      </w:pPr>
    </w:p>
    <w:p w14:paraId="2D91E6CC" w14:textId="6D4A39CC" w:rsidR="001878D9" w:rsidRPr="002A1C75" w:rsidRDefault="001878D9" w:rsidP="001878D9">
      <w:pPr>
        <w:widowControl/>
        <w:adjustRightInd w:val="0"/>
        <w:snapToGrid w:val="0"/>
        <w:ind w:left="990" w:hanging="990"/>
        <w:jc w:val="left"/>
        <w:rPr>
          <w:rFonts w:ascii="Calibri" w:eastAsia="MS PGothic" w:hAnsi="Calibri" w:cs="Calibri"/>
          <w:sz w:val="22"/>
        </w:rPr>
      </w:pPr>
      <w:r w:rsidRPr="002A1C75">
        <w:rPr>
          <w:rFonts w:ascii="Calibri" w:eastAsia="MS PGothic" w:hAnsi="Calibri" w:cs="Calibri"/>
          <w:sz w:val="22"/>
        </w:rPr>
        <w:t xml:space="preserve">Annex E – </w:t>
      </w:r>
      <w:r w:rsidR="00D469D6" w:rsidRPr="002A1C75">
        <w:rPr>
          <w:rFonts w:ascii="Calibri" w:eastAsia="MS PGothic" w:hAnsi="Calibri" w:cs="Calibri"/>
          <w:sz w:val="22"/>
        </w:rPr>
        <w:t>Korea’s statement</w:t>
      </w:r>
    </w:p>
    <w:bookmarkEnd w:id="9"/>
    <w:p w14:paraId="4C7BE002" w14:textId="77777777" w:rsidR="005460AA" w:rsidRPr="002A1C75" w:rsidRDefault="005460AA" w:rsidP="005460AA">
      <w:pPr>
        <w:adjustRightInd w:val="0"/>
        <w:snapToGrid w:val="0"/>
        <w:rPr>
          <w:rFonts w:ascii="Calibri" w:eastAsia="MS PGothic" w:hAnsi="Calibri" w:cs="Calibri"/>
          <w:sz w:val="22"/>
        </w:rPr>
      </w:pPr>
    </w:p>
    <w:p w14:paraId="020CD912" w14:textId="77777777" w:rsidR="00AB7077" w:rsidRPr="002A1C75" w:rsidRDefault="00AB7077" w:rsidP="005460AA">
      <w:pPr>
        <w:adjustRightInd w:val="0"/>
        <w:snapToGrid w:val="0"/>
        <w:rPr>
          <w:rFonts w:ascii="Calibri" w:eastAsia="MS PGothic" w:hAnsi="Calibri" w:cs="Calibri"/>
          <w:sz w:val="22"/>
        </w:rPr>
      </w:pPr>
    </w:p>
    <w:p w14:paraId="3A92FD6B" w14:textId="77777777" w:rsidR="00AB7077" w:rsidRPr="002A1C75" w:rsidRDefault="00AB7077" w:rsidP="005460AA">
      <w:pPr>
        <w:adjustRightInd w:val="0"/>
        <w:snapToGrid w:val="0"/>
        <w:rPr>
          <w:rFonts w:ascii="Calibri" w:eastAsia="MS PGothic" w:hAnsi="Calibri" w:cs="Calibri"/>
          <w:sz w:val="22"/>
        </w:rPr>
      </w:pPr>
    </w:p>
    <w:p w14:paraId="01E587FE" w14:textId="77777777" w:rsidR="00AB7077" w:rsidRPr="002A1C75" w:rsidRDefault="00AB7077" w:rsidP="005460AA">
      <w:pPr>
        <w:adjustRightInd w:val="0"/>
        <w:snapToGrid w:val="0"/>
        <w:rPr>
          <w:rFonts w:ascii="Calibri" w:eastAsia="MS PGothic" w:hAnsi="Calibri" w:cs="Calibri"/>
          <w:sz w:val="22"/>
        </w:rPr>
      </w:pPr>
    </w:p>
    <w:p w14:paraId="3203BB31" w14:textId="77777777" w:rsidR="00AB7077" w:rsidRPr="002A1C75" w:rsidRDefault="00AB7077" w:rsidP="005460AA">
      <w:pPr>
        <w:adjustRightInd w:val="0"/>
        <w:snapToGrid w:val="0"/>
        <w:rPr>
          <w:rFonts w:ascii="Calibri" w:eastAsia="MS PGothic" w:hAnsi="Calibri" w:cs="Calibri"/>
          <w:sz w:val="22"/>
        </w:rPr>
      </w:pPr>
    </w:p>
    <w:p w14:paraId="7887EA3C" w14:textId="77777777" w:rsidR="00AB7077" w:rsidRPr="002A1C75" w:rsidRDefault="00AB7077" w:rsidP="005460AA">
      <w:pPr>
        <w:adjustRightInd w:val="0"/>
        <w:snapToGrid w:val="0"/>
        <w:rPr>
          <w:rFonts w:ascii="Calibri" w:eastAsia="MS PGothic" w:hAnsi="Calibri" w:cs="Calibri"/>
          <w:sz w:val="22"/>
        </w:rPr>
      </w:pPr>
    </w:p>
    <w:p w14:paraId="448D64E3" w14:textId="77777777" w:rsidR="00AB7077" w:rsidRPr="002A1C75" w:rsidRDefault="00AB7077" w:rsidP="005460AA">
      <w:pPr>
        <w:adjustRightInd w:val="0"/>
        <w:snapToGrid w:val="0"/>
        <w:rPr>
          <w:rFonts w:ascii="Calibri" w:eastAsia="MS PGothic" w:hAnsi="Calibri" w:cs="Calibri"/>
          <w:sz w:val="22"/>
        </w:rPr>
      </w:pPr>
    </w:p>
    <w:p w14:paraId="424F477B" w14:textId="77777777" w:rsidR="00AB7077" w:rsidRPr="002A1C75" w:rsidRDefault="00AB7077" w:rsidP="005460AA">
      <w:pPr>
        <w:adjustRightInd w:val="0"/>
        <w:snapToGrid w:val="0"/>
        <w:rPr>
          <w:rFonts w:ascii="Calibri" w:eastAsia="MS PGothic" w:hAnsi="Calibri" w:cs="Calibri"/>
          <w:sz w:val="22"/>
        </w:rPr>
      </w:pPr>
    </w:p>
    <w:p w14:paraId="2C2AFE18" w14:textId="77777777" w:rsidR="00AB7077" w:rsidRPr="002A1C75" w:rsidRDefault="00AB7077" w:rsidP="005460AA">
      <w:pPr>
        <w:adjustRightInd w:val="0"/>
        <w:snapToGrid w:val="0"/>
        <w:rPr>
          <w:rFonts w:ascii="Calibri" w:eastAsia="MS PGothic" w:hAnsi="Calibri" w:cs="Calibri"/>
          <w:sz w:val="22"/>
        </w:rPr>
      </w:pPr>
    </w:p>
    <w:p w14:paraId="4A5B4525" w14:textId="77777777" w:rsidR="00AB7077" w:rsidRPr="002A1C75" w:rsidRDefault="00AB7077" w:rsidP="005460AA">
      <w:pPr>
        <w:adjustRightInd w:val="0"/>
        <w:snapToGrid w:val="0"/>
        <w:rPr>
          <w:rFonts w:ascii="Calibri" w:eastAsia="MS PGothic" w:hAnsi="Calibri" w:cs="Calibri"/>
          <w:sz w:val="22"/>
        </w:rPr>
      </w:pPr>
    </w:p>
    <w:p w14:paraId="69394704" w14:textId="77777777" w:rsidR="00AB7077" w:rsidRPr="002A1C75" w:rsidRDefault="00AB7077" w:rsidP="005460AA">
      <w:pPr>
        <w:adjustRightInd w:val="0"/>
        <w:snapToGrid w:val="0"/>
        <w:rPr>
          <w:rFonts w:ascii="Calibri" w:eastAsia="MS PGothic" w:hAnsi="Calibri" w:cs="Calibri"/>
          <w:sz w:val="22"/>
        </w:rPr>
      </w:pPr>
    </w:p>
    <w:p w14:paraId="53DFD653" w14:textId="77777777" w:rsidR="00AB7077" w:rsidRPr="002A1C75" w:rsidRDefault="00AB7077" w:rsidP="005460AA">
      <w:pPr>
        <w:adjustRightInd w:val="0"/>
        <w:snapToGrid w:val="0"/>
        <w:rPr>
          <w:rFonts w:ascii="Calibri" w:eastAsia="MS PGothic" w:hAnsi="Calibri" w:cs="Calibri"/>
          <w:sz w:val="22"/>
        </w:rPr>
      </w:pPr>
    </w:p>
    <w:p w14:paraId="79EFAD33" w14:textId="77777777" w:rsidR="00AB7077" w:rsidRPr="002A1C75" w:rsidRDefault="00AB7077" w:rsidP="005460AA">
      <w:pPr>
        <w:adjustRightInd w:val="0"/>
        <w:snapToGrid w:val="0"/>
        <w:rPr>
          <w:rFonts w:ascii="Calibri" w:eastAsia="MS PGothic" w:hAnsi="Calibri" w:cs="Calibri"/>
          <w:sz w:val="22"/>
        </w:rPr>
      </w:pPr>
    </w:p>
    <w:p w14:paraId="4613333B" w14:textId="77777777" w:rsidR="00AB7077" w:rsidRPr="002A1C75" w:rsidRDefault="00AB7077" w:rsidP="005460AA">
      <w:pPr>
        <w:adjustRightInd w:val="0"/>
        <w:snapToGrid w:val="0"/>
        <w:rPr>
          <w:rFonts w:ascii="Calibri" w:eastAsia="MS PGothic" w:hAnsi="Calibri" w:cs="Calibri"/>
          <w:sz w:val="22"/>
        </w:rPr>
      </w:pPr>
    </w:p>
    <w:p w14:paraId="68F8A719" w14:textId="77777777" w:rsidR="00AB7077" w:rsidRPr="002A1C75" w:rsidRDefault="00AB7077" w:rsidP="005460AA">
      <w:pPr>
        <w:adjustRightInd w:val="0"/>
        <w:snapToGrid w:val="0"/>
        <w:rPr>
          <w:rFonts w:ascii="Calibri" w:eastAsia="MS PGothic" w:hAnsi="Calibri" w:cs="Calibri"/>
          <w:sz w:val="22"/>
        </w:rPr>
      </w:pPr>
    </w:p>
    <w:p w14:paraId="03FC04F9" w14:textId="77777777" w:rsidR="00AB7077" w:rsidRPr="002A1C75" w:rsidRDefault="00AB7077" w:rsidP="005460AA">
      <w:pPr>
        <w:adjustRightInd w:val="0"/>
        <w:snapToGrid w:val="0"/>
        <w:rPr>
          <w:rFonts w:ascii="Calibri" w:eastAsia="MS PGothic" w:hAnsi="Calibri" w:cs="Calibri"/>
          <w:sz w:val="22"/>
        </w:rPr>
      </w:pPr>
    </w:p>
    <w:p w14:paraId="128475D0" w14:textId="77777777" w:rsidR="00AB7077" w:rsidRPr="002A1C75" w:rsidRDefault="00AB7077" w:rsidP="005460AA">
      <w:pPr>
        <w:adjustRightInd w:val="0"/>
        <w:snapToGrid w:val="0"/>
        <w:rPr>
          <w:rFonts w:ascii="Calibri" w:eastAsia="MS PGothic" w:hAnsi="Calibri" w:cs="Calibri"/>
          <w:sz w:val="22"/>
        </w:rPr>
      </w:pPr>
    </w:p>
    <w:p w14:paraId="1D8D24E4" w14:textId="77777777" w:rsidR="00AB7077" w:rsidRPr="002A1C75" w:rsidRDefault="00AB7077" w:rsidP="005460AA">
      <w:pPr>
        <w:adjustRightInd w:val="0"/>
        <w:snapToGrid w:val="0"/>
        <w:rPr>
          <w:rFonts w:ascii="Calibri" w:eastAsia="MS PGothic" w:hAnsi="Calibri" w:cs="Calibri"/>
          <w:sz w:val="22"/>
        </w:rPr>
      </w:pPr>
    </w:p>
    <w:p w14:paraId="3760BF01" w14:textId="77777777" w:rsidR="00AB7077" w:rsidRPr="002A1C75" w:rsidRDefault="00AB7077" w:rsidP="005460AA">
      <w:pPr>
        <w:adjustRightInd w:val="0"/>
        <w:snapToGrid w:val="0"/>
        <w:rPr>
          <w:rFonts w:ascii="Calibri" w:eastAsia="MS PGothic" w:hAnsi="Calibri" w:cs="Calibri"/>
          <w:sz w:val="22"/>
        </w:rPr>
      </w:pPr>
    </w:p>
    <w:p w14:paraId="4381EDB0" w14:textId="77777777" w:rsidR="00AB7077" w:rsidRPr="002A1C75" w:rsidRDefault="00AB7077" w:rsidP="005460AA">
      <w:pPr>
        <w:adjustRightInd w:val="0"/>
        <w:snapToGrid w:val="0"/>
        <w:rPr>
          <w:rFonts w:ascii="Calibri" w:eastAsia="MS PGothic" w:hAnsi="Calibri" w:cs="Calibri"/>
          <w:sz w:val="22"/>
        </w:rPr>
      </w:pPr>
    </w:p>
    <w:p w14:paraId="091082A9" w14:textId="77777777" w:rsidR="00AB7077" w:rsidRPr="002A1C75" w:rsidRDefault="00AB7077" w:rsidP="005460AA">
      <w:pPr>
        <w:adjustRightInd w:val="0"/>
        <w:snapToGrid w:val="0"/>
        <w:rPr>
          <w:rFonts w:ascii="Calibri" w:eastAsia="MS PGothic" w:hAnsi="Calibri" w:cs="Calibri"/>
          <w:sz w:val="22"/>
        </w:rPr>
      </w:pPr>
    </w:p>
    <w:p w14:paraId="69D5310B" w14:textId="77777777" w:rsidR="00AB7077" w:rsidRPr="002A1C75" w:rsidRDefault="00AB7077" w:rsidP="005460AA">
      <w:pPr>
        <w:adjustRightInd w:val="0"/>
        <w:snapToGrid w:val="0"/>
        <w:rPr>
          <w:rFonts w:ascii="Calibri" w:eastAsia="MS PGothic" w:hAnsi="Calibri" w:cs="Calibri"/>
          <w:sz w:val="22"/>
        </w:rPr>
      </w:pPr>
    </w:p>
    <w:p w14:paraId="24B2EA35" w14:textId="77777777" w:rsidR="00AB7077" w:rsidRPr="002A1C75" w:rsidRDefault="00AB7077" w:rsidP="005460AA">
      <w:pPr>
        <w:adjustRightInd w:val="0"/>
        <w:snapToGrid w:val="0"/>
        <w:rPr>
          <w:rFonts w:ascii="Calibri" w:eastAsia="MS PGothic" w:hAnsi="Calibri" w:cs="Calibri"/>
          <w:sz w:val="22"/>
        </w:rPr>
      </w:pPr>
    </w:p>
    <w:p w14:paraId="015E4D0A" w14:textId="77777777" w:rsidR="00AB7077" w:rsidRPr="002A1C75" w:rsidRDefault="00AB7077" w:rsidP="005460AA">
      <w:pPr>
        <w:adjustRightInd w:val="0"/>
        <w:snapToGrid w:val="0"/>
        <w:rPr>
          <w:rFonts w:ascii="Calibri" w:eastAsia="MS PGothic" w:hAnsi="Calibri" w:cs="Calibri"/>
          <w:sz w:val="22"/>
        </w:rPr>
      </w:pPr>
    </w:p>
    <w:p w14:paraId="2D421BC8" w14:textId="77777777" w:rsidR="00AB7077" w:rsidRPr="002A1C75" w:rsidRDefault="00AB7077" w:rsidP="005460AA">
      <w:pPr>
        <w:adjustRightInd w:val="0"/>
        <w:snapToGrid w:val="0"/>
        <w:rPr>
          <w:rFonts w:ascii="Calibri" w:eastAsia="MS PGothic" w:hAnsi="Calibri" w:cs="Calibri"/>
          <w:sz w:val="22"/>
        </w:rPr>
      </w:pPr>
    </w:p>
    <w:p w14:paraId="4DC3887F" w14:textId="77777777" w:rsidR="00AB7077" w:rsidRPr="002A1C75" w:rsidRDefault="00AB7077" w:rsidP="005460AA">
      <w:pPr>
        <w:adjustRightInd w:val="0"/>
        <w:snapToGrid w:val="0"/>
        <w:rPr>
          <w:rFonts w:ascii="Calibri" w:eastAsia="MS PGothic" w:hAnsi="Calibri" w:cs="Calibri"/>
          <w:sz w:val="22"/>
        </w:rPr>
      </w:pPr>
    </w:p>
    <w:p w14:paraId="15CF8E54" w14:textId="77777777" w:rsidR="00AB7077" w:rsidRPr="002A1C75" w:rsidRDefault="00AB7077" w:rsidP="005460AA">
      <w:pPr>
        <w:adjustRightInd w:val="0"/>
        <w:snapToGrid w:val="0"/>
        <w:rPr>
          <w:rFonts w:ascii="Calibri" w:eastAsia="MS PGothic" w:hAnsi="Calibri" w:cs="Calibri"/>
          <w:sz w:val="22"/>
        </w:rPr>
      </w:pPr>
    </w:p>
    <w:p w14:paraId="02977E5B" w14:textId="77777777" w:rsidR="00AB7077" w:rsidRPr="002A1C75" w:rsidRDefault="00AB7077" w:rsidP="005460AA">
      <w:pPr>
        <w:adjustRightInd w:val="0"/>
        <w:snapToGrid w:val="0"/>
        <w:rPr>
          <w:rFonts w:ascii="Calibri" w:eastAsia="MS PGothic" w:hAnsi="Calibri" w:cs="Calibri"/>
          <w:sz w:val="22"/>
        </w:rPr>
      </w:pPr>
    </w:p>
    <w:p w14:paraId="3C9D05E8" w14:textId="77777777" w:rsidR="00AB7077" w:rsidRPr="002A1C75" w:rsidRDefault="00AB7077" w:rsidP="005460AA">
      <w:pPr>
        <w:adjustRightInd w:val="0"/>
        <w:snapToGrid w:val="0"/>
        <w:rPr>
          <w:rFonts w:ascii="Calibri" w:eastAsia="MS PGothic" w:hAnsi="Calibri" w:cs="Calibri"/>
          <w:sz w:val="22"/>
        </w:rPr>
      </w:pPr>
    </w:p>
    <w:p w14:paraId="49364BAB" w14:textId="77777777" w:rsidR="00AB7077" w:rsidRPr="002A1C75" w:rsidRDefault="00AB7077" w:rsidP="005460AA">
      <w:pPr>
        <w:adjustRightInd w:val="0"/>
        <w:snapToGrid w:val="0"/>
        <w:rPr>
          <w:rFonts w:ascii="Calibri" w:eastAsia="MS PGothic" w:hAnsi="Calibri" w:cs="Calibri"/>
          <w:sz w:val="22"/>
        </w:rPr>
      </w:pPr>
    </w:p>
    <w:p w14:paraId="32109ED6" w14:textId="77777777" w:rsidR="00AB7077" w:rsidRPr="002A1C75" w:rsidRDefault="00AB7077" w:rsidP="005460AA">
      <w:pPr>
        <w:adjustRightInd w:val="0"/>
        <w:snapToGrid w:val="0"/>
        <w:rPr>
          <w:rFonts w:ascii="Calibri" w:eastAsia="MS PGothic" w:hAnsi="Calibri" w:cs="Calibri"/>
          <w:sz w:val="22"/>
        </w:rPr>
      </w:pPr>
    </w:p>
    <w:p w14:paraId="427EF88E" w14:textId="77777777" w:rsidR="00AB7077" w:rsidRPr="002A1C75" w:rsidRDefault="00AB7077" w:rsidP="005460AA">
      <w:pPr>
        <w:adjustRightInd w:val="0"/>
        <w:snapToGrid w:val="0"/>
        <w:rPr>
          <w:rFonts w:ascii="Calibri" w:eastAsia="MS PGothic" w:hAnsi="Calibri" w:cs="Calibri"/>
          <w:sz w:val="22"/>
        </w:rPr>
        <w:sectPr w:rsidR="00AB7077" w:rsidRPr="002A1C75" w:rsidSect="002A1C75">
          <w:pgSz w:w="12240" w:h="15840" w:code="1"/>
          <w:pgMar w:top="1440" w:right="1440" w:bottom="1440" w:left="1440" w:header="720" w:footer="432" w:gutter="0"/>
          <w:cols w:space="720"/>
          <w:titlePg/>
          <w:docGrid w:linePitch="370"/>
        </w:sectPr>
      </w:pPr>
    </w:p>
    <w:p w14:paraId="599F105D" w14:textId="6CA2ABB7" w:rsidR="002A1C75" w:rsidRPr="00E344D9" w:rsidRDefault="004E3035" w:rsidP="002A1C75">
      <w:pPr>
        <w:adjustRightInd w:val="0"/>
        <w:snapToGrid w:val="0"/>
        <w:ind w:right="10"/>
        <w:jc w:val="right"/>
        <w:rPr>
          <w:rFonts w:ascii="Calibri" w:eastAsia="MS Mincho" w:hAnsi="Calibri" w:cs="Calibri"/>
          <w:b/>
          <w:color w:val="202020"/>
          <w:kern w:val="0"/>
          <w:sz w:val="22"/>
        </w:rPr>
      </w:pPr>
      <w:r w:rsidRPr="002A1C75">
        <w:rPr>
          <w:rFonts w:ascii="Calibri" w:eastAsia="Times New Roman" w:hAnsi="Calibri" w:cs="Calibri"/>
          <w:b/>
          <w:bCs/>
          <w:sz w:val="22"/>
        </w:rPr>
        <w:lastRenderedPageBreak/>
        <w:t>Annex A</w:t>
      </w:r>
    </w:p>
    <w:p w14:paraId="4643B473" w14:textId="77777777" w:rsidR="002A1C75" w:rsidRPr="00E344D9" w:rsidRDefault="002A1C75" w:rsidP="002A1C75">
      <w:pPr>
        <w:adjustRightInd w:val="0"/>
        <w:snapToGrid w:val="0"/>
        <w:ind w:right="10"/>
        <w:jc w:val="center"/>
        <w:rPr>
          <w:rFonts w:ascii="Calibri" w:eastAsia="MS Mincho" w:hAnsi="Calibri" w:cs="Calibri"/>
          <w:b/>
          <w:kern w:val="0"/>
          <w:sz w:val="22"/>
        </w:rPr>
      </w:pPr>
    </w:p>
    <w:p w14:paraId="21BE207C" w14:textId="77777777" w:rsidR="002A1C75" w:rsidRPr="002A1C75" w:rsidRDefault="002A1C75" w:rsidP="002A1C75">
      <w:pPr>
        <w:widowControl/>
        <w:autoSpaceDE w:val="0"/>
        <w:autoSpaceDN w:val="0"/>
        <w:adjustRightInd w:val="0"/>
        <w:snapToGrid w:val="0"/>
        <w:jc w:val="center"/>
        <w:rPr>
          <w:rFonts w:ascii="Calibri" w:eastAsia="Batang" w:hAnsi="Calibri" w:cs="Calibri"/>
          <w:b/>
          <w:bCs/>
          <w:color w:val="000000"/>
          <w:kern w:val="0"/>
          <w:sz w:val="22"/>
          <w:lang w:eastAsia="ko-KR"/>
        </w:rPr>
      </w:pPr>
      <w:r w:rsidRPr="002A1C75">
        <w:rPr>
          <w:rFonts w:ascii="Calibri" w:eastAsia="Batang" w:hAnsi="Calibri" w:cs="Calibri"/>
          <w:b/>
          <w:bCs/>
          <w:color w:val="000000"/>
          <w:kern w:val="0"/>
          <w:sz w:val="22"/>
          <w:lang w:eastAsia="ko-KR"/>
        </w:rPr>
        <w:t xml:space="preserve">JOINT IATTC AND WCPFC-NC WORKING GROUP MEETING ON THE </w:t>
      </w:r>
      <w:r w:rsidRPr="002A1C75">
        <w:rPr>
          <w:rFonts w:ascii="Calibri" w:eastAsia="Batang" w:hAnsi="Calibri" w:cs="Calibri"/>
          <w:b/>
          <w:bCs/>
          <w:color w:val="000000"/>
          <w:kern w:val="0"/>
          <w:sz w:val="22"/>
          <w:lang w:eastAsia="ko-KR"/>
        </w:rPr>
        <w:br/>
        <w:t>MANAGEMENT OF PACIFIC BLUEFIN TUNA</w:t>
      </w:r>
    </w:p>
    <w:p w14:paraId="15F0E9F9" w14:textId="77777777" w:rsidR="002A1C75" w:rsidRPr="002A1C75" w:rsidRDefault="002A1C75" w:rsidP="002A1C75">
      <w:pPr>
        <w:widowControl/>
        <w:autoSpaceDE w:val="0"/>
        <w:autoSpaceDN w:val="0"/>
        <w:adjustRightInd w:val="0"/>
        <w:snapToGrid w:val="0"/>
        <w:jc w:val="center"/>
        <w:rPr>
          <w:rFonts w:ascii="Calibri" w:eastAsia="Batang" w:hAnsi="Calibri" w:cs="Calibri"/>
          <w:b/>
          <w:bCs/>
          <w:color w:val="000000"/>
          <w:kern w:val="0"/>
          <w:sz w:val="22"/>
          <w:lang w:eastAsia="ko-KR"/>
        </w:rPr>
      </w:pPr>
      <w:r w:rsidRPr="002A1C75">
        <w:rPr>
          <w:rFonts w:ascii="Calibri" w:eastAsia="Batang" w:hAnsi="Calibri" w:cs="Calibri"/>
          <w:b/>
          <w:bCs/>
          <w:color w:val="000000"/>
          <w:kern w:val="0"/>
          <w:sz w:val="22"/>
          <w:lang w:eastAsia="ko-KR"/>
        </w:rPr>
        <w:t>TENTH SESSION (JWG-10)</w:t>
      </w:r>
    </w:p>
    <w:p w14:paraId="564CB1D9"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p>
    <w:p w14:paraId="574FBB1B"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Toyama, Japan (Hybrid)</w:t>
      </w:r>
    </w:p>
    <w:p w14:paraId="28C9DC84"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9 – 12 July 2025</w:t>
      </w:r>
    </w:p>
    <w:tbl>
      <w:tblPr>
        <w:tblStyle w:val="1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2A1C75" w:rsidRPr="00E344D9" w14:paraId="61CFFA00" w14:textId="77777777" w:rsidTr="002A1C75">
        <w:tc>
          <w:tcPr>
            <w:tcW w:w="9360" w:type="dxa"/>
          </w:tcPr>
          <w:p w14:paraId="6463C02A" w14:textId="77777777" w:rsidR="002A1C75" w:rsidRPr="00E344D9" w:rsidRDefault="002A1C75" w:rsidP="00B616D1">
            <w:pPr>
              <w:adjustRightInd w:val="0"/>
              <w:snapToGrid w:val="0"/>
              <w:ind w:right="10"/>
              <w:jc w:val="center"/>
              <w:rPr>
                <w:rFonts w:ascii="Calibri" w:hAnsi="Calibri" w:cs="Calibri"/>
                <w:color w:val="1F1F1F"/>
                <w:sz w:val="22"/>
                <w:szCs w:val="22"/>
              </w:rPr>
            </w:pPr>
            <w:r w:rsidRPr="00E344D9">
              <w:rPr>
                <w:rFonts w:ascii="Calibri" w:hAnsi="Calibri" w:cs="Calibri"/>
                <w:b/>
                <w:sz w:val="22"/>
                <w:szCs w:val="22"/>
              </w:rPr>
              <w:t>LIST OF PARTICIPANTS</w:t>
            </w:r>
          </w:p>
        </w:tc>
      </w:tr>
    </w:tbl>
    <w:p w14:paraId="02B6BDAD" w14:textId="77777777" w:rsidR="002A1C75" w:rsidRPr="00E344D9" w:rsidRDefault="002A1C75" w:rsidP="002A1C75">
      <w:pPr>
        <w:widowControl/>
        <w:adjustRightInd w:val="0"/>
        <w:snapToGrid w:val="0"/>
        <w:jc w:val="left"/>
        <w:rPr>
          <w:rFonts w:ascii="Calibri" w:eastAsia="Times New Roman" w:hAnsi="Calibri" w:cs="Calibri"/>
          <w:bCs/>
          <w:sz w:val="22"/>
        </w:rPr>
      </w:pPr>
    </w:p>
    <w:p w14:paraId="1D5AAAF7" w14:textId="77777777" w:rsidR="004E3035" w:rsidRPr="002A1C75" w:rsidRDefault="004E3035">
      <w:pPr>
        <w:rPr>
          <w:rFonts w:ascii="Calibri" w:hAnsi="Calibri" w:cs="Calibri"/>
        </w:rPr>
      </w:pPr>
    </w:p>
    <w:p w14:paraId="3A5D9036" w14:textId="77777777" w:rsidR="004E3035" w:rsidRPr="002A1C75" w:rsidRDefault="004E3035">
      <w:pPr>
        <w:rPr>
          <w:rFonts w:ascii="Calibri" w:hAnsi="Calibri" w:cs="Calibri"/>
        </w:rPr>
        <w:sectPr w:rsidR="004E3035" w:rsidRPr="002A1C75" w:rsidSect="002A1C75">
          <w:pgSz w:w="12240" w:h="15840" w:code="1"/>
          <w:pgMar w:top="1440" w:right="1440" w:bottom="1440" w:left="1440" w:header="720" w:footer="432" w:gutter="0"/>
          <w:cols w:space="720"/>
          <w:titlePg/>
          <w:docGrid w:linePitch="370"/>
        </w:sectPr>
      </w:pPr>
    </w:p>
    <w:p w14:paraId="03EF922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CO-CHAIR</w:t>
      </w:r>
    </w:p>
    <w:p w14:paraId="18C66565" w14:textId="77777777" w:rsidR="004D4593" w:rsidRPr="006559C9" w:rsidRDefault="004D4593" w:rsidP="004D4593">
      <w:pPr>
        <w:adjustRightInd w:val="0"/>
        <w:snapToGrid w:val="0"/>
        <w:jc w:val="left"/>
        <w:rPr>
          <w:rFonts w:ascii="Calibri" w:hAnsi="Calibri" w:cs="Calibri"/>
          <w:sz w:val="22"/>
        </w:rPr>
      </w:pPr>
    </w:p>
    <w:p w14:paraId="0E2C7FE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Josh Madeira</w:t>
      </w:r>
    </w:p>
    <w:p w14:paraId="5C337AD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Monterey Bay Aquarium</w:t>
      </w:r>
    </w:p>
    <w:p w14:paraId="3DFC4D3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Director of Policy &amp; Stakeholder Engagement</w:t>
      </w:r>
    </w:p>
    <w:p w14:paraId="132C13C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jmadeira@mbayaq.org</w:t>
      </w:r>
    </w:p>
    <w:p w14:paraId="1CFF5B03" w14:textId="77777777" w:rsidR="004D4593" w:rsidRPr="006559C9" w:rsidRDefault="004D4593" w:rsidP="004D4593">
      <w:pPr>
        <w:adjustRightInd w:val="0"/>
        <w:snapToGrid w:val="0"/>
        <w:jc w:val="left"/>
        <w:rPr>
          <w:rFonts w:ascii="Calibri" w:hAnsi="Calibri" w:cs="Calibri"/>
          <w:sz w:val="22"/>
        </w:rPr>
      </w:pPr>
    </w:p>
    <w:p w14:paraId="0B5351E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CO-CHAIR</w:t>
      </w:r>
    </w:p>
    <w:p w14:paraId="16795C77" w14:textId="77777777" w:rsidR="004D4593" w:rsidRPr="006559C9" w:rsidRDefault="004D4593" w:rsidP="004D4593">
      <w:pPr>
        <w:adjustRightInd w:val="0"/>
        <w:snapToGrid w:val="0"/>
        <w:jc w:val="left"/>
        <w:rPr>
          <w:rFonts w:ascii="Calibri" w:hAnsi="Calibri" w:cs="Calibri"/>
          <w:sz w:val="22"/>
        </w:rPr>
      </w:pPr>
    </w:p>
    <w:p w14:paraId="48DD036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Masanori Miyahara</w:t>
      </w:r>
    </w:p>
    <w:p w14:paraId="61D7FC1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Agency of Japan</w:t>
      </w:r>
    </w:p>
    <w:p w14:paraId="35EE628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Advisor to the Minister of Agriculture, Forestry and Fisheries </w:t>
      </w:r>
    </w:p>
    <w:p w14:paraId="1547D2E1" w14:textId="77777777" w:rsidR="004D4593" w:rsidRPr="005C417C" w:rsidRDefault="004D4593" w:rsidP="004D4593">
      <w:pPr>
        <w:adjustRightInd w:val="0"/>
        <w:snapToGrid w:val="0"/>
        <w:jc w:val="left"/>
        <w:rPr>
          <w:rFonts w:ascii="Calibri" w:hAnsi="Calibri" w:cs="Calibri"/>
          <w:sz w:val="22"/>
        </w:rPr>
      </w:pPr>
      <w:r w:rsidRPr="005C417C">
        <w:rPr>
          <w:rFonts w:ascii="Calibri" w:eastAsia="Times New Roman" w:hAnsi="Calibri" w:cs="Calibri"/>
          <w:sz w:val="22"/>
          <w:u w:val="single"/>
        </w:rPr>
        <w:t>masamiyafaj1@gmail.com</w:t>
      </w:r>
    </w:p>
    <w:p w14:paraId="7F71CDC9" w14:textId="77777777" w:rsidR="004D4593" w:rsidRPr="005C417C" w:rsidRDefault="004D4593" w:rsidP="004D4593">
      <w:pPr>
        <w:adjustRightInd w:val="0"/>
        <w:snapToGrid w:val="0"/>
        <w:jc w:val="left"/>
        <w:rPr>
          <w:rFonts w:ascii="Calibri" w:hAnsi="Calibri" w:cs="Calibri"/>
          <w:sz w:val="22"/>
        </w:rPr>
      </w:pPr>
    </w:p>
    <w:p w14:paraId="4BF0A63C" w14:textId="337FDAFC" w:rsidR="004D4593" w:rsidRPr="005C417C" w:rsidRDefault="004D4593" w:rsidP="004D4593">
      <w:pPr>
        <w:adjustRightInd w:val="0"/>
        <w:snapToGrid w:val="0"/>
        <w:jc w:val="left"/>
        <w:rPr>
          <w:rFonts w:ascii="Calibri" w:hAnsi="Calibri" w:cs="Calibri"/>
          <w:sz w:val="22"/>
        </w:rPr>
      </w:pPr>
      <w:r w:rsidRPr="005C417C">
        <w:rPr>
          <w:rFonts w:ascii="Calibri" w:eastAsia="Times New Roman" w:hAnsi="Calibri" w:cs="Calibri"/>
          <w:b/>
          <w:bCs/>
          <w:sz w:val="22"/>
        </w:rPr>
        <w:t>CDS Technical Meeting CHAIR</w:t>
      </w:r>
    </w:p>
    <w:p w14:paraId="6A261C58" w14:textId="77777777" w:rsidR="004D4593" w:rsidRPr="005C417C" w:rsidRDefault="004D4593" w:rsidP="004D4593">
      <w:pPr>
        <w:adjustRightInd w:val="0"/>
        <w:snapToGrid w:val="0"/>
        <w:jc w:val="left"/>
        <w:rPr>
          <w:rFonts w:ascii="Calibri" w:hAnsi="Calibri" w:cs="Calibri"/>
          <w:sz w:val="22"/>
        </w:rPr>
      </w:pPr>
    </w:p>
    <w:p w14:paraId="531A3FEC" w14:textId="77777777" w:rsidR="004D4593" w:rsidRPr="005C417C" w:rsidRDefault="004D4593" w:rsidP="004D4593">
      <w:pPr>
        <w:adjustRightInd w:val="0"/>
        <w:snapToGrid w:val="0"/>
        <w:jc w:val="left"/>
        <w:rPr>
          <w:rFonts w:ascii="Calibri" w:hAnsi="Calibri" w:cs="Calibri"/>
          <w:sz w:val="22"/>
        </w:rPr>
      </w:pPr>
      <w:r w:rsidRPr="005C417C">
        <w:rPr>
          <w:rFonts w:ascii="Calibri" w:eastAsia="Times New Roman" w:hAnsi="Calibri" w:cs="Calibri"/>
          <w:b/>
          <w:bCs/>
          <w:sz w:val="22"/>
        </w:rPr>
        <w:t>Shingo Ota</w:t>
      </w:r>
    </w:p>
    <w:p w14:paraId="3113266A"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Agency of Japan</w:t>
      </w:r>
    </w:p>
    <w:p w14:paraId="46B576A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Special Adviser to the Minister of Agriculture, Forestry and Fisheries</w:t>
      </w:r>
    </w:p>
    <w:p w14:paraId="3A954C0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shingo_ota810@maff.go.jp</w:t>
      </w:r>
    </w:p>
    <w:p w14:paraId="0C921883" w14:textId="77777777" w:rsidR="004D4593" w:rsidRPr="006559C9" w:rsidRDefault="004D4593" w:rsidP="004D4593">
      <w:pPr>
        <w:adjustRightInd w:val="0"/>
        <w:snapToGrid w:val="0"/>
        <w:jc w:val="left"/>
        <w:rPr>
          <w:rFonts w:ascii="Calibri" w:hAnsi="Calibri" w:cs="Calibri"/>
          <w:sz w:val="22"/>
        </w:rPr>
      </w:pPr>
    </w:p>
    <w:p w14:paraId="5BC3120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CANADA</w:t>
      </w:r>
    </w:p>
    <w:p w14:paraId="6596CE4F" w14:textId="77777777" w:rsidR="004D4593" w:rsidRPr="006559C9" w:rsidRDefault="004D4593" w:rsidP="004D4593">
      <w:pPr>
        <w:adjustRightInd w:val="0"/>
        <w:snapToGrid w:val="0"/>
        <w:jc w:val="left"/>
        <w:rPr>
          <w:rFonts w:ascii="Calibri" w:hAnsi="Calibri" w:cs="Calibri"/>
          <w:sz w:val="22"/>
        </w:rPr>
      </w:pPr>
    </w:p>
    <w:p w14:paraId="6575A90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Kristen Cote</w:t>
      </w:r>
    </w:p>
    <w:p w14:paraId="6DE1725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and Oceans Canada</w:t>
      </w:r>
    </w:p>
    <w:p w14:paraId="7CEB56E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Senior Policy Advisor</w:t>
      </w:r>
    </w:p>
    <w:p w14:paraId="6B72C9A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kristen.cote@dfo-mpo.gc.ca</w:t>
      </w:r>
    </w:p>
    <w:p w14:paraId="2DAE890C" w14:textId="77777777" w:rsidR="004D4593" w:rsidRPr="006559C9" w:rsidRDefault="004D4593" w:rsidP="004D4593">
      <w:pPr>
        <w:adjustRightInd w:val="0"/>
        <w:snapToGrid w:val="0"/>
        <w:jc w:val="left"/>
        <w:rPr>
          <w:rFonts w:ascii="Calibri" w:hAnsi="Calibri" w:cs="Calibri"/>
          <w:sz w:val="22"/>
        </w:rPr>
      </w:pPr>
    </w:p>
    <w:p w14:paraId="1BCC5D9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Sarah Hawkshaw</w:t>
      </w:r>
    </w:p>
    <w:p w14:paraId="0A2E2CB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and Oceans Canada</w:t>
      </w:r>
    </w:p>
    <w:p w14:paraId="287716D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Biologist</w:t>
      </w:r>
    </w:p>
    <w:p w14:paraId="7BB326B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sarah.hawkshaw@dfo-mpo.gc.ca</w:t>
      </w:r>
    </w:p>
    <w:p w14:paraId="22E03B2E" w14:textId="77777777" w:rsidR="004D4593" w:rsidRDefault="004D4593" w:rsidP="004D4593">
      <w:pPr>
        <w:adjustRightInd w:val="0"/>
        <w:snapToGrid w:val="0"/>
        <w:jc w:val="left"/>
        <w:rPr>
          <w:rFonts w:ascii="Calibri" w:hAnsi="Calibri" w:cs="Calibri"/>
          <w:sz w:val="22"/>
        </w:rPr>
      </w:pPr>
    </w:p>
    <w:p w14:paraId="6B4DD3B0" w14:textId="77777777" w:rsidR="004D4593" w:rsidRDefault="004D4593" w:rsidP="004D4593">
      <w:pPr>
        <w:adjustRightInd w:val="0"/>
        <w:snapToGrid w:val="0"/>
        <w:jc w:val="left"/>
        <w:rPr>
          <w:rFonts w:ascii="Calibri" w:hAnsi="Calibri" w:cs="Calibri"/>
          <w:sz w:val="22"/>
        </w:rPr>
      </w:pPr>
    </w:p>
    <w:p w14:paraId="6F7F647B" w14:textId="77777777" w:rsidR="004D4593" w:rsidRPr="006559C9" w:rsidRDefault="004D4593" w:rsidP="004D4593">
      <w:pPr>
        <w:adjustRightInd w:val="0"/>
        <w:snapToGrid w:val="0"/>
        <w:jc w:val="left"/>
        <w:rPr>
          <w:rFonts w:ascii="Calibri" w:hAnsi="Calibri" w:cs="Calibri"/>
          <w:sz w:val="22"/>
        </w:rPr>
      </w:pPr>
    </w:p>
    <w:p w14:paraId="0F4B165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CHINA</w:t>
      </w:r>
    </w:p>
    <w:p w14:paraId="4EA433FC" w14:textId="77777777" w:rsidR="004D4593" w:rsidRPr="006559C9" w:rsidRDefault="004D4593" w:rsidP="004D4593">
      <w:pPr>
        <w:adjustRightInd w:val="0"/>
        <w:snapToGrid w:val="0"/>
        <w:jc w:val="left"/>
        <w:rPr>
          <w:rFonts w:ascii="Calibri" w:hAnsi="Calibri" w:cs="Calibri"/>
          <w:sz w:val="22"/>
        </w:rPr>
      </w:pPr>
    </w:p>
    <w:p w14:paraId="0C6B2F7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Fanshuqi</w:t>
      </w:r>
    </w:p>
    <w:p w14:paraId="0709288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Shanghai Ocean University</w:t>
      </w:r>
    </w:p>
    <w:p w14:paraId="05636D6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assistant scientist</w:t>
      </w:r>
    </w:p>
    <w:p w14:paraId="5269A78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1582187049@qq.com</w:t>
      </w:r>
    </w:p>
    <w:p w14:paraId="3A4D5B22" w14:textId="77777777" w:rsidR="004D4593" w:rsidRPr="006559C9" w:rsidRDefault="004D4593" w:rsidP="004D4593">
      <w:pPr>
        <w:adjustRightInd w:val="0"/>
        <w:snapToGrid w:val="0"/>
        <w:jc w:val="left"/>
        <w:rPr>
          <w:rFonts w:ascii="Calibri" w:hAnsi="Calibri" w:cs="Calibri"/>
          <w:sz w:val="22"/>
        </w:rPr>
      </w:pPr>
    </w:p>
    <w:p w14:paraId="44AE06C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Li Yan</w:t>
      </w:r>
    </w:p>
    <w:p w14:paraId="63481CC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China Overseas Fisheries Association</w:t>
      </w:r>
    </w:p>
    <w:p w14:paraId="6084AF2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Deputy Director of Highseas Fisheries</w:t>
      </w:r>
    </w:p>
    <w:p w14:paraId="5D4008C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liyan@cofa.net.cn</w:t>
      </w:r>
    </w:p>
    <w:p w14:paraId="7C9D175F" w14:textId="77777777" w:rsidR="004D4593" w:rsidRPr="006559C9" w:rsidRDefault="004D4593" w:rsidP="004D4593">
      <w:pPr>
        <w:adjustRightInd w:val="0"/>
        <w:snapToGrid w:val="0"/>
        <w:jc w:val="left"/>
        <w:rPr>
          <w:rFonts w:ascii="Calibri" w:hAnsi="Calibri" w:cs="Calibri"/>
          <w:sz w:val="22"/>
        </w:rPr>
      </w:pPr>
    </w:p>
    <w:p w14:paraId="3196A55A"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Zhe Geng</w:t>
      </w:r>
    </w:p>
    <w:p w14:paraId="7B5241B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Shanghai Ocean University</w:t>
      </w:r>
    </w:p>
    <w:p w14:paraId="1DAEEE88"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Stock Assessment Scientist</w:t>
      </w:r>
    </w:p>
    <w:p w14:paraId="5B0198F8"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u w:val="single"/>
          <w:lang w:val="it-IT"/>
        </w:rPr>
        <w:t>zgeng@shou.edu.cn</w:t>
      </w:r>
    </w:p>
    <w:p w14:paraId="67563975" w14:textId="77777777" w:rsidR="004D4593" w:rsidRPr="006559C9" w:rsidRDefault="004D4593" w:rsidP="004D4593">
      <w:pPr>
        <w:adjustRightInd w:val="0"/>
        <w:snapToGrid w:val="0"/>
        <w:jc w:val="left"/>
        <w:rPr>
          <w:rFonts w:ascii="Calibri" w:hAnsi="Calibri" w:cs="Calibri"/>
          <w:sz w:val="22"/>
          <w:lang w:val="it-IT"/>
        </w:rPr>
      </w:pPr>
    </w:p>
    <w:p w14:paraId="71E735C3"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b/>
          <w:bCs/>
          <w:sz w:val="22"/>
          <w:lang w:val="it-IT"/>
        </w:rPr>
        <w:t>FIJI</w:t>
      </w:r>
    </w:p>
    <w:p w14:paraId="4E066822" w14:textId="77777777" w:rsidR="004D4593" w:rsidRPr="006559C9" w:rsidRDefault="004D4593" w:rsidP="004D4593">
      <w:pPr>
        <w:adjustRightInd w:val="0"/>
        <w:snapToGrid w:val="0"/>
        <w:jc w:val="left"/>
        <w:rPr>
          <w:rFonts w:ascii="Calibri" w:hAnsi="Calibri" w:cs="Calibri"/>
          <w:sz w:val="22"/>
          <w:lang w:val="it-IT"/>
        </w:rPr>
      </w:pPr>
    </w:p>
    <w:p w14:paraId="66D5C893" w14:textId="77777777" w:rsidR="004D4593" w:rsidRPr="005C417C" w:rsidRDefault="004D4593" w:rsidP="004D4593">
      <w:pPr>
        <w:adjustRightInd w:val="0"/>
        <w:snapToGrid w:val="0"/>
        <w:jc w:val="left"/>
        <w:rPr>
          <w:rFonts w:ascii="Calibri" w:eastAsia="Malgun Gothic" w:hAnsi="Calibri" w:cs="Calibri"/>
          <w:b/>
          <w:bCs/>
          <w:sz w:val="22"/>
          <w:lang w:val="it-IT" w:eastAsia="ko-KR"/>
        </w:rPr>
      </w:pPr>
      <w:r w:rsidRPr="005C417C">
        <w:rPr>
          <w:rFonts w:ascii="Calibri" w:hAnsi="Calibri" w:cs="Calibri"/>
          <w:b/>
          <w:bCs/>
          <w:sz w:val="22"/>
          <w:lang w:val="it-IT"/>
        </w:rPr>
        <w:t>Epi Batibasaga</w:t>
      </w:r>
    </w:p>
    <w:p w14:paraId="327CA2A5" w14:textId="77777777" w:rsidR="004D4593" w:rsidRPr="006559C9" w:rsidRDefault="004D4593" w:rsidP="004D4593">
      <w:pPr>
        <w:adjustRightInd w:val="0"/>
        <w:snapToGrid w:val="0"/>
        <w:jc w:val="left"/>
        <w:rPr>
          <w:rFonts w:ascii="Calibri" w:eastAsia="Malgun Gothic" w:hAnsi="Calibri" w:cs="Calibri"/>
          <w:sz w:val="22"/>
          <w:lang w:eastAsia="ko-KR"/>
        </w:rPr>
      </w:pPr>
      <w:r w:rsidRPr="006559C9">
        <w:rPr>
          <w:rFonts w:ascii="Calibri" w:eastAsia="Times New Roman" w:hAnsi="Calibri" w:cs="Calibri"/>
          <w:sz w:val="22"/>
        </w:rPr>
        <w:t>Head of Delegation</w:t>
      </w:r>
    </w:p>
    <w:p w14:paraId="7278555A" w14:textId="77777777" w:rsidR="004D4593" w:rsidRPr="006559C9" w:rsidRDefault="004D4593" w:rsidP="004D4593">
      <w:pPr>
        <w:adjustRightInd w:val="0"/>
        <w:snapToGrid w:val="0"/>
        <w:jc w:val="left"/>
        <w:rPr>
          <w:rFonts w:ascii="Calibri" w:eastAsia="Malgun Gothic" w:hAnsi="Calibri" w:cs="Calibri"/>
          <w:sz w:val="22"/>
          <w:lang w:eastAsia="ko-KR"/>
        </w:rPr>
      </w:pPr>
      <w:r w:rsidRPr="006559C9">
        <w:rPr>
          <w:rFonts w:ascii="Calibri" w:eastAsia="Times New Roman" w:hAnsi="Calibri" w:cs="Calibri"/>
          <w:sz w:val="22"/>
        </w:rPr>
        <w:t>Ministry of Fisheries</w:t>
      </w:r>
    </w:p>
    <w:p w14:paraId="0D6F4D7E" w14:textId="77777777" w:rsidR="004D4593" w:rsidRPr="006559C9" w:rsidRDefault="004D4593" w:rsidP="004D4593">
      <w:pPr>
        <w:adjustRightInd w:val="0"/>
        <w:snapToGrid w:val="0"/>
        <w:jc w:val="left"/>
        <w:rPr>
          <w:rFonts w:ascii="Calibri" w:eastAsia="Malgun Gothic" w:hAnsi="Calibri" w:cs="Calibri"/>
          <w:sz w:val="22"/>
          <w:lang w:eastAsia="ko-KR"/>
        </w:rPr>
      </w:pPr>
      <w:r w:rsidRPr="006559C9">
        <w:rPr>
          <w:rFonts w:ascii="Calibri" w:eastAsia="Times New Roman" w:hAnsi="Calibri" w:cs="Calibri"/>
          <w:sz w:val="22"/>
        </w:rPr>
        <w:t xml:space="preserve">Fisheries Officer </w:t>
      </w:r>
    </w:p>
    <w:p w14:paraId="01FC8E8E" w14:textId="77777777" w:rsidR="004D4593" w:rsidRPr="006559C9" w:rsidRDefault="004D4593" w:rsidP="004D4593">
      <w:pPr>
        <w:adjustRightInd w:val="0"/>
        <w:snapToGrid w:val="0"/>
        <w:jc w:val="left"/>
        <w:rPr>
          <w:rFonts w:ascii="Calibri" w:eastAsia="Malgun Gothic" w:hAnsi="Calibri" w:cs="Calibri"/>
          <w:sz w:val="22"/>
          <w:lang w:eastAsia="ko-KR"/>
        </w:rPr>
      </w:pPr>
      <w:hyperlink r:id="rId13" w:history="1">
        <w:r w:rsidRPr="006559C9">
          <w:rPr>
            <w:rStyle w:val="Hyperlink"/>
            <w:rFonts w:ascii="Calibri" w:eastAsia="Times New Roman" w:hAnsi="Calibri" w:cs="Calibri"/>
            <w:color w:val="auto"/>
            <w:sz w:val="22"/>
          </w:rPr>
          <w:t>batibasaga@gmail.com</w:t>
        </w:r>
      </w:hyperlink>
      <w:r w:rsidRPr="006559C9">
        <w:rPr>
          <w:rFonts w:ascii="Calibri" w:eastAsia="Malgun Gothic" w:hAnsi="Calibri" w:cs="Calibri"/>
          <w:sz w:val="22"/>
          <w:lang w:eastAsia="ko-KR"/>
        </w:rPr>
        <w:t xml:space="preserve"> </w:t>
      </w:r>
    </w:p>
    <w:p w14:paraId="50F57E67"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74FF24B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Moses Mataika</w:t>
      </w:r>
    </w:p>
    <w:p w14:paraId="7B2F5AA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Ministry of Fisheries </w:t>
      </w:r>
    </w:p>
    <w:p w14:paraId="62B606C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Officer - Data</w:t>
      </w:r>
    </w:p>
    <w:p w14:paraId="7C2F8E4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mataika.moses@gmail.com</w:t>
      </w:r>
    </w:p>
    <w:p w14:paraId="47716520" w14:textId="77777777" w:rsidR="004D4593" w:rsidRPr="006559C9" w:rsidRDefault="004D4593" w:rsidP="004D4593">
      <w:pPr>
        <w:adjustRightInd w:val="0"/>
        <w:snapToGrid w:val="0"/>
        <w:jc w:val="left"/>
        <w:rPr>
          <w:rFonts w:ascii="Calibri" w:hAnsi="Calibri" w:cs="Calibri"/>
          <w:sz w:val="22"/>
        </w:rPr>
      </w:pPr>
    </w:p>
    <w:p w14:paraId="64414CD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JAPAN</w:t>
      </w:r>
    </w:p>
    <w:p w14:paraId="382EF575" w14:textId="77777777" w:rsidR="004D4593" w:rsidRPr="006559C9" w:rsidRDefault="004D4593" w:rsidP="004D4593">
      <w:pPr>
        <w:adjustRightInd w:val="0"/>
        <w:snapToGrid w:val="0"/>
        <w:jc w:val="left"/>
        <w:rPr>
          <w:rFonts w:ascii="Calibri" w:hAnsi="Calibri" w:cs="Calibri"/>
          <w:sz w:val="22"/>
        </w:rPr>
      </w:pPr>
    </w:p>
    <w:p w14:paraId="7C8B594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Takumi Fukuda</w:t>
      </w:r>
    </w:p>
    <w:p w14:paraId="08EDC9F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Agency of Japan</w:t>
      </w:r>
    </w:p>
    <w:p w14:paraId="256A179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Resource Management Department </w:t>
      </w:r>
    </w:p>
    <w:p w14:paraId="7218F125"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u w:val="single"/>
          <w:lang w:val="it-IT"/>
        </w:rPr>
        <w:t>takumi_fukuda720@maff.go.jp</w:t>
      </w:r>
    </w:p>
    <w:p w14:paraId="41E81619" w14:textId="77777777" w:rsidR="004D4593" w:rsidRPr="006559C9" w:rsidRDefault="004D4593" w:rsidP="004D4593">
      <w:pPr>
        <w:adjustRightInd w:val="0"/>
        <w:snapToGrid w:val="0"/>
        <w:jc w:val="left"/>
        <w:rPr>
          <w:rFonts w:ascii="Calibri" w:hAnsi="Calibri" w:cs="Calibri"/>
          <w:sz w:val="22"/>
          <w:lang w:val="it-IT"/>
        </w:rPr>
      </w:pPr>
    </w:p>
    <w:p w14:paraId="7FA48815"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b/>
          <w:bCs/>
          <w:sz w:val="22"/>
          <w:lang w:val="it-IT"/>
        </w:rPr>
        <w:lastRenderedPageBreak/>
        <w:t>Akari Oonami</w:t>
      </w:r>
    </w:p>
    <w:p w14:paraId="6605870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Agency of Japany</w:t>
      </w:r>
    </w:p>
    <w:p w14:paraId="7D1961D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staff</w:t>
      </w:r>
    </w:p>
    <w:p w14:paraId="51CA861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akari_onami830@maff.go.jp</w:t>
      </w:r>
    </w:p>
    <w:p w14:paraId="6185E675" w14:textId="77777777" w:rsidR="004D4593" w:rsidRPr="006559C9" w:rsidRDefault="004D4593" w:rsidP="004D4593">
      <w:pPr>
        <w:adjustRightInd w:val="0"/>
        <w:snapToGrid w:val="0"/>
        <w:jc w:val="left"/>
        <w:rPr>
          <w:rFonts w:ascii="Calibri" w:hAnsi="Calibri" w:cs="Calibri"/>
          <w:sz w:val="22"/>
        </w:rPr>
      </w:pPr>
    </w:p>
    <w:p w14:paraId="68E6FDC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Anna Inomata</w:t>
      </w:r>
    </w:p>
    <w:p w14:paraId="00A1BA7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Agency of Japan</w:t>
      </w:r>
    </w:p>
    <w:p w14:paraId="577C446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Staff</w:t>
      </w:r>
    </w:p>
    <w:p w14:paraId="5558C19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anna_inomata570@maff.go.jp</w:t>
      </w:r>
    </w:p>
    <w:p w14:paraId="4908910E" w14:textId="77777777" w:rsidR="004D4593" w:rsidRPr="006559C9" w:rsidRDefault="004D4593" w:rsidP="004D4593">
      <w:pPr>
        <w:adjustRightInd w:val="0"/>
        <w:snapToGrid w:val="0"/>
        <w:jc w:val="left"/>
        <w:rPr>
          <w:rFonts w:ascii="Calibri" w:hAnsi="Calibri" w:cs="Calibri"/>
          <w:sz w:val="22"/>
        </w:rPr>
      </w:pPr>
    </w:p>
    <w:p w14:paraId="68B1AAF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Hidetoshi Ito</w:t>
      </w:r>
    </w:p>
    <w:p w14:paraId="02F7A5C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Taiyo A &amp; F Co., Ltd.</w:t>
      </w:r>
    </w:p>
    <w:p w14:paraId="719EE4E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Director</w:t>
      </w:r>
    </w:p>
    <w:p w14:paraId="77BF910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hid-itou@maruha-nichiro.co.jp</w:t>
      </w:r>
    </w:p>
    <w:p w14:paraId="0B2BFC6F" w14:textId="77777777" w:rsidR="004D4593" w:rsidRPr="006559C9" w:rsidRDefault="004D4593" w:rsidP="004D4593">
      <w:pPr>
        <w:adjustRightInd w:val="0"/>
        <w:snapToGrid w:val="0"/>
        <w:jc w:val="left"/>
        <w:rPr>
          <w:rFonts w:ascii="Calibri" w:hAnsi="Calibri" w:cs="Calibri"/>
          <w:sz w:val="22"/>
        </w:rPr>
      </w:pPr>
    </w:p>
    <w:p w14:paraId="317FF309"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b/>
          <w:bCs/>
          <w:sz w:val="22"/>
          <w:lang w:val="it-IT"/>
        </w:rPr>
        <w:t>Hirofumi Niiyama</w:t>
      </w:r>
    </w:p>
    <w:p w14:paraId="149B6967"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lang w:val="it-IT"/>
        </w:rPr>
        <w:t>Hokkaido Bluefin Tuna Association</w:t>
      </w:r>
    </w:p>
    <w:p w14:paraId="292752A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vice chairman</w:t>
      </w:r>
    </w:p>
    <w:p w14:paraId="649BDB3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bluefin@bf.hokkaidooffice.jp</w:t>
      </w:r>
    </w:p>
    <w:p w14:paraId="4A36A0EE" w14:textId="77777777" w:rsidR="004D4593" w:rsidRPr="006559C9" w:rsidRDefault="004D4593" w:rsidP="004D4593">
      <w:pPr>
        <w:adjustRightInd w:val="0"/>
        <w:snapToGrid w:val="0"/>
        <w:jc w:val="left"/>
        <w:rPr>
          <w:rFonts w:ascii="Calibri" w:hAnsi="Calibri" w:cs="Calibri"/>
          <w:sz w:val="22"/>
        </w:rPr>
      </w:pPr>
    </w:p>
    <w:p w14:paraId="2CC8A84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Hirohide Matsushima</w:t>
      </w:r>
    </w:p>
    <w:p w14:paraId="28EC48C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Agency of Japan</w:t>
      </w:r>
    </w:p>
    <w:p w14:paraId="0BB1528A"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International Affairs Division </w:t>
      </w:r>
    </w:p>
    <w:p w14:paraId="2CB833DA" w14:textId="77777777" w:rsidR="004D4593" w:rsidRPr="006559C9" w:rsidRDefault="004D4593" w:rsidP="004D4593">
      <w:pPr>
        <w:adjustRightInd w:val="0"/>
        <w:snapToGrid w:val="0"/>
        <w:jc w:val="left"/>
        <w:rPr>
          <w:rFonts w:ascii="Calibri" w:hAnsi="Calibri" w:cs="Calibri"/>
          <w:sz w:val="22"/>
        </w:rPr>
      </w:pPr>
    </w:p>
    <w:p w14:paraId="31AA031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Hiromu Fukuda</w:t>
      </w:r>
    </w:p>
    <w:p w14:paraId="6246765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Research and Education Agency of Japan, Fisheries Resources Institute</w:t>
      </w:r>
    </w:p>
    <w:p w14:paraId="44366BF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Head, Bluefin Tunas Group,  Highly Migrately Resources Division</w:t>
      </w:r>
    </w:p>
    <w:p w14:paraId="76D837A5"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u w:val="single"/>
          <w:lang w:val="it-IT"/>
        </w:rPr>
        <w:t>fukuda_hiromu57@fra.go.jp</w:t>
      </w:r>
    </w:p>
    <w:p w14:paraId="5FDBA422" w14:textId="77777777" w:rsidR="004D4593" w:rsidRPr="006559C9" w:rsidRDefault="004D4593" w:rsidP="004D4593">
      <w:pPr>
        <w:adjustRightInd w:val="0"/>
        <w:snapToGrid w:val="0"/>
        <w:jc w:val="left"/>
        <w:rPr>
          <w:rFonts w:ascii="Calibri" w:hAnsi="Calibri" w:cs="Calibri"/>
          <w:sz w:val="22"/>
          <w:lang w:val="it-IT"/>
        </w:rPr>
      </w:pPr>
    </w:p>
    <w:p w14:paraId="08349B79"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b/>
          <w:bCs/>
          <w:sz w:val="22"/>
          <w:lang w:val="it-IT"/>
        </w:rPr>
        <w:t>Katsuya Sato</w:t>
      </w:r>
    </w:p>
    <w:p w14:paraId="653D32B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Agency of Japan</w:t>
      </w:r>
    </w:p>
    <w:p w14:paraId="77D08F4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staff</w:t>
      </w:r>
    </w:p>
    <w:p w14:paraId="17161C2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katsuya_sato770@maff.go.jp</w:t>
      </w:r>
    </w:p>
    <w:p w14:paraId="4642807F" w14:textId="77777777" w:rsidR="004D4593" w:rsidRPr="006559C9" w:rsidRDefault="004D4593" w:rsidP="004D4593">
      <w:pPr>
        <w:adjustRightInd w:val="0"/>
        <w:snapToGrid w:val="0"/>
        <w:jc w:val="left"/>
        <w:rPr>
          <w:rFonts w:ascii="Calibri" w:hAnsi="Calibri" w:cs="Calibri"/>
          <w:sz w:val="22"/>
        </w:rPr>
      </w:pPr>
    </w:p>
    <w:p w14:paraId="004865C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Kazushige Hazama</w:t>
      </w:r>
    </w:p>
    <w:p w14:paraId="74761EE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National Offshore Tuna Fisheries Association of Japan</w:t>
      </w:r>
    </w:p>
    <w:p w14:paraId="728C2496"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lang w:val="it-IT"/>
        </w:rPr>
        <w:t>Manager</w:t>
      </w:r>
    </w:p>
    <w:p w14:paraId="05647E37"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u w:val="single"/>
          <w:lang w:val="it-IT"/>
        </w:rPr>
        <w:t>hazama@kinkatsukyo.or.jp</w:t>
      </w:r>
    </w:p>
    <w:p w14:paraId="7B4AB0DC" w14:textId="77777777" w:rsidR="004D4593" w:rsidRPr="006559C9" w:rsidRDefault="004D4593" w:rsidP="004D4593">
      <w:pPr>
        <w:adjustRightInd w:val="0"/>
        <w:snapToGrid w:val="0"/>
        <w:jc w:val="left"/>
        <w:rPr>
          <w:rFonts w:ascii="Calibri" w:eastAsia="Malgun Gothic" w:hAnsi="Calibri" w:cs="Calibri"/>
          <w:sz w:val="22"/>
          <w:lang w:val="it-IT" w:eastAsia="ko-KR"/>
        </w:rPr>
      </w:pPr>
    </w:p>
    <w:p w14:paraId="7B6FE08E"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b/>
          <w:bCs/>
          <w:sz w:val="22"/>
          <w:lang w:val="it-IT"/>
        </w:rPr>
        <w:t>Keiko Imoto</w:t>
      </w:r>
    </w:p>
    <w:p w14:paraId="0E06928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"Sanin purse seine Fisheries cooperative association"</w:t>
      </w:r>
    </w:p>
    <w:p w14:paraId="2D2F66DC"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lang w:val="it-IT"/>
        </w:rPr>
        <w:t>Associate Director</w:t>
      </w:r>
    </w:p>
    <w:p w14:paraId="0E89D367"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u w:val="single"/>
          <w:lang w:val="it-IT"/>
        </w:rPr>
        <w:t>imoto@sanmaki.jp</w:t>
      </w:r>
    </w:p>
    <w:p w14:paraId="587FC2D9" w14:textId="77777777" w:rsidR="004D4593" w:rsidRPr="006559C9" w:rsidRDefault="004D4593" w:rsidP="004D4593">
      <w:pPr>
        <w:adjustRightInd w:val="0"/>
        <w:snapToGrid w:val="0"/>
        <w:jc w:val="left"/>
        <w:rPr>
          <w:rFonts w:ascii="Calibri" w:hAnsi="Calibri" w:cs="Calibri"/>
          <w:sz w:val="22"/>
          <w:lang w:val="it-IT"/>
        </w:rPr>
      </w:pPr>
    </w:p>
    <w:p w14:paraId="3862F405"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b/>
          <w:bCs/>
          <w:sz w:val="22"/>
          <w:lang w:val="it-IT"/>
        </w:rPr>
        <w:t>Kengo Tanaka</w:t>
      </w:r>
    </w:p>
    <w:p w14:paraId="473840F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All Japan Purse Seine Fisheries Association</w:t>
      </w:r>
    </w:p>
    <w:p w14:paraId="5420A20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Managing Director</w:t>
      </w:r>
    </w:p>
    <w:p w14:paraId="02F430F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zenmaki05@atlas.plala.or.jp</w:t>
      </w:r>
    </w:p>
    <w:p w14:paraId="6D0778CD" w14:textId="77777777" w:rsidR="004D4593" w:rsidRPr="006559C9" w:rsidRDefault="004D4593" w:rsidP="004D4593">
      <w:pPr>
        <w:adjustRightInd w:val="0"/>
        <w:snapToGrid w:val="0"/>
        <w:jc w:val="left"/>
        <w:rPr>
          <w:rFonts w:ascii="Calibri" w:hAnsi="Calibri" w:cs="Calibri"/>
          <w:sz w:val="22"/>
        </w:rPr>
      </w:pPr>
    </w:p>
    <w:p w14:paraId="52B24117"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b/>
          <w:bCs/>
          <w:sz w:val="22"/>
          <w:lang w:val="it-IT"/>
        </w:rPr>
        <w:t>Kenichi Sakuragi</w:t>
      </w:r>
    </w:p>
    <w:p w14:paraId="1B78006D"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lang w:val="it-IT"/>
        </w:rPr>
        <w:t>Fisheries Department</w:t>
      </w:r>
    </w:p>
    <w:p w14:paraId="65B50CBE"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lang w:val="it-IT"/>
        </w:rPr>
        <w:t>Director</w:t>
      </w:r>
    </w:p>
    <w:p w14:paraId="6DB6C93C"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u w:val="single"/>
          <w:lang w:val="it-IT"/>
        </w:rPr>
        <w:t>kenichi_sakuragi@kyokuyo.co.jp</w:t>
      </w:r>
    </w:p>
    <w:p w14:paraId="1852F870" w14:textId="77777777" w:rsidR="004D4593" w:rsidRPr="006559C9" w:rsidRDefault="004D4593" w:rsidP="004D4593">
      <w:pPr>
        <w:adjustRightInd w:val="0"/>
        <w:snapToGrid w:val="0"/>
        <w:jc w:val="left"/>
        <w:rPr>
          <w:rFonts w:ascii="Calibri" w:hAnsi="Calibri" w:cs="Calibri"/>
          <w:sz w:val="22"/>
          <w:lang w:val="it-IT"/>
        </w:rPr>
      </w:pPr>
    </w:p>
    <w:p w14:paraId="42119B0F"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b/>
          <w:bCs/>
          <w:sz w:val="22"/>
          <w:lang w:val="it-IT"/>
        </w:rPr>
        <w:t>Kenji Aoki</w:t>
      </w:r>
    </w:p>
    <w:p w14:paraId="38765508"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lang w:val="it-IT"/>
        </w:rPr>
        <w:t>Nitto Suisan</w:t>
      </w:r>
    </w:p>
    <w:p w14:paraId="2EA8F1C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Managing Director</w:t>
      </w:r>
    </w:p>
    <w:p w14:paraId="2250C31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kenji.aoki@nittosuisan.com</w:t>
      </w:r>
    </w:p>
    <w:p w14:paraId="0F5890F0" w14:textId="77777777" w:rsidR="004D4593" w:rsidRPr="006559C9" w:rsidRDefault="004D4593" w:rsidP="004D4593">
      <w:pPr>
        <w:adjustRightInd w:val="0"/>
        <w:snapToGrid w:val="0"/>
        <w:jc w:val="left"/>
        <w:rPr>
          <w:rFonts w:ascii="Calibri" w:hAnsi="Calibri" w:cs="Calibri"/>
          <w:sz w:val="22"/>
        </w:rPr>
      </w:pPr>
    </w:p>
    <w:p w14:paraId="53BD034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Kirara Nishikawa</w:t>
      </w:r>
    </w:p>
    <w:p w14:paraId="1533AE8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Resources Institute, FRA</w:t>
      </w:r>
    </w:p>
    <w:p w14:paraId="7ABC6FC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Scientist, Bluefin Tunas Group, Highly Migratory Resource Division</w:t>
      </w:r>
    </w:p>
    <w:p w14:paraId="2A18F83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nishikawa_kirara68@fra.go.jp</w:t>
      </w:r>
    </w:p>
    <w:p w14:paraId="1AF81900" w14:textId="77777777" w:rsidR="004D4593" w:rsidRPr="006559C9" w:rsidRDefault="004D4593" w:rsidP="004D4593">
      <w:pPr>
        <w:adjustRightInd w:val="0"/>
        <w:snapToGrid w:val="0"/>
        <w:jc w:val="left"/>
        <w:rPr>
          <w:rFonts w:ascii="Calibri" w:hAnsi="Calibri" w:cs="Calibri"/>
          <w:sz w:val="22"/>
        </w:rPr>
      </w:pPr>
    </w:p>
    <w:p w14:paraId="3AE3CA8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Mako iioka</w:t>
      </w:r>
    </w:p>
    <w:p w14:paraId="4FDC5E8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Agency of Japany</w:t>
      </w:r>
    </w:p>
    <w:p w14:paraId="542231B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Agency of Japany</w:t>
      </w:r>
    </w:p>
    <w:p w14:paraId="3ED9EB7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mako_iioka540@maff.go.jp</w:t>
      </w:r>
    </w:p>
    <w:p w14:paraId="492AC743" w14:textId="77777777" w:rsidR="004D4593" w:rsidRPr="006559C9" w:rsidRDefault="004D4593" w:rsidP="004D4593">
      <w:pPr>
        <w:adjustRightInd w:val="0"/>
        <w:snapToGrid w:val="0"/>
        <w:jc w:val="left"/>
        <w:rPr>
          <w:rFonts w:ascii="Calibri" w:hAnsi="Calibri" w:cs="Calibri"/>
          <w:sz w:val="22"/>
        </w:rPr>
      </w:pPr>
    </w:p>
    <w:p w14:paraId="092B346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Meiko Kawahara</w:t>
      </w:r>
    </w:p>
    <w:p w14:paraId="5987005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Taiyo A &amp; F Co., Ltd.</w:t>
      </w:r>
    </w:p>
    <w:p w14:paraId="2B24825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Deputy General Manager</w:t>
      </w:r>
    </w:p>
    <w:p w14:paraId="32A905B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m-kawahara@maruha-nichiro.co.jp</w:t>
      </w:r>
    </w:p>
    <w:p w14:paraId="194C3916" w14:textId="77777777" w:rsidR="004D4593" w:rsidRPr="006559C9" w:rsidRDefault="004D4593" w:rsidP="004D4593">
      <w:pPr>
        <w:adjustRightInd w:val="0"/>
        <w:snapToGrid w:val="0"/>
        <w:jc w:val="left"/>
        <w:rPr>
          <w:rFonts w:ascii="Calibri" w:hAnsi="Calibri" w:cs="Calibri"/>
          <w:sz w:val="22"/>
        </w:rPr>
      </w:pPr>
    </w:p>
    <w:p w14:paraId="1C36B60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Nobushige Shimizu</w:t>
      </w:r>
    </w:p>
    <w:p w14:paraId="79F28E8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Agency of Japany</w:t>
      </w:r>
    </w:p>
    <w:p w14:paraId="695386C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Staff</w:t>
      </w:r>
    </w:p>
    <w:p w14:paraId="4467165A"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nobushige_shimizu640@maff.go.jp</w:t>
      </w:r>
    </w:p>
    <w:p w14:paraId="41D15728" w14:textId="77777777" w:rsidR="004D4593" w:rsidRPr="006559C9" w:rsidRDefault="004D4593" w:rsidP="004D4593">
      <w:pPr>
        <w:adjustRightInd w:val="0"/>
        <w:snapToGrid w:val="0"/>
        <w:jc w:val="left"/>
        <w:rPr>
          <w:rFonts w:ascii="Calibri" w:hAnsi="Calibri" w:cs="Calibri"/>
          <w:sz w:val="22"/>
        </w:rPr>
      </w:pPr>
    </w:p>
    <w:p w14:paraId="170978E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Norio Takahashi</w:t>
      </w:r>
    </w:p>
    <w:p w14:paraId="61708B9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Highly migrately resources division, Japan Fisheries Resources Institute</w:t>
      </w:r>
    </w:p>
    <w:p w14:paraId="35A8E16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Senior Scientist</w:t>
      </w:r>
    </w:p>
    <w:p w14:paraId="2ADAE37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takahashi_norio91@fra.go.jp</w:t>
      </w:r>
    </w:p>
    <w:p w14:paraId="2A54F990" w14:textId="77777777" w:rsidR="004D4593" w:rsidRPr="006559C9" w:rsidRDefault="004D4593" w:rsidP="004D4593">
      <w:pPr>
        <w:adjustRightInd w:val="0"/>
        <w:snapToGrid w:val="0"/>
        <w:jc w:val="left"/>
        <w:rPr>
          <w:rFonts w:ascii="Calibri" w:hAnsi="Calibri" w:cs="Calibri"/>
          <w:sz w:val="22"/>
        </w:rPr>
      </w:pPr>
    </w:p>
    <w:p w14:paraId="18F6DF08"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Ryusuke Sakamoto</w:t>
      </w:r>
    </w:p>
    <w:p w14:paraId="51D707F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Ishikawa Prefecture Fisheries Division</w:t>
      </w:r>
    </w:p>
    <w:p w14:paraId="4158F18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Chief Engineer</w:t>
      </w:r>
    </w:p>
    <w:p w14:paraId="0C35E83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ryu-saka@pref.ishikawa.lg.jp</w:t>
      </w:r>
    </w:p>
    <w:p w14:paraId="0B1A2D3F" w14:textId="77777777" w:rsidR="004D4593" w:rsidRDefault="004D4593" w:rsidP="004D4593">
      <w:pPr>
        <w:adjustRightInd w:val="0"/>
        <w:snapToGrid w:val="0"/>
        <w:jc w:val="left"/>
        <w:rPr>
          <w:rFonts w:ascii="Calibri" w:hAnsi="Calibri" w:cs="Calibri"/>
          <w:sz w:val="22"/>
        </w:rPr>
      </w:pPr>
    </w:p>
    <w:p w14:paraId="538AF300" w14:textId="77777777" w:rsidR="004D4593" w:rsidRPr="006559C9" w:rsidRDefault="004D4593" w:rsidP="004D4593">
      <w:pPr>
        <w:adjustRightInd w:val="0"/>
        <w:snapToGrid w:val="0"/>
        <w:jc w:val="left"/>
        <w:rPr>
          <w:rFonts w:ascii="Calibri" w:hAnsi="Calibri" w:cs="Calibri"/>
          <w:sz w:val="22"/>
        </w:rPr>
      </w:pPr>
    </w:p>
    <w:p w14:paraId="0646844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lastRenderedPageBreak/>
        <w:t>Sakura Ito</w:t>
      </w:r>
    </w:p>
    <w:p w14:paraId="5A4C9E8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Agency of Japan</w:t>
      </w:r>
    </w:p>
    <w:p w14:paraId="486BB1D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Staff</w:t>
      </w:r>
    </w:p>
    <w:p w14:paraId="6692291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sakura_ito700@maff.go.jp</w:t>
      </w:r>
    </w:p>
    <w:p w14:paraId="103E7893" w14:textId="77777777" w:rsidR="004D4593" w:rsidRPr="006559C9" w:rsidRDefault="004D4593" w:rsidP="004D4593">
      <w:pPr>
        <w:adjustRightInd w:val="0"/>
        <w:snapToGrid w:val="0"/>
        <w:jc w:val="left"/>
        <w:rPr>
          <w:rFonts w:ascii="Calibri" w:hAnsi="Calibri" w:cs="Calibri"/>
          <w:sz w:val="22"/>
        </w:rPr>
      </w:pPr>
    </w:p>
    <w:p w14:paraId="47A45B7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Samuel Coyle</w:t>
      </w:r>
    </w:p>
    <w:p w14:paraId="0756E48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Agency of Japan</w:t>
      </w:r>
    </w:p>
    <w:p w14:paraId="2B8A4DF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Staff</w:t>
      </w:r>
    </w:p>
    <w:p w14:paraId="73DDA94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coyle@urbanconnections.jp</w:t>
      </w:r>
    </w:p>
    <w:p w14:paraId="19B53ED4" w14:textId="77777777" w:rsidR="004D4593" w:rsidRPr="006559C9" w:rsidRDefault="004D4593" w:rsidP="004D4593">
      <w:pPr>
        <w:adjustRightInd w:val="0"/>
        <w:snapToGrid w:val="0"/>
        <w:jc w:val="left"/>
        <w:rPr>
          <w:rFonts w:ascii="Calibri" w:hAnsi="Calibri" w:cs="Calibri"/>
          <w:sz w:val="22"/>
        </w:rPr>
      </w:pPr>
    </w:p>
    <w:p w14:paraId="5937F9B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Satoshi Miyazaki</w:t>
      </w:r>
    </w:p>
    <w:p w14:paraId="537301B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Agricultural and Marine Products Office, Trade Control Department, Ministry of Economy, Trade and Industry</w:t>
      </w:r>
    </w:p>
    <w:p w14:paraId="7E15EACC"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lang w:val="it-IT"/>
        </w:rPr>
        <w:t>Assistant Director</w:t>
      </w:r>
    </w:p>
    <w:p w14:paraId="29DD9716"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u w:val="single"/>
          <w:lang w:val="it-IT"/>
        </w:rPr>
        <w:t>miyazaki-satoshi@meti.go.jp</w:t>
      </w:r>
    </w:p>
    <w:p w14:paraId="34F9EDF3" w14:textId="77777777" w:rsidR="004D4593" w:rsidRPr="006559C9" w:rsidRDefault="004D4593" w:rsidP="004D4593">
      <w:pPr>
        <w:adjustRightInd w:val="0"/>
        <w:snapToGrid w:val="0"/>
        <w:jc w:val="left"/>
        <w:rPr>
          <w:rFonts w:ascii="Calibri" w:hAnsi="Calibri" w:cs="Calibri"/>
          <w:sz w:val="22"/>
          <w:lang w:val="it-IT"/>
        </w:rPr>
      </w:pPr>
    </w:p>
    <w:p w14:paraId="732A5DA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Shuya Nakatsuka</w:t>
      </w:r>
    </w:p>
    <w:p w14:paraId="3B5738AA"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Resources Institute</w:t>
      </w:r>
    </w:p>
    <w:p w14:paraId="1C25B4B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Deputy Director, Highly Migratory Resources Division</w:t>
      </w:r>
    </w:p>
    <w:p w14:paraId="6D938E7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nakatsuka_shuya49@fra.go.jp</w:t>
      </w:r>
    </w:p>
    <w:p w14:paraId="50CDB3AA" w14:textId="77777777" w:rsidR="004D4593" w:rsidRPr="006559C9" w:rsidRDefault="004D4593" w:rsidP="004D4593">
      <w:pPr>
        <w:adjustRightInd w:val="0"/>
        <w:snapToGrid w:val="0"/>
        <w:jc w:val="left"/>
        <w:rPr>
          <w:rFonts w:ascii="Calibri" w:hAnsi="Calibri" w:cs="Calibri"/>
          <w:sz w:val="22"/>
        </w:rPr>
      </w:pPr>
    </w:p>
    <w:p w14:paraId="7E72566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Susumu Oikawa</w:t>
      </w:r>
    </w:p>
    <w:p w14:paraId="0369788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Taiyo A &amp; F Co., Ltd.</w:t>
      </w:r>
    </w:p>
    <w:p w14:paraId="00407A48"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Managing Director </w:t>
      </w:r>
    </w:p>
    <w:p w14:paraId="449FBCFA"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s-oikawa@maruha-nichiro.co.jp</w:t>
      </w:r>
    </w:p>
    <w:p w14:paraId="3F218BBA" w14:textId="77777777" w:rsidR="004D4593" w:rsidRPr="006559C9" w:rsidRDefault="004D4593" w:rsidP="004D4593">
      <w:pPr>
        <w:adjustRightInd w:val="0"/>
        <w:snapToGrid w:val="0"/>
        <w:jc w:val="left"/>
        <w:rPr>
          <w:rFonts w:ascii="Calibri" w:hAnsi="Calibri" w:cs="Calibri"/>
          <w:sz w:val="22"/>
        </w:rPr>
      </w:pPr>
    </w:p>
    <w:p w14:paraId="04FA3CA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Takashi Kouyama</w:t>
      </w:r>
    </w:p>
    <w:p w14:paraId="0EF6BE7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Taiyo A</w:t>
      </w:r>
      <w:r w:rsidRPr="006559C9">
        <w:rPr>
          <w:rFonts w:ascii="Calibri" w:eastAsia="Malgun Gothic" w:hAnsi="Calibri" w:cs="Calibri"/>
          <w:sz w:val="22"/>
        </w:rPr>
        <w:t>＆</w:t>
      </w:r>
      <w:r w:rsidRPr="006559C9">
        <w:rPr>
          <w:rFonts w:ascii="Calibri" w:eastAsia="Times New Roman" w:hAnsi="Calibri" w:cs="Calibri"/>
          <w:sz w:val="22"/>
        </w:rPr>
        <w:t>F Co., Ltd.</w:t>
      </w:r>
    </w:p>
    <w:p w14:paraId="2AF4F01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Deputy General Manager</w:t>
      </w:r>
    </w:p>
    <w:p w14:paraId="11AB393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t-kouyama@maruha-nichiro.co.jp</w:t>
      </w:r>
    </w:p>
    <w:p w14:paraId="70BE8F73" w14:textId="77777777" w:rsidR="004D4593" w:rsidRPr="006559C9" w:rsidRDefault="004D4593" w:rsidP="004D4593">
      <w:pPr>
        <w:adjustRightInd w:val="0"/>
        <w:snapToGrid w:val="0"/>
        <w:jc w:val="left"/>
        <w:rPr>
          <w:rFonts w:ascii="Calibri" w:hAnsi="Calibri" w:cs="Calibri"/>
          <w:sz w:val="22"/>
        </w:rPr>
      </w:pPr>
    </w:p>
    <w:p w14:paraId="59922FE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Tetsuya Kunito</w:t>
      </w:r>
    </w:p>
    <w:p w14:paraId="5843A36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Federation of North Pacific District Purse Seine Fisheries Cooperative Associations of Japan</w:t>
      </w:r>
    </w:p>
    <w:p w14:paraId="35DF958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Section Manager</w:t>
      </w:r>
    </w:p>
    <w:p w14:paraId="5D776AD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tetsuya_kunito920@kitamaki.jp</w:t>
      </w:r>
    </w:p>
    <w:p w14:paraId="494A0F3F" w14:textId="77777777" w:rsidR="004D4593" w:rsidRPr="006559C9" w:rsidRDefault="004D4593" w:rsidP="004D4593">
      <w:pPr>
        <w:adjustRightInd w:val="0"/>
        <w:snapToGrid w:val="0"/>
        <w:jc w:val="left"/>
        <w:rPr>
          <w:rFonts w:ascii="Calibri" w:hAnsi="Calibri" w:cs="Calibri"/>
          <w:sz w:val="22"/>
        </w:rPr>
      </w:pPr>
    </w:p>
    <w:p w14:paraId="3937C19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Yoshihiro Notomi</w:t>
      </w:r>
    </w:p>
    <w:p w14:paraId="2B0BD38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National Offshore Tuna Fisheries Association of Japan</w:t>
      </w:r>
    </w:p>
    <w:p w14:paraId="7FBE583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Managing Director</w:t>
      </w:r>
    </w:p>
    <w:p w14:paraId="444B8AC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notomi@kinkatsukyo.or.jp</w:t>
      </w:r>
    </w:p>
    <w:p w14:paraId="2117C8BD" w14:textId="77777777" w:rsidR="004D4593" w:rsidRPr="006559C9" w:rsidRDefault="004D4593" w:rsidP="004D4593">
      <w:pPr>
        <w:adjustRightInd w:val="0"/>
        <w:snapToGrid w:val="0"/>
        <w:jc w:val="left"/>
        <w:rPr>
          <w:rFonts w:ascii="Calibri" w:hAnsi="Calibri" w:cs="Calibri"/>
          <w:sz w:val="22"/>
        </w:rPr>
      </w:pPr>
    </w:p>
    <w:p w14:paraId="287CC95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Yuji Uozumi</w:t>
      </w:r>
    </w:p>
    <w:p w14:paraId="5644B77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Japan Tuna Fisheries Co-operative Association</w:t>
      </w:r>
    </w:p>
    <w:p w14:paraId="253E43A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Adviser</w:t>
      </w:r>
    </w:p>
    <w:p w14:paraId="60B6B3E3" w14:textId="77777777" w:rsidR="004D4593" w:rsidRPr="006559C9" w:rsidRDefault="004D4593" w:rsidP="004D4593">
      <w:pPr>
        <w:adjustRightInd w:val="0"/>
        <w:snapToGrid w:val="0"/>
        <w:jc w:val="left"/>
        <w:rPr>
          <w:rFonts w:ascii="Calibri" w:hAnsi="Calibri" w:cs="Calibri"/>
          <w:sz w:val="22"/>
        </w:rPr>
      </w:pPr>
    </w:p>
    <w:p w14:paraId="5C1FF13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REPUBLIC OF KOREA</w:t>
      </w:r>
    </w:p>
    <w:p w14:paraId="5075BE72" w14:textId="77777777" w:rsidR="004D4593" w:rsidRPr="006559C9" w:rsidRDefault="004D4593" w:rsidP="004D4593">
      <w:pPr>
        <w:adjustRightInd w:val="0"/>
        <w:snapToGrid w:val="0"/>
        <w:jc w:val="left"/>
        <w:rPr>
          <w:rFonts w:ascii="Calibri" w:hAnsi="Calibri" w:cs="Calibri"/>
          <w:sz w:val="22"/>
        </w:rPr>
      </w:pPr>
    </w:p>
    <w:p w14:paraId="5017F1B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Ilkang Na</w:t>
      </w:r>
    </w:p>
    <w:p w14:paraId="41A1765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Ministry of Oceans and Fisheries</w:t>
      </w:r>
    </w:p>
    <w:p w14:paraId="6A46A90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Multilateral Fisheries Negotiator</w:t>
      </w:r>
    </w:p>
    <w:p w14:paraId="33D0145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ikna@korea.kr</w:t>
      </w:r>
    </w:p>
    <w:p w14:paraId="50A9256C" w14:textId="77777777" w:rsidR="004D4593" w:rsidRPr="006559C9" w:rsidRDefault="004D4593" w:rsidP="004D4593">
      <w:pPr>
        <w:adjustRightInd w:val="0"/>
        <w:snapToGrid w:val="0"/>
        <w:jc w:val="left"/>
        <w:rPr>
          <w:rFonts w:ascii="Calibri" w:hAnsi="Calibri" w:cs="Calibri"/>
          <w:sz w:val="22"/>
        </w:rPr>
      </w:pPr>
    </w:p>
    <w:p w14:paraId="040D759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Heewon Park</w:t>
      </w:r>
    </w:p>
    <w:p w14:paraId="1364845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National Institue of Fisheries Science(NIFS)</w:t>
      </w:r>
    </w:p>
    <w:p w14:paraId="12359B5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Republic of Korea</w:t>
      </w:r>
    </w:p>
    <w:p w14:paraId="2D95A9CF" w14:textId="77777777" w:rsidR="004D4593" w:rsidRPr="006559C9" w:rsidRDefault="004D4593" w:rsidP="004D4593">
      <w:pPr>
        <w:adjustRightInd w:val="0"/>
        <w:snapToGrid w:val="0"/>
        <w:jc w:val="left"/>
        <w:rPr>
          <w:rFonts w:ascii="Calibri" w:hAnsi="Calibri" w:cs="Calibri"/>
          <w:sz w:val="22"/>
        </w:rPr>
      </w:pPr>
    </w:p>
    <w:p w14:paraId="61A0231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Hong Seo Jin</w:t>
      </w:r>
    </w:p>
    <w:p w14:paraId="576E3E3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National Fishery Products Quality Management Service</w:t>
      </w:r>
    </w:p>
    <w:p w14:paraId="3B555AD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English editor</w:t>
      </w:r>
    </w:p>
    <w:p w14:paraId="548A8694" w14:textId="77777777" w:rsidR="004D4593" w:rsidRPr="006559C9" w:rsidRDefault="004D4593" w:rsidP="004D4593">
      <w:pPr>
        <w:adjustRightInd w:val="0"/>
        <w:snapToGrid w:val="0"/>
        <w:jc w:val="left"/>
        <w:rPr>
          <w:rFonts w:ascii="Calibri" w:hAnsi="Calibri" w:cs="Calibri"/>
          <w:sz w:val="22"/>
        </w:rPr>
      </w:pPr>
    </w:p>
    <w:p w14:paraId="6159B68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Jae-geol Yang</w:t>
      </w:r>
    </w:p>
    <w:p w14:paraId="49BB4B6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Korea Overseas Fisheries Cooperation Center</w:t>
      </w:r>
    </w:p>
    <w:p w14:paraId="3149894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Policy Analyst</w:t>
      </w:r>
    </w:p>
    <w:p w14:paraId="6D23A20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jg718@kofci.org</w:t>
      </w:r>
    </w:p>
    <w:p w14:paraId="0B0D07AC" w14:textId="77777777" w:rsidR="004D4593" w:rsidRPr="006559C9" w:rsidRDefault="004D4593" w:rsidP="004D4593">
      <w:pPr>
        <w:adjustRightInd w:val="0"/>
        <w:snapToGrid w:val="0"/>
        <w:jc w:val="left"/>
        <w:rPr>
          <w:rFonts w:ascii="Calibri" w:hAnsi="Calibri" w:cs="Calibri"/>
          <w:sz w:val="22"/>
        </w:rPr>
      </w:pPr>
    </w:p>
    <w:p w14:paraId="0DEC0C7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Jung-re Riley Kim</w:t>
      </w:r>
    </w:p>
    <w:p w14:paraId="33A6961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Ministry of Oceans and Fisheries</w:t>
      </w:r>
    </w:p>
    <w:p w14:paraId="18D96D1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Head of Fisheries Negotiation Unit</w:t>
      </w:r>
    </w:p>
    <w:p w14:paraId="683AD8A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riley1126@korea.kr</w:t>
      </w:r>
    </w:p>
    <w:p w14:paraId="3497766F" w14:textId="77777777" w:rsidR="004D4593" w:rsidRPr="006559C9" w:rsidRDefault="004D4593" w:rsidP="004D4593">
      <w:pPr>
        <w:adjustRightInd w:val="0"/>
        <w:snapToGrid w:val="0"/>
        <w:jc w:val="left"/>
        <w:rPr>
          <w:rFonts w:ascii="Calibri" w:hAnsi="Calibri" w:cs="Calibri"/>
          <w:sz w:val="22"/>
        </w:rPr>
      </w:pPr>
    </w:p>
    <w:p w14:paraId="31A7576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Min-kyung Kim</w:t>
      </w:r>
    </w:p>
    <w:p w14:paraId="7BD073B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National Fishery Products Quality Management Service (NFQS)</w:t>
      </w:r>
    </w:p>
    <w:p w14:paraId="06F40BE6" w14:textId="77777777" w:rsidR="004D4593" w:rsidRPr="005C417C" w:rsidRDefault="004D4593" w:rsidP="004D4593">
      <w:pPr>
        <w:adjustRightInd w:val="0"/>
        <w:snapToGrid w:val="0"/>
        <w:jc w:val="left"/>
        <w:rPr>
          <w:rFonts w:ascii="Calibri" w:hAnsi="Calibri" w:cs="Calibri"/>
          <w:sz w:val="22"/>
          <w:lang w:val="it-IT"/>
        </w:rPr>
      </w:pPr>
      <w:r w:rsidRPr="005C417C">
        <w:rPr>
          <w:rFonts w:ascii="Calibri" w:eastAsia="Times New Roman" w:hAnsi="Calibri" w:cs="Calibri"/>
          <w:sz w:val="22"/>
          <w:lang w:val="it-IT"/>
        </w:rPr>
        <w:t>Assistant director</w:t>
      </w:r>
    </w:p>
    <w:p w14:paraId="5B7936EB" w14:textId="77777777" w:rsidR="004D4593" w:rsidRPr="005C417C" w:rsidRDefault="004D4593" w:rsidP="004D4593">
      <w:pPr>
        <w:adjustRightInd w:val="0"/>
        <w:snapToGrid w:val="0"/>
        <w:jc w:val="left"/>
        <w:rPr>
          <w:rFonts w:ascii="Calibri" w:hAnsi="Calibri" w:cs="Calibri"/>
          <w:sz w:val="22"/>
          <w:lang w:val="it-IT"/>
        </w:rPr>
      </w:pPr>
      <w:r w:rsidRPr="005C417C">
        <w:rPr>
          <w:rFonts w:ascii="Calibri" w:eastAsia="Times New Roman" w:hAnsi="Calibri" w:cs="Calibri"/>
          <w:sz w:val="22"/>
          <w:u w:val="single"/>
          <w:lang w:val="it-IT"/>
        </w:rPr>
        <w:t>kyung91206@korea.kr</w:t>
      </w:r>
    </w:p>
    <w:p w14:paraId="543CB055" w14:textId="77777777" w:rsidR="004D4593" w:rsidRPr="005C417C" w:rsidRDefault="004D4593" w:rsidP="004D4593">
      <w:pPr>
        <w:adjustRightInd w:val="0"/>
        <w:snapToGrid w:val="0"/>
        <w:jc w:val="left"/>
        <w:rPr>
          <w:rFonts w:ascii="Calibri" w:hAnsi="Calibri" w:cs="Calibri"/>
          <w:sz w:val="22"/>
          <w:lang w:val="it-IT"/>
        </w:rPr>
      </w:pPr>
    </w:p>
    <w:p w14:paraId="37459A5A" w14:textId="77777777" w:rsidR="004D4593" w:rsidRPr="005C417C" w:rsidRDefault="004D4593" w:rsidP="004D4593">
      <w:pPr>
        <w:adjustRightInd w:val="0"/>
        <w:snapToGrid w:val="0"/>
        <w:jc w:val="left"/>
        <w:rPr>
          <w:rFonts w:ascii="Calibri" w:eastAsia="Malgun Gothic" w:hAnsi="Calibri" w:cs="Calibri"/>
          <w:b/>
          <w:bCs/>
          <w:sz w:val="22"/>
          <w:lang w:val="it-IT" w:eastAsia="ko-KR"/>
        </w:rPr>
      </w:pPr>
      <w:r w:rsidRPr="005C417C">
        <w:rPr>
          <w:rFonts w:ascii="Calibri" w:eastAsia="Malgun Gothic" w:hAnsi="Calibri" w:cs="Calibri"/>
          <w:b/>
          <w:bCs/>
          <w:sz w:val="22"/>
          <w:lang w:val="it-IT" w:eastAsia="ko-KR"/>
        </w:rPr>
        <w:t>PHILIPPINES</w:t>
      </w:r>
    </w:p>
    <w:p w14:paraId="043F30A3" w14:textId="77777777" w:rsidR="004D4593" w:rsidRPr="005C417C" w:rsidRDefault="004D4593" w:rsidP="004D4593">
      <w:pPr>
        <w:adjustRightInd w:val="0"/>
        <w:snapToGrid w:val="0"/>
        <w:jc w:val="left"/>
        <w:rPr>
          <w:rFonts w:ascii="Calibri" w:eastAsia="Times New Roman" w:hAnsi="Calibri" w:cs="Calibri"/>
          <w:b/>
          <w:bCs/>
          <w:sz w:val="22"/>
          <w:lang w:val="it-IT"/>
        </w:rPr>
      </w:pPr>
    </w:p>
    <w:p w14:paraId="07398AB3" w14:textId="77777777" w:rsidR="004D4593" w:rsidRPr="006559C9" w:rsidRDefault="004D4593" w:rsidP="004D4593">
      <w:pPr>
        <w:adjustRightInd w:val="0"/>
        <w:snapToGrid w:val="0"/>
        <w:jc w:val="left"/>
        <w:rPr>
          <w:rFonts w:ascii="Calibri" w:eastAsia="Times New Roman" w:hAnsi="Calibri" w:cs="Calibri"/>
          <w:b/>
          <w:bCs/>
          <w:sz w:val="22"/>
        </w:rPr>
      </w:pPr>
      <w:r w:rsidRPr="006559C9">
        <w:rPr>
          <w:rFonts w:ascii="Calibri" w:eastAsia="Times New Roman" w:hAnsi="Calibri" w:cs="Calibri"/>
          <w:b/>
          <w:bCs/>
          <w:sz w:val="22"/>
        </w:rPr>
        <w:t>Isidro Tanangonan</w:t>
      </w:r>
    </w:p>
    <w:p w14:paraId="458AB252" w14:textId="77777777" w:rsidR="004D4593" w:rsidRPr="006559C9" w:rsidRDefault="004D4593" w:rsidP="004D4593">
      <w:pPr>
        <w:adjustRightInd w:val="0"/>
        <w:snapToGrid w:val="0"/>
        <w:jc w:val="left"/>
        <w:rPr>
          <w:rFonts w:ascii="Calibri" w:eastAsia="Times New Roman" w:hAnsi="Calibri" w:cs="Calibri"/>
          <w:sz w:val="22"/>
        </w:rPr>
      </w:pPr>
      <w:r w:rsidRPr="006559C9">
        <w:rPr>
          <w:rFonts w:ascii="Calibri" w:eastAsia="Times New Roman" w:hAnsi="Calibri" w:cs="Calibri"/>
          <w:sz w:val="22"/>
        </w:rPr>
        <w:t xml:space="preserve">Bureau of Fisheries and Aquatic Resources </w:t>
      </w:r>
    </w:p>
    <w:p w14:paraId="74E7BD97" w14:textId="77777777" w:rsidR="004D4593" w:rsidRPr="006559C9" w:rsidRDefault="004D4593" w:rsidP="004D4593">
      <w:pPr>
        <w:adjustRightInd w:val="0"/>
        <w:snapToGrid w:val="0"/>
        <w:jc w:val="left"/>
        <w:rPr>
          <w:rFonts w:ascii="Calibri" w:eastAsia="Times New Roman" w:hAnsi="Calibri" w:cs="Calibri"/>
          <w:sz w:val="22"/>
        </w:rPr>
      </w:pPr>
      <w:r w:rsidRPr="006559C9">
        <w:rPr>
          <w:rFonts w:ascii="Calibri" w:eastAsia="Times New Roman" w:hAnsi="Calibri" w:cs="Calibri"/>
          <w:sz w:val="22"/>
        </w:rPr>
        <w:t>Aquaculturist II</w:t>
      </w:r>
    </w:p>
    <w:p w14:paraId="796146D5" w14:textId="77777777" w:rsidR="004D4593" w:rsidRPr="006559C9" w:rsidRDefault="004D4593" w:rsidP="004D4593">
      <w:pPr>
        <w:adjustRightInd w:val="0"/>
        <w:snapToGrid w:val="0"/>
        <w:jc w:val="left"/>
        <w:rPr>
          <w:rFonts w:ascii="Calibri" w:eastAsia="Malgun Gothic" w:hAnsi="Calibri" w:cs="Calibri"/>
          <w:sz w:val="22"/>
          <w:lang w:eastAsia="ko-KR"/>
        </w:rPr>
      </w:pPr>
      <w:hyperlink r:id="rId14" w:history="1">
        <w:r w:rsidRPr="006559C9">
          <w:rPr>
            <w:rStyle w:val="Hyperlink"/>
            <w:rFonts w:ascii="Calibri" w:eastAsia="Times New Roman" w:hAnsi="Calibri" w:cs="Calibri"/>
            <w:color w:val="auto"/>
            <w:sz w:val="22"/>
          </w:rPr>
          <w:t>itanangonan@bfar.da.gov.ph</w:t>
        </w:r>
      </w:hyperlink>
      <w:r w:rsidRPr="006559C9">
        <w:rPr>
          <w:rFonts w:ascii="Calibri" w:eastAsia="Malgun Gothic" w:hAnsi="Calibri" w:cs="Calibri"/>
          <w:sz w:val="22"/>
          <w:lang w:eastAsia="ko-KR"/>
        </w:rPr>
        <w:t xml:space="preserve"> </w:t>
      </w:r>
    </w:p>
    <w:p w14:paraId="23E758AF" w14:textId="77777777" w:rsidR="004D4593" w:rsidRPr="006559C9" w:rsidRDefault="004D4593" w:rsidP="004D4593">
      <w:pPr>
        <w:adjustRightInd w:val="0"/>
        <w:snapToGrid w:val="0"/>
        <w:jc w:val="left"/>
        <w:rPr>
          <w:rFonts w:ascii="Calibri" w:eastAsia="Malgun Gothic" w:hAnsi="Calibri" w:cs="Calibri"/>
          <w:sz w:val="22"/>
          <w:lang w:eastAsia="ko-KR"/>
        </w:rPr>
      </w:pPr>
    </w:p>
    <w:p w14:paraId="7D41FC6D" w14:textId="77777777" w:rsidR="004D4593" w:rsidRPr="006559C9" w:rsidRDefault="004D4593" w:rsidP="004D4593">
      <w:pPr>
        <w:adjustRightInd w:val="0"/>
        <w:snapToGrid w:val="0"/>
        <w:jc w:val="left"/>
        <w:rPr>
          <w:rFonts w:ascii="Calibri" w:eastAsia="Malgun Gothic" w:hAnsi="Calibri" w:cs="Calibri"/>
          <w:b/>
          <w:bCs/>
          <w:sz w:val="22"/>
          <w:lang w:eastAsia="ko-KR"/>
        </w:rPr>
      </w:pPr>
      <w:r w:rsidRPr="006559C9">
        <w:rPr>
          <w:rFonts w:ascii="Calibri" w:eastAsia="Malgun Gothic" w:hAnsi="Calibri" w:cs="Calibri"/>
          <w:b/>
          <w:bCs/>
          <w:sz w:val="22"/>
          <w:lang w:eastAsia="ko-KR"/>
        </w:rPr>
        <w:t xml:space="preserve">Joeren Yleana </w:t>
      </w:r>
    </w:p>
    <w:p w14:paraId="677DCD0B" w14:textId="77777777" w:rsidR="004D4593" w:rsidRPr="006559C9" w:rsidRDefault="004D4593" w:rsidP="004D4593">
      <w:pPr>
        <w:adjustRightInd w:val="0"/>
        <w:snapToGrid w:val="0"/>
        <w:jc w:val="left"/>
        <w:rPr>
          <w:rFonts w:ascii="Calibri" w:eastAsia="Malgun Gothic" w:hAnsi="Calibri" w:cs="Calibri"/>
          <w:sz w:val="22"/>
          <w:lang w:eastAsia="ko-KR"/>
        </w:rPr>
      </w:pPr>
      <w:r w:rsidRPr="006559C9">
        <w:rPr>
          <w:rFonts w:ascii="Calibri" w:eastAsia="Malgun Gothic" w:hAnsi="Calibri" w:cs="Calibri"/>
          <w:sz w:val="22"/>
          <w:lang w:eastAsia="ko-KR"/>
        </w:rPr>
        <w:t>Bureau of Fisheries and Aquatic Resources</w:t>
      </w:r>
    </w:p>
    <w:p w14:paraId="60300B1E" w14:textId="77777777" w:rsidR="004D4593" w:rsidRPr="006559C9" w:rsidRDefault="004D4593" w:rsidP="004D4593">
      <w:pPr>
        <w:adjustRightInd w:val="0"/>
        <w:snapToGrid w:val="0"/>
        <w:jc w:val="left"/>
        <w:rPr>
          <w:rFonts w:ascii="Calibri" w:eastAsia="Malgun Gothic" w:hAnsi="Calibri" w:cs="Calibri"/>
          <w:sz w:val="22"/>
          <w:lang w:eastAsia="ko-KR"/>
        </w:rPr>
      </w:pPr>
      <w:r w:rsidRPr="006559C9">
        <w:rPr>
          <w:rFonts w:ascii="Calibri" w:eastAsia="Malgun Gothic" w:hAnsi="Calibri" w:cs="Calibri"/>
          <w:sz w:val="22"/>
          <w:lang w:eastAsia="ko-KR"/>
        </w:rPr>
        <w:t xml:space="preserve">Supervising Aquaculturist </w:t>
      </w:r>
    </w:p>
    <w:p w14:paraId="2E275BDC" w14:textId="77777777" w:rsidR="004D4593" w:rsidRPr="006559C9" w:rsidRDefault="004D4593" w:rsidP="004D4593">
      <w:pPr>
        <w:adjustRightInd w:val="0"/>
        <w:snapToGrid w:val="0"/>
        <w:jc w:val="left"/>
        <w:rPr>
          <w:rFonts w:ascii="Calibri" w:eastAsia="Malgun Gothic" w:hAnsi="Calibri" w:cs="Calibri"/>
          <w:sz w:val="22"/>
          <w:lang w:eastAsia="ko-KR"/>
        </w:rPr>
      </w:pPr>
      <w:hyperlink r:id="rId15" w:history="1">
        <w:r w:rsidRPr="006559C9">
          <w:rPr>
            <w:rStyle w:val="Hyperlink"/>
            <w:rFonts w:ascii="Calibri" w:eastAsia="Malgun Gothic" w:hAnsi="Calibri" w:cs="Calibri"/>
            <w:color w:val="auto"/>
            <w:sz w:val="22"/>
            <w:lang w:eastAsia="ko-KR"/>
          </w:rPr>
          <w:t>joerenyleana@yahoo.com</w:t>
        </w:r>
      </w:hyperlink>
      <w:r w:rsidRPr="006559C9">
        <w:rPr>
          <w:rFonts w:ascii="Calibri" w:eastAsia="Malgun Gothic" w:hAnsi="Calibri" w:cs="Calibri"/>
          <w:sz w:val="22"/>
          <w:lang w:eastAsia="ko-KR"/>
        </w:rPr>
        <w:t xml:space="preserve"> </w:t>
      </w:r>
    </w:p>
    <w:p w14:paraId="36FBD838" w14:textId="77777777" w:rsidR="004D4593" w:rsidRDefault="004D4593" w:rsidP="004D4593">
      <w:pPr>
        <w:adjustRightInd w:val="0"/>
        <w:snapToGrid w:val="0"/>
        <w:jc w:val="left"/>
        <w:rPr>
          <w:rFonts w:ascii="Calibri" w:eastAsia="Malgun Gothic" w:hAnsi="Calibri" w:cs="Calibri"/>
          <w:b/>
          <w:bCs/>
          <w:sz w:val="22"/>
          <w:lang w:eastAsia="ko-KR"/>
        </w:rPr>
      </w:pPr>
    </w:p>
    <w:p w14:paraId="550BA18E" w14:textId="77777777" w:rsidR="004D4593" w:rsidRDefault="004D4593" w:rsidP="004D4593">
      <w:pPr>
        <w:adjustRightInd w:val="0"/>
        <w:snapToGrid w:val="0"/>
        <w:jc w:val="left"/>
        <w:rPr>
          <w:rFonts w:ascii="Calibri" w:eastAsia="Malgun Gothic" w:hAnsi="Calibri" w:cs="Calibri"/>
          <w:b/>
          <w:bCs/>
          <w:sz w:val="22"/>
          <w:lang w:eastAsia="ko-KR"/>
        </w:rPr>
      </w:pPr>
    </w:p>
    <w:p w14:paraId="05BD46DD"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76A2B94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lastRenderedPageBreak/>
        <w:t>CHINESE TAIPEI</w:t>
      </w:r>
    </w:p>
    <w:p w14:paraId="5BA9D571" w14:textId="77777777" w:rsidR="004D4593" w:rsidRPr="006559C9" w:rsidRDefault="004D4593" w:rsidP="004D4593">
      <w:pPr>
        <w:adjustRightInd w:val="0"/>
        <w:snapToGrid w:val="0"/>
        <w:jc w:val="left"/>
        <w:rPr>
          <w:rFonts w:ascii="Calibri" w:hAnsi="Calibri" w:cs="Calibri"/>
          <w:sz w:val="22"/>
        </w:rPr>
      </w:pPr>
    </w:p>
    <w:p w14:paraId="1D6E405F" w14:textId="77777777" w:rsidR="004D4593" w:rsidRPr="006559C9" w:rsidRDefault="004D4593" w:rsidP="004D4593">
      <w:pPr>
        <w:pStyle w:val="PlainText"/>
        <w:adjustRightInd w:val="0"/>
        <w:snapToGrid w:val="0"/>
        <w:rPr>
          <w:b/>
          <w:bCs/>
          <w:sz w:val="22"/>
          <w:szCs w:val="22"/>
        </w:rPr>
      </w:pPr>
      <w:r w:rsidRPr="006559C9">
        <w:rPr>
          <w:b/>
          <w:bCs/>
          <w:sz w:val="22"/>
          <w:szCs w:val="22"/>
        </w:rPr>
        <w:t>Shao-Wei Lu</w:t>
      </w:r>
    </w:p>
    <w:p w14:paraId="29A83AB4" w14:textId="77777777" w:rsidR="004D4593" w:rsidRPr="006559C9" w:rsidRDefault="004D4593" w:rsidP="004D4593">
      <w:pPr>
        <w:pStyle w:val="PlainText"/>
        <w:adjustRightInd w:val="0"/>
        <w:snapToGrid w:val="0"/>
        <w:rPr>
          <w:sz w:val="22"/>
          <w:szCs w:val="22"/>
        </w:rPr>
      </w:pPr>
      <w:r w:rsidRPr="006559C9">
        <w:rPr>
          <w:sz w:val="22"/>
          <w:szCs w:val="22"/>
        </w:rPr>
        <w:t>Head of Delegation</w:t>
      </w:r>
    </w:p>
    <w:p w14:paraId="35E0DC17" w14:textId="77777777" w:rsidR="004D4593" w:rsidRPr="006559C9" w:rsidRDefault="004D4593" w:rsidP="004D4593">
      <w:pPr>
        <w:pStyle w:val="PlainText"/>
        <w:adjustRightInd w:val="0"/>
        <w:snapToGrid w:val="0"/>
        <w:rPr>
          <w:sz w:val="22"/>
          <w:szCs w:val="22"/>
        </w:rPr>
      </w:pPr>
      <w:hyperlink r:id="rId16" w:history="1">
        <w:r w:rsidRPr="006559C9">
          <w:rPr>
            <w:rStyle w:val="Hyperlink"/>
            <w:color w:val="auto"/>
            <w:sz w:val="22"/>
            <w:szCs w:val="22"/>
          </w:rPr>
          <w:t>shaowei0220@ms1.fa.gov.tw</w:t>
        </w:r>
      </w:hyperlink>
    </w:p>
    <w:p w14:paraId="0E6829E3" w14:textId="77777777" w:rsidR="004D4593" w:rsidRPr="006559C9" w:rsidRDefault="004D4593" w:rsidP="004D4593">
      <w:pPr>
        <w:pStyle w:val="PlainText"/>
        <w:adjustRightInd w:val="0"/>
        <w:snapToGrid w:val="0"/>
        <w:rPr>
          <w:sz w:val="22"/>
          <w:szCs w:val="22"/>
        </w:rPr>
      </w:pPr>
      <w:r w:rsidRPr="006559C9">
        <w:rPr>
          <w:sz w:val="22"/>
          <w:szCs w:val="22"/>
        </w:rPr>
        <w:t>Associate Technical Specialist,</w:t>
      </w:r>
    </w:p>
    <w:p w14:paraId="4D1BA089" w14:textId="77777777" w:rsidR="004D4593" w:rsidRPr="006559C9" w:rsidRDefault="004D4593" w:rsidP="004D4593">
      <w:pPr>
        <w:pStyle w:val="PlainText"/>
        <w:adjustRightInd w:val="0"/>
        <w:snapToGrid w:val="0"/>
        <w:rPr>
          <w:sz w:val="22"/>
          <w:szCs w:val="22"/>
        </w:rPr>
      </w:pPr>
      <w:r w:rsidRPr="006559C9">
        <w:rPr>
          <w:sz w:val="22"/>
          <w:szCs w:val="22"/>
        </w:rPr>
        <w:t>Fisheries Agency, Ministry of Agriculture</w:t>
      </w:r>
    </w:p>
    <w:p w14:paraId="37EA9504" w14:textId="77777777" w:rsidR="004D4593" w:rsidRPr="006559C9" w:rsidRDefault="004D4593" w:rsidP="004D4593">
      <w:pPr>
        <w:pStyle w:val="PlainText"/>
        <w:adjustRightInd w:val="0"/>
        <w:snapToGrid w:val="0"/>
        <w:rPr>
          <w:sz w:val="22"/>
          <w:szCs w:val="22"/>
        </w:rPr>
      </w:pPr>
    </w:p>
    <w:p w14:paraId="3D638DD9" w14:textId="77777777" w:rsidR="004D4593" w:rsidRPr="006559C9" w:rsidRDefault="004D4593" w:rsidP="004D4593">
      <w:pPr>
        <w:pStyle w:val="PlainText"/>
        <w:adjustRightInd w:val="0"/>
        <w:snapToGrid w:val="0"/>
        <w:rPr>
          <w:b/>
          <w:bCs/>
          <w:sz w:val="22"/>
          <w:szCs w:val="22"/>
        </w:rPr>
      </w:pPr>
      <w:r w:rsidRPr="006559C9">
        <w:rPr>
          <w:b/>
          <w:bCs/>
          <w:sz w:val="22"/>
          <w:szCs w:val="22"/>
        </w:rPr>
        <w:t xml:space="preserve">Shui-Kai Chang </w:t>
      </w:r>
    </w:p>
    <w:p w14:paraId="2F459E0B" w14:textId="77777777" w:rsidR="004D4593" w:rsidRPr="006559C9" w:rsidRDefault="004D4593" w:rsidP="004D4593">
      <w:pPr>
        <w:pStyle w:val="PlainText"/>
        <w:adjustRightInd w:val="0"/>
        <w:snapToGrid w:val="0"/>
        <w:rPr>
          <w:sz w:val="22"/>
          <w:szCs w:val="22"/>
        </w:rPr>
      </w:pPr>
      <w:r w:rsidRPr="006559C9">
        <w:rPr>
          <w:sz w:val="22"/>
          <w:szCs w:val="22"/>
        </w:rPr>
        <w:t>Graduate Institue of Marine Affairs,</w:t>
      </w:r>
    </w:p>
    <w:p w14:paraId="1CCCC82A" w14:textId="77777777" w:rsidR="004D4593" w:rsidRPr="006559C9" w:rsidRDefault="004D4593" w:rsidP="004D4593">
      <w:pPr>
        <w:pStyle w:val="PlainText"/>
        <w:adjustRightInd w:val="0"/>
        <w:snapToGrid w:val="0"/>
        <w:rPr>
          <w:sz w:val="22"/>
          <w:szCs w:val="22"/>
        </w:rPr>
      </w:pPr>
      <w:r w:rsidRPr="006559C9">
        <w:rPr>
          <w:sz w:val="22"/>
          <w:szCs w:val="22"/>
        </w:rPr>
        <w:t xml:space="preserve">National Sun Yat-sen University </w:t>
      </w:r>
    </w:p>
    <w:p w14:paraId="7727C7A0" w14:textId="77777777" w:rsidR="004D4593" w:rsidRPr="006559C9" w:rsidRDefault="004D4593" w:rsidP="004D4593">
      <w:pPr>
        <w:pStyle w:val="PlainText"/>
        <w:adjustRightInd w:val="0"/>
        <w:snapToGrid w:val="0"/>
        <w:rPr>
          <w:sz w:val="22"/>
          <w:szCs w:val="22"/>
        </w:rPr>
      </w:pPr>
      <w:r w:rsidRPr="006559C9">
        <w:rPr>
          <w:sz w:val="22"/>
          <w:szCs w:val="22"/>
        </w:rPr>
        <w:t xml:space="preserve">Professor </w:t>
      </w:r>
    </w:p>
    <w:p w14:paraId="4C223332" w14:textId="77777777" w:rsidR="004D4593" w:rsidRPr="006559C9" w:rsidRDefault="004D4593" w:rsidP="004D4593">
      <w:pPr>
        <w:pStyle w:val="PlainText"/>
        <w:adjustRightInd w:val="0"/>
        <w:snapToGrid w:val="0"/>
        <w:rPr>
          <w:sz w:val="22"/>
          <w:szCs w:val="22"/>
          <w:lang w:val="it-IT"/>
        </w:rPr>
      </w:pPr>
      <w:hyperlink r:id="rId17" w:history="1">
        <w:r w:rsidRPr="006559C9">
          <w:rPr>
            <w:rStyle w:val="Hyperlink"/>
            <w:color w:val="auto"/>
            <w:sz w:val="22"/>
            <w:szCs w:val="22"/>
            <w:lang w:val="it-IT"/>
          </w:rPr>
          <w:t>skchang@faculty.nsysu.edu.tw</w:t>
        </w:r>
      </w:hyperlink>
    </w:p>
    <w:p w14:paraId="5712D88F" w14:textId="77777777" w:rsidR="004D4593" w:rsidRPr="006559C9" w:rsidRDefault="004D4593" w:rsidP="004D4593">
      <w:pPr>
        <w:pStyle w:val="PlainText"/>
        <w:adjustRightInd w:val="0"/>
        <w:snapToGrid w:val="0"/>
        <w:rPr>
          <w:sz w:val="22"/>
          <w:szCs w:val="22"/>
          <w:lang w:val="it-IT"/>
        </w:rPr>
      </w:pPr>
    </w:p>
    <w:p w14:paraId="090AC629" w14:textId="77777777" w:rsidR="004D4593" w:rsidRPr="006559C9" w:rsidRDefault="004D4593" w:rsidP="004D4593">
      <w:pPr>
        <w:pStyle w:val="PlainText"/>
        <w:adjustRightInd w:val="0"/>
        <w:snapToGrid w:val="0"/>
        <w:rPr>
          <w:b/>
          <w:bCs/>
          <w:sz w:val="22"/>
          <w:szCs w:val="22"/>
          <w:lang w:val="it-IT"/>
        </w:rPr>
      </w:pPr>
      <w:r w:rsidRPr="006559C9">
        <w:rPr>
          <w:b/>
          <w:bCs/>
          <w:sz w:val="22"/>
          <w:szCs w:val="22"/>
          <w:lang w:val="it-IT"/>
        </w:rPr>
        <w:t>Joseph Chia-Chi Fu</w:t>
      </w:r>
    </w:p>
    <w:p w14:paraId="7D60CF0F" w14:textId="77777777" w:rsidR="004D4593" w:rsidRPr="006559C9" w:rsidRDefault="004D4593" w:rsidP="004D4593">
      <w:pPr>
        <w:pStyle w:val="PlainText"/>
        <w:adjustRightInd w:val="0"/>
        <w:snapToGrid w:val="0"/>
        <w:rPr>
          <w:sz w:val="22"/>
          <w:szCs w:val="22"/>
          <w:lang w:val="it-IT"/>
        </w:rPr>
      </w:pPr>
      <w:hyperlink r:id="rId18" w:history="1">
        <w:r w:rsidRPr="006559C9">
          <w:rPr>
            <w:rStyle w:val="Hyperlink"/>
            <w:color w:val="auto"/>
            <w:sz w:val="22"/>
            <w:szCs w:val="22"/>
            <w:lang w:val="it-IT"/>
          </w:rPr>
          <w:t>joseph@ofdc.org.tw</w:t>
        </w:r>
      </w:hyperlink>
    </w:p>
    <w:p w14:paraId="05F46D30" w14:textId="77777777" w:rsidR="004D4593" w:rsidRPr="006559C9" w:rsidRDefault="004D4593" w:rsidP="004D4593">
      <w:pPr>
        <w:pStyle w:val="PlainText"/>
        <w:adjustRightInd w:val="0"/>
        <w:snapToGrid w:val="0"/>
        <w:rPr>
          <w:sz w:val="22"/>
          <w:szCs w:val="22"/>
          <w:lang w:val="it-IT"/>
        </w:rPr>
      </w:pPr>
      <w:r w:rsidRPr="006559C9">
        <w:rPr>
          <w:sz w:val="22"/>
          <w:szCs w:val="22"/>
          <w:lang w:val="it-IT"/>
        </w:rPr>
        <w:t>CEO,</w:t>
      </w:r>
    </w:p>
    <w:p w14:paraId="0D0D6BEF" w14:textId="77777777" w:rsidR="004D4593" w:rsidRPr="006559C9" w:rsidRDefault="004D4593" w:rsidP="004D4593">
      <w:pPr>
        <w:pStyle w:val="PlainText"/>
        <w:adjustRightInd w:val="0"/>
        <w:snapToGrid w:val="0"/>
        <w:rPr>
          <w:sz w:val="22"/>
          <w:szCs w:val="22"/>
        </w:rPr>
      </w:pPr>
      <w:r w:rsidRPr="006559C9">
        <w:rPr>
          <w:sz w:val="22"/>
          <w:szCs w:val="22"/>
        </w:rPr>
        <w:t>Overseas Fisheries Development Council</w:t>
      </w:r>
    </w:p>
    <w:p w14:paraId="56F26AB7" w14:textId="77777777" w:rsidR="004D4593" w:rsidRPr="006559C9" w:rsidRDefault="004D4593" w:rsidP="004D4593">
      <w:pPr>
        <w:pStyle w:val="PlainText"/>
        <w:adjustRightInd w:val="0"/>
        <w:snapToGrid w:val="0"/>
        <w:rPr>
          <w:sz w:val="22"/>
          <w:szCs w:val="22"/>
        </w:rPr>
      </w:pPr>
    </w:p>
    <w:p w14:paraId="2CF4E5D8" w14:textId="77777777" w:rsidR="004D4593" w:rsidRPr="006559C9" w:rsidRDefault="004D4593" w:rsidP="004D4593">
      <w:pPr>
        <w:pStyle w:val="PlainText"/>
        <w:adjustRightInd w:val="0"/>
        <w:snapToGrid w:val="0"/>
        <w:rPr>
          <w:b/>
          <w:bCs/>
          <w:sz w:val="22"/>
          <w:szCs w:val="22"/>
        </w:rPr>
      </w:pPr>
      <w:r w:rsidRPr="006559C9">
        <w:rPr>
          <w:b/>
          <w:bCs/>
          <w:sz w:val="22"/>
          <w:szCs w:val="22"/>
        </w:rPr>
        <w:t>Tzu-Ching Yu</w:t>
      </w:r>
    </w:p>
    <w:p w14:paraId="4A225082" w14:textId="77777777" w:rsidR="004D4593" w:rsidRPr="006559C9" w:rsidRDefault="004D4593" w:rsidP="004D4593">
      <w:pPr>
        <w:pStyle w:val="PlainText"/>
        <w:adjustRightInd w:val="0"/>
        <w:snapToGrid w:val="0"/>
        <w:rPr>
          <w:sz w:val="22"/>
          <w:szCs w:val="22"/>
        </w:rPr>
      </w:pPr>
      <w:hyperlink r:id="rId19" w:history="1">
        <w:r w:rsidRPr="006559C9">
          <w:rPr>
            <w:rStyle w:val="Hyperlink"/>
            <w:color w:val="auto"/>
            <w:sz w:val="22"/>
            <w:szCs w:val="22"/>
          </w:rPr>
          <w:t>evan@ofdc.org.tw</w:t>
        </w:r>
      </w:hyperlink>
    </w:p>
    <w:p w14:paraId="2177582E" w14:textId="77777777" w:rsidR="004D4593" w:rsidRPr="006559C9" w:rsidRDefault="004D4593" w:rsidP="004D4593">
      <w:pPr>
        <w:pStyle w:val="PlainText"/>
        <w:adjustRightInd w:val="0"/>
        <w:snapToGrid w:val="0"/>
        <w:rPr>
          <w:sz w:val="22"/>
          <w:szCs w:val="22"/>
        </w:rPr>
      </w:pPr>
      <w:r w:rsidRPr="006559C9">
        <w:rPr>
          <w:sz w:val="22"/>
          <w:szCs w:val="22"/>
        </w:rPr>
        <w:t>Project Manager,</w:t>
      </w:r>
    </w:p>
    <w:p w14:paraId="7A7EA517" w14:textId="77777777" w:rsidR="004D4593" w:rsidRPr="006559C9" w:rsidRDefault="004D4593" w:rsidP="004D4593">
      <w:pPr>
        <w:pStyle w:val="PlainText"/>
        <w:adjustRightInd w:val="0"/>
        <w:snapToGrid w:val="0"/>
        <w:rPr>
          <w:sz w:val="22"/>
          <w:szCs w:val="22"/>
        </w:rPr>
      </w:pPr>
      <w:r w:rsidRPr="006559C9">
        <w:rPr>
          <w:sz w:val="22"/>
          <w:szCs w:val="22"/>
        </w:rPr>
        <w:t>Overseas Fisheries Development Council</w:t>
      </w:r>
    </w:p>
    <w:p w14:paraId="67904F06" w14:textId="77777777" w:rsidR="004D4593" w:rsidRPr="006559C9" w:rsidRDefault="004D4593" w:rsidP="004D4593">
      <w:pPr>
        <w:pStyle w:val="PlainText"/>
        <w:adjustRightInd w:val="0"/>
        <w:snapToGrid w:val="0"/>
        <w:rPr>
          <w:sz w:val="22"/>
          <w:szCs w:val="22"/>
        </w:rPr>
      </w:pPr>
    </w:p>
    <w:p w14:paraId="26349A2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UNITED STATES OF AMERICA</w:t>
      </w:r>
    </w:p>
    <w:p w14:paraId="4B09D4FB" w14:textId="77777777" w:rsidR="004D4593" w:rsidRPr="006559C9" w:rsidRDefault="004D4593" w:rsidP="004D4593">
      <w:pPr>
        <w:adjustRightInd w:val="0"/>
        <w:snapToGrid w:val="0"/>
        <w:jc w:val="left"/>
        <w:rPr>
          <w:rFonts w:ascii="Calibri" w:hAnsi="Calibri" w:cs="Calibri"/>
          <w:sz w:val="22"/>
        </w:rPr>
      </w:pPr>
    </w:p>
    <w:p w14:paraId="533C77BA" w14:textId="77777777" w:rsidR="004D4593" w:rsidRPr="005C417C" w:rsidRDefault="004D4593" w:rsidP="004D4593">
      <w:pPr>
        <w:adjustRightInd w:val="0"/>
        <w:snapToGrid w:val="0"/>
        <w:jc w:val="left"/>
        <w:rPr>
          <w:rFonts w:ascii="Calibri" w:hAnsi="Calibri" w:cs="Calibri"/>
          <w:sz w:val="22"/>
        </w:rPr>
      </w:pPr>
      <w:r w:rsidRPr="005C417C">
        <w:rPr>
          <w:rFonts w:ascii="Calibri" w:eastAsia="Times New Roman" w:hAnsi="Calibri" w:cs="Calibri"/>
          <w:b/>
          <w:bCs/>
          <w:sz w:val="22"/>
        </w:rPr>
        <w:t>Christa Marie Svensson</w:t>
      </w:r>
    </w:p>
    <w:p w14:paraId="51C9EC8B" w14:textId="77777777" w:rsidR="004D4593" w:rsidRPr="005C417C" w:rsidRDefault="004D4593" w:rsidP="004D4593">
      <w:pPr>
        <w:adjustRightInd w:val="0"/>
        <w:snapToGrid w:val="0"/>
        <w:jc w:val="left"/>
        <w:rPr>
          <w:rFonts w:ascii="Calibri" w:hAnsi="Calibri" w:cs="Calibri"/>
          <w:sz w:val="22"/>
        </w:rPr>
      </w:pPr>
      <w:r w:rsidRPr="005C417C">
        <w:rPr>
          <w:rFonts w:ascii="Calibri" w:eastAsia="Times New Roman" w:hAnsi="Calibri" w:cs="Calibri"/>
          <w:sz w:val="22"/>
        </w:rPr>
        <w:t>PFMC</w:t>
      </w:r>
    </w:p>
    <w:p w14:paraId="4A845F65" w14:textId="77777777" w:rsidR="004D4593" w:rsidRPr="005C417C" w:rsidRDefault="004D4593" w:rsidP="004D4593">
      <w:pPr>
        <w:adjustRightInd w:val="0"/>
        <w:snapToGrid w:val="0"/>
        <w:jc w:val="left"/>
        <w:rPr>
          <w:rFonts w:ascii="Calibri" w:hAnsi="Calibri" w:cs="Calibri"/>
          <w:sz w:val="22"/>
        </w:rPr>
      </w:pPr>
      <w:r w:rsidRPr="005C417C">
        <w:rPr>
          <w:rFonts w:ascii="Calibri" w:eastAsia="Times New Roman" w:hAnsi="Calibri" w:cs="Calibri"/>
          <w:sz w:val="22"/>
        </w:rPr>
        <w:t>Commissioner</w:t>
      </w:r>
    </w:p>
    <w:p w14:paraId="534C89CB" w14:textId="77777777" w:rsidR="004D4593" w:rsidRPr="005C417C" w:rsidRDefault="004D4593" w:rsidP="004D4593">
      <w:pPr>
        <w:adjustRightInd w:val="0"/>
        <w:snapToGrid w:val="0"/>
        <w:jc w:val="left"/>
        <w:rPr>
          <w:rFonts w:ascii="Calibri" w:hAnsi="Calibri" w:cs="Calibri"/>
          <w:sz w:val="22"/>
        </w:rPr>
      </w:pPr>
      <w:r w:rsidRPr="005C417C">
        <w:rPr>
          <w:rFonts w:ascii="Calibri" w:eastAsia="Times New Roman" w:hAnsi="Calibri" w:cs="Calibri"/>
          <w:sz w:val="22"/>
          <w:u w:val="single"/>
        </w:rPr>
        <w:t>cmsvensson@gmail.com</w:t>
      </w:r>
    </w:p>
    <w:p w14:paraId="3A4F245C" w14:textId="77777777" w:rsidR="004D4593" w:rsidRPr="005C417C" w:rsidRDefault="004D4593" w:rsidP="004D4593">
      <w:pPr>
        <w:adjustRightInd w:val="0"/>
        <w:snapToGrid w:val="0"/>
        <w:jc w:val="left"/>
        <w:rPr>
          <w:rFonts w:ascii="Calibri" w:hAnsi="Calibri" w:cs="Calibri"/>
          <w:sz w:val="22"/>
        </w:rPr>
      </w:pPr>
    </w:p>
    <w:p w14:paraId="0932C1AE" w14:textId="77777777" w:rsidR="004D4593" w:rsidRPr="006559C9" w:rsidRDefault="004D4593" w:rsidP="004D4593">
      <w:pPr>
        <w:adjustRightInd w:val="0"/>
        <w:snapToGrid w:val="0"/>
        <w:jc w:val="left"/>
        <w:rPr>
          <w:rFonts w:ascii="Calibri" w:eastAsia="Malgun Gothic" w:hAnsi="Calibri" w:cs="Calibri"/>
          <w:b/>
          <w:bCs/>
          <w:sz w:val="22"/>
          <w:lang w:eastAsia="ko-KR"/>
        </w:rPr>
      </w:pPr>
      <w:bookmarkStart w:id="10" w:name="_Hlk203215519"/>
      <w:r w:rsidRPr="006559C9">
        <w:rPr>
          <w:rFonts w:ascii="Calibri" w:eastAsia="Malgun Gothic" w:hAnsi="Calibri" w:cs="Calibri"/>
          <w:b/>
          <w:bCs/>
          <w:sz w:val="22"/>
          <w:lang w:eastAsia="ko-KR"/>
        </w:rPr>
        <w:t>Alex Kahl</w:t>
      </w:r>
    </w:p>
    <w:p w14:paraId="7B3CE508" w14:textId="77777777" w:rsidR="004D4593" w:rsidRPr="006559C9" w:rsidRDefault="004D4593" w:rsidP="004D4593">
      <w:pPr>
        <w:adjustRightInd w:val="0"/>
        <w:snapToGrid w:val="0"/>
        <w:jc w:val="left"/>
        <w:rPr>
          <w:rFonts w:ascii="Calibri" w:eastAsia="Malgun Gothic" w:hAnsi="Calibri" w:cs="Calibri"/>
          <w:sz w:val="22"/>
          <w:lang w:eastAsia="ko-KR"/>
        </w:rPr>
      </w:pPr>
      <w:r w:rsidRPr="006559C9">
        <w:rPr>
          <w:rFonts w:ascii="Calibri" w:eastAsia="Malgun Gothic" w:hAnsi="Calibri" w:cs="Calibri"/>
          <w:sz w:val="22"/>
          <w:lang w:eastAsia="ko-KR"/>
        </w:rPr>
        <w:t>NOAA Fisheries - Pacific Islands Regional Office</w:t>
      </w:r>
    </w:p>
    <w:p w14:paraId="6A2B6647" w14:textId="77777777" w:rsidR="004D4593" w:rsidRPr="006559C9" w:rsidRDefault="004D4593" w:rsidP="004D4593">
      <w:pPr>
        <w:adjustRightInd w:val="0"/>
        <w:snapToGrid w:val="0"/>
        <w:jc w:val="left"/>
        <w:rPr>
          <w:rFonts w:ascii="Calibri" w:eastAsia="Malgun Gothic" w:hAnsi="Calibri" w:cs="Calibri"/>
          <w:sz w:val="22"/>
          <w:lang w:eastAsia="ko-KR"/>
        </w:rPr>
      </w:pPr>
      <w:r w:rsidRPr="006559C9">
        <w:rPr>
          <w:rFonts w:ascii="Calibri" w:eastAsia="Malgun Gothic" w:hAnsi="Calibri" w:cs="Calibri"/>
          <w:sz w:val="22"/>
          <w:lang w:eastAsia="ko-KR"/>
        </w:rPr>
        <w:t>International Fisheries</w:t>
      </w:r>
    </w:p>
    <w:p w14:paraId="1DFFB418" w14:textId="77777777" w:rsidR="004D4593" w:rsidRPr="006559C9" w:rsidRDefault="004D4593" w:rsidP="004D4593">
      <w:pPr>
        <w:adjustRightInd w:val="0"/>
        <w:snapToGrid w:val="0"/>
        <w:jc w:val="left"/>
        <w:rPr>
          <w:rFonts w:ascii="Calibri" w:eastAsia="Malgun Gothic" w:hAnsi="Calibri" w:cs="Calibri"/>
          <w:sz w:val="22"/>
          <w:lang w:eastAsia="ko-KR"/>
        </w:rPr>
      </w:pPr>
      <w:hyperlink r:id="rId20" w:history="1">
        <w:r w:rsidRPr="006559C9">
          <w:rPr>
            <w:rStyle w:val="Hyperlink"/>
            <w:rFonts w:ascii="Calibri" w:eastAsia="Malgun Gothic" w:hAnsi="Calibri" w:cs="Calibri"/>
            <w:color w:val="auto"/>
            <w:sz w:val="22"/>
            <w:lang w:eastAsia="ko-KR"/>
          </w:rPr>
          <w:t>alex.kahl@noaa.gov</w:t>
        </w:r>
      </w:hyperlink>
      <w:r w:rsidRPr="006559C9">
        <w:rPr>
          <w:rFonts w:ascii="Calibri" w:eastAsia="Malgun Gothic" w:hAnsi="Calibri" w:cs="Calibri"/>
          <w:sz w:val="22"/>
          <w:lang w:eastAsia="ko-KR"/>
        </w:rPr>
        <w:t xml:space="preserve"> </w:t>
      </w:r>
    </w:p>
    <w:p w14:paraId="75ACD1AF"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01F52608"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Andrew Lawler</w:t>
      </w:r>
    </w:p>
    <w:p w14:paraId="34C0B35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NOAA</w:t>
      </w:r>
    </w:p>
    <w:p w14:paraId="5FACA71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Principal Deputy Assistant Secretary for International Fisheries</w:t>
      </w:r>
    </w:p>
    <w:p w14:paraId="7D92D45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andrew.lawler@noaa.gov</w:t>
      </w:r>
    </w:p>
    <w:p w14:paraId="04E966FA"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0920360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Dave Rudie</w:t>
      </w:r>
    </w:p>
    <w:p w14:paraId="33C6512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PFMC</w:t>
      </w:r>
    </w:p>
    <w:p w14:paraId="5A2473D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Chair HMSAS</w:t>
      </w:r>
    </w:p>
    <w:p w14:paraId="437C4F0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rudie.dave@gmail.com</w:t>
      </w:r>
    </w:p>
    <w:p w14:paraId="12EF9BAE" w14:textId="77777777" w:rsidR="004D4593" w:rsidRDefault="004D4593" w:rsidP="004D4593">
      <w:pPr>
        <w:adjustRightInd w:val="0"/>
        <w:snapToGrid w:val="0"/>
        <w:jc w:val="left"/>
        <w:rPr>
          <w:rFonts w:ascii="Calibri" w:hAnsi="Calibri" w:cs="Calibri"/>
          <w:sz w:val="22"/>
        </w:rPr>
      </w:pPr>
    </w:p>
    <w:p w14:paraId="409A87F3" w14:textId="77777777" w:rsidR="004D4593" w:rsidRPr="006559C9" w:rsidRDefault="004D4593" w:rsidP="004D4593">
      <w:pPr>
        <w:adjustRightInd w:val="0"/>
        <w:snapToGrid w:val="0"/>
        <w:jc w:val="left"/>
        <w:rPr>
          <w:rFonts w:ascii="Calibri" w:hAnsi="Calibri" w:cs="Calibri"/>
          <w:sz w:val="22"/>
        </w:rPr>
      </w:pPr>
    </w:p>
    <w:p w14:paraId="0D340C2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Desiree Tommasi</w:t>
      </w:r>
    </w:p>
    <w:p w14:paraId="20C3C30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Fisheries Collaborative Program, University of California Santa Cruz</w:t>
      </w:r>
    </w:p>
    <w:p w14:paraId="111DFBF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Project Scientist</w:t>
      </w:r>
    </w:p>
    <w:p w14:paraId="46575E4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detommas@ucsc.edu</w:t>
      </w:r>
    </w:p>
    <w:p w14:paraId="20C8FB86" w14:textId="77777777" w:rsidR="004D4593" w:rsidRPr="006559C9" w:rsidRDefault="004D4593" w:rsidP="004D4593">
      <w:pPr>
        <w:adjustRightInd w:val="0"/>
        <w:snapToGrid w:val="0"/>
        <w:jc w:val="left"/>
        <w:rPr>
          <w:rFonts w:ascii="Calibri" w:hAnsi="Calibri" w:cs="Calibri"/>
          <w:sz w:val="22"/>
        </w:rPr>
      </w:pPr>
    </w:p>
    <w:p w14:paraId="596617D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Dorothy Lowman</w:t>
      </w:r>
    </w:p>
    <w:p w14:paraId="3CACD2D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Lowman and Associates </w:t>
      </w:r>
    </w:p>
    <w:p w14:paraId="4D207B9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Owner/ Consultant </w:t>
      </w:r>
    </w:p>
    <w:p w14:paraId="7232E7C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dmlowman01@comcast.net</w:t>
      </w:r>
    </w:p>
    <w:p w14:paraId="25F2FB3D" w14:textId="77777777" w:rsidR="004D4593" w:rsidRPr="006559C9" w:rsidRDefault="004D4593" w:rsidP="004D4593">
      <w:pPr>
        <w:adjustRightInd w:val="0"/>
        <w:snapToGrid w:val="0"/>
        <w:jc w:val="left"/>
        <w:rPr>
          <w:rFonts w:ascii="Calibri" w:hAnsi="Calibri" w:cs="Calibri"/>
          <w:sz w:val="22"/>
        </w:rPr>
      </w:pPr>
    </w:p>
    <w:p w14:paraId="759D185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Emily Reynolds</w:t>
      </w:r>
    </w:p>
    <w:p w14:paraId="26BACE5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NOAA Fisheries, Pacific Islands Regional Office</w:t>
      </w:r>
    </w:p>
    <w:p w14:paraId="678BB83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Fishery Policy Analyst</w:t>
      </w:r>
    </w:p>
    <w:p w14:paraId="7626646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emily.reynolds@noaa.gov</w:t>
      </w:r>
    </w:p>
    <w:p w14:paraId="39E5ADA3" w14:textId="77777777" w:rsidR="004D4593" w:rsidRPr="006559C9" w:rsidRDefault="004D4593" w:rsidP="004D4593">
      <w:pPr>
        <w:adjustRightInd w:val="0"/>
        <w:snapToGrid w:val="0"/>
        <w:jc w:val="left"/>
        <w:rPr>
          <w:rFonts w:ascii="Calibri" w:hAnsi="Calibri" w:cs="Calibri"/>
          <w:sz w:val="22"/>
        </w:rPr>
      </w:pPr>
    </w:p>
    <w:p w14:paraId="3B431C4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Huihua Lee</w:t>
      </w:r>
    </w:p>
    <w:p w14:paraId="18A1D13A"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Southwest Fisheries Science Center, NMFS</w:t>
      </w:r>
    </w:p>
    <w:p w14:paraId="12E45F5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Research Mathematical Statistician</w:t>
      </w:r>
    </w:p>
    <w:p w14:paraId="5E2A21B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huihua.lee@noaa.gov</w:t>
      </w:r>
    </w:p>
    <w:p w14:paraId="115D0BAE" w14:textId="77777777" w:rsidR="004D4593" w:rsidRPr="006559C9" w:rsidRDefault="004D4593" w:rsidP="004D4593">
      <w:pPr>
        <w:adjustRightInd w:val="0"/>
        <w:snapToGrid w:val="0"/>
        <w:jc w:val="left"/>
        <w:rPr>
          <w:rFonts w:ascii="Calibri" w:hAnsi="Calibri" w:cs="Calibri"/>
          <w:sz w:val="22"/>
        </w:rPr>
      </w:pPr>
    </w:p>
    <w:p w14:paraId="3995D8A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Jason Philibotte</w:t>
      </w:r>
    </w:p>
    <w:p w14:paraId="44A501E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NOAA Fisheries </w:t>
      </w:r>
    </w:p>
    <w:p w14:paraId="09465A6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International Fisheries, Division Chief</w:t>
      </w:r>
    </w:p>
    <w:p w14:paraId="6B06DB56"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u w:val="single"/>
          <w:lang w:val="it-IT"/>
        </w:rPr>
        <w:t>jason.philibotte@noaa.gov</w:t>
      </w:r>
    </w:p>
    <w:p w14:paraId="01195BBF" w14:textId="77777777" w:rsidR="004D4593" w:rsidRPr="006559C9" w:rsidRDefault="004D4593" w:rsidP="004D4593">
      <w:pPr>
        <w:adjustRightInd w:val="0"/>
        <w:snapToGrid w:val="0"/>
        <w:jc w:val="left"/>
        <w:rPr>
          <w:rFonts w:ascii="Calibri" w:hAnsi="Calibri" w:cs="Calibri"/>
          <w:sz w:val="22"/>
          <w:lang w:val="it-IT"/>
        </w:rPr>
      </w:pPr>
    </w:p>
    <w:p w14:paraId="44E15846" w14:textId="77777777" w:rsidR="004D4593" w:rsidRPr="005C417C" w:rsidRDefault="004D4593" w:rsidP="004D4593">
      <w:pPr>
        <w:adjustRightInd w:val="0"/>
        <w:snapToGrid w:val="0"/>
        <w:jc w:val="left"/>
        <w:rPr>
          <w:rFonts w:ascii="Calibri" w:hAnsi="Calibri" w:cs="Calibri"/>
          <w:sz w:val="22"/>
          <w:lang w:val="it-IT"/>
        </w:rPr>
      </w:pPr>
      <w:r w:rsidRPr="005C417C">
        <w:rPr>
          <w:rFonts w:ascii="Calibri" w:eastAsia="Times New Roman" w:hAnsi="Calibri" w:cs="Calibri"/>
          <w:b/>
          <w:bCs/>
          <w:sz w:val="22"/>
          <w:lang w:val="it-IT"/>
        </w:rPr>
        <w:t>Joshlyn Cardoza</w:t>
      </w:r>
    </w:p>
    <w:p w14:paraId="14043D84" w14:textId="77777777" w:rsidR="004D4593" w:rsidRPr="005C417C" w:rsidRDefault="004D4593" w:rsidP="004D4593">
      <w:pPr>
        <w:adjustRightInd w:val="0"/>
        <w:snapToGrid w:val="0"/>
        <w:jc w:val="left"/>
        <w:rPr>
          <w:rFonts w:ascii="Calibri" w:hAnsi="Calibri" w:cs="Calibri"/>
          <w:sz w:val="22"/>
          <w:lang w:val="it-IT"/>
        </w:rPr>
      </w:pPr>
      <w:r w:rsidRPr="005C417C">
        <w:rPr>
          <w:rFonts w:ascii="Calibri" w:eastAsia="Times New Roman" w:hAnsi="Calibri" w:cs="Calibri"/>
          <w:sz w:val="22"/>
          <w:lang w:val="it-IT"/>
        </w:rPr>
        <w:t xml:space="preserve">AAFA </w:t>
      </w:r>
    </w:p>
    <w:p w14:paraId="01B8A5D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Assistant director of operations </w:t>
      </w:r>
    </w:p>
    <w:p w14:paraId="23BF7F2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admin@americanalbacore.com</w:t>
      </w:r>
    </w:p>
    <w:p w14:paraId="047EB92B"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0C926C9C" w14:textId="77777777" w:rsidR="004D4593" w:rsidRPr="005C417C" w:rsidRDefault="004D4593" w:rsidP="004D4593">
      <w:pPr>
        <w:adjustRightInd w:val="0"/>
        <w:snapToGrid w:val="0"/>
        <w:jc w:val="left"/>
        <w:rPr>
          <w:rFonts w:ascii="Calibri" w:hAnsi="Calibri" w:cs="Calibri"/>
          <w:sz w:val="22"/>
        </w:rPr>
      </w:pPr>
      <w:r w:rsidRPr="005C417C">
        <w:rPr>
          <w:rFonts w:ascii="Calibri" w:eastAsia="Times New Roman" w:hAnsi="Calibri" w:cs="Calibri"/>
          <w:b/>
          <w:bCs/>
          <w:sz w:val="22"/>
        </w:rPr>
        <w:t>Kerry Griffin</w:t>
      </w:r>
    </w:p>
    <w:p w14:paraId="685D42C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Pacific Fishery Management Council</w:t>
      </w:r>
    </w:p>
    <w:p w14:paraId="5CD8EA7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Staff Officer - Highly Migratory Species</w:t>
      </w:r>
    </w:p>
    <w:p w14:paraId="08A8E82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kerry.griffin@pcouncil.org</w:t>
      </w:r>
    </w:p>
    <w:p w14:paraId="52DFB840" w14:textId="77777777" w:rsidR="004D4593" w:rsidRPr="006559C9" w:rsidRDefault="004D4593" w:rsidP="004D4593">
      <w:pPr>
        <w:adjustRightInd w:val="0"/>
        <w:snapToGrid w:val="0"/>
        <w:jc w:val="left"/>
        <w:rPr>
          <w:rFonts w:ascii="Calibri" w:hAnsi="Calibri" w:cs="Calibri"/>
          <w:sz w:val="22"/>
        </w:rPr>
      </w:pPr>
    </w:p>
    <w:p w14:paraId="6BAC480A"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b/>
          <w:bCs/>
          <w:sz w:val="22"/>
          <w:lang w:val="it-IT"/>
        </w:rPr>
        <w:t>Kosha Arabi</w:t>
      </w:r>
    </w:p>
    <w:p w14:paraId="4B548AD6"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lang w:val="it-IT"/>
        </w:rPr>
        <w:t>MAGUROHANTA,LLC</w:t>
      </w:r>
    </w:p>
    <w:p w14:paraId="055F2078"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lang w:val="it-IT"/>
        </w:rPr>
        <w:t>Manager</w:t>
      </w:r>
    </w:p>
    <w:p w14:paraId="2D6D3E36"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u w:val="single"/>
          <w:lang w:val="it-IT"/>
        </w:rPr>
        <w:t>info@magurohanta.com</w:t>
      </w:r>
    </w:p>
    <w:p w14:paraId="52F8744F" w14:textId="77777777" w:rsidR="004D4593" w:rsidRPr="006559C9" w:rsidRDefault="004D4593" w:rsidP="004D4593">
      <w:pPr>
        <w:adjustRightInd w:val="0"/>
        <w:snapToGrid w:val="0"/>
        <w:jc w:val="left"/>
        <w:rPr>
          <w:rFonts w:ascii="Calibri" w:hAnsi="Calibri" w:cs="Calibri"/>
          <w:sz w:val="22"/>
          <w:lang w:val="it-IT"/>
        </w:rPr>
      </w:pPr>
    </w:p>
    <w:p w14:paraId="2092DA9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Larry Phillips</w:t>
      </w:r>
    </w:p>
    <w:p w14:paraId="3CD9595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American Sportfishing Association</w:t>
      </w:r>
    </w:p>
    <w:p w14:paraId="7944D05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Pacific Fisheries Policy Director</w:t>
      </w:r>
    </w:p>
    <w:p w14:paraId="5FFA92B8"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lphillips@asafishing.org</w:t>
      </w:r>
    </w:p>
    <w:p w14:paraId="2ADB7E54" w14:textId="77777777" w:rsidR="004D4593" w:rsidRPr="006559C9" w:rsidRDefault="004D4593" w:rsidP="004D4593">
      <w:pPr>
        <w:adjustRightInd w:val="0"/>
        <w:snapToGrid w:val="0"/>
        <w:jc w:val="left"/>
        <w:rPr>
          <w:rFonts w:ascii="Calibri" w:hAnsi="Calibri" w:cs="Calibri"/>
          <w:sz w:val="22"/>
        </w:rPr>
      </w:pPr>
    </w:p>
    <w:p w14:paraId="418A1C0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Lucy Bulkeley</w:t>
      </w:r>
    </w:p>
    <w:p w14:paraId="6A63201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NOAA WCR HMS</w:t>
      </w:r>
    </w:p>
    <w:p w14:paraId="77D439B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lastRenderedPageBreak/>
        <w:t>IATTC Policy Support</w:t>
      </w:r>
    </w:p>
    <w:p w14:paraId="23B66C3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lucille.bulkeley@noaa.gov</w:t>
      </w:r>
    </w:p>
    <w:p w14:paraId="2862018D" w14:textId="77777777" w:rsidR="004D4593" w:rsidRPr="006559C9" w:rsidRDefault="004D4593" w:rsidP="004D4593">
      <w:pPr>
        <w:adjustRightInd w:val="0"/>
        <w:snapToGrid w:val="0"/>
        <w:jc w:val="left"/>
        <w:rPr>
          <w:rFonts w:ascii="Calibri" w:hAnsi="Calibri" w:cs="Calibri"/>
          <w:sz w:val="22"/>
        </w:rPr>
      </w:pPr>
    </w:p>
    <w:p w14:paraId="52E23EF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Mike Conroy</w:t>
      </w:r>
    </w:p>
    <w:p w14:paraId="4C963AC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West Coast Fisheries Consultants</w:t>
      </w:r>
    </w:p>
    <w:p w14:paraId="3A5AF01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President</w:t>
      </w:r>
    </w:p>
    <w:p w14:paraId="4DB87FF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Mike@wecofm.com</w:t>
      </w:r>
    </w:p>
    <w:p w14:paraId="3A12CF26" w14:textId="77777777" w:rsidR="004D4593" w:rsidRPr="006559C9" w:rsidRDefault="004D4593" w:rsidP="004D4593">
      <w:pPr>
        <w:adjustRightInd w:val="0"/>
        <w:snapToGrid w:val="0"/>
        <w:jc w:val="left"/>
        <w:rPr>
          <w:rFonts w:ascii="Calibri" w:hAnsi="Calibri" w:cs="Calibri"/>
          <w:sz w:val="22"/>
        </w:rPr>
      </w:pPr>
    </w:p>
    <w:p w14:paraId="7EA1AE28"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Mike Thompson</w:t>
      </w:r>
    </w:p>
    <w:p w14:paraId="1BA32E1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US COMMISSIONER / IATTC</w:t>
      </w:r>
    </w:p>
    <w:p w14:paraId="5E2B0DA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REC fisheries rep</w:t>
      </w:r>
    </w:p>
    <w:p w14:paraId="34B6AFF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thompsonmike148@gmail.com</w:t>
      </w:r>
    </w:p>
    <w:p w14:paraId="5F891501" w14:textId="77777777" w:rsidR="004D4593" w:rsidRPr="006559C9" w:rsidRDefault="004D4593" w:rsidP="004D4593">
      <w:pPr>
        <w:adjustRightInd w:val="0"/>
        <w:snapToGrid w:val="0"/>
        <w:jc w:val="left"/>
        <w:rPr>
          <w:rFonts w:ascii="Calibri" w:hAnsi="Calibri" w:cs="Calibri"/>
          <w:sz w:val="22"/>
        </w:rPr>
      </w:pPr>
    </w:p>
    <w:p w14:paraId="28F7C0C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Rachael Wadsworth</w:t>
      </w:r>
    </w:p>
    <w:p w14:paraId="43AA431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NOAA Fisheries</w:t>
      </w:r>
    </w:p>
    <w:p w14:paraId="75DDA6A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Fishery Policy Analyst</w:t>
      </w:r>
    </w:p>
    <w:p w14:paraId="534FE6F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rachael.wadsworth@noaa.gov</w:t>
      </w:r>
    </w:p>
    <w:p w14:paraId="3B5D0493" w14:textId="77777777" w:rsidR="004D4593" w:rsidRPr="006559C9" w:rsidRDefault="004D4593" w:rsidP="004D4593">
      <w:pPr>
        <w:adjustRightInd w:val="0"/>
        <w:snapToGrid w:val="0"/>
        <w:jc w:val="left"/>
        <w:rPr>
          <w:rFonts w:ascii="Calibri" w:hAnsi="Calibri" w:cs="Calibri"/>
          <w:sz w:val="22"/>
        </w:rPr>
      </w:pPr>
    </w:p>
    <w:p w14:paraId="7A8549A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Rachel Ryan</w:t>
      </w:r>
    </w:p>
    <w:p w14:paraId="6666713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U.S. Department of State</w:t>
      </w:r>
    </w:p>
    <w:p w14:paraId="0313239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Foreign Affairs Officer</w:t>
      </w:r>
    </w:p>
    <w:p w14:paraId="1048A64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RyanRL@state.gov</w:t>
      </w:r>
    </w:p>
    <w:p w14:paraId="4E1EDC03" w14:textId="77777777" w:rsidR="004D4593" w:rsidRPr="006559C9" w:rsidRDefault="004D4593" w:rsidP="004D4593">
      <w:pPr>
        <w:adjustRightInd w:val="0"/>
        <w:snapToGrid w:val="0"/>
        <w:jc w:val="left"/>
        <w:rPr>
          <w:rFonts w:ascii="Calibri" w:hAnsi="Calibri" w:cs="Calibri"/>
          <w:sz w:val="22"/>
        </w:rPr>
      </w:pPr>
    </w:p>
    <w:p w14:paraId="10EB4C1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Roger Dang</w:t>
      </w:r>
    </w:p>
    <w:p w14:paraId="2DD3B30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Fresh Island Fish Co.</w:t>
      </w:r>
    </w:p>
    <w:p w14:paraId="2D87D9C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General Manager</w:t>
      </w:r>
    </w:p>
    <w:p w14:paraId="4FB97C28" w14:textId="77777777" w:rsidR="004D4593" w:rsidRPr="006559C9" w:rsidRDefault="004D4593" w:rsidP="004D4593">
      <w:pPr>
        <w:adjustRightInd w:val="0"/>
        <w:snapToGrid w:val="0"/>
        <w:jc w:val="left"/>
        <w:rPr>
          <w:rFonts w:ascii="Calibri" w:hAnsi="Calibri" w:cs="Calibri"/>
          <w:sz w:val="22"/>
        </w:rPr>
      </w:pPr>
    </w:p>
    <w:p w14:paraId="19DCE978"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Ryan Wulff</w:t>
      </w:r>
    </w:p>
    <w:p w14:paraId="4AF5596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NOAA</w:t>
      </w:r>
    </w:p>
    <w:p w14:paraId="41731F0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ARA for Sustainable Fisheries</w:t>
      </w:r>
    </w:p>
    <w:p w14:paraId="787A373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ryan.wulff@noaa.gov</w:t>
      </w:r>
    </w:p>
    <w:p w14:paraId="03A62E5A" w14:textId="77777777" w:rsidR="004D4593" w:rsidRPr="006559C9" w:rsidRDefault="004D4593" w:rsidP="004D4593">
      <w:pPr>
        <w:adjustRightInd w:val="0"/>
        <w:snapToGrid w:val="0"/>
        <w:jc w:val="left"/>
        <w:rPr>
          <w:rFonts w:ascii="Calibri" w:hAnsi="Calibri" w:cs="Calibri"/>
          <w:sz w:val="22"/>
        </w:rPr>
      </w:pPr>
    </w:p>
    <w:p w14:paraId="194CEAA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Sarah Malloy</w:t>
      </w:r>
    </w:p>
    <w:p w14:paraId="36D36FE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NOAA Fisheries</w:t>
      </w:r>
    </w:p>
    <w:p w14:paraId="687892D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Regional Administrator, Pacific Islands Regional Office</w:t>
      </w:r>
    </w:p>
    <w:p w14:paraId="74A6E69F"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u w:val="single"/>
          <w:lang w:val="it-IT"/>
        </w:rPr>
        <w:t>sarah.malloy@noaa.gov</w:t>
      </w:r>
    </w:p>
    <w:p w14:paraId="41EA66C2" w14:textId="77777777" w:rsidR="004D4593" w:rsidRPr="006559C9" w:rsidRDefault="004D4593" w:rsidP="004D4593">
      <w:pPr>
        <w:adjustRightInd w:val="0"/>
        <w:snapToGrid w:val="0"/>
        <w:jc w:val="left"/>
        <w:rPr>
          <w:rFonts w:ascii="Calibri" w:hAnsi="Calibri" w:cs="Calibri"/>
          <w:sz w:val="22"/>
          <w:lang w:val="it-IT"/>
        </w:rPr>
      </w:pPr>
    </w:p>
    <w:p w14:paraId="58750A33" w14:textId="77777777" w:rsidR="004D4593" w:rsidRPr="005C417C" w:rsidRDefault="004D4593" w:rsidP="004D4593">
      <w:pPr>
        <w:adjustRightInd w:val="0"/>
        <w:snapToGrid w:val="0"/>
        <w:jc w:val="left"/>
        <w:rPr>
          <w:rFonts w:ascii="Calibri" w:hAnsi="Calibri" w:cs="Calibri"/>
          <w:sz w:val="22"/>
          <w:lang w:val="it-IT"/>
        </w:rPr>
      </w:pPr>
      <w:r w:rsidRPr="005C417C">
        <w:rPr>
          <w:rFonts w:ascii="Calibri" w:eastAsia="Times New Roman" w:hAnsi="Calibri" w:cs="Calibri"/>
          <w:b/>
          <w:bCs/>
          <w:sz w:val="22"/>
          <w:lang w:val="it-IT"/>
        </w:rPr>
        <w:t>Steven Teo</w:t>
      </w:r>
    </w:p>
    <w:p w14:paraId="1D152BA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NOAA Fisheries </w:t>
      </w:r>
    </w:p>
    <w:p w14:paraId="5039944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Research Fisheries Biologist</w:t>
      </w:r>
    </w:p>
    <w:p w14:paraId="4BFAD22B" w14:textId="77777777" w:rsidR="004D4593" w:rsidRPr="005C417C" w:rsidRDefault="004D4593" w:rsidP="004D4593">
      <w:pPr>
        <w:adjustRightInd w:val="0"/>
        <w:snapToGrid w:val="0"/>
        <w:jc w:val="left"/>
        <w:rPr>
          <w:rFonts w:ascii="Calibri" w:hAnsi="Calibri" w:cs="Calibri"/>
          <w:sz w:val="22"/>
        </w:rPr>
      </w:pPr>
      <w:r w:rsidRPr="005C417C">
        <w:rPr>
          <w:rFonts w:ascii="Calibri" w:eastAsia="Times New Roman" w:hAnsi="Calibri" w:cs="Calibri"/>
          <w:sz w:val="22"/>
          <w:u w:val="single"/>
        </w:rPr>
        <w:t>steve.teo@noaa.gov</w:t>
      </w:r>
    </w:p>
    <w:p w14:paraId="705D9C0D" w14:textId="77777777" w:rsidR="004D4593" w:rsidRPr="005C417C" w:rsidRDefault="004D4593" w:rsidP="004D4593">
      <w:pPr>
        <w:adjustRightInd w:val="0"/>
        <w:snapToGrid w:val="0"/>
        <w:jc w:val="left"/>
        <w:rPr>
          <w:rFonts w:ascii="Calibri" w:hAnsi="Calibri" w:cs="Calibri"/>
          <w:sz w:val="22"/>
        </w:rPr>
      </w:pPr>
    </w:p>
    <w:p w14:paraId="52389628" w14:textId="77777777" w:rsidR="004D4593" w:rsidRPr="005C417C" w:rsidRDefault="004D4593" w:rsidP="004D4593">
      <w:pPr>
        <w:adjustRightInd w:val="0"/>
        <w:snapToGrid w:val="0"/>
        <w:jc w:val="left"/>
        <w:rPr>
          <w:rFonts w:ascii="Calibri" w:hAnsi="Calibri" w:cs="Calibri"/>
          <w:sz w:val="22"/>
        </w:rPr>
      </w:pPr>
      <w:r w:rsidRPr="005C417C">
        <w:rPr>
          <w:rFonts w:ascii="Calibri" w:eastAsia="Times New Roman" w:hAnsi="Calibri" w:cs="Calibri"/>
          <w:b/>
          <w:bCs/>
          <w:sz w:val="22"/>
        </w:rPr>
        <w:t>Stuart Chikami</w:t>
      </w:r>
    </w:p>
    <w:p w14:paraId="5FE56B0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Western Pacific Fisheries, Inc.</w:t>
      </w:r>
    </w:p>
    <w:p w14:paraId="7F48A87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Manager</w:t>
      </w:r>
    </w:p>
    <w:p w14:paraId="2174AA4A" w14:textId="77777777" w:rsidR="004D4593" w:rsidRDefault="004D4593" w:rsidP="004D4593">
      <w:pPr>
        <w:adjustRightInd w:val="0"/>
        <w:snapToGrid w:val="0"/>
        <w:jc w:val="left"/>
        <w:rPr>
          <w:rFonts w:ascii="Calibri" w:hAnsi="Calibri" w:cs="Calibri"/>
          <w:sz w:val="22"/>
        </w:rPr>
      </w:pPr>
    </w:p>
    <w:p w14:paraId="562D4B20" w14:textId="77777777" w:rsidR="004D4593" w:rsidRPr="006559C9" w:rsidRDefault="004D4593" w:rsidP="004D4593">
      <w:pPr>
        <w:adjustRightInd w:val="0"/>
        <w:snapToGrid w:val="0"/>
        <w:jc w:val="left"/>
        <w:rPr>
          <w:rFonts w:ascii="Calibri" w:hAnsi="Calibri" w:cs="Calibri"/>
          <w:sz w:val="22"/>
        </w:rPr>
      </w:pPr>
    </w:p>
    <w:p w14:paraId="13B59B7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Theresa Labriola</w:t>
      </w:r>
    </w:p>
    <w:p w14:paraId="391B1CF8"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Wild Oceans</w:t>
      </w:r>
    </w:p>
    <w:p w14:paraId="60333B0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Pacific Program Director</w:t>
      </w:r>
    </w:p>
    <w:p w14:paraId="286C225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tlabriola@wildoceans.org</w:t>
      </w:r>
    </w:p>
    <w:p w14:paraId="576EDA58" w14:textId="77777777" w:rsidR="004D4593" w:rsidRPr="006559C9" w:rsidRDefault="004D4593" w:rsidP="004D4593">
      <w:pPr>
        <w:adjustRightInd w:val="0"/>
        <w:snapToGrid w:val="0"/>
        <w:jc w:val="left"/>
        <w:rPr>
          <w:rFonts w:ascii="Calibri" w:eastAsia="Malgun Gothic" w:hAnsi="Calibri" w:cs="Calibri"/>
          <w:sz w:val="22"/>
          <w:lang w:eastAsia="ko-KR"/>
        </w:rPr>
      </w:pPr>
    </w:p>
    <w:p w14:paraId="52BB414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Valerie Post</w:t>
      </w:r>
    </w:p>
    <w:p w14:paraId="74C41C6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NOAA Fisheries </w:t>
      </w:r>
    </w:p>
    <w:p w14:paraId="2283876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Fishery Policy Analyst</w:t>
      </w:r>
    </w:p>
    <w:p w14:paraId="2AEEFD99" w14:textId="77777777" w:rsidR="004D4593" w:rsidRPr="005C417C" w:rsidRDefault="004D4593" w:rsidP="004D4593">
      <w:pPr>
        <w:adjustRightInd w:val="0"/>
        <w:snapToGrid w:val="0"/>
        <w:jc w:val="left"/>
        <w:rPr>
          <w:rFonts w:ascii="Calibri" w:hAnsi="Calibri" w:cs="Calibri"/>
          <w:sz w:val="22"/>
        </w:rPr>
      </w:pPr>
      <w:r w:rsidRPr="005C417C">
        <w:rPr>
          <w:rFonts w:ascii="Calibri" w:eastAsia="Times New Roman" w:hAnsi="Calibri" w:cs="Calibri"/>
          <w:sz w:val="22"/>
          <w:u w:val="single"/>
        </w:rPr>
        <w:t>valerie.post@noaa.gov</w:t>
      </w:r>
    </w:p>
    <w:p w14:paraId="2D839560" w14:textId="77777777" w:rsidR="004D4593" w:rsidRPr="005C417C" w:rsidRDefault="004D4593" w:rsidP="004D4593">
      <w:pPr>
        <w:adjustRightInd w:val="0"/>
        <w:snapToGrid w:val="0"/>
        <w:jc w:val="left"/>
        <w:rPr>
          <w:rFonts w:ascii="Calibri" w:hAnsi="Calibri" w:cs="Calibri"/>
          <w:sz w:val="22"/>
        </w:rPr>
      </w:pPr>
    </w:p>
    <w:bookmarkEnd w:id="10"/>
    <w:p w14:paraId="2C063F98" w14:textId="77777777" w:rsidR="004D4593" w:rsidRPr="006559C9" w:rsidRDefault="004D4593" w:rsidP="004D4593">
      <w:pPr>
        <w:adjustRightInd w:val="0"/>
        <w:snapToGrid w:val="0"/>
        <w:jc w:val="left"/>
        <w:rPr>
          <w:rFonts w:ascii="Calibri" w:eastAsia="Malgun Gothic" w:hAnsi="Calibri" w:cs="Calibri"/>
          <w:b/>
          <w:bCs/>
          <w:sz w:val="22"/>
          <w:lang w:eastAsia="ko-KR"/>
        </w:rPr>
      </w:pPr>
      <w:r w:rsidRPr="006559C9">
        <w:rPr>
          <w:rFonts w:ascii="Calibri" w:eastAsia="Malgun Gothic" w:hAnsi="Calibri" w:cs="Calibri"/>
          <w:b/>
          <w:bCs/>
          <w:sz w:val="22"/>
          <w:lang w:eastAsia="ko-KR"/>
        </w:rPr>
        <w:t>VANUATU</w:t>
      </w:r>
    </w:p>
    <w:p w14:paraId="06C27B25"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6DFAF482"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b/>
          <w:bCs/>
          <w:sz w:val="22"/>
          <w:lang w:val="en-AU"/>
        </w:rPr>
        <w:t>Lucy Joy</w:t>
      </w:r>
    </w:p>
    <w:p w14:paraId="4F8316A9"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lang w:val="en-AU"/>
        </w:rPr>
        <w:t>Vanuatu Fisheries Department</w:t>
      </w:r>
    </w:p>
    <w:p w14:paraId="73093FE9"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lang w:val="en-AU"/>
        </w:rPr>
        <w:t>Principal Data Officer</w:t>
      </w:r>
    </w:p>
    <w:p w14:paraId="44E5CAC6"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u w:val="single"/>
          <w:lang w:val="en-AU"/>
        </w:rPr>
        <w:t>ljoy@fisheries.gov.vu</w:t>
      </w:r>
    </w:p>
    <w:p w14:paraId="3EA0F4F5"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3FE22B7A"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b/>
          <w:bCs/>
          <w:sz w:val="22"/>
          <w:lang w:val="en-AU"/>
        </w:rPr>
        <w:t>Rocky Kaku</w:t>
      </w:r>
    </w:p>
    <w:p w14:paraId="62AAC44E"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lang w:val="en-AU"/>
        </w:rPr>
        <w:t xml:space="preserve">Vanuatu Fisheries Department </w:t>
      </w:r>
    </w:p>
    <w:p w14:paraId="4C39CE22"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lang w:val="en-AU"/>
        </w:rPr>
        <w:t>Research officer</w:t>
      </w:r>
    </w:p>
    <w:p w14:paraId="60A5DA79"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u w:val="single"/>
          <w:lang w:val="en-AU"/>
        </w:rPr>
        <w:t>rky.kaku@gmail.com</w:t>
      </w:r>
    </w:p>
    <w:p w14:paraId="55BB31EB"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0976D5A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MEXICO</w:t>
      </w:r>
    </w:p>
    <w:p w14:paraId="2EEFDE09" w14:textId="77777777" w:rsidR="004D4593" w:rsidRPr="006559C9" w:rsidRDefault="004D4593" w:rsidP="004D4593">
      <w:pPr>
        <w:adjustRightInd w:val="0"/>
        <w:snapToGrid w:val="0"/>
        <w:jc w:val="left"/>
        <w:rPr>
          <w:rFonts w:ascii="Calibri" w:hAnsi="Calibri" w:cs="Calibri"/>
          <w:sz w:val="22"/>
        </w:rPr>
      </w:pPr>
    </w:p>
    <w:p w14:paraId="4325BBB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Martha Betancourt Aguirre</w:t>
      </w:r>
    </w:p>
    <w:p w14:paraId="19A00B8B"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FIDEMAR </w:t>
      </w:r>
    </w:p>
    <w:p w14:paraId="2BE78AB8"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Member of delegation</w:t>
      </w:r>
    </w:p>
    <w:p w14:paraId="6CC189A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martha.betancourt@uabc.edu.mx</w:t>
      </w:r>
    </w:p>
    <w:p w14:paraId="57CB09E9" w14:textId="77777777" w:rsidR="004D4593" w:rsidRPr="006559C9" w:rsidRDefault="004D4593" w:rsidP="004D4593">
      <w:pPr>
        <w:adjustRightInd w:val="0"/>
        <w:snapToGrid w:val="0"/>
        <w:jc w:val="left"/>
        <w:rPr>
          <w:rFonts w:ascii="Calibri" w:hAnsi="Calibri" w:cs="Calibri"/>
          <w:sz w:val="22"/>
        </w:rPr>
      </w:pPr>
    </w:p>
    <w:p w14:paraId="234810A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Michel Dreyfus Leon</w:t>
      </w:r>
    </w:p>
    <w:p w14:paraId="1EB49F4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FIDEMAR</w:t>
      </w:r>
    </w:p>
    <w:p w14:paraId="125040B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In charge of research</w:t>
      </w:r>
    </w:p>
    <w:p w14:paraId="2BD05E7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mchldryfs@gmail.com</w:t>
      </w:r>
    </w:p>
    <w:p w14:paraId="73C5B45A" w14:textId="77777777" w:rsidR="004D4593" w:rsidRPr="006559C9" w:rsidRDefault="004D4593" w:rsidP="004D4593">
      <w:pPr>
        <w:adjustRightInd w:val="0"/>
        <w:snapToGrid w:val="0"/>
        <w:jc w:val="left"/>
        <w:rPr>
          <w:rFonts w:ascii="Calibri" w:hAnsi="Calibri" w:cs="Calibri"/>
          <w:sz w:val="22"/>
        </w:rPr>
      </w:pPr>
    </w:p>
    <w:p w14:paraId="02A4E3D3" w14:textId="77777777" w:rsidR="004D4593" w:rsidRPr="006559C9" w:rsidRDefault="004D4593" w:rsidP="004D4593">
      <w:pPr>
        <w:adjustRightInd w:val="0"/>
        <w:snapToGrid w:val="0"/>
        <w:jc w:val="left"/>
        <w:rPr>
          <w:rFonts w:ascii="Calibri" w:eastAsia="Malgun Gothic" w:hAnsi="Calibri" w:cs="Calibri"/>
          <w:b/>
          <w:bCs/>
          <w:sz w:val="22"/>
          <w:lang w:eastAsia="ko-KR"/>
        </w:rPr>
      </w:pPr>
      <w:r w:rsidRPr="006559C9">
        <w:rPr>
          <w:rFonts w:ascii="Calibri" w:eastAsia="Malgun Gothic" w:hAnsi="Calibri" w:cs="Calibri"/>
          <w:b/>
          <w:bCs/>
          <w:sz w:val="22"/>
          <w:lang w:eastAsia="ko-KR"/>
        </w:rPr>
        <w:t>NEW ZEALAND</w:t>
      </w:r>
    </w:p>
    <w:p w14:paraId="0AC4C456"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39ACD0F1"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b/>
          <w:bCs/>
          <w:sz w:val="22"/>
          <w:lang w:val="en-AU"/>
        </w:rPr>
        <w:t>Robert Gear</w:t>
      </w:r>
    </w:p>
    <w:p w14:paraId="35D872C7"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lang w:val="en-AU"/>
        </w:rPr>
        <w:t>Ministry for Primary Industries</w:t>
      </w:r>
    </w:p>
    <w:p w14:paraId="4BB8008D" w14:textId="77777777" w:rsidR="004D4593" w:rsidRPr="006559C9" w:rsidRDefault="004D4593" w:rsidP="004D4593">
      <w:pPr>
        <w:adjustRightInd w:val="0"/>
        <w:snapToGrid w:val="0"/>
        <w:jc w:val="left"/>
        <w:rPr>
          <w:rFonts w:ascii="Calibri" w:eastAsia="Malgun Gothic" w:hAnsi="Calibri" w:cs="Calibri"/>
          <w:sz w:val="22"/>
          <w:lang w:val="en-AU" w:eastAsia="ko-KR"/>
        </w:rPr>
      </w:pPr>
      <w:r w:rsidRPr="006559C9">
        <w:rPr>
          <w:rFonts w:ascii="Calibri" w:hAnsi="Calibri" w:cs="Calibri"/>
          <w:sz w:val="22"/>
          <w:lang w:val="en-AU"/>
        </w:rPr>
        <w:t>Manager, Highly Migratory Species and Pacific Fisheries Team</w:t>
      </w:r>
    </w:p>
    <w:p w14:paraId="6CFA0D44"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hAnsi="Calibri" w:cs="Calibri"/>
          <w:sz w:val="22"/>
          <w:u w:val="single"/>
          <w:lang w:val="it-IT"/>
        </w:rPr>
        <w:t>robert.gear@mpi.govt.nz</w:t>
      </w:r>
    </w:p>
    <w:p w14:paraId="4FDBE70F" w14:textId="77777777" w:rsidR="004D4593" w:rsidRPr="006559C9" w:rsidRDefault="004D4593" w:rsidP="004D4593">
      <w:pPr>
        <w:adjustRightInd w:val="0"/>
        <w:snapToGrid w:val="0"/>
        <w:jc w:val="left"/>
        <w:rPr>
          <w:rFonts w:ascii="Calibri" w:hAnsi="Calibri" w:cs="Calibri"/>
          <w:sz w:val="22"/>
          <w:lang w:val="it-IT"/>
        </w:rPr>
      </w:pPr>
    </w:p>
    <w:p w14:paraId="423BFFF1" w14:textId="77777777" w:rsidR="004D4593" w:rsidRPr="006559C9" w:rsidRDefault="004D4593" w:rsidP="004D4593">
      <w:pPr>
        <w:adjustRightInd w:val="0"/>
        <w:snapToGrid w:val="0"/>
        <w:jc w:val="left"/>
        <w:rPr>
          <w:rFonts w:ascii="Calibri" w:eastAsia="Malgun Gothic" w:hAnsi="Calibri" w:cs="Calibri"/>
          <w:b/>
          <w:bCs/>
          <w:sz w:val="22"/>
          <w:lang w:val="it-IT" w:eastAsia="ko-KR"/>
        </w:rPr>
      </w:pPr>
      <w:r w:rsidRPr="006559C9">
        <w:rPr>
          <w:rFonts w:ascii="Calibri" w:eastAsia="Malgun Gothic" w:hAnsi="Calibri" w:cs="Calibri"/>
          <w:b/>
          <w:bCs/>
          <w:sz w:val="22"/>
          <w:lang w:val="it-IT" w:eastAsia="ko-KR"/>
        </w:rPr>
        <w:t>INTER-AMERICAN TROPICAL TUNA COMMISSION (IATTC)</w:t>
      </w:r>
    </w:p>
    <w:p w14:paraId="12D6A40F" w14:textId="77777777" w:rsidR="004D4593" w:rsidRPr="006559C9" w:rsidRDefault="004D4593" w:rsidP="004D4593">
      <w:pPr>
        <w:adjustRightInd w:val="0"/>
        <w:snapToGrid w:val="0"/>
        <w:jc w:val="left"/>
        <w:rPr>
          <w:rFonts w:ascii="Calibri" w:eastAsia="Malgun Gothic" w:hAnsi="Calibri" w:cs="Calibri"/>
          <w:b/>
          <w:bCs/>
          <w:sz w:val="22"/>
          <w:lang w:val="it-IT" w:eastAsia="ko-KR"/>
        </w:rPr>
      </w:pPr>
    </w:p>
    <w:p w14:paraId="4F608F51"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b/>
          <w:bCs/>
          <w:sz w:val="22"/>
          <w:lang w:val="en-AU"/>
        </w:rPr>
        <w:t>Brad Wiley</w:t>
      </w:r>
    </w:p>
    <w:p w14:paraId="4666F549"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lang w:val="en-AU"/>
        </w:rPr>
        <w:t>IATTC</w:t>
      </w:r>
    </w:p>
    <w:p w14:paraId="76DCC9B5"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lang w:val="en-AU"/>
        </w:rPr>
        <w:t>Policy Officer</w:t>
      </w:r>
    </w:p>
    <w:p w14:paraId="0F331CF1"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u w:val="single"/>
          <w:lang w:val="en-AU"/>
        </w:rPr>
        <w:lastRenderedPageBreak/>
        <w:t>bwiley@iattc.org</w:t>
      </w:r>
    </w:p>
    <w:p w14:paraId="36EA0A84" w14:textId="77777777" w:rsidR="004D4593" w:rsidRPr="006559C9" w:rsidRDefault="004D4593" w:rsidP="004D4593">
      <w:pPr>
        <w:adjustRightInd w:val="0"/>
        <w:snapToGrid w:val="0"/>
        <w:jc w:val="left"/>
        <w:rPr>
          <w:rFonts w:ascii="Calibri" w:eastAsia="Malgun Gothic" w:hAnsi="Calibri" w:cs="Calibri"/>
          <w:b/>
          <w:bCs/>
          <w:sz w:val="22"/>
          <w:lang w:val="en-AU" w:eastAsia="ko-KR"/>
        </w:rPr>
      </w:pPr>
    </w:p>
    <w:p w14:paraId="4BA22FF0" w14:textId="77777777" w:rsidR="004D4593" w:rsidRPr="006559C9" w:rsidRDefault="004D4593" w:rsidP="004D4593">
      <w:pPr>
        <w:adjustRightInd w:val="0"/>
        <w:snapToGrid w:val="0"/>
        <w:jc w:val="left"/>
        <w:rPr>
          <w:rFonts w:ascii="Calibri" w:eastAsia="Malgun Gothic" w:hAnsi="Calibri" w:cs="Calibri"/>
          <w:b/>
          <w:bCs/>
          <w:sz w:val="22"/>
          <w:lang w:val="en-AU" w:eastAsia="ko-KR"/>
        </w:rPr>
      </w:pPr>
      <w:r w:rsidRPr="006559C9">
        <w:rPr>
          <w:rFonts w:ascii="Calibri" w:eastAsia="Malgun Gothic" w:hAnsi="Calibri" w:cs="Calibri"/>
          <w:b/>
          <w:bCs/>
          <w:sz w:val="22"/>
          <w:lang w:val="en-AU" w:eastAsia="ko-KR"/>
        </w:rPr>
        <w:t>Mark Maunder</w:t>
      </w:r>
    </w:p>
    <w:p w14:paraId="2815D6B1" w14:textId="77777777" w:rsidR="004D4593" w:rsidRPr="006559C9" w:rsidRDefault="004D4593" w:rsidP="004D4593">
      <w:pPr>
        <w:adjustRightInd w:val="0"/>
        <w:snapToGrid w:val="0"/>
        <w:jc w:val="left"/>
        <w:rPr>
          <w:rFonts w:ascii="Calibri" w:eastAsia="Malgun Gothic" w:hAnsi="Calibri" w:cs="Calibri"/>
          <w:sz w:val="22"/>
          <w:lang w:val="en-AU" w:eastAsia="ko-KR"/>
        </w:rPr>
      </w:pPr>
      <w:r w:rsidRPr="006559C9">
        <w:rPr>
          <w:rFonts w:ascii="Calibri" w:eastAsia="Malgun Gothic" w:hAnsi="Calibri" w:cs="Calibri"/>
          <w:sz w:val="22"/>
          <w:lang w:val="en-AU" w:eastAsia="ko-KR"/>
        </w:rPr>
        <w:t>IATTC</w:t>
      </w:r>
    </w:p>
    <w:p w14:paraId="68DA093C" w14:textId="77777777" w:rsidR="004D4593" w:rsidRPr="006559C9" w:rsidRDefault="004D4593" w:rsidP="004D4593">
      <w:pPr>
        <w:adjustRightInd w:val="0"/>
        <w:snapToGrid w:val="0"/>
        <w:jc w:val="left"/>
        <w:rPr>
          <w:rFonts w:ascii="Calibri" w:eastAsia="Malgun Gothic" w:hAnsi="Calibri" w:cs="Calibri"/>
          <w:sz w:val="22"/>
          <w:lang w:val="en-AU" w:eastAsia="ko-KR"/>
        </w:rPr>
      </w:pPr>
      <w:r w:rsidRPr="006559C9">
        <w:rPr>
          <w:rFonts w:ascii="Calibri" w:eastAsia="Malgun Gothic" w:hAnsi="Calibri" w:cs="Calibri"/>
          <w:sz w:val="22"/>
          <w:lang w:val="en-AU" w:eastAsia="ko-KR"/>
        </w:rPr>
        <w:t>Head of stock assessment program</w:t>
      </w:r>
    </w:p>
    <w:p w14:paraId="0FA120D6" w14:textId="77777777" w:rsidR="004D4593" w:rsidRPr="006559C9" w:rsidRDefault="004D4593" w:rsidP="004D4593">
      <w:pPr>
        <w:adjustRightInd w:val="0"/>
        <w:snapToGrid w:val="0"/>
        <w:jc w:val="left"/>
        <w:rPr>
          <w:rFonts w:ascii="Calibri" w:eastAsia="Malgun Gothic" w:hAnsi="Calibri" w:cs="Calibri"/>
          <w:sz w:val="22"/>
          <w:lang w:val="en-AU" w:eastAsia="ko-KR"/>
        </w:rPr>
      </w:pPr>
      <w:hyperlink r:id="rId21" w:history="1">
        <w:r w:rsidRPr="006559C9">
          <w:rPr>
            <w:rStyle w:val="Hyperlink"/>
            <w:rFonts w:ascii="Calibri" w:eastAsia="Malgun Gothic" w:hAnsi="Calibri" w:cs="Calibri"/>
            <w:color w:val="auto"/>
            <w:sz w:val="22"/>
            <w:lang w:val="en-AU" w:eastAsia="ko-KR"/>
          </w:rPr>
          <w:t>mmaunder@iattc.org</w:t>
        </w:r>
      </w:hyperlink>
      <w:r w:rsidRPr="006559C9">
        <w:rPr>
          <w:rFonts w:ascii="Calibri" w:eastAsia="Malgun Gothic" w:hAnsi="Calibri" w:cs="Calibri"/>
          <w:sz w:val="22"/>
          <w:lang w:val="en-AU" w:eastAsia="ko-KR"/>
        </w:rPr>
        <w:t xml:space="preserve">  </w:t>
      </w:r>
    </w:p>
    <w:p w14:paraId="337563A5" w14:textId="77777777" w:rsidR="004D4593" w:rsidRPr="006559C9" w:rsidRDefault="004D4593" w:rsidP="004D4593">
      <w:pPr>
        <w:adjustRightInd w:val="0"/>
        <w:snapToGrid w:val="0"/>
        <w:jc w:val="left"/>
        <w:rPr>
          <w:rFonts w:ascii="Calibri" w:eastAsia="Malgun Gothic" w:hAnsi="Calibri" w:cs="Calibri"/>
          <w:b/>
          <w:bCs/>
          <w:sz w:val="22"/>
          <w:lang w:val="en-AU" w:eastAsia="ko-KR"/>
        </w:rPr>
      </w:pPr>
    </w:p>
    <w:p w14:paraId="397C89BB" w14:textId="77777777" w:rsidR="004D4593" w:rsidRPr="006559C9" w:rsidRDefault="004D4593" w:rsidP="004D4593">
      <w:pPr>
        <w:adjustRightInd w:val="0"/>
        <w:snapToGrid w:val="0"/>
        <w:jc w:val="left"/>
        <w:rPr>
          <w:rFonts w:ascii="Calibri" w:eastAsia="Malgun Gothic" w:hAnsi="Calibri" w:cs="Calibri"/>
          <w:b/>
          <w:bCs/>
          <w:sz w:val="22"/>
          <w:lang w:eastAsia="ko-KR"/>
        </w:rPr>
      </w:pPr>
      <w:r w:rsidRPr="006559C9">
        <w:rPr>
          <w:rFonts w:ascii="Calibri" w:eastAsia="MS PGothic" w:hAnsi="Calibri" w:cs="Calibri"/>
          <w:b/>
          <w:bCs/>
          <w:sz w:val="22"/>
        </w:rPr>
        <w:t>NORTH PACIFIC MARINES SCIENCE ORGANIZATION</w:t>
      </w:r>
      <w:r w:rsidRPr="006559C9">
        <w:rPr>
          <w:rFonts w:ascii="Calibri" w:eastAsia="Malgun Gothic" w:hAnsi="Calibri" w:cs="Calibri"/>
          <w:b/>
          <w:bCs/>
          <w:sz w:val="22"/>
          <w:lang w:eastAsia="ko-KR"/>
        </w:rPr>
        <w:t xml:space="preserve"> (PICES)</w:t>
      </w:r>
    </w:p>
    <w:p w14:paraId="79BCAE23" w14:textId="77777777" w:rsidR="004D4593" w:rsidRPr="006559C9" w:rsidRDefault="004D4593" w:rsidP="004D4593">
      <w:pPr>
        <w:adjustRightInd w:val="0"/>
        <w:snapToGrid w:val="0"/>
        <w:jc w:val="left"/>
        <w:rPr>
          <w:rFonts w:ascii="Calibri" w:eastAsia="Malgun Gothic" w:hAnsi="Calibri" w:cs="Calibri"/>
          <w:sz w:val="22"/>
          <w:lang w:eastAsia="ko-KR"/>
        </w:rPr>
      </w:pPr>
    </w:p>
    <w:p w14:paraId="5671616F" w14:textId="77777777" w:rsidR="004D4593" w:rsidRPr="006559C9" w:rsidRDefault="004D4593" w:rsidP="004D4593">
      <w:pPr>
        <w:adjustRightInd w:val="0"/>
        <w:snapToGrid w:val="0"/>
        <w:jc w:val="left"/>
        <w:rPr>
          <w:rFonts w:ascii="Calibri" w:eastAsia="MS PGothic" w:hAnsi="Calibri" w:cs="Calibri"/>
          <w:b/>
          <w:bCs/>
          <w:sz w:val="22"/>
        </w:rPr>
      </w:pPr>
      <w:r w:rsidRPr="006559C9">
        <w:rPr>
          <w:rFonts w:ascii="Calibri" w:eastAsia="MS PGothic" w:hAnsi="Calibri" w:cs="Calibri"/>
          <w:b/>
          <w:bCs/>
          <w:sz w:val="22"/>
        </w:rPr>
        <w:t>Kathryn Berry</w:t>
      </w:r>
    </w:p>
    <w:p w14:paraId="56B3CEBE" w14:textId="77777777" w:rsidR="004D4593" w:rsidRPr="006559C9" w:rsidRDefault="004D4593" w:rsidP="004D4593">
      <w:pPr>
        <w:adjustRightInd w:val="0"/>
        <w:snapToGrid w:val="0"/>
        <w:jc w:val="left"/>
        <w:rPr>
          <w:rFonts w:ascii="Calibri" w:eastAsia="MS PGothic" w:hAnsi="Calibri" w:cs="Calibri"/>
          <w:sz w:val="22"/>
        </w:rPr>
      </w:pPr>
      <w:r w:rsidRPr="006559C9">
        <w:rPr>
          <w:rFonts w:ascii="Calibri" w:eastAsia="MS PGothic" w:hAnsi="Calibri" w:cs="Calibri"/>
          <w:sz w:val="22"/>
        </w:rPr>
        <w:t>BECI Science Director</w:t>
      </w:r>
    </w:p>
    <w:p w14:paraId="4B0F2CAF" w14:textId="77777777" w:rsidR="004D4593" w:rsidRPr="006559C9" w:rsidRDefault="004D4593" w:rsidP="004D4593">
      <w:pPr>
        <w:adjustRightInd w:val="0"/>
        <w:snapToGrid w:val="0"/>
        <w:jc w:val="left"/>
        <w:rPr>
          <w:rFonts w:ascii="Calibri" w:eastAsia="MS PGothic" w:hAnsi="Calibri" w:cs="Calibri"/>
          <w:sz w:val="22"/>
        </w:rPr>
      </w:pPr>
      <w:r w:rsidRPr="006559C9">
        <w:rPr>
          <w:rFonts w:ascii="Calibri" w:eastAsia="MS PGothic" w:hAnsi="Calibri" w:cs="Calibri"/>
          <w:sz w:val="22"/>
        </w:rPr>
        <w:t>Kathryn.berry@pices.int</w:t>
      </w:r>
    </w:p>
    <w:p w14:paraId="2032115D"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3BD0E3D1" w14:textId="77777777" w:rsidR="004D4593" w:rsidRPr="006559C9" w:rsidRDefault="004D4593" w:rsidP="004D4593">
      <w:pPr>
        <w:adjustRightInd w:val="0"/>
        <w:snapToGrid w:val="0"/>
        <w:jc w:val="left"/>
        <w:rPr>
          <w:rFonts w:ascii="Calibri" w:eastAsia="Malgun Gothic" w:hAnsi="Calibri" w:cs="Calibri"/>
          <w:sz w:val="22"/>
          <w:lang w:eastAsia="ko-KR"/>
        </w:rPr>
      </w:pPr>
      <w:r w:rsidRPr="006559C9">
        <w:rPr>
          <w:rFonts w:ascii="Calibri" w:hAnsi="Calibri" w:cs="Calibri"/>
          <w:b/>
          <w:bCs/>
          <w:sz w:val="22"/>
        </w:rPr>
        <w:t>PACIFIC ISLAND FORUM FISHERIES AGENCY SECRETARIAT</w:t>
      </w:r>
    </w:p>
    <w:p w14:paraId="57C0AA42" w14:textId="77777777" w:rsidR="004D4593" w:rsidRPr="006559C9" w:rsidRDefault="004D4593" w:rsidP="004D4593">
      <w:pPr>
        <w:adjustRightInd w:val="0"/>
        <w:snapToGrid w:val="0"/>
        <w:jc w:val="left"/>
        <w:rPr>
          <w:rFonts w:ascii="Calibri" w:eastAsia="Malgun Gothic" w:hAnsi="Calibri" w:cs="Calibri"/>
          <w:sz w:val="22"/>
          <w:lang w:eastAsia="ko-KR"/>
        </w:rPr>
      </w:pPr>
    </w:p>
    <w:p w14:paraId="15507DF2" w14:textId="77777777" w:rsidR="004D4593" w:rsidRPr="006559C9" w:rsidRDefault="004D4593" w:rsidP="004D4593">
      <w:pPr>
        <w:adjustRightInd w:val="0"/>
        <w:snapToGrid w:val="0"/>
        <w:jc w:val="left"/>
        <w:rPr>
          <w:rFonts w:ascii="Calibri" w:eastAsia="Malgun Gothic" w:hAnsi="Calibri" w:cs="Calibri"/>
          <w:b/>
          <w:bCs/>
          <w:sz w:val="22"/>
          <w:lang w:eastAsia="ko-KR"/>
        </w:rPr>
      </w:pPr>
      <w:r w:rsidRPr="006559C9">
        <w:rPr>
          <w:rFonts w:ascii="Calibri" w:hAnsi="Calibri" w:cs="Calibri"/>
          <w:b/>
          <w:bCs/>
          <w:sz w:val="22"/>
        </w:rPr>
        <w:t>Marina Abas</w:t>
      </w:r>
    </w:p>
    <w:p w14:paraId="4BFC69D5"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lang w:val="en-AU"/>
        </w:rPr>
        <w:t>Pacific Islands Forum Fisheries Agency (FFA)</w:t>
      </w:r>
    </w:p>
    <w:p w14:paraId="2D74DDB5"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lang w:val="en-AU"/>
        </w:rPr>
        <w:t>Fisheries Management Advisor</w:t>
      </w:r>
    </w:p>
    <w:p w14:paraId="776A2D9C"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u w:val="single"/>
          <w:lang w:val="en-AU"/>
        </w:rPr>
        <w:t>marina.abas@ffa.int</w:t>
      </w:r>
    </w:p>
    <w:p w14:paraId="3F64B71A" w14:textId="77777777" w:rsidR="004D4593" w:rsidRPr="006559C9" w:rsidRDefault="004D4593" w:rsidP="004D4593">
      <w:pPr>
        <w:adjustRightInd w:val="0"/>
        <w:snapToGrid w:val="0"/>
        <w:jc w:val="left"/>
        <w:rPr>
          <w:rFonts w:ascii="Calibri" w:eastAsia="Malgun Gothic" w:hAnsi="Calibri" w:cs="Calibri"/>
          <w:sz w:val="22"/>
          <w:lang w:val="en-AU" w:eastAsia="ko-KR"/>
        </w:rPr>
      </w:pPr>
    </w:p>
    <w:p w14:paraId="15D13CFC" w14:textId="77777777" w:rsidR="004D4593" w:rsidRPr="006559C9" w:rsidRDefault="004D4593" w:rsidP="004D4593">
      <w:pPr>
        <w:adjustRightInd w:val="0"/>
        <w:snapToGrid w:val="0"/>
        <w:jc w:val="left"/>
        <w:rPr>
          <w:rFonts w:ascii="Calibri" w:hAnsi="Calibri" w:cs="Calibri"/>
          <w:b/>
          <w:bCs/>
          <w:sz w:val="22"/>
        </w:rPr>
      </w:pPr>
      <w:r w:rsidRPr="006559C9">
        <w:rPr>
          <w:rFonts w:ascii="Calibri" w:hAnsi="Calibri" w:cs="Calibri"/>
          <w:b/>
          <w:bCs/>
          <w:sz w:val="22"/>
        </w:rPr>
        <w:t>Joyce Samuelu Ah-leong</w:t>
      </w:r>
    </w:p>
    <w:p w14:paraId="171D4F8A"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lang w:val="en-AU"/>
        </w:rPr>
        <w:t>Pacific Islands Forum Fisheries Agency (FFA)</w:t>
      </w:r>
    </w:p>
    <w:p w14:paraId="5A811941"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lang w:val="en-AU"/>
        </w:rPr>
        <w:t>Fisheries Management Adviser</w:t>
      </w:r>
    </w:p>
    <w:p w14:paraId="25B2AE54"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u w:val="single"/>
          <w:lang w:val="en-AU"/>
        </w:rPr>
        <w:t>joyce.samuelu-ahleong@ffa.int</w:t>
      </w:r>
    </w:p>
    <w:p w14:paraId="52D68C94" w14:textId="77777777" w:rsidR="004D4593" w:rsidRPr="006559C9" w:rsidRDefault="004D4593" w:rsidP="004D4593">
      <w:pPr>
        <w:adjustRightInd w:val="0"/>
        <w:snapToGrid w:val="0"/>
        <w:jc w:val="left"/>
        <w:rPr>
          <w:rFonts w:ascii="Calibri" w:eastAsia="Malgun Gothic" w:hAnsi="Calibri" w:cs="Calibri"/>
          <w:b/>
          <w:bCs/>
          <w:sz w:val="22"/>
          <w:lang w:val="en-AU" w:eastAsia="ko-KR"/>
        </w:rPr>
      </w:pPr>
    </w:p>
    <w:p w14:paraId="0BDBEF3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MARINE STEWARDSHIP COUNCIL</w:t>
      </w:r>
    </w:p>
    <w:p w14:paraId="0F750EF0" w14:textId="77777777" w:rsidR="004D4593" w:rsidRPr="006559C9" w:rsidRDefault="004D4593" w:rsidP="004D4593">
      <w:pPr>
        <w:adjustRightInd w:val="0"/>
        <w:snapToGrid w:val="0"/>
        <w:jc w:val="left"/>
        <w:rPr>
          <w:rFonts w:ascii="Calibri" w:hAnsi="Calibri" w:cs="Calibri"/>
          <w:sz w:val="22"/>
        </w:rPr>
      </w:pPr>
    </w:p>
    <w:p w14:paraId="18CACDA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Bill Holden</w:t>
      </w:r>
    </w:p>
    <w:p w14:paraId="373F550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Marine Stewardship Council</w:t>
      </w:r>
    </w:p>
    <w:p w14:paraId="13AEE37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Senior Tuna Fisheries Outreach Manager</w:t>
      </w:r>
    </w:p>
    <w:p w14:paraId="3758020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bill.holden@msc.org</w:t>
      </w:r>
    </w:p>
    <w:p w14:paraId="46518A53" w14:textId="77777777" w:rsidR="004D4593" w:rsidRPr="006559C9" w:rsidRDefault="004D4593" w:rsidP="004D4593">
      <w:pPr>
        <w:adjustRightInd w:val="0"/>
        <w:snapToGrid w:val="0"/>
        <w:jc w:val="left"/>
        <w:rPr>
          <w:rFonts w:ascii="Calibri" w:hAnsi="Calibri" w:cs="Calibri"/>
          <w:sz w:val="22"/>
        </w:rPr>
      </w:pPr>
    </w:p>
    <w:p w14:paraId="4134613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MONTEREY BAY AQUARIUM</w:t>
      </w:r>
    </w:p>
    <w:p w14:paraId="1181D392" w14:textId="77777777" w:rsidR="004D4593" w:rsidRPr="006559C9" w:rsidRDefault="004D4593" w:rsidP="004D4593">
      <w:pPr>
        <w:adjustRightInd w:val="0"/>
        <w:snapToGrid w:val="0"/>
        <w:jc w:val="left"/>
        <w:rPr>
          <w:rFonts w:ascii="Calibri" w:hAnsi="Calibri" w:cs="Calibri"/>
          <w:sz w:val="22"/>
        </w:rPr>
      </w:pPr>
    </w:p>
    <w:p w14:paraId="3C9E4D0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Andre Boustany</w:t>
      </w:r>
    </w:p>
    <w:p w14:paraId="1FFEAA5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Monterey Bay Aquarium</w:t>
      </w:r>
    </w:p>
    <w:p w14:paraId="07DA85E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Director of Science</w:t>
      </w:r>
    </w:p>
    <w:p w14:paraId="6550D4A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aboustany@mbayaq.org</w:t>
      </w:r>
    </w:p>
    <w:p w14:paraId="68F9DDCE" w14:textId="77777777" w:rsidR="004D4593" w:rsidRPr="006559C9" w:rsidRDefault="004D4593" w:rsidP="004D4593">
      <w:pPr>
        <w:adjustRightInd w:val="0"/>
        <w:snapToGrid w:val="0"/>
        <w:jc w:val="left"/>
        <w:rPr>
          <w:rFonts w:ascii="Calibri" w:hAnsi="Calibri" w:cs="Calibri"/>
          <w:sz w:val="22"/>
        </w:rPr>
      </w:pPr>
    </w:p>
    <w:p w14:paraId="54BF265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OCEAN GOVERNANCE INSTITUTE (OGI)</w:t>
      </w:r>
    </w:p>
    <w:p w14:paraId="442DBC47" w14:textId="77777777" w:rsidR="004D4593" w:rsidRPr="006559C9" w:rsidRDefault="004D4593" w:rsidP="004D4593">
      <w:pPr>
        <w:adjustRightInd w:val="0"/>
        <w:snapToGrid w:val="0"/>
        <w:jc w:val="left"/>
        <w:rPr>
          <w:rFonts w:ascii="Calibri" w:hAnsi="Calibri" w:cs="Calibri"/>
          <w:sz w:val="22"/>
        </w:rPr>
      </w:pPr>
    </w:p>
    <w:p w14:paraId="299CDB3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Hiroshi Ohta</w:t>
      </w:r>
    </w:p>
    <w:p w14:paraId="01939F2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The Ocean Governance Institute (OGI)</w:t>
      </w:r>
    </w:p>
    <w:p w14:paraId="174CAB6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Director-General</w:t>
      </w:r>
    </w:p>
    <w:p w14:paraId="73575B6A"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u w:val="single"/>
          <w:lang w:val="it-IT"/>
        </w:rPr>
        <w:t>hohta21@gmail.com</w:t>
      </w:r>
    </w:p>
    <w:p w14:paraId="795AD92B" w14:textId="77777777" w:rsidR="004D4593" w:rsidRPr="006559C9" w:rsidRDefault="004D4593" w:rsidP="004D4593">
      <w:pPr>
        <w:adjustRightInd w:val="0"/>
        <w:snapToGrid w:val="0"/>
        <w:jc w:val="left"/>
        <w:rPr>
          <w:rFonts w:ascii="Calibri" w:hAnsi="Calibri" w:cs="Calibri"/>
          <w:sz w:val="22"/>
          <w:lang w:val="it-IT"/>
        </w:rPr>
      </w:pPr>
    </w:p>
    <w:p w14:paraId="2D4A3F2F"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b/>
          <w:bCs/>
          <w:sz w:val="22"/>
          <w:lang w:val="it-IT"/>
        </w:rPr>
        <w:t>Isao Sakaguchi</w:t>
      </w:r>
    </w:p>
    <w:p w14:paraId="1466AB98"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lang w:val="it-IT"/>
        </w:rPr>
        <w:t>Gakushuin University</w:t>
      </w:r>
    </w:p>
    <w:p w14:paraId="41D19E91"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lang w:val="it-IT"/>
        </w:rPr>
        <w:t>Professor</w:t>
      </w:r>
    </w:p>
    <w:p w14:paraId="21BCEAEF"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u w:val="single"/>
          <w:lang w:val="it-IT"/>
        </w:rPr>
        <w:t>isao.sakaguchi@gakushuin.ac.jp</w:t>
      </w:r>
    </w:p>
    <w:p w14:paraId="678D8686" w14:textId="77777777" w:rsidR="004D4593" w:rsidRPr="006559C9" w:rsidRDefault="004D4593" w:rsidP="004D4593">
      <w:pPr>
        <w:adjustRightInd w:val="0"/>
        <w:snapToGrid w:val="0"/>
        <w:jc w:val="left"/>
        <w:rPr>
          <w:rFonts w:ascii="Calibri" w:hAnsi="Calibri" w:cs="Calibri"/>
          <w:sz w:val="22"/>
          <w:lang w:val="it-IT"/>
        </w:rPr>
      </w:pPr>
    </w:p>
    <w:p w14:paraId="3B6EA94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Yasuhiro Sanada</w:t>
      </w:r>
    </w:p>
    <w:p w14:paraId="1F60160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Ocean Governance Institute</w:t>
      </w:r>
    </w:p>
    <w:p w14:paraId="4438F3B6"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Chief Research Officer</w:t>
      </w:r>
    </w:p>
    <w:p w14:paraId="57EA74AB" w14:textId="77777777" w:rsidR="004D4593" w:rsidRPr="006559C9" w:rsidRDefault="004D4593" w:rsidP="004D4593">
      <w:pPr>
        <w:adjustRightInd w:val="0"/>
        <w:snapToGrid w:val="0"/>
        <w:jc w:val="left"/>
        <w:rPr>
          <w:rFonts w:ascii="Calibri" w:hAnsi="Calibri" w:cs="Calibri"/>
          <w:sz w:val="22"/>
        </w:rPr>
      </w:pPr>
    </w:p>
    <w:p w14:paraId="588A9F02" w14:textId="77777777" w:rsidR="004D4593" w:rsidRPr="006559C9" w:rsidRDefault="004D4593" w:rsidP="004D4593">
      <w:pPr>
        <w:adjustRightInd w:val="0"/>
        <w:snapToGrid w:val="0"/>
        <w:jc w:val="left"/>
        <w:rPr>
          <w:rFonts w:ascii="Calibri" w:eastAsia="Malgun Gothic" w:hAnsi="Calibri" w:cs="Calibri"/>
          <w:b/>
          <w:bCs/>
          <w:sz w:val="22"/>
          <w:lang w:eastAsia="ko-KR"/>
        </w:rPr>
      </w:pPr>
      <w:r w:rsidRPr="006559C9">
        <w:rPr>
          <w:rFonts w:ascii="Calibri" w:eastAsia="MS PGothic" w:hAnsi="Calibri" w:cs="Calibri"/>
          <w:b/>
          <w:bCs/>
          <w:sz w:val="22"/>
        </w:rPr>
        <w:t>THE OCEAN FOUNDATION</w:t>
      </w:r>
    </w:p>
    <w:p w14:paraId="5902F63A"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61ACFB7D" w14:textId="77777777" w:rsidR="004D4593" w:rsidRPr="006559C9" w:rsidRDefault="004D4593" w:rsidP="004D4593">
      <w:pPr>
        <w:adjustRightInd w:val="0"/>
        <w:snapToGrid w:val="0"/>
        <w:jc w:val="left"/>
        <w:rPr>
          <w:rFonts w:ascii="Calibri" w:eastAsia="MS PGothic" w:hAnsi="Calibri" w:cs="Calibri"/>
          <w:sz w:val="22"/>
        </w:rPr>
      </w:pPr>
      <w:r w:rsidRPr="006559C9">
        <w:rPr>
          <w:rFonts w:ascii="Calibri" w:eastAsia="MS PGothic" w:hAnsi="Calibri" w:cs="Calibri"/>
          <w:sz w:val="22"/>
        </w:rPr>
        <w:t>Emil Aalto</w:t>
      </w:r>
    </w:p>
    <w:p w14:paraId="4438E43E" w14:textId="77777777" w:rsidR="004D4593" w:rsidRPr="006559C9" w:rsidRDefault="004D4593" w:rsidP="004D4593">
      <w:pPr>
        <w:adjustRightInd w:val="0"/>
        <w:snapToGrid w:val="0"/>
        <w:jc w:val="left"/>
        <w:rPr>
          <w:rFonts w:ascii="Calibri" w:eastAsia="Malgun Gothic" w:hAnsi="Calibri" w:cs="Calibri"/>
          <w:b/>
          <w:bCs/>
          <w:sz w:val="22"/>
          <w:lang w:eastAsia="ko-KR"/>
        </w:rPr>
      </w:pPr>
      <w:r w:rsidRPr="006559C9">
        <w:rPr>
          <w:rFonts w:ascii="Calibri" w:eastAsia="Times New Roman" w:hAnsi="Calibri" w:cs="Calibri"/>
          <w:kern w:val="0"/>
          <w:sz w:val="22"/>
          <w:lang w:eastAsia="zh-TW"/>
        </w:rPr>
        <w:t>Stanford University</w:t>
      </w:r>
    </w:p>
    <w:p w14:paraId="559905B3" w14:textId="77777777" w:rsidR="004D4593" w:rsidRPr="006559C9" w:rsidRDefault="004D4593" w:rsidP="004D4593">
      <w:pPr>
        <w:adjustRightInd w:val="0"/>
        <w:snapToGrid w:val="0"/>
        <w:jc w:val="left"/>
        <w:rPr>
          <w:rFonts w:ascii="Calibri" w:eastAsia="Malgun Gothic" w:hAnsi="Calibri" w:cs="Calibri"/>
          <w:kern w:val="0"/>
          <w:sz w:val="22"/>
          <w:lang w:eastAsia="ko-KR"/>
        </w:rPr>
      </w:pPr>
      <w:r w:rsidRPr="006559C9">
        <w:rPr>
          <w:rFonts w:ascii="Calibri" w:eastAsia="Times New Roman" w:hAnsi="Calibri" w:cs="Calibri"/>
          <w:kern w:val="0"/>
          <w:sz w:val="22"/>
          <w:lang w:eastAsia="zh-TW"/>
        </w:rPr>
        <w:t>Research Scientist</w:t>
      </w:r>
    </w:p>
    <w:p w14:paraId="6A7C826F" w14:textId="77777777" w:rsidR="004D4593" w:rsidRPr="006559C9" w:rsidRDefault="004D4593" w:rsidP="004D4593">
      <w:pPr>
        <w:adjustRightInd w:val="0"/>
        <w:snapToGrid w:val="0"/>
        <w:jc w:val="left"/>
        <w:rPr>
          <w:rFonts w:ascii="Calibri" w:eastAsia="Malgun Gothic" w:hAnsi="Calibri" w:cs="Calibri"/>
          <w:kern w:val="0"/>
          <w:sz w:val="22"/>
          <w:lang w:eastAsia="ko-KR"/>
        </w:rPr>
      </w:pPr>
      <w:hyperlink r:id="rId22" w:history="1">
        <w:r w:rsidRPr="006559C9">
          <w:rPr>
            <w:rStyle w:val="Hyperlink"/>
            <w:rFonts w:ascii="Calibri" w:eastAsia="Times New Roman" w:hAnsi="Calibri" w:cs="Calibri"/>
            <w:color w:val="auto"/>
            <w:kern w:val="0"/>
            <w:sz w:val="22"/>
            <w:lang w:eastAsia="zh-TW"/>
          </w:rPr>
          <w:t>aalto@stanford.edu</w:t>
        </w:r>
      </w:hyperlink>
      <w:r w:rsidRPr="006559C9">
        <w:rPr>
          <w:rFonts w:ascii="Calibri" w:eastAsia="Malgun Gothic" w:hAnsi="Calibri" w:cs="Calibri"/>
          <w:kern w:val="0"/>
          <w:sz w:val="22"/>
          <w:lang w:eastAsia="ko-KR"/>
        </w:rPr>
        <w:t xml:space="preserve"> </w:t>
      </w:r>
    </w:p>
    <w:p w14:paraId="45A4D76E"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5FE98182" w14:textId="77777777" w:rsidR="004D4593" w:rsidRPr="006559C9" w:rsidRDefault="004D4593" w:rsidP="004D4593">
      <w:pPr>
        <w:adjustRightInd w:val="0"/>
        <w:snapToGrid w:val="0"/>
        <w:jc w:val="left"/>
        <w:rPr>
          <w:rFonts w:ascii="Calibri" w:eastAsia="Malgun Gothic" w:hAnsi="Calibri" w:cs="Calibri"/>
          <w:b/>
          <w:bCs/>
          <w:sz w:val="22"/>
          <w:lang w:eastAsia="ko-KR"/>
        </w:rPr>
      </w:pPr>
      <w:r w:rsidRPr="006559C9">
        <w:rPr>
          <w:rFonts w:ascii="Calibri" w:hAnsi="Calibri" w:cs="Calibri"/>
          <w:b/>
          <w:bCs/>
          <w:sz w:val="22"/>
        </w:rPr>
        <w:t>THE PEW CHARITABLE TRUSTS</w:t>
      </w:r>
      <w:r w:rsidRPr="006559C9">
        <w:rPr>
          <w:rFonts w:ascii="Calibri" w:eastAsia="Malgun Gothic" w:hAnsi="Calibri" w:cs="Calibri"/>
          <w:b/>
          <w:bCs/>
          <w:sz w:val="22"/>
          <w:lang w:eastAsia="ko-KR"/>
        </w:rPr>
        <w:t xml:space="preserve"> (PEW)</w:t>
      </w:r>
    </w:p>
    <w:p w14:paraId="1C1A3D4F"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35AEB473" w14:textId="77777777" w:rsidR="004D4593" w:rsidRPr="006559C9" w:rsidRDefault="004D4593" w:rsidP="004D4593">
      <w:pPr>
        <w:adjustRightInd w:val="0"/>
        <w:snapToGrid w:val="0"/>
        <w:jc w:val="left"/>
        <w:rPr>
          <w:rFonts w:ascii="Calibri" w:hAnsi="Calibri" w:cs="Calibri"/>
          <w:sz w:val="22"/>
        </w:rPr>
      </w:pPr>
      <w:r w:rsidRPr="006559C9">
        <w:rPr>
          <w:rFonts w:ascii="Calibri" w:hAnsi="Calibri" w:cs="Calibri"/>
          <w:sz w:val="22"/>
        </w:rPr>
        <w:t>Dave Gershman</w:t>
      </w:r>
    </w:p>
    <w:p w14:paraId="0A4D74D3" w14:textId="77777777" w:rsidR="004D4593" w:rsidRPr="006559C9" w:rsidRDefault="004D4593" w:rsidP="004D4593">
      <w:pPr>
        <w:adjustRightInd w:val="0"/>
        <w:snapToGrid w:val="0"/>
        <w:jc w:val="left"/>
        <w:rPr>
          <w:rFonts w:ascii="Calibri" w:hAnsi="Calibri" w:cs="Calibri"/>
          <w:sz w:val="22"/>
        </w:rPr>
      </w:pPr>
      <w:r w:rsidRPr="006559C9">
        <w:rPr>
          <w:rFonts w:ascii="Calibri" w:hAnsi="Calibri" w:cs="Calibri"/>
          <w:sz w:val="22"/>
        </w:rPr>
        <w:t>Senior Officer, RFMO Policy-International Fisheries</w:t>
      </w:r>
    </w:p>
    <w:p w14:paraId="58877C59" w14:textId="77777777" w:rsidR="004D4593" w:rsidRPr="006559C9" w:rsidRDefault="004D4593" w:rsidP="004D4593">
      <w:pPr>
        <w:adjustRightInd w:val="0"/>
        <w:snapToGrid w:val="0"/>
        <w:jc w:val="left"/>
        <w:rPr>
          <w:rFonts w:ascii="Calibri" w:eastAsia="Malgun Gothic" w:hAnsi="Calibri" w:cs="Calibri"/>
          <w:sz w:val="22"/>
          <w:lang w:eastAsia="ko-KR"/>
        </w:rPr>
      </w:pPr>
      <w:hyperlink r:id="rId23" w:history="1">
        <w:r w:rsidRPr="006559C9">
          <w:rPr>
            <w:rStyle w:val="Hyperlink"/>
            <w:rFonts w:ascii="Calibri" w:hAnsi="Calibri" w:cs="Calibri"/>
            <w:color w:val="auto"/>
            <w:sz w:val="22"/>
          </w:rPr>
          <w:t>dgershman@pewtrusts.org</w:t>
        </w:r>
      </w:hyperlink>
      <w:r w:rsidRPr="006559C9">
        <w:rPr>
          <w:rFonts w:ascii="Calibri" w:eastAsia="Malgun Gothic" w:hAnsi="Calibri" w:cs="Calibri"/>
          <w:sz w:val="22"/>
          <w:lang w:eastAsia="ko-KR"/>
        </w:rPr>
        <w:t xml:space="preserve"> </w:t>
      </w:r>
    </w:p>
    <w:p w14:paraId="60BA36ED" w14:textId="77777777" w:rsidR="004D4593" w:rsidRPr="006559C9" w:rsidRDefault="004D4593" w:rsidP="004D4593">
      <w:pPr>
        <w:adjustRightInd w:val="0"/>
        <w:snapToGrid w:val="0"/>
        <w:jc w:val="left"/>
        <w:rPr>
          <w:rFonts w:ascii="Calibri" w:eastAsia="Malgun Gothic" w:hAnsi="Calibri" w:cs="Calibri"/>
          <w:b/>
          <w:bCs/>
          <w:sz w:val="22"/>
          <w:lang w:eastAsia="ko-KR"/>
        </w:rPr>
      </w:pPr>
    </w:p>
    <w:p w14:paraId="62D9FEB5" w14:textId="77777777" w:rsidR="004D4593" w:rsidRPr="006559C9" w:rsidRDefault="004D4593" w:rsidP="004D4593">
      <w:pPr>
        <w:adjustRightInd w:val="0"/>
        <w:snapToGrid w:val="0"/>
        <w:jc w:val="left"/>
        <w:rPr>
          <w:rFonts w:ascii="Calibri" w:eastAsia="MS PGothic" w:hAnsi="Calibri" w:cs="Calibri"/>
          <w:b/>
          <w:bCs/>
          <w:sz w:val="22"/>
        </w:rPr>
      </w:pPr>
      <w:r w:rsidRPr="006559C9">
        <w:rPr>
          <w:rFonts w:ascii="Calibri" w:eastAsia="MS PGothic" w:hAnsi="Calibri" w:cs="Calibri"/>
          <w:b/>
          <w:bCs/>
          <w:sz w:val="22"/>
        </w:rPr>
        <w:t>WORLD WIDE FUND FOR NATURE (WWF)</w:t>
      </w:r>
    </w:p>
    <w:p w14:paraId="600D5313" w14:textId="77777777" w:rsidR="004D4593" w:rsidRPr="006559C9" w:rsidRDefault="004D4593" w:rsidP="004D4593">
      <w:pPr>
        <w:adjustRightInd w:val="0"/>
        <w:snapToGrid w:val="0"/>
        <w:jc w:val="left"/>
        <w:rPr>
          <w:rFonts w:ascii="Calibri" w:eastAsia="Malgun Gothic" w:hAnsi="Calibri" w:cs="Calibri"/>
          <w:sz w:val="22"/>
          <w:lang w:eastAsia="ko-KR"/>
        </w:rPr>
      </w:pPr>
    </w:p>
    <w:p w14:paraId="7A38DA43" w14:textId="77777777" w:rsidR="004D4593" w:rsidRPr="006559C9" w:rsidRDefault="004D4593" w:rsidP="004D4593">
      <w:pPr>
        <w:adjustRightInd w:val="0"/>
        <w:snapToGrid w:val="0"/>
        <w:jc w:val="left"/>
        <w:rPr>
          <w:rFonts w:ascii="Calibri" w:eastAsia="MS PGothic" w:hAnsi="Calibri" w:cs="Calibri"/>
          <w:sz w:val="22"/>
        </w:rPr>
      </w:pPr>
      <w:r w:rsidRPr="006559C9">
        <w:rPr>
          <w:rFonts w:ascii="Calibri" w:eastAsia="MS PGothic" w:hAnsi="Calibri" w:cs="Calibri"/>
          <w:sz w:val="22"/>
        </w:rPr>
        <w:t xml:space="preserve">Shuhei Uematsu </w:t>
      </w:r>
    </w:p>
    <w:p w14:paraId="721A3ECA" w14:textId="77777777" w:rsidR="004D4593" w:rsidRPr="006559C9" w:rsidRDefault="004D4593" w:rsidP="004D4593">
      <w:pPr>
        <w:adjustRightInd w:val="0"/>
        <w:snapToGrid w:val="0"/>
        <w:jc w:val="left"/>
        <w:rPr>
          <w:rFonts w:ascii="Calibri" w:eastAsia="MS PGothic" w:hAnsi="Calibri" w:cs="Calibri"/>
          <w:sz w:val="22"/>
        </w:rPr>
      </w:pPr>
      <w:r w:rsidRPr="006559C9">
        <w:rPr>
          <w:rFonts w:ascii="Calibri" w:eastAsia="MS PGothic" w:hAnsi="Calibri" w:cs="Calibri"/>
          <w:sz w:val="22"/>
        </w:rPr>
        <w:t>Manager of Fisheries Resource Management</w:t>
      </w:r>
    </w:p>
    <w:p w14:paraId="73E7AE5C" w14:textId="77777777" w:rsidR="004D4593" w:rsidRPr="006559C9" w:rsidRDefault="004D4593" w:rsidP="004D4593">
      <w:pPr>
        <w:adjustRightInd w:val="0"/>
        <w:snapToGrid w:val="0"/>
        <w:jc w:val="left"/>
        <w:rPr>
          <w:rFonts w:ascii="Calibri" w:eastAsia="MS PGothic" w:hAnsi="Calibri" w:cs="Calibri"/>
          <w:sz w:val="22"/>
        </w:rPr>
      </w:pPr>
      <w:r w:rsidRPr="006559C9">
        <w:rPr>
          <w:rFonts w:ascii="Calibri" w:eastAsia="MS PGothic" w:hAnsi="Calibri" w:cs="Calibri"/>
          <w:sz w:val="22"/>
        </w:rPr>
        <w:t>uematsu@wwf.or.jp</w:t>
      </w:r>
    </w:p>
    <w:p w14:paraId="1A18FDAE" w14:textId="77777777" w:rsidR="004D4593" w:rsidRPr="006559C9" w:rsidRDefault="004D4593" w:rsidP="004D4593">
      <w:pPr>
        <w:adjustRightInd w:val="0"/>
        <w:snapToGrid w:val="0"/>
        <w:jc w:val="left"/>
        <w:rPr>
          <w:rFonts w:ascii="Calibri" w:eastAsia="MS PGothic" w:hAnsi="Calibri" w:cs="Calibri"/>
          <w:sz w:val="22"/>
        </w:rPr>
      </w:pPr>
    </w:p>
    <w:p w14:paraId="4BC8B23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WCPFC SECRETARIAT</w:t>
      </w:r>
    </w:p>
    <w:p w14:paraId="6D6A8036" w14:textId="77777777" w:rsidR="004D4593" w:rsidRPr="006559C9" w:rsidRDefault="004D4593" w:rsidP="004D4593">
      <w:pPr>
        <w:adjustRightInd w:val="0"/>
        <w:snapToGrid w:val="0"/>
        <w:jc w:val="left"/>
        <w:rPr>
          <w:rFonts w:ascii="Calibri" w:hAnsi="Calibri" w:cs="Calibri"/>
          <w:sz w:val="22"/>
        </w:rPr>
      </w:pPr>
    </w:p>
    <w:p w14:paraId="29C57E58"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Rhea Moss-Christian</w:t>
      </w:r>
    </w:p>
    <w:p w14:paraId="188CD10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Western and Central Pacific Fisheries Commission (WCPFC)</w:t>
      </w:r>
    </w:p>
    <w:p w14:paraId="6D3B07CD"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Executive Director</w:t>
      </w:r>
    </w:p>
    <w:p w14:paraId="0CA727A8"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rhea.moss-christian@wcpfc.int</w:t>
      </w:r>
    </w:p>
    <w:p w14:paraId="03A905F7" w14:textId="77777777" w:rsidR="004D4593" w:rsidRPr="006559C9" w:rsidRDefault="004D4593" w:rsidP="004D4593">
      <w:pPr>
        <w:adjustRightInd w:val="0"/>
        <w:snapToGrid w:val="0"/>
        <w:jc w:val="left"/>
        <w:rPr>
          <w:rFonts w:ascii="Calibri" w:hAnsi="Calibri" w:cs="Calibri"/>
          <w:sz w:val="22"/>
        </w:rPr>
      </w:pPr>
    </w:p>
    <w:p w14:paraId="0656957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Eidre Sharp</w:t>
      </w:r>
    </w:p>
    <w:p w14:paraId="42B0F40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Western and Central Pacific Fisheries Commission (WCPFC)</w:t>
      </w:r>
    </w:p>
    <w:p w14:paraId="198ED62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Deputy Compliance Manager</w:t>
      </w:r>
    </w:p>
    <w:p w14:paraId="17B9C08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Eidre.Sharp@wcpfc.int</w:t>
      </w:r>
    </w:p>
    <w:p w14:paraId="4C1BBD47" w14:textId="77777777" w:rsidR="004D4593" w:rsidRPr="006559C9" w:rsidRDefault="004D4593" w:rsidP="004D4593">
      <w:pPr>
        <w:adjustRightInd w:val="0"/>
        <w:snapToGrid w:val="0"/>
        <w:jc w:val="left"/>
        <w:rPr>
          <w:rFonts w:ascii="Calibri" w:hAnsi="Calibri" w:cs="Calibri"/>
          <w:sz w:val="22"/>
        </w:rPr>
      </w:pPr>
    </w:p>
    <w:p w14:paraId="5F393C8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Elaine G. Garvilles</w:t>
      </w:r>
    </w:p>
    <w:p w14:paraId="31D340C3"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Western and Central Pacific Fisheries Commission (WCPFC)</w:t>
      </w:r>
    </w:p>
    <w:p w14:paraId="10684425"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Assistant Science Manager </w:t>
      </w:r>
    </w:p>
    <w:p w14:paraId="0B0B07FA"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Elaine.Garvilles@wcpfc.int</w:t>
      </w:r>
    </w:p>
    <w:p w14:paraId="413DAEB4" w14:textId="77777777" w:rsidR="004D4593" w:rsidRPr="006559C9" w:rsidRDefault="004D4593" w:rsidP="004D4593">
      <w:pPr>
        <w:adjustRightInd w:val="0"/>
        <w:snapToGrid w:val="0"/>
        <w:jc w:val="left"/>
        <w:rPr>
          <w:rFonts w:ascii="Calibri" w:hAnsi="Calibri" w:cs="Calibri"/>
          <w:sz w:val="22"/>
        </w:rPr>
      </w:pPr>
    </w:p>
    <w:p w14:paraId="766401A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Emma N. Mori</w:t>
      </w:r>
    </w:p>
    <w:p w14:paraId="75A09B2A"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Western and Central Pacific Fisheries Commission (WCPFC)</w:t>
      </w:r>
    </w:p>
    <w:p w14:paraId="2D6D9451"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 xml:space="preserve">Project Management Assistant </w:t>
      </w:r>
    </w:p>
    <w:p w14:paraId="5FDFBD38"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emma.mori@wcpfc.int</w:t>
      </w:r>
    </w:p>
    <w:p w14:paraId="256AE65C" w14:textId="77777777" w:rsidR="004D4593" w:rsidRPr="006559C9" w:rsidRDefault="004D4593" w:rsidP="004D4593">
      <w:pPr>
        <w:adjustRightInd w:val="0"/>
        <w:snapToGrid w:val="0"/>
        <w:jc w:val="left"/>
        <w:rPr>
          <w:rFonts w:ascii="Calibri" w:hAnsi="Calibri" w:cs="Calibri"/>
          <w:sz w:val="22"/>
        </w:rPr>
      </w:pPr>
    </w:p>
    <w:p w14:paraId="1114292C" w14:textId="77777777" w:rsidR="004D4593" w:rsidRPr="006559C9" w:rsidRDefault="004D4593" w:rsidP="004D4593">
      <w:pPr>
        <w:adjustRightInd w:val="0"/>
        <w:snapToGrid w:val="0"/>
        <w:ind w:left="14" w:hanging="14"/>
        <w:jc w:val="left"/>
        <w:rPr>
          <w:rFonts w:ascii="Calibri" w:hAnsi="Calibri" w:cs="Calibri"/>
          <w:sz w:val="22"/>
          <w:lang w:val="en-AU"/>
        </w:rPr>
      </w:pPr>
      <w:r w:rsidRPr="006559C9">
        <w:rPr>
          <w:rFonts w:ascii="Calibri" w:hAnsi="Calibri" w:cs="Calibri"/>
          <w:b/>
          <w:bCs/>
          <w:sz w:val="22"/>
          <w:lang w:val="en-AU"/>
        </w:rPr>
        <w:t>Hilary Ayrton</w:t>
      </w:r>
    </w:p>
    <w:p w14:paraId="4D7C36FA"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lang w:val="en-AU"/>
        </w:rPr>
        <w:t>Western and Central Pacific Fisheries Commission (WCPFC)</w:t>
      </w:r>
    </w:p>
    <w:p w14:paraId="3156054A"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lang w:val="en-AU"/>
        </w:rPr>
        <w:t>Fisheries Management and Compliance Adviser</w:t>
      </w:r>
    </w:p>
    <w:p w14:paraId="4C15B402" w14:textId="77777777" w:rsidR="004D4593" w:rsidRPr="006559C9" w:rsidRDefault="004D4593" w:rsidP="004D4593">
      <w:pPr>
        <w:adjustRightInd w:val="0"/>
        <w:snapToGrid w:val="0"/>
        <w:jc w:val="left"/>
        <w:rPr>
          <w:rFonts w:ascii="Calibri" w:hAnsi="Calibri" w:cs="Calibri"/>
          <w:sz w:val="22"/>
          <w:lang w:val="en-AU"/>
        </w:rPr>
      </w:pPr>
      <w:r w:rsidRPr="006559C9">
        <w:rPr>
          <w:rFonts w:ascii="Calibri" w:hAnsi="Calibri" w:cs="Calibri"/>
          <w:sz w:val="22"/>
          <w:u w:val="single"/>
          <w:lang w:val="en-AU"/>
        </w:rPr>
        <w:t>hilary.ayrton@wcpfc.int</w:t>
      </w:r>
    </w:p>
    <w:p w14:paraId="77A79F8B" w14:textId="77777777" w:rsidR="004D4593" w:rsidRPr="006559C9" w:rsidRDefault="004D4593" w:rsidP="004D4593">
      <w:pPr>
        <w:adjustRightInd w:val="0"/>
        <w:snapToGrid w:val="0"/>
        <w:jc w:val="left"/>
        <w:rPr>
          <w:rFonts w:ascii="Calibri" w:eastAsia="Malgun Gothic" w:hAnsi="Calibri" w:cs="Calibri"/>
          <w:b/>
          <w:bCs/>
          <w:sz w:val="22"/>
          <w:lang w:val="en-AU" w:eastAsia="ko-KR"/>
        </w:rPr>
      </w:pPr>
    </w:p>
    <w:p w14:paraId="74A08A2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Lara Manarangi-Trott</w:t>
      </w:r>
    </w:p>
    <w:p w14:paraId="4DE0374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Western and Central Pacific Fisheries Commission (WCPFC)</w:t>
      </w:r>
    </w:p>
    <w:p w14:paraId="2DB4B106"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lang w:val="it-IT"/>
        </w:rPr>
        <w:t>Compliance Manager</w:t>
      </w:r>
    </w:p>
    <w:p w14:paraId="07F8090D" w14:textId="77777777" w:rsidR="004D4593" w:rsidRPr="006559C9" w:rsidRDefault="004D4593" w:rsidP="004D4593">
      <w:pPr>
        <w:adjustRightInd w:val="0"/>
        <w:snapToGrid w:val="0"/>
        <w:jc w:val="left"/>
        <w:rPr>
          <w:rFonts w:ascii="Calibri" w:hAnsi="Calibri" w:cs="Calibri"/>
          <w:sz w:val="22"/>
          <w:lang w:val="it-IT"/>
        </w:rPr>
      </w:pPr>
      <w:r w:rsidRPr="006559C9">
        <w:rPr>
          <w:rFonts w:ascii="Calibri" w:eastAsia="Times New Roman" w:hAnsi="Calibri" w:cs="Calibri"/>
          <w:sz w:val="22"/>
          <w:u w:val="single"/>
          <w:lang w:val="it-IT"/>
        </w:rPr>
        <w:t>Lara.Manarangi-Trott@wcpfc.int</w:t>
      </w:r>
    </w:p>
    <w:p w14:paraId="517FF157" w14:textId="77777777" w:rsidR="004D4593" w:rsidRPr="006559C9" w:rsidRDefault="004D4593" w:rsidP="004D4593">
      <w:pPr>
        <w:adjustRightInd w:val="0"/>
        <w:snapToGrid w:val="0"/>
        <w:jc w:val="left"/>
        <w:rPr>
          <w:rFonts w:ascii="Calibri" w:hAnsi="Calibri" w:cs="Calibri"/>
          <w:sz w:val="22"/>
          <w:lang w:val="it-IT"/>
        </w:rPr>
      </w:pPr>
    </w:p>
    <w:p w14:paraId="345A8A98"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Lucille Martinez</w:t>
      </w:r>
    </w:p>
    <w:p w14:paraId="1083C9F4"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Western and Central Pacific Fisheries Commission (WCPFC)</w:t>
      </w:r>
    </w:p>
    <w:p w14:paraId="2AE75C3A"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Administrative Officer</w:t>
      </w:r>
    </w:p>
    <w:p w14:paraId="08C9D49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lucille.martinez@wcpfc.int</w:t>
      </w:r>
    </w:p>
    <w:p w14:paraId="41ED958C" w14:textId="77777777" w:rsidR="004D4593" w:rsidRPr="006559C9" w:rsidRDefault="004D4593" w:rsidP="004D4593">
      <w:pPr>
        <w:adjustRightInd w:val="0"/>
        <w:snapToGrid w:val="0"/>
        <w:jc w:val="left"/>
        <w:rPr>
          <w:rFonts w:ascii="Calibri" w:hAnsi="Calibri" w:cs="Calibri"/>
          <w:sz w:val="22"/>
        </w:rPr>
      </w:pPr>
    </w:p>
    <w:p w14:paraId="528EFCE4" w14:textId="77777777" w:rsidR="004D4593" w:rsidRPr="006559C9" w:rsidRDefault="004D4593" w:rsidP="004D4593">
      <w:pPr>
        <w:adjustRightInd w:val="0"/>
        <w:snapToGrid w:val="0"/>
        <w:jc w:val="left"/>
        <w:rPr>
          <w:rFonts w:ascii="Calibri" w:eastAsia="Malgun Gothic" w:hAnsi="Calibri" w:cs="Calibri"/>
          <w:sz w:val="22"/>
          <w:lang w:eastAsia="ko-KR"/>
        </w:rPr>
      </w:pPr>
      <w:r w:rsidRPr="006559C9">
        <w:rPr>
          <w:rFonts w:ascii="Calibri" w:hAnsi="Calibri" w:cs="Calibri"/>
          <w:b/>
          <w:bCs/>
          <w:sz w:val="22"/>
        </w:rPr>
        <w:t xml:space="preserve">Nicole Solomon </w:t>
      </w:r>
      <w:r w:rsidRPr="006559C9">
        <w:rPr>
          <w:rFonts w:ascii="Calibri" w:hAnsi="Calibri" w:cs="Calibri"/>
          <w:sz w:val="22"/>
        </w:rPr>
        <w:br/>
        <w:t>Western and Central Pacific Fisheries Commission</w:t>
      </w:r>
      <w:r w:rsidRPr="006559C9">
        <w:rPr>
          <w:rFonts w:ascii="Calibri" w:eastAsia="Malgun Gothic" w:hAnsi="Calibri" w:cs="Calibri"/>
          <w:sz w:val="22"/>
          <w:lang w:eastAsia="ko-KR"/>
        </w:rPr>
        <w:t xml:space="preserve"> (WCPFC)</w:t>
      </w:r>
    </w:p>
    <w:p w14:paraId="52889948" w14:textId="77777777" w:rsidR="004D4593" w:rsidRPr="006559C9" w:rsidRDefault="004D4593" w:rsidP="004D4593">
      <w:pPr>
        <w:adjustRightInd w:val="0"/>
        <w:snapToGrid w:val="0"/>
        <w:jc w:val="left"/>
        <w:rPr>
          <w:rFonts w:ascii="Calibri" w:eastAsia="Malgun Gothic" w:hAnsi="Calibri" w:cs="Calibri"/>
          <w:sz w:val="22"/>
          <w:lang w:eastAsia="ko-KR"/>
        </w:rPr>
      </w:pPr>
      <w:r w:rsidRPr="006559C9">
        <w:rPr>
          <w:rFonts w:ascii="Calibri" w:hAnsi="Calibri" w:cs="Calibri"/>
          <w:sz w:val="22"/>
        </w:rPr>
        <w:t>Secretary/Receptionist</w:t>
      </w:r>
      <w:r w:rsidRPr="006559C9">
        <w:rPr>
          <w:rFonts w:ascii="Calibri" w:hAnsi="Calibri" w:cs="Calibri"/>
          <w:sz w:val="22"/>
        </w:rPr>
        <w:br/>
      </w:r>
      <w:hyperlink r:id="rId24" w:history="1">
        <w:r w:rsidRPr="006559C9">
          <w:rPr>
            <w:rStyle w:val="Hyperlink"/>
            <w:rFonts w:ascii="Calibri" w:hAnsi="Calibri" w:cs="Calibri"/>
            <w:color w:val="auto"/>
            <w:sz w:val="22"/>
          </w:rPr>
          <w:t>nicole.solomon@wcpfc.int</w:t>
        </w:r>
      </w:hyperlink>
    </w:p>
    <w:p w14:paraId="5D6D52EB" w14:textId="77777777" w:rsidR="004D4593" w:rsidRPr="006559C9" w:rsidRDefault="004D4593" w:rsidP="004D4593">
      <w:pPr>
        <w:adjustRightInd w:val="0"/>
        <w:snapToGrid w:val="0"/>
        <w:jc w:val="left"/>
        <w:rPr>
          <w:rFonts w:ascii="Calibri" w:eastAsia="Malgun Gothic" w:hAnsi="Calibri" w:cs="Calibri"/>
          <w:sz w:val="22"/>
          <w:lang w:eastAsia="ko-KR"/>
        </w:rPr>
      </w:pPr>
    </w:p>
    <w:p w14:paraId="4612F390"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Simson Nanpei</w:t>
      </w:r>
    </w:p>
    <w:p w14:paraId="6016AE42"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Western and Central Pacific Fisheries Commission (WCPFC)</w:t>
      </w:r>
    </w:p>
    <w:p w14:paraId="6127F6BC"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IT Officer</w:t>
      </w:r>
    </w:p>
    <w:p w14:paraId="5531858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simson.nanpei@wcpfc.int</w:t>
      </w:r>
    </w:p>
    <w:p w14:paraId="67DD6AB5" w14:textId="77777777" w:rsidR="004D4593" w:rsidRPr="006559C9" w:rsidRDefault="004D4593" w:rsidP="004D4593">
      <w:pPr>
        <w:adjustRightInd w:val="0"/>
        <w:snapToGrid w:val="0"/>
        <w:jc w:val="left"/>
        <w:rPr>
          <w:rFonts w:ascii="Calibri" w:hAnsi="Calibri" w:cs="Calibri"/>
          <w:sz w:val="22"/>
        </w:rPr>
      </w:pPr>
    </w:p>
    <w:p w14:paraId="34537E9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SungKwon Soh</w:t>
      </w:r>
    </w:p>
    <w:p w14:paraId="022C42B9"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Western and Central Pacific Fisheries Commission (WCPFC)</w:t>
      </w:r>
    </w:p>
    <w:p w14:paraId="77085AD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Science Manager</w:t>
      </w:r>
    </w:p>
    <w:p w14:paraId="1691EDAF"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u w:val="single"/>
        </w:rPr>
        <w:t>sungkwon.soh@wcpfc.int</w:t>
      </w:r>
    </w:p>
    <w:p w14:paraId="77581BA0" w14:textId="77777777" w:rsidR="004D4593" w:rsidRPr="006559C9" w:rsidRDefault="004D4593" w:rsidP="004D4593">
      <w:pPr>
        <w:adjustRightInd w:val="0"/>
        <w:snapToGrid w:val="0"/>
        <w:jc w:val="left"/>
        <w:rPr>
          <w:rFonts w:ascii="Calibri" w:hAnsi="Calibri" w:cs="Calibri"/>
          <w:sz w:val="22"/>
        </w:rPr>
      </w:pPr>
    </w:p>
    <w:p w14:paraId="0A28CD27"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b/>
          <w:bCs/>
          <w:sz w:val="22"/>
        </w:rPr>
        <w:t>Tim Jones</w:t>
      </w:r>
    </w:p>
    <w:p w14:paraId="5A5306B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Western and Central Pacific Fisheries Commission (WCPFC)</w:t>
      </w:r>
    </w:p>
    <w:p w14:paraId="3E367BFE" w14:textId="77777777" w:rsidR="004D4593" w:rsidRPr="006559C9" w:rsidRDefault="004D4593" w:rsidP="004D4593">
      <w:pPr>
        <w:adjustRightInd w:val="0"/>
        <w:snapToGrid w:val="0"/>
        <w:jc w:val="left"/>
        <w:rPr>
          <w:rFonts w:ascii="Calibri" w:hAnsi="Calibri" w:cs="Calibri"/>
          <w:sz w:val="22"/>
        </w:rPr>
      </w:pPr>
      <w:r w:rsidRPr="006559C9">
        <w:rPr>
          <w:rFonts w:ascii="Calibri" w:eastAsia="Times New Roman" w:hAnsi="Calibri" w:cs="Calibri"/>
          <w:sz w:val="22"/>
        </w:rPr>
        <w:t>IT Manager</w:t>
      </w:r>
    </w:p>
    <w:p w14:paraId="4B3F985D" w14:textId="77777777" w:rsidR="004D4593" w:rsidRPr="006559C9" w:rsidRDefault="004D4593" w:rsidP="004D4593">
      <w:pPr>
        <w:adjustRightInd w:val="0"/>
        <w:snapToGrid w:val="0"/>
        <w:jc w:val="left"/>
        <w:rPr>
          <w:rFonts w:ascii="Calibri" w:eastAsia="MS PGothic" w:hAnsi="Calibri" w:cs="Calibri"/>
          <w:sz w:val="22"/>
        </w:rPr>
      </w:pPr>
      <w:r w:rsidRPr="006559C9">
        <w:rPr>
          <w:rFonts w:ascii="Calibri" w:eastAsia="Times New Roman" w:hAnsi="Calibri" w:cs="Calibri"/>
          <w:sz w:val="22"/>
          <w:u w:val="single"/>
        </w:rPr>
        <w:t>tim.jones@wcpfc.int</w:t>
      </w:r>
    </w:p>
    <w:p w14:paraId="2435B569" w14:textId="77777777" w:rsidR="00D91A06" w:rsidRPr="002A1C75" w:rsidRDefault="00D91A06" w:rsidP="005460AA">
      <w:pPr>
        <w:adjustRightInd w:val="0"/>
        <w:snapToGrid w:val="0"/>
        <w:rPr>
          <w:rFonts w:ascii="Calibri" w:eastAsia="MS PGothic" w:hAnsi="Calibri" w:cs="Calibri"/>
          <w:sz w:val="22"/>
        </w:rPr>
      </w:pPr>
    </w:p>
    <w:p w14:paraId="4FE9B0F7" w14:textId="77777777" w:rsidR="00D91A06" w:rsidRPr="002A1C75" w:rsidRDefault="00D91A06" w:rsidP="005460AA">
      <w:pPr>
        <w:adjustRightInd w:val="0"/>
        <w:snapToGrid w:val="0"/>
        <w:rPr>
          <w:rFonts w:ascii="Calibri" w:eastAsia="MS PGothic" w:hAnsi="Calibri" w:cs="Calibri"/>
          <w:sz w:val="22"/>
        </w:rPr>
      </w:pPr>
    </w:p>
    <w:p w14:paraId="76B8BFE2" w14:textId="77777777" w:rsidR="00D91A06" w:rsidRPr="002A1C75" w:rsidRDefault="00D91A06" w:rsidP="005460AA">
      <w:pPr>
        <w:adjustRightInd w:val="0"/>
        <w:snapToGrid w:val="0"/>
        <w:rPr>
          <w:rFonts w:ascii="Calibri" w:eastAsia="MS PGothic" w:hAnsi="Calibri" w:cs="Calibri"/>
          <w:sz w:val="22"/>
        </w:rPr>
      </w:pPr>
    </w:p>
    <w:p w14:paraId="0BAE6FE6" w14:textId="77777777" w:rsidR="00D91A06" w:rsidRPr="002A1C75" w:rsidRDefault="00D91A06" w:rsidP="005460AA">
      <w:pPr>
        <w:adjustRightInd w:val="0"/>
        <w:snapToGrid w:val="0"/>
        <w:rPr>
          <w:rFonts w:ascii="Calibri" w:eastAsia="MS PGothic" w:hAnsi="Calibri" w:cs="Calibri"/>
          <w:sz w:val="22"/>
        </w:rPr>
      </w:pPr>
    </w:p>
    <w:p w14:paraId="2047B202" w14:textId="77777777" w:rsidR="00FF267C" w:rsidRPr="002A1C75" w:rsidRDefault="00FF267C" w:rsidP="005460AA">
      <w:pPr>
        <w:adjustRightInd w:val="0"/>
        <w:snapToGrid w:val="0"/>
        <w:rPr>
          <w:rFonts w:ascii="Calibri" w:eastAsia="MS PGothic" w:hAnsi="Calibri" w:cs="Calibri"/>
          <w:sz w:val="22"/>
        </w:rPr>
        <w:sectPr w:rsidR="00FF267C" w:rsidRPr="002A1C75" w:rsidSect="002A1C75">
          <w:type w:val="continuous"/>
          <w:pgSz w:w="12240" w:h="15840" w:code="1"/>
          <w:pgMar w:top="1440" w:right="1440" w:bottom="1440" w:left="1440" w:header="720" w:footer="720" w:gutter="0"/>
          <w:cols w:num="2" w:space="720"/>
        </w:sectPr>
      </w:pPr>
    </w:p>
    <w:p w14:paraId="37A2847E" w14:textId="5E69DF6E" w:rsidR="002A1C75" w:rsidRPr="00E344D9" w:rsidRDefault="002A1C75" w:rsidP="002A1C75">
      <w:pPr>
        <w:adjustRightInd w:val="0"/>
        <w:snapToGrid w:val="0"/>
        <w:ind w:right="10"/>
        <w:jc w:val="right"/>
        <w:rPr>
          <w:rFonts w:ascii="Calibri" w:eastAsia="MS Mincho" w:hAnsi="Calibri" w:cs="Calibri"/>
          <w:b/>
          <w:color w:val="202020"/>
          <w:kern w:val="0"/>
          <w:sz w:val="22"/>
        </w:rPr>
      </w:pPr>
      <w:r w:rsidRPr="00E344D9">
        <w:rPr>
          <w:rFonts w:ascii="Calibri" w:eastAsia="MS Mincho" w:hAnsi="Calibri" w:cs="Calibri"/>
          <w:b/>
          <w:color w:val="202020"/>
          <w:kern w:val="0"/>
          <w:sz w:val="22"/>
        </w:rPr>
        <w:lastRenderedPageBreak/>
        <w:t xml:space="preserve">Annex </w:t>
      </w:r>
      <w:r>
        <w:rPr>
          <w:rFonts w:ascii="Calibri" w:eastAsia="MS Mincho" w:hAnsi="Calibri" w:cs="Calibri"/>
          <w:b/>
          <w:color w:val="202020"/>
          <w:kern w:val="0"/>
          <w:sz w:val="22"/>
        </w:rPr>
        <w:t>B</w:t>
      </w:r>
    </w:p>
    <w:p w14:paraId="70C196BC" w14:textId="77777777" w:rsidR="002A1C75" w:rsidRPr="00E344D9" w:rsidRDefault="002A1C75" w:rsidP="002A1C75">
      <w:pPr>
        <w:adjustRightInd w:val="0"/>
        <w:snapToGrid w:val="0"/>
        <w:ind w:right="10"/>
        <w:jc w:val="center"/>
        <w:rPr>
          <w:rFonts w:ascii="Calibri" w:eastAsia="MS Mincho" w:hAnsi="Calibri" w:cs="Calibri"/>
          <w:b/>
          <w:kern w:val="0"/>
          <w:sz w:val="22"/>
        </w:rPr>
      </w:pPr>
    </w:p>
    <w:p w14:paraId="7F067FBA" w14:textId="77777777" w:rsidR="002A1C75" w:rsidRPr="002A1C75" w:rsidRDefault="002A1C75" w:rsidP="002A1C75">
      <w:pPr>
        <w:widowControl/>
        <w:autoSpaceDE w:val="0"/>
        <w:autoSpaceDN w:val="0"/>
        <w:adjustRightInd w:val="0"/>
        <w:snapToGrid w:val="0"/>
        <w:jc w:val="center"/>
        <w:rPr>
          <w:rFonts w:ascii="Calibri" w:eastAsia="Batang" w:hAnsi="Calibri" w:cs="Calibri"/>
          <w:b/>
          <w:bCs/>
          <w:color w:val="000000"/>
          <w:kern w:val="0"/>
          <w:sz w:val="22"/>
          <w:lang w:eastAsia="ko-KR"/>
        </w:rPr>
      </w:pPr>
      <w:r w:rsidRPr="002A1C75">
        <w:rPr>
          <w:rFonts w:ascii="Calibri" w:eastAsia="Batang" w:hAnsi="Calibri" w:cs="Calibri"/>
          <w:b/>
          <w:bCs/>
          <w:color w:val="000000"/>
          <w:kern w:val="0"/>
          <w:sz w:val="22"/>
          <w:lang w:eastAsia="ko-KR"/>
        </w:rPr>
        <w:t xml:space="preserve">JOINT IATTC AND WCPFC-NC WORKING GROUP MEETING ON THE </w:t>
      </w:r>
      <w:r w:rsidRPr="002A1C75">
        <w:rPr>
          <w:rFonts w:ascii="Calibri" w:eastAsia="Batang" w:hAnsi="Calibri" w:cs="Calibri"/>
          <w:b/>
          <w:bCs/>
          <w:color w:val="000000"/>
          <w:kern w:val="0"/>
          <w:sz w:val="22"/>
          <w:lang w:eastAsia="ko-KR"/>
        </w:rPr>
        <w:br/>
        <w:t>MANAGEMENT OF PACIFIC BLUEFIN TUNA</w:t>
      </w:r>
    </w:p>
    <w:p w14:paraId="375EF822" w14:textId="77777777" w:rsidR="002A1C75" w:rsidRPr="002A1C75" w:rsidRDefault="002A1C75" w:rsidP="002A1C75">
      <w:pPr>
        <w:widowControl/>
        <w:autoSpaceDE w:val="0"/>
        <w:autoSpaceDN w:val="0"/>
        <w:adjustRightInd w:val="0"/>
        <w:snapToGrid w:val="0"/>
        <w:jc w:val="center"/>
        <w:rPr>
          <w:rFonts w:ascii="Calibri" w:eastAsia="Batang" w:hAnsi="Calibri" w:cs="Calibri"/>
          <w:b/>
          <w:bCs/>
          <w:color w:val="000000"/>
          <w:kern w:val="0"/>
          <w:sz w:val="22"/>
          <w:lang w:eastAsia="ko-KR"/>
        </w:rPr>
      </w:pPr>
      <w:r w:rsidRPr="002A1C75">
        <w:rPr>
          <w:rFonts w:ascii="Calibri" w:eastAsia="Batang" w:hAnsi="Calibri" w:cs="Calibri"/>
          <w:b/>
          <w:bCs/>
          <w:color w:val="000000"/>
          <w:kern w:val="0"/>
          <w:sz w:val="22"/>
          <w:lang w:eastAsia="ko-KR"/>
        </w:rPr>
        <w:t>TENTH SESSION (JWG-10)</w:t>
      </w:r>
    </w:p>
    <w:p w14:paraId="51620A0A"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p>
    <w:p w14:paraId="39280BBB"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Toyama, Japan (Hybrid)</w:t>
      </w:r>
    </w:p>
    <w:p w14:paraId="5056E691"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9 – 12 July 2025</w:t>
      </w:r>
    </w:p>
    <w:tbl>
      <w:tblPr>
        <w:tblStyle w:val="1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2A1C75" w:rsidRPr="00E344D9" w14:paraId="1195EC09" w14:textId="77777777" w:rsidTr="002A1C75">
        <w:tc>
          <w:tcPr>
            <w:tcW w:w="9360" w:type="dxa"/>
          </w:tcPr>
          <w:p w14:paraId="30E30DD2" w14:textId="05334D06" w:rsidR="002A1C75" w:rsidRPr="00E344D9" w:rsidRDefault="000A243A" w:rsidP="00B616D1">
            <w:pPr>
              <w:adjustRightInd w:val="0"/>
              <w:snapToGrid w:val="0"/>
              <w:ind w:right="10"/>
              <w:jc w:val="center"/>
              <w:rPr>
                <w:rFonts w:ascii="Calibri" w:hAnsi="Calibri" w:cs="Calibri"/>
                <w:color w:val="1F1F1F"/>
                <w:sz w:val="22"/>
                <w:szCs w:val="22"/>
              </w:rPr>
            </w:pPr>
            <w:r>
              <w:rPr>
                <w:rFonts w:ascii="Calibri" w:hAnsi="Calibri" w:cs="Calibri"/>
                <w:b/>
                <w:sz w:val="22"/>
                <w:szCs w:val="22"/>
              </w:rPr>
              <w:t>AGENDA</w:t>
            </w:r>
          </w:p>
        </w:tc>
      </w:tr>
    </w:tbl>
    <w:p w14:paraId="7C57EB6F" w14:textId="77777777" w:rsidR="003C1794" w:rsidRPr="002A1C75" w:rsidRDefault="003C1794" w:rsidP="003C1794">
      <w:pPr>
        <w:widowControl/>
        <w:spacing w:line="259" w:lineRule="auto"/>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53EFFBC2" w14:textId="77777777" w:rsidR="003C1794" w:rsidRPr="002A1C75" w:rsidRDefault="003C1794" w:rsidP="003C1794">
      <w:pPr>
        <w:widowControl/>
        <w:spacing w:after="13" w:line="259" w:lineRule="auto"/>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389A13D3" w14:textId="77777777" w:rsidR="003C1794" w:rsidRPr="002A1C75" w:rsidRDefault="003C1794" w:rsidP="003C1794">
      <w:pPr>
        <w:widowControl/>
        <w:numPr>
          <w:ilvl w:val="0"/>
          <w:numId w:val="39"/>
        </w:numPr>
        <w:spacing w:after="5" w:line="250" w:lineRule="auto"/>
        <w:ind w:hanging="720"/>
        <w:jc w:val="left"/>
        <w:rPr>
          <w:rFonts w:ascii="Calibri" w:eastAsia="Calibri" w:hAnsi="Calibri" w:cs="Calibri"/>
          <w:color w:val="000000"/>
          <w:sz w:val="24"/>
        </w:rPr>
      </w:pPr>
      <w:r w:rsidRPr="002A1C75">
        <w:rPr>
          <w:rFonts w:ascii="Calibri" w:eastAsia="Calibri" w:hAnsi="Calibri" w:cs="Calibri"/>
          <w:b/>
          <w:color w:val="0E0E0E"/>
          <w:sz w:val="24"/>
        </w:rPr>
        <w:t>OPENING</w:t>
      </w:r>
      <w:r w:rsidRPr="002A1C75">
        <w:rPr>
          <w:rFonts w:ascii="Calibri" w:eastAsia="Calibri" w:hAnsi="Calibri" w:cs="Calibri"/>
          <w:b/>
          <w:color w:val="202020"/>
          <w:sz w:val="24"/>
        </w:rPr>
        <w:t xml:space="preserve"> OF THE MEETING</w:t>
      </w:r>
      <w:r w:rsidRPr="002A1C75">
        <w:rPr>
          <w:rFonts w:ascii="Calibri" w:eastAsia="Calibri" w:hAnsi="Calibri" w:cs="Calibri"/>
          <w:color w:val="000000"/>
          <w:sz w:val="24"/>
        </w:rPr>
        <w:t xml:space="preserve"> </w:t>
      </w:r>
    </w:p>
    <w:p w14:paraId="09F75109" w14:textId="77777777" w:rsidR="003C1794" w:rsidRPr="002A1C75" w:rsidRDefault="003C1794" w:rsidP="003C1794">
      <w:pPr>
        <w:widowControl/>
        <w:spacing w:after="13" w:line="259" w:lineRule="auto"/>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6FEC6F67" w14:textId="77777777" w:rsidR="003C1794" w:rsidRPr="002A1C75" w:rsidRDefault="003C1794" w:rsidP="003C1794">
      <w:pPr>
        <w:widowControl/>
        <w:numPr>
          <w:ilvl w:val="0"/>
          <w:numId w:val="39"/>
        </w:numPr>
        <w:spacing w:after="5" w:line="250" w:lineRule="auto"/>
        <w:ind w:hanging="720"/>
        <w:jc w:val="left"/>
        <w:rPr>
          <w:rFonts w:ascii="Calibri" w:eastAsia="Calibri" w:hAnsi="Calibri" w:cs="Calibri"/>
          <w:color w:val="000000"/>
          <w:sz w:val="24"/>
        </w:rPr>
      </w:pPr>
      <w:r w:rsidRPr="002A1C75">
        <w:rPr>
          <w:rFonts w:ascii="Calibri" w:eastAsia="Calibri" w:hAnsi="Calibri" w:cs="Calibri"/>
          <w:b/>
          <w:color w:val="0E0E0E"/>
          <w:sz w:val="24"/>
        </w:rPr>
        <w:t>ADOPTION</w:t>
      </w:r>
      <w:r w:rsidRPr="002A1C75">
        <w:rPr>
          <w:rFonts w:ascii="Calibri" w:eastAsia="Calibri" w:hAnsi="Calibri" w:cs="Calibri"/>
          <w:b/>
          <w:color w:val="202020"/>
          <w:sz w:val="24"/>
        </w:rPr>
        <w:t xml:space="preserve"> OF AGENDA AND MEETING PROCEDURES</w:t>
      </w:r>
      <w:r w:rsidRPr="002A1C75">
        <w:rPr>
          <w:rFonts w:ascii="Calibri" w:eastAsia="Calibri" w:hAnsi="Calibri" w:cs="Calibri"/>
          <w:color w:val="000000"/>
          <w:sz w:val="24"/>
        </w:rPr>
        <w:t xml:space="preserve"> </w:t>
      </w:r>
    </w:p>
    <w:p w14:paraId="5C7AB7E7" w14:textId="77777777" w:rsidR="003C1794" w:rsidRPr="002A1C75" w:rsidRDefault="003C1794" w:rsidP="003C1794">
      <w:pPr>
        <w:widowControl/>
        <w:spacing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6AEE11ED"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 xml:space="preserve">Any additional issues raised here will be covered under the agenda OTHER BUSINESS. </w:t>
      </w:r>
    </w:p>
    <w:p w14:paraId="4A329859" w14:textId="77777777" w:rsidR="003C1794" w:rsidRPr="002A1C75" w:rsidRDefault="003C1794" w:rsidP="003C1794">
      <w:pPr>
        <w:widowControl/>
        <w:spacing w:after="13"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120B73DD" w14:textId="77777777" w:rsidR="003C1794" w:rsidRPr="002A1C75" w:rsidRDefault="003C1794" w:rsidP="003C1794">
      <w:pPr>
        <w:keepNext/>
        <w:keepLines/>
        <w:widowControl/>
        <w:tabs>
          <w:tab w:val="center" w:pos="4463"/>
        </w:tabs>
        <w:spacing w:after="5" w:line="250" w:lineRule="auto"/>
        <w:ind w:left="-15"/>
        <w:jc w:val="left"/>
        <w:outlineLvl w:val="0"/>
        <w:rPr>
          <w:rFonts w:ascii="Calibri" w:eastAsia="Calibri" w:hAnsi="Calibri" w:cs="Calibri"/>
          <w:b/>
          <w:color w:val="202020"/>
          <w:sz w:val="24"/>
        </w:rPr>
      </w:pPr>
      <w:r w:rsidRPr="002A1C75">
        <w:rPr>
          <w:rFonts w:ascii="Calibri" w:eastAsia="Calibri" w:hAnsi="Calibri" w:cs="Calibri"/>
          <w:b/>
          <w:color w:val="0E0E0E"/>
          <w:sz w:val="24"/>
        </w:rPr>
        <w:t>3.</w:t>
      </w:r>
      <w:r w:rsidRPr="002A1C75">
        <w:rPr>
          <w:rFonts w:ascii="Calibri" w:eastAsia="Arial" w:hAnsi="Calibri" w:cs="Calibri"/>
          <w:b/>
          <w:color w:val="0E0E0E"/>
          <w:sz w:val="24"/>
        </w:rPr>
        <w:t xml:space="preserve"> </w:t>
      </w:r>
      <w:r w:rsidRPr="002A1C75">
        <w:rPr>
          <w:rFonts w:ascii="Calibri" w:eastAsia="Arial" w:hAnsi="Calibri" w:cs="Calibri"/>
          <w:b/>
          <w:color w:val="0E0E0E"/>
          <w:sz w:val="24"/>
        </w:rPr>
        <w:tab/>
      </w:r>
      <w:r w:rsidRPr="002A1C75">
        <w:rPr>
          <w:rFonts w:ascii="Calibri" w:eastAsia="Calibri" w:hAnsi="Calibri" w:cs="Calibri"/>
          <w:b/>
          <w:color w:val="0E0E0E"/>
          <w:sz w:val="24"/>
        </w:rPr>
        <w:t>REPORTS</w:t>
      </w:r>
      <w:r w:rsidRPr="002A1C75">
        <w:rPr>
          <w:rFonts w:ascii="Calibri" w:eastAsia="Calibri" w:hAnsi="Calibri" w:cs="Calibri"/>
          <w:b/>
          <w:color w:val="202020"/>
          <w:sz w:val="24"/>
        </w:rPr>
        <w:t xml:space="preserve"> ON THE IMPLEMENTATION OF PACIFIC BLUEFIN TUNA MEASURES</w:t>
      </w:r>
      <w:r w:rsidRPr="002A1C75">
        <w:rPr>
          <w:rFonts w:ascii="Calibri" w:eastAsia="Calibri" w:hAnsi="Calibri" w:cs="Calibri"/>
          <w:color w:val="000000"/>
          <w:sz w:val="24"/>
        </w:rPr>
        <w:t xml:space="preserve"> </w:t>
      </w:r>
    </w:p>
    <w:p w14:paraId="5C689D7B" w14:textId="77777777" w:rsidR="003C1794" w:rsidRPr="002A1C75" w:rsidRDefault="003C1794" w:rsidP="003C1794">
      <w:pPr>
        <w:widowControl/>
        <w:spacing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346E5A5D"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 xml:space="preserve">Each CCM or CPC involved in Pacific bluefin tuna fisheries and/or farming shall submit a report to the Executive Director on implementing relevant measures by 15 June each year. </w:t>
      </w:r>
    </w:p>
    <w:p w14:paraId="088D8418" w14:textId="77777777" w:rsidR="003C1794" w:rsidRPr="002A1C75" w:rsidRDefault="003C1794" w:rsidP="003C1794">
      <w:pPr>
        <w:widowControl/>
        <w:spacing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38114C2F"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 xml:space="preserve">JWG10 will review implementation reports from WCPFC and IATTC Members regarding </w:t>
      </w:r>
      <w:hyperlink r:id="rId25">
        <w:r w:rsidRPr="002A1C75">
          <w:rPr>
            <w:rFonts w:ascii="Calibri" w:eastAsia="Calibri" w:hAnsi="Calibri" w:cs="Calibri"/>
            <w:color w:val="0563C1"/>
            <w:sz w:val="24"/>
            <w:u w:val="single" w:color="0563C1"/>
          </w:rPr>
          <w:t>CMM 2024</w:t>
        </w:r>
      </w:hyperlink>
      <w:hyperlink r:id="rId26">
        <w:r w:rsidRPr="002A1C75">
          <w:rPr>
            <w:rFonts w:ascii="Calibri" w:eastAsia="Calibri" w:hAnsi="Calibri" w:cs="Calibri"/>
            <w:color w:val="0563C1"/>
            <w:sz w:val="24"/>
            <w:u w:val="single" w:color="0563C1"/>
          </w:rPr>
          <w:t>-</w:t>
        </w:r>
      </w:hyperlink>
      <w:hyperlink r:id="rId27">
        <w:r w:rsidRPr="002A1C75">
          <w:rPr>
            <w:rFonts w:ascii="Calibri" w:eastAsia="Calibri" w:hAnsi="Calibri" w:cs="Calibri"/>
            <w:color w:val="0563C1"/>
            <w:sz w:val="24"/>
            <w:u w:val="single" w:color="0563C1"/>
          </w:rPr>
          <w:t>01</w:t>
        </w:r>
      </w:hyperlink>
      <w:hyperlink r:id="rId28">
        <w:r w:rsidRPr="002A1C75">
          <w:rPr>
            <w:rFonts w:ascii="Calibri" w:eastAsia="Calibri" w:hAnsi="Calibri" w:cs="Calibri"/>
            <w:color w:val="000000"/>
            <w:sz w:val="24"/>
          </w:rPr>
          <w:t>,</w:t>
        </w:r>
      </w:hyperlink>
      <w:hyperlink r:id="rId29">
        <w:r w:rsidRPr="002A1C75">
          <w:rPr>
            <w:rFonts w:ascii="Calibri" w:eastAsia="Calibri" w:hAnsi="Calibri" w:cs="Calibri"/>
            <w:color w:val="000000"/>
            <w:sz w:val="24"/>
          </w:rPr>
          <w:t xml:space="preserve"> </w:t>
        </w:r>
      </w:hyperlink>
      <w:hyperlink r:id="rId30">
        <w:r w:rsidRPr="002A1C75">
          <w:rPr>
            <w:rFonts w:ascii="Calibri" w:eastAsia="Calibri" w:hAnsi="Calibri" w:cs="Calibri"/>
            <w:color w:val="0563C1"/>
            <w:sz w:val="24"/>
            <w:u w:val="single" w:color="0563C1"/>
          </w:rPr>
          <w:t>CMM 2024</w:t>
        </w:r>
      </w:hyperlink>
      <w:hyperlink r:id="rId31">
        <w:r w:rsidRPr="002A1C75">
          <w:rPr>
            <w:rFonts w:ascii="Calibri" w:eastAsia="Calibri" w:hAnsi="Calibri" w:cs="Calibri"/>
            <w:color w:val="0563C1"/>
            <w:sz w:val="24"/>
            <w:u w:val="single" w:color="0563C1"/>
          </w:rPr>
          <w:t>-</w:t>
        </w:r>
      </w:hyperlink>
      <w:hyperlink r:id="rId32">
        <w:r w:rsidRPr="002A1C75">
          <w:rPr>
            <w:rFonts w:ascii="Calibri" w:eastAsia="Calibri" w:hAnsi="Calibri" w:cs="Calibri"/>
            <w:color w:val="0563C1"/>
            <w:sz w:val="24"/>
            <w:u w:val="single" w:color="0563C1"/>
          </w:rPr>
          <w:t>02</w:t>
        </w:r>
      </w:hyperlink>
      <w:hyperlink r:id="rId33">
        <w:r w:rsidRPr="002A1C75">
          <w:rPr>
            <w:rFonts w:ascii="Calibri" w:eastAsia="Calibri" w:hAnsi="Calibri" w:cs="Calibri"/>
            <w:color w:val="000000"/>
            <w:sz w:val="24"/>
          </w:rPr>
          <w:t>,</w:t>
        </w:r>
      </w:hyperlink>
      <w:hyperlink r:id="rId34">
        <w:r w:rsidRPr="002A1C75">
          <w:rPr>
            <w:rFonts w:ascii="Calibri" w:eastAsia="Calibri" w:hAnsi="Calibri" w:cs="Calibri"/>
            <w:color w:val="000000"/>
            <w:sz w:val="24"/>
          </w:rPr>
          <w:t xml:space="preserve"> </w:t>
        </w:r>
      </w:hyperlink>
      <w:hyperlink r:id="rId35">
        <w:r w:rsidRPr="002A1C75">
          <w:rPr>
            <w:rFonts w:ascii="Calibri" w:eastAsia="Calibri" w:hAnsi="Calibri" w:cs="Calibri"/>
            <w:color w:val="0563C1"/>
            <w:sz w:val="24"/>
            <w:u w:val="single" w:color="0563C1"/>
          </w:rPr>
          <w:t>RESOLUTION C</w:t>
        </w:r>
      </w:hyperlink>
      <w:hyperlink r:id="rId36">
        <w:r w:rsidRPr="002A1C75">
          <w:rPr>
            <w:rFonts w:ascii="Calibri" w:eastAsia="Calibri" w:hAnsi="Calibri" w:cs="Calibri"/>
            <w:color w:val="0563C1"/>
            <w:sz w:val="24"/>
            <w:u w:val="single" w:color="0563C1"/>
          </w:rPr>
          <w:t>-</w:t>
        </w:r>
      </w:hyperlink>
      <w:hyperlink r:id="rId37">
        <w:r w:rsidRPr="002A1C75">
          <w:rPr>
            <w:rFonts w:ascii="Calibri" w:eastAsia="Calibri" w:hAnsi="Calibri" w:cs="Calibri"/>
            <w:color w:val="0563C1"/>
            <w:sz w:val="24"/>
            <w:u w:val="single" w:color="0563C1"/>
          </w:rPr>
          <w:t>24</w:t>
        </w:r>
      </w:hyperlink>
      <w:hyperlink r:id="rId38">
        <w:r w:rsidRPr="002A1C75">
          <w:rPr>
            <w:rFonts w:ascii="Calibri" w:eastAsia="Calibri" w:hAnsi="Calibri" w:cs="Calibri"/>
            <w:color w:val="0563C1"/>
            <w:sz w:val="24"/>
            <w:u w:val="single" w:color="0563C1"/>
          </w:rPr>
          <w:t>-</w:t>
        </w:r>
      </w:hyperlink>
      <w:hyperlink r:id="rId39">
        <w:r w:rsidRPr="002A1C75">
          <w:rPr>
            <w:rFonts w:ascii="Calibri" w:eastAsia="Calibri" w:hAnsi="Calibri" w:cs="Calibri"/>
            <w:color w:val="0563C1"/>
            <w:sz w:val="24"/>
            <w:u w:val="single" w:color="0563C1"/>
          </w:rPr>
          <w:t>02</w:t>
        </w:r>
      </w:hyperlink>
      <w:hyperlink r:id="rId40">
        <w:r w:rsidRPr="002A1C75">
          <w:rPr>
            <w:rFonts w:ascii="Calibri" w:eastAsia="Calibri" w:hAnsi="Calibri" w:cs="Calibri"/>
            <w:color w:val="000000"/>
            <w:sz w:val="24"/>
          </w:rPr>
          <w:t>,</w:t>
        </w:r>
      </w:hyperlink>
      <w:r w:rsidRPr="002A1C75">
        <w:rPr>
          <w:rFonts w:ascii="Calibri" w:eastAsia="Calibri" w:hAnsi="Calibri" w:cs="Calibri"/>
          <w:color w:val="000000"/>
          <w:sz w:val="24"/>
        </w:rPr>
        <w:t xml:space="preserve"> and </w:t>
      </w:r>
      <w:hyperlink r:id="rId41">
        <w:r w:rsidRPr="002A1C75">
          <w:rPr>
            <w:rFonts w:ascii="Calibri" w:eastAsia="Calibri" w:hAnsi="Calibri" w:cs="Calibri"/>
            <w:color w:val="0563C1"/>
            <w:sz w:val="24"/>
            <w:u w:val="single" w:color="0563C1"/>
          </w:rPr>
          <w:t>RESOLUTION C</w:t>
        </w:r>
      </w:hyperlink>
      <w:hyperlink r:id="rId42">
        <w:r w:rsidRPr="002A1C75">
          <w:rPr>
            <w:rFonts w:ascii="Calibri" w:eastAsia="Calibri" w:hAnsi="Calibri" w:cs="Calibri"/>
            <w:color w:val="0563C1"/>
            <w:sz w:val="24"/>
            <w:u w:val="single" w:color="0563C1"/>
          </w:rPr>
          <w:t>-</w:t>
        </w:r>
      </w:hyperlink>
      <w:hyperlink r:id="rId43">
        <w:r w:rsidRPr="002A1C75">
          <w:rPr>
            <w:rFonts w:ascii="Calibri" w:eastAsia="Calibri" w:hAnsi="Calibri" w:cs="Calibri"/>
            <w:color w:val="0563C1"/>
            <w:sz w:val="24"/>
            <w:u w:val="single" w:color="0563C1"/>
          </w:rPr>
          <w:t>24</w:t>
        </w:r>
      </w:hyperlink>
      <w:hyperlink r:id="rId44">
        <w:r w:rsidRPr="002A1C75">
          <w:rPr>
            <w:rFonts w:ascii="Calibri" w:eastAsia="Calibri" w:hAnsi="Calibri" w:cs="Calibri"/>
            <w:color w:val="0563C1"/>
            <w:sz w:val="24"/>
            <w:u w:val="single" w:color="0563C1"/>
          </w:rPr>
          <w:t>-</w:t>
        </w:r>
      </w:hyperlink>
      <w:hyperlink r:id="rId45">
        <w:r w:rsidRPr="002A1C75">
          <w:rPr>
            <w:rFonts w:ascii="Calibri" w:eastAsia="Calibri" w:hAnsi="Calibri" w:cs="Calibri"/>
            <w:color w:val="0563C1"/>
            <w:sz w:val="24"/>
            <w:u w:val="single" w:color="0563C1"/>
          </w:rPr>
          <w:t>03</w:t>
        </w:r>
      </w:hyperlink>
      <w:hyperlink r:id="rId46">
        <w:r w:rsidRPr="002A1C75">
          <w:rPr>
            <w:rFonts w:ascii="Calibri" w:eastAsia="Calibri" w:hAnsi="Calibri" w:cs="Calibri"/>
            <w:color w:val="000000"/>
            <w:sz w:val="24"/>
          </w:rPr>
          <w:t>.</w:t>
        </w:r>
      </w:hyperlink>
      <w:r w:rsidRPr="002A1C75">
        <w:rPr>
          <w:rFonts w:ascii="Calibri" w:eastAsia="Calibri" w:hAnsi="Calibri" w:cs="Calibri"/>
          <w:color w:val="000000"/>
          <w:sz w:val="24"/>
        </w:rPr>
        <w:t xml:space="preserve"> CCMs and CPCs are reminded that new measures related to Monitoring Control and Surveillance (MCS) are now in force per WCPFC CMM 2024-02 and IATTC Resolution C-24-03. These new reporting obligations will be reviewed by JWG-10 and subsequently reviewed by the appropriate committees at WCPFC and IATTC. </w:t>
      </w:r>
    </w:p>
    <w:p w14:paraId="0AA47B26" w14:textId="77777777" w:rsidR="003C1794" w:rsidRPr="002A1C75" w:rsidRDefault="003C1794" w:rsidP="003C1794">
      <w:pPr>
        <w:widowControl/>
        <w:spacing w:after="13"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63150CA3" w14:textId="77777777" w:rsidR="003C1794" w:rsidRPr="002A1C75" w:rsidRDefault="003C1794" w:rsidP="003C1794">
      <w:pPr>
        <w:keepNext/>
        <w:keepLines/>
        <w:widowControl/>
        <w:tabs>
          <w:tab w:val="center" w:pos="3383"/>
        </w:tabs>
        <w:spacing w:after="5" w:line="250" w:lineRule="auto"/>
        <w:ind w:left="-15"/>
        <w:jc w:val="left"/>
        <w:outlineLvl w:val="0"/>
        <w:rPr>
          <w:rFonts w:ascii="Calibri" w:eastAsia="Calibri" w:hAnsi="Calibri" w:cs="Calibri"/>
          <w:b/>
          <w:color w:val="202020"/>
          <w:sz w:val="24"/>
        </w:rPr>
      </w:pPr>
      <w:r w:rsidRPr="002A1C75">
        <w:rPr>
          <w:rFonts w:ascii="Calibri" w:eastAsia="Calibri" w:hAnsi="Calibri" w:cs="Calibri"/>
          <w:b/>
          <w:color w:val="0E0E0E"/>
          <w:sz w:val="24"/>
        </w:rPr>
        <w:t>4.</w:t>
      </w:r>
      <w:r w:rsidRPr="002A1C75">
        <w:rPr>
          <w:rFonts w:ascii="Calibri" w:eastAsia="Arial" w:hAnsi="Calibri" w:cs="Calibri"/>
          <w:b/>
          <w:color w:val="0E0E0E"/>
          <w:sz w:val="24"/>
        </w:rPr>
        <w:t xml:space="preserve"> </w:t>
      </w:r>
      <w:r w:rsidRPr="002A1C75">
        <w:rPr>
          <w:rFonts w:ascii="Calibri" w:eastAsia="Arial" w:hAnsi="Calibri" w:cs="Calibri"/>
          <w:b/>
          <w:color w:val="0E0E0E"/>
          <w:sz w:val="24"/>
        </w:rPr>
        <w:tab/>
      </w:r>
      <w:r w:rsidRPr="002A1C75">
        <w:rPr>
          <w:rFonts w:ascii="Calibri" w:eastAsia="Calibri" w:hAnsi="Calibri" w:cs="Calibri"/>
          <w:b/>
          <w:color w:val="0E0E0E"/>
          <w:sz w:val="24"/>
        </w:rPr>
        <w:t>SCIENTIFIC</w:t>
      </w:r>
      <w:r w:rsidRPr="002A1C75">
        <w:rPr>
          <w:rFonts w:ascii="Calibri" w:eastAsia="Calibri" w:hAnsi="Calibri" w:cs="Calibri"/>
          <w:b/>
          <w:color w:val="202020"/>
          <w:sz w:val="24"/>
        </w:rPr>
        <w:t xml:space="preserve"> INFORMATION ON PACIFIC BLUEFIN TUNA</w:t>
      </w:r>
      <w:r w:rsidRPr="002A1C75">
        <w:rPr>
          <w:rFonts w:ascii="Calibri" w:eastAsia="Calibri" w:hAnsi="Calibri" w:cs="Calibri"/>
          <w:color w:val="000000"/>
          <w:sz w:val="24"/>
        </w:rPr>
        <w:t xml:space="preserve"> </w:t>
      </w:r>
    </w:p>
    <w:p w14:paraId="3992AD05" w14:textId="77777777" w:rsidR="003C1794" w:rsidRPr="002A1C75" w:rsidRDefault="003C1794" w:rsidP="003C1794">
      <w:pPr>
        <w:widowControl/>
        <w:spacing w:after="13" w:line="259" w:lineRule="auto"/>
        <w:ind w:left="660"/>
        <w:jc w:val="left"/>
        <w:rPr>
          <w:rFonts w:ascii="Calibri" w:eastAsia="Calibri" w:hAnsi="Calibri" w:cs="Calibri"/>
          <w:color w:val="000000"/>
          <w:sz w:val="24"/>
        </w:rPr>
      </w:pPr>
      <w:r w:rsidRPr="002A1C75">
        <w:rPr>
          <w:rFonts w:ascii="Calibri" w:eastAsia="Calibri" w:hAnsi="Calibri" w:cs="Calibri"/>
          <w:color w:val="202020"/>
          <w:sz w:val="24"/>
        </w:rPr>
        <w:t xml:space="preserve"> </w:t>
      </w:r>
    </w:p>
    <w:p w14:paraId="4B04708F" w14:textId="77777777" w:rsidR="003C1794" w:rsidRPr="002A1C75" w:rsidRDefault="003C1794" w:rsidP="003C1794">
      <w:pPr>
        <w:widowControl/>
        <w:tabs>
          <w:tab w:val="center" w:pos="2256"/>
        </w:tabs>
        <w:spacing w:line="259" w:lineRule="auto"/>
        <w:ind w:left="-15"/>
        <w:jc w:val="left"/>
        <w:rPr>
          <w:rFonts w:ascii="Calibri" w:eastAsia="Calibri" w:hAnsi="Calibri" w:cs="Calibri"/>
          <w:color w:val="000000"/>
          <w:sz w:val="24"/>
        </w:rPr>
      </w:pPr>
      <w:r w:rsidRPr="002A1C75">
        <w:rPr>
          <w:rFonts w:ascii="Calibri" w:eastAsia="Calibri" w:hAnsi="Calibri" w:cs="Calibri"/>
          <w:color w:val="202020"/>
          <w:sz w:val="24"/>
        </w:rPr>
        <w:t>4.1</w:t>
      </w:r>
      <w:r w:rsidRPr="002A1C75">
        <w:rPr>
          <w:rFonts w:ascii="Calibri" w:eastAsia="Arial" w:hAnsi="Calibri" w:cs="Calibri"/>
          <w:color w:val="202020"/>
          <w:sz w:val="24"/>
        </w:rPr>
        <w:t xml:space="preserve"> </w:t>
      </w:r>
      <w:r w:rsidRPr="002A1C75">
        <w:rPr>
          <w:rFonts w:ascii="Calibri" w:eastAsia="Arial" w:hAnsi="Calibri" w:cs="Calibri"/>
          <w:color w:val="202020"/>
          <w:sz w:val="24"/>
        </w:rPr>
        <w:tab/>
      </w:r>
      <w:r w:rsidRPr="002A1C75">
        <w:rPr>
          <w:rFonts w:ascii="Calibri" w:eastAsia="Calibri" w:hAnsi="Calibri" w:cs="Calibri"/>
          <w:color w:val="202020"/>
          <w:sz w:val="24"/>
        </w:rPr>
        <w:t xml:space="preserve">Catch limit scenario projections  </w:t>
      </w:r>
    </w:p>
    <w:p w14:paraId="045EEC54" w14:textId="77777777" w:rsidR="003C1794" w:rsidRPr="002A1C75" w:rsidRDefault="003C1794" w:rsidP="003C1794">
      <w:pPr>
        <w:widowControl/>
        <w:spacing w:line="259" w:lineRule="auto"/>
        <w:ind w:left="84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489D05D7"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 xml:space="preserve">The ISC Pacific Bluefin Tuna Working Group (PBFWG) will provide JWG10 with updates on projection results based on CMM 2024-01 and Resolution C-24-02 using the 2024 benchmark stock assessment, as requested by JWG-09. </w:t>
      </w:r>
    </w:p>
    <w:p w14:paraId="4AF5F334" w14:textId="77777777" w:rsidR="003C1794" w:rsidRPr="002A1C75" w:rsidRDefault="003C1794" w:rsidP="003C1794">
      <w:pPr>
        <w:widowControl/>
        <w:spacing w:after="13" w:line="259" w:lineRule="auto"/>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587FF385" w14:textId="77777777" w:rsidR="003C1794" w:rsidRPr="002A1C75" w:rsidRDefault="003C1794" w:rsidP="003C1794">
      <w:pPr>
        <w:widowControl/>
        <w:tabs>
          <w:tab w:val="center" w:pos="2263"/>
        </w:tabs>
        <w:spacing w:after="5" w:line="250" w:lineRule="auto"/>
        <w:jc w:val="left"/>
        <w:rPr>
          <w:rFonts w:ascii="Calibri" w:eastAsia="Calibri" w:hAnsi="Calibri" w:cs="Calibri"/>
          <w:color w:val="000000"/>
          <w:sz w:val="24"/>
        </w:rPr>
      </w:pPr>
      <w:r w:rsidRPr="002A1C75">
        <w:rPr>
          <w:rFonts w:ascii="Calibri" w:eastAsia="Calibri" w:hAnsi="Calibri" w:cs="Calibri"/>
          <w:color w:val="000000"/>
          <w:sz w:val="24"/>
        </w:rPr>
        <w:t>4.2</w:t>
      </w:r>
      <w:r w:rsidRPr="002A1C75">
        <w:rPr>
          <w:rFonts w:ascii="Calibri" w:eastAsia="Arial" w:hAnsi="Calibri" w:cs="Calibri"/>
          <w:color w:val="000000"/>
          <w:sz w:val="24"/>
        </w:rPr>
        <w:t xml:space="preserve"> </w:t>
      </w:r>
      <w:r w:rsidRPr="002A1C75">
        <w:rPr>
          <w:rFonts w:ascii="Calibri" w:eastAsia="Arial" w:hAnsi="Calibri" w:cs="Calibri"/>
          <w:color w:val="000000"/>
          <w:sz w:val="24"/>
        </w:rPr>
        <w:tab/>
      </w:r>
      <w:r w:rsidRPr="002A1C75">
        <w:rPr>
          <w:rFonts w:ascii="Calibri" w:eastAsia="Calibri" w:hAnsi="Calibri" w:cs="Calibri"/>
          <w:color w:val="000000"/>
          <w:sz w:val="24"/>
        </w:rPr>
        <w:t xml:space="preserve">Research on migratory patterns </w:t>
      </w:r>
    </w:p>
    <w:p w14:paraId="3FAE2928" w14:textId="77777777" w:rsidR="003C1794" w:rsidRPr="002A1C75" w:rsidRDefault="003C1794" w:rsidP="003C1794">
      <w:pPr>
        <w:widowControl/>
        <w:spacing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176DB654"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 xml:space="preserve">The PBFWG will provide an update on research on Pacific bluefin tuna migratory patterns, as requested by WCPFC21.  </w:t>
      </w:r>
    </w:p>
    <w:p w14:paraId="5A8BB365" w14:textId="2DEF3792" w:rsidR="003C1794" w:rsidRPr="002A1C75" w:rsidRDefault="003C1794" w:rsidP="0002351C">
      <w:pPr>
        <w:widowControl/>
        <w:spacing w:line="259" w:lineRule="auto"/>
        <w:ind w:left="1440"/>
        <w:jc w:val="left"/>
        <w:rPr>
          <w:rFonts w:ascii="Calibri" w:hAnsi="Calibri" w:cs="Calibri"/>
          <w:color w:val="000000"/>
          <w:sz w:val="24"/>
        </w:rPr>
      </w:pPr>
      <w:r w:rsidRPr="002A1C75">
        <w:rPr>
          <w:rFonts w:ascii="Calibri" w:eastAsia="Calibri" w:hAnsi="Calibri" w:cs="Calibri"/>
          <w:color w:val="000000"/>
          <w:sz w:val="24"/>
        </w:rPr>
        <w:t xml:space="preserve"> </w:t>
      </w:r>
    </w:p>
    <w:p w14:paraId="3C6E0D92" w14:textId="77777777" w:rsidR="003C1794" w:rsidRPr="002A1C75" w:rsidRDefault="003C1794" w:rsidP="003C1794">
      <w:pPr>
        <w:widowControl/>
        <w:tabs>
          <w:tab w:val="center" w:pos="2124"/>
        </w:tabs>
        <w:spacing w:line="259" w:lineRule="auto"/>
        <w:ind w:left="-15"/>
        <w:jc w:val="left"/>
        <w:rPr>
          <w:rFonts w:ascii="Calibri" w:eastAsia="Calibri" w:hAnsi="Calibri" w:cs="Calibri"/>
          <w:color w:val="000000"/>
          <w:sz w:val="24"/>
        </w:rPr>
      </w:pPr>
      <w:r w:rsidRPr="002A1C75">
        <w:rPr>
          <w:rFonts w:ascii="Calibri" w:eastAsia="Calibri" w:hAnsi="Calibri" w:cs="Calibri"/>
          <w:color w:val="202020"/>
          <w:sz w:val="24"/>
        </w:rPr>
        <w:lastRenderedPageBreak/>
        <w:t>4.3</w:t>
      </w:r>
      <w:r w:rsidRPr="002A1C75">
        <w:rPr>
          <w:rFonts w:ascii="Calibri" w:eastAsia="Arial" w:hAnsi="Calibri" w:cs="Calibri"/>
          <w:color w:val="202020"/>
          <w:sz w:val="24"/>
        </w:rPr>
        <w:t xml:space="preserve"> </w:t>
      </w:r>
      <w:r w:rsidRPr="002A1C75">
        <w:rPr>
          <w:rFonts w:ascii="Calibri" w:eastAsia="Arial" w:hAnsi="Calibri" w:cs="Calibri"/>
          <w:color w:val="202020"/>
          <w:sz w:val="24"/>
        </w:rPr>
        <w:tab/>
      </w:r>
      <w:r w:rsidRPr="002A1C75">
        <w:rPr>
          <w:rFonts w:ascii="Calibri" w:eastAsia="Calibri" w:hAnsi="Calibri" w:cs="Calibri"/>
          <w:color w:val="202020"/>
          <w:sz w:val="24"/>
        </w:rPr>
        <w:t xml:space="preserve">Review of conversion factors </w:t>
      </w:r>
    </w:p>
    <w:p w14:paraId="650B78BF" w14:textId="77777777" w:rsidR="003C1794" w:rsidRPr="002A1C75" w:rsidRDefault="003C1794" w:rsidP="003C1794">
      <w:pPr>
        <w:widowControl/>
        <w:spacing w:line="259" w:lineRule="auto"/>
        <w:ind w:left="36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04242802"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 xml:space="preserve">The PBFWG will provide analysis regarding conversion factors to inform discussions on long-term harvest strategy and review of conservation and management measures.  </w:t>
      </w:r>
    </w:p>
    <w:p w14:paraId="7A1F886D" w14:textId="77777777" w:rsidR="003C1794" w:rsidRPr="002A1C75" w:rsidRDefault="003C1794" w:rsidP="003C1794">
      <w:pPr>
        <w:widowControl/>
        <w:spacing w:after="13" w:line="259" w:lineRule="auto"/>
        <w:ind w:left="144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26C1A42D" w14:textId="77777777" w:rsidR="003C1794" w:rsidRPr="002A1C75" w:rsidRDefault="003C1794" w:rsidP="003C1794">
      <w:pPr>
        <w:widowControl/>
        <w:tabs>
          <w:tab w:val="center" w:pos="2645"/>
        </w:tabs>
        <w:spacing w:line="259" w:lineRule="auto"/>
        <w:ind w:left="-15"/>
        <w:jc w:val="left"/>
        <w:rPr>
          <w:rFonts w:ascii="Calibri" w:eastAsia="Calibri" w:hAnsi="Calibri" w:cs="Calibri"/>
          <w:color w:val="000000"/>
          <w:sz w:val="24"/>
        </w:rPr>
      </w:pPr>
      <w:r w:rsidRPr="002A1C75">
        <w:rPr>
          <w:rFonts w:ascii="Calibri" w:eastAsia="Calibri" w:hAnsi="Calibri" w:cs="Calibri"/>
          <w:color w:val="000000"/>
          <w:sz w:val="24"/>
        </w:rPr>
        <w:t>4.4</w:t>
      </w:r>
      <w:r w:rsidRPr="002A1C75">
        <w:rPr>
          <w:rFonts w:ascii="Calibri" w:eastAsia="Arial" w:hAnsi="Calibri" w:cs="Calibri"/>
          <w:color w:val="000000"/>
          <w:sz w:val="24"/>
        </w:rPr>
        <w:t xml:space="preserve"> </w:t>
      </w:r>
      <w:r w:rsidRPr="002A1C75">
        <w:rPr>
          <w:rFonts w:ascii="Calibri" w:eastAsia="Arial" w:hAnsi="Calibri" w:cs="Calibri"/>
          <w:color w:val="000000"/>
          <w:sz w:val="24"/>
        </w:rPr>
        <w:tab/>
      </w:r>
      <w:r w:rsidRPr="002A1C75">
        <w:rPr>
          <w:rFonts w:ascii="Calibri" w:eastAsia="Calibri" w:hAnsi="Calibri" w:cs="Calibri"/>
          <w:color w:val="202020"/>
          <w:sz w:val="24"/>
        </w:rPr>
        <w:t>Reports from WCPFC-SC and IATTC-SAC</w:t>
      </w:r>
      <w:r w:rsidRPr="002A1C75">
        <w:rPr>
          <w:rFonts w:ascii="Calibri" w:eastAsia="Calibri" w:hAnsi="Calibri" w:cs="Calibri"/>
          <w:color w:val="000000"/>
          <w:sz w:val="24"/>
        </w:rPr>
        <w:t xml:space="preserve"> </w:t>
      </w:r>
    </w:p>
    <w:p w14:paraId="6DC41F72" w14:textId="77777777" w:rsidR="003C1794" w:rsidRPr="002A1C75" w:rsidRDefault="003C1794" w:rsidP="003C1794">
      <w:pPr>
        <w:widowControl/>
        <w:spacing w:line="259" w:lineRule="auto"/>
        <w:ind w:left="144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17F75519"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The 21</w:t>
      </w:r>
      <w:r w:rsidRPr="002A1C75">
        <w:rPr>
          <w:rFonts w:ascii="Calibri" w:eastAsia="Calibri" w:hAnsi="Calibri" w:cs="Calibri"/>
          <w:color w:val="000000"/>
          <w:sz w:val="24"/>
          <w:vertAlign w:val="superscript"/>
        </w:rPr>
        <w:t>st</w:t>
      </w:r>
      <w:r w:rsidRPr="002A1C75">
        <w:rPr>
          <w:rFonts w:ascii="Calibri" w:eastAsia="Calibri" w:hAnsi="Calibri" w:cs="Calibri"/>
          <w:color w:val="000000"/>
          <w:sz w:val="24"/>
        </w:rPr>
        <w:t xml:space="preserve"> meeting of the WCPFC Scientific Committee (August 13–21, 2025, Tonga) will occur after JWG10; hence, no SC outcome will be available. </w:t>
      </w:r>
    </w:p>
    <w:p w14:paraId="06885D27" w14:textId="77777777" w:rsidR="003C1794" w:rsidRPr="002A1C75" w:rsidRDefault="003C1794" w:rsidP="003C1794">
      <w:pPr>
        <w:widowControl/>
        <w:spacing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386A5611"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IATTC will present key outcomes from the 16</w:t>
      </w:r>
      <w:r w:rsidRPr="002A1C75">
        <w:rPr>
          <w:rFonts w:ascii="Calibri" w:eastAsia="Calibri" w:hAnsi="Calibri" w:cs="Calibri"/>
          <w:color w:val="000000"/>
          <w:sz w:val="24"/>
          <w:vertAlign w:val="superscript"/>
        </w:rPr>
        <w:t>th</w:t>
      </w:r>
      <w:r w:rsidRPr="002A1C75">
        <w:rPr>
          <w:rFonts w:ascii="Calibri" w:eastAsia="Calibri" w:hAnsi="Calibri" w:cs="Calibri"/>
          <w:color w:val="000000"/>
          <w:sz w:val="24"/>
        </w:rPr>
        <w:t xml:space="preserve"> Meeting of the Scientific Advisory Committee (May 26 – June 6, 2025, San Diego). </w:t>
      </w:r>
    </w:p>
    <w:p w14:paraId="6274AD27" w14:textId="77777777" w:rsidR="003C1794" w:rsidRPr="002A1C75" w:rsidRDefault="003C1794" w:rsidP="003C1794">
      <w:pPr>
        <w:widowControl/>
        <w:spacing w:after="13" w:line="259" w:lineRule="auto"/>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3123AF59" w14:textId="77777777" w:rsidR="003C1794" w:rsidRPr="002A1C75" w:rsidRDefault="003C1794" w:rsidP="003C1794">
      <w:pPr>
        <w:widowControl/>
        <w:numPr>
          <w:ilvl w:val="0"/>
          <w:numId w:val="40"/>
        </w:numPr>
        <w:spacing w:line="259" w:lineRule="auto"/>
        <w:ind w:hanging="720"/>
        <w:jc w:val="left"/>
        <w:rPr>
          <w:rFonts w:ascii="Calibri" w:eastAsia="Calibri" w:hAnsi="Calibri" w:cs="Calibri"/>
          <w:color w:val="000000"/>
          <w:sz w:val="24"/>
        </w:rPr>
      </w:pPr>
      <w:r w:rsidRPr="002A1C75">
        <w:rPr>
          <w:rFonts w:ascii="Calibri" w:eastAsia="Calibri" w:hAnsi="Calibri" w:cs="Calibri"/>
          <w:b/>
          <w:color w:val="000000"/>
          <w:sz w:val="24"/>
        </w:rPr>
        <w:t xml:space="preserve">LONG-TERM HARVEST STRATEGY </w:t>
      </w:r>
    </w:p>
    <w:p w14:paraId="410ABEAD" w14:textId="77777777" w:rsidR="003C1794" w:rsidRPr="002A1C75" w:rsidRDefault="003C1794" w:rsidP="003C1794">
      <w:pPr>
        <w:widowControl/>
        <w:spacing w:after="13" w:line="259" w:lineRule="auto"/>
        <w:ind w:left="1426"/>
        <w:jc w:val="left"/>
        <w:rPr>
          <w:rFonts w:ascii="Calibri" w:eastAsia="Calibri" w:hAnsi="Calibri" w:cs="Calibri"/>
          <w:color w:val="000000"/>
          <w:sz w:val="24"/>
        </w:rPr>
      </w:pPr>
      <w:r w:rsidRPr="002A1C75">
        <w:rPr>
          <w:rFonts w:ascii="Calibri" w:eastAsia="Calibri" w:hAnsi="Calibri" w:cs="Calibri"/>
          <w:b/>
          <w:color w:val="000000"/>
          <w:sz w:val="24"/>
        </w:rPr>
        <w:t xml:space="preserve"> </w:t>
      </w:r>
    </w:p>
    <w:p w14:paraId="5441C86A" w14:textId="77777777" w:rsidR="003C1794" w:rsidRPr="002A1C75" w:rsidRDefault="003C1794" w:rsidP="003C1794">
      <w:pPr>
        <w:widowControl/>
        <w:numPr>
          <w:ilvl w:val="1"/>
          <w:numId w:val="40"/>
        </w:numPr>
        <w:spacing w:after="5" w:line="250" w:lineRule="auto"/>
        <w:ind w:hanging="720"/>
        <w:rPr>
          <w:rFonts w:ascii="Calibri" w:eastAsia="Calibri" w:hAnsi="Calibri" w:cs="Calibri"/>
          <w:color w:val="000000"/>
          <w:sz w:val="24"/>
        </w:rPr>
      </w:pPr>
      <w:r w:rsidRPr="002A1C75">
        <w:rPr>
          <w:rFonts w:ascii="Calibri" w:eastAsia="Calibri" w:hAnsi="Calibri" w:cs="Calibri"/>
          <w:color w:val="000000"/>
          <w:sz w:val="24"/>
        </w:rPr>
        <w:t xml:space="preserve">Development of the long-term harvest strategy </w:t>
      </w:r>
    </w:p>
    <w:p w14:paraId="7AB274FA" w14:textId="77777777" w:rsidR="003C1794" w:rsidRPr="002A1C75" w:rsidRDefault="003C1794" w:rsidP="003C1794">
      <w:pPr>
        <w:widowControl/>
        <w:spacing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2B3E9F4C"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 xml:space="preserve">The Co-Chairs will provide a summary of the development of the long-term harvest strategy to date and expectations for 2025. </w:t>
      </w:r>
    </w:p>
    <w:p w14:paraId="1C71DF7C" w14:textId="77777777" w:rsidR="003C1794" w:rsidRPr="002A1C75" w:rsidRDefault="003C1794" w:rsidP="003C1794">
      <w:pPr>
        <w:widowControl/>
        <w:spacing w:after="13"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5797465A" w14:textId="77777777" w:rsidR="003C1794" w:rsidRPr="002A1C75" w:rsidRDefault="003C1794" w:rsidP="003C1794">
      <w:pPr>
        <w:widowControl/>
        <w:numPr>
          <w:ilvl w:val="1"/>
          <w:numId w:val="40"/>
        </w:numPr>
        <w:spacing w:after="5" w:line="250" w:lineRule="auto"/>
        <w:ind w:hanging="720"/>
        <w:rPr>
          <w:rFonts w:ascii="Calibri" w:eastAsia="Calibri" w:hAnsi="Calibri" w:cs="Calibri"/>
          <w:color w:val="000000"/>
          <w:sz w:val="24"/>
        </w:rPr>
      </w:pPr>
      <w:r w:rsidRPr="002A1C75">
        <w:rPr>
          <w:rFonts w:ascii="Calibri" w:eastAsia="Calibri" w:hAnsi="Calibri" w:cs="Calibri"/>
          <w:color w:val="000000"/>
          <w:sz w:val="24"/>
        </w:rPr>
        <w:t xml:space="preserve">Management Strategy Evaluation (MSE) </w:t>
      </w:r>
    </w:p>
    <w:p w14:paraId="6172CE46" w14:textId="77777777" w:rsidR="003C1794" w:rsidRPr="002A1C75" w:rsidRDefault="003C1794" w:rsidP="003C1794">
      <w:pPr>
        <w:widowControl/>
        <w:spacing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0C603CA2"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 xml:space="preserve">The PBFWG will provide the results of the MSE and any relevant guidance provided by ISC in June 2025. </w:t>
      </w:r>
    </w:p>
    <w:p w14:paraId="6302C73A" w14:textId="77777777" w:rsidR="003C1794" w:rsidRPr="002A1C75" w:rsidRDefault="003C1794" w:rsidP="003C1794">
      <w:pPr>
        <w:widowControl/>
        <w:spacing w:after="13"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7CA1D4A2" w14:textId="77777777" w:rsidR="003C1794" w:rsidRPr="002A1C75" w:rsidRDefault="003C1794" w:rsidP="003C1794">
      <w:pPr>
        <w:widowControl/>
        <w:numPr>
          <w:ilvl w:val="1"/>
          <w:numId w:val="40"/>
        </w:numPr>
        <w:spacing w:after="5" w:line="250" w:lineRule="auto"/>
        <w:ind w:hanging="720"/>
        <w:rPr>
          <w:rFonts w:ascii="Calibri" w:eastAsia="Calibri" w:hAnsi="Calibri" w:cs="Calibri"/>
          <w:color w:val="000000"/>
          <w:sz w:val="24"/>
        </w:rPr>
      </w:pPr>
      <w:r w:rsidRPr="002A1C75">
        <w:rPr>
          <w:rFonts w:ascii="Calibri" w:eastAsia="Calibri" w:hAnsi="Calibri" w:cs="Calibri"/>
          <w:color w:val="000000"/>
          <w:sz w:val="24"/>
        </w:rPr>
        <w:t xml:space="preserve">Recommendations on the long-term harvest strategy </w:t>
      </w:r>
    </w:p>
    <w:p w14:paraId="67673F83" w14:textId="77777777" w:rsidR="003C1794" w:rsidRPr="002A1C75" w:rsidRDefault="003C1794" w:rsidP="003C1794">
      <w:pPr>
        <w:widowControl/>
        <w:spacing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7EFC7DBF"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 xml:space="preserve">JWG-10 will discuss harvest strategy elements, including reference points and management procedures, and make recommendations for consideration by NC21 and IATTC. </w:t>
      </w:r>
    </w:p>
    <w:p w14:paraId="3770FD93" w14:textId="77777777" w:rsidR="003C1794" w:rsidRPr="002A1C75" w:rsidRDefault="003C1794" w:rsidP="003C1794">
      <w:pPr>
        <w:widowControl/>
        <w:spacing w:after="13"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04BCCD8B" w14:textId="77777777" w:rsidR="003C1794" w:rsidRPr="002A1C75" w:rsidRDefault="003C1794" w:rsidP="003C1794">
      <w:pPr>
        <w:widowControl/>
        <w:numPr>
          <w:ilvl w:val="1"/>
          <w:numId w:val="40"/>
        </w:numPr>
        <w:spacing w:after="5" w:line="250" w:lineRule="auto"/>
        <w:ind w:hanging="720"/>
        <w:rPr>
          <w:rFonts w:ascii="Calibri" w:eastAsia="Calibri" w:hAnsi="Calibri" w:cs="Calibri"/>
          <w:color w:val="000000"/>
          <w:sz w:val="24"/>
        </w:rPr>
      </w:pPr>
      <w:r w:rsidRPr="002A1C75">
        <w:rPr>
          <w:rFonts w:ascii="Calibri" w:eastAsia="Calibri" w:hAnsi="Calibri" w:cs="Calibri"/>
          <w:color w:val="000000"/>
          <w:sz w:val="24"/>
        </w:rPr>
        <w:t xml:space="preserve">Review the workplan </w:t>
      </w:r>
    </w:p>
    <w:p w14:paraId="5A25F881" w14:textId="77777777" w:rsidR="003C1794" w:rsidRPr="002A1C75" w:rsidRDefault="003C1794" w:rsidP="003C1794">
      <w:pPr>
        <w:widowControl/>
        <w:spacing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7DBB50BD"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 xml:space="preserve">JWG-10 will review the workplan for the long-term harvest strategy and recommend next steps to consider and incorporate new information. </w:t>
      </w:r>
    </w:p>
    <w:p w14:paraId="161567BC" w14:textId="77777777" w:rsidR="003C1794" w:rsidRPr="002A1C75" w:rsidRDefault="003C1794" w:rsidP="003C1794">
      <w:pPr>
        <w:widowControl/>
        <w:spacing w:after="16" w:line="259" w:lineRule="auto"/>
        <w:ind w:left="1426"/>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4E39618D" w14:textId="77777777" w:rsidR="003C1794" w:rsidRPr="002A1C75" w:rsidRDefault="003C1794" w:rsidP="003C1794">
      <w:pPr>
        <w:keepNext/>
        <w:keepLines/>
        <w:widowControl/>
        <w:spacing w:after="5" w:line="250" w:lineRule="auto"/>
        <w:ind w:left="705" w:hanging="720"/>
        <w:jc w:val="left"/>
        <w:outlineLvl w:val="0"/>
        <w:rPr>
          <w:rFonts w:ascii="Calibri" w:eastAsia="Calibri" w:hAnsi="Calibri" w:cs="Calibri"/>
          <w:b/>
          <w:color w:val="202020"/>
          <w:sz w:val="24"/>
        </w:rPr>
      </w:pPr>
      <w:r w:rsidRPr="002A1C75">
        <w:rPr>
          <w:rFonts w:ascii="Calibri" w:eastAsia="Calibri" w:hAnsi="Calibri" w:cs="Calibri"/>
          <w:b/>
          <w:color w:val="0E0E0E"/>
          <w:sz w:val="24"/>
        </w:rPr>
        <w:t>6.</w:t>
      </w:r>
      <w:r w:rsidRPr="002A1C75">
        <w:rPr>
          <w:rFonts w:ascii="Calibri" w:eastAsia="Arial" w:hAnsi="Calibri" w:cs="Calibri"/>
          <w:b/>
          <w:color w:val="0E0E0E"/>
          <w:sz w:val="24"/>
        </w:rPr>
        <w:t xml:space="preserve"> </w:t>
      </w:r>
      <w:r w:rsidRPr="002A1C75">
        <w:rPr>
          <w:rFonts w:ascii="Calibri" w:eastAsia="Arial" w:hAnsi="Calibri" w:cs="Calibri"/>
          <w:b/>
          <w:color w:val="0E0E0E"/>
          <w:sz w:val="24"/>
        </w:rPr>
        <w:tab/>
      </w:r>
      <w:r w:rsidRPr="002A1C75">
        <w:rPr>
          <w:rFonts w:ascii="Calibri" w:eastAsia="Calibri" w:hAnsi="Calibri" w:cs="Calibri"/>
          <w:b/>
          <w:color w:val="0E0E0E"/>
          <w:sz w:val="24"/>
        </w:rPr>
        <w:t>REVIEW</w:t>
      </w:r>
      <w:r w:rsidRPr="002A1C75">
        <w:rPr>
          <w:rFonts w:ascii="Calibri" w:eastAsia="Calibri" w:hAnsi="Calibri" w:cs="Calibri"/>
          <w:b/>
          <w:color w:val="202020"/>
          <w:sz w:val="24"/>
        </w:rPr>
        <w:t xml:space="preserve"> OF CONSERVATION AND MANAGEMENT MEASURES FOR PACIFIC BLUEFIN TUNA</w:t>
      </w:r>
      <w:r w:rsidRPr="002A1C75">
        <w:rPr>
          <w:rFonts w:ascii="Calibri" w:eastAsia="Calibri" w:hAnsi="Calibri" w:cs="Calibri"/>
          <w:color w:val="000000"/>
          <w:sz w:val="24"/>
        </w:rPr>
        <w:t xml:space="preserve"> </w:t>
      </w:r>
    </w:p>
    <w:p w14:paraId="0A60384A" w14:textId="77777777" w:rsidR="003C1794" w:rsidRPr="002A1C75" w:rsidRDefault="003C1794" w:rsidP="003C1794">
      <w:pPr>
        <w:widowControl/>
        <w:spacing w:line="259" w:lineRule="auto"/>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285C2F19" w14:textId="77777777" w:rsidR="003C1794" w:rsidRPr="002A1C75" w:rsidRDefault="003C1794" w:rsidP="003C1794">
      <w:pPr>
        <w:widowControl/>
        <w:spacing w:after="5" w:line="250" w:lineRule="auto"/>
        <w:ind w:left="850" w:hanging="10"/>
        <w:rPr>
          <w:rFonts w:ascii="Calibri" w:eastAsia="Calibri" w:hAnsi="Calibri" w:cs="Calibri"/>
          <w:color w:val="000000"/>
          <w:sz w:val="24"/>
        </w:rPr>
      </w:pPr>
      <w:r w:rsidRPr="002A1C75">
        <w:rPr>
          <w:rFonts w:ascii="Calibri" w:eastAsia="Calibri" w:hAnsi="Calibri" w:cs="Calibri"/>
          <w:color w:val="000000"/>
          <w:sz w:val="24"/>
        </w:rPr>
        <w:lastRenderedPageBreak/>
        <w:t xml:space="preserve">JWG10 will review relevant CMMs and Resolutions and propose any revisions, including any amendments to align with the long-term harvest strategy, as needed and appropriate. </w:t>
      </w:r>
    </w:p>
    <w:p w14:paraId="34EFC486" w14:textId="2452DE0E" w:rsidR="003C1794" w:rsidRPr="002A1C75" w:rsidRDefault="003C1794" w:rsidP="0002351C">
      <w:pPr>
        <w:widowControl/>
        <w:spacing w:line="259" w:lineRule="auto"/>
        <w:ind w:left="480"/>
        <w:jc w:val="left"/>
        <w:rPr>
          <w:rFonts w:ascii="Calibri" w:hAnsi="Calibri" w:cs="Calibri"/>
          <w:color w:val="000000"/>
          <w:sz w:val="24"/>
        </w:rPr>
      </w:pPr>
      <w:r w:rsidRPr="002A1C75">
        <w:rPr>
          <w:rFonts w:ascii="Calibri" w:eastAsia="Calibri" w:hAnsi="Calibri" w:cs="Calibri"/>
          <w:color w:val="000000"/>
          <w:sz w:val="24"/>
        </w:rPr>
        <w:t xml:space="preserve"> </w:t>
      </w:r>
    </w:p>
    <w:p w14:paraId="6D5309F1" w14:textId="77777777" w:rsidR="003C1794" w:rsidRPr="002A1C75" w:rsidRDefault="003C1794" w:rsidP="003C1794">
      <w:pPr>
        <w:widowControl/>
        <w:tabs>
          <w:tab w:val="center" w:pos="2451"/>
        </w:tabs>
        <w:spacing w:line="259" w:lineRule="auto"/>
        <w:ind w:left="-15"/>
        <w:jc w:val="left"/>
        <w:rPr>
          <w:rFonts w:ascii="Calibri" w:eastAsia="Calibri" w:hAnsi="Calibri" w:cs="Calibri"/>
          <w:color w:val="000000"/>
          <w:sz w:val="24"/>
        </w:rPr>
      </w:pPr>
      <w:r w:rsidRPr="002A1C75">
        <w:rPr>
          <w:rFonts w:ascii="Calibri" w:eastAsia="Calibri" w:hAnsi="Calibri" w:cs="Calibri"/>
          <w:b/>
          <w:color w:val="0E0E0E"/>
          <w:sz w:val="24"/>
        </w:rPr>
        <w:t>7.</w:t>
      </w:r>
      <w:r w:rsidRPr="002A1C75">
        <w:rPr>
          <w:rFonts w:ascii="Calibri" w:eastAsia="Arial" w:hAnsi="Calibri" w:cs="Calibri"/>
          <w:b/>
          <w:color w:val="0E0E0E"/>
          <w:sz w:val="24"/>
        </w:rPr>
        <w:t xml:space="preserve"> </w:t>
      </w:r>
      <w:r w:rsidRPr="002A1C75">
        <w:rPr>
          <w:rFonts w:ascii="Calibri" w:eastAsia="Arial" w:hAnsi="Calibri" w:cs="Calibri"/>
          <w:b/>
          <w:color w:val="0E0E0E"/>
          <w:sz w:val="24"/>
        </w:rPr>
        <w:tab/>
      </w:r>
      <w:r w:rsidRPr="002A1C75">
        <w:rPr>
          <w:rFonts w:ascii="Calibri" w:eastAsia="Calibri" w:hAnsi="Calibri" w:cs="Calibri"/>
          <w:b/>
          <w:color w:val="0E0E0E"/>
          <w:sz w:val="24"/>
        </w:rPr>
        <w:t>CATCH DOCUMENTATION SCHEME</w:t>
      </w:r>
      <w:r w:rsidRPr="002A1C75">
        <w:rPr>
          <w:rFonts w:ascii="Calibri" w:eastAsia="Calibri" w:hAnsi="Calibri" w:cs="Calibri"/>
          <w:color w:val="000000"/>
          <w:sz w:val="24"/>
        </w:rPr>
        <w:t xml:space="preserve"> </w:t>
      </w:r>
    </w:p>
    <w:p w14:paraId="25B14469" w14:textId="77777777" w:rsidR="003C1794" w:rsidRPr="002A1C75" w:rsidRDefault="003C1794" w:rsidP="003C1794">
      <w:pPr>
        <w:widowControl/>
        <w:spacing w:line="259" w:lineRule="auto"/>
        <w:ind w:left="1426"/>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1C9A2C50"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 xml:space="preserve">The Chair of the CDS Technical Meeting will present key outcomes. JWG10 will review progress on: </w:t>
      </w:r>
    </w:p>
    <w:p w14:paraId="61A2CD6E" w14:textId="77777777" w:rsidR="003C1794" w:rsidRPr="002A1C75" w:rsidRDefault="003C1794" w:rsidP="003C1794">
      <w:pPr>
        <w:widowControl/>
        <w:numPr>
          <w:ilvl w:val="0"/>
          <w:numId w:val="41"/>
        </w:numPr>
        <w:spacing w:after="5" w:line="250" w:lineRule="auto"/>
        <w:ind w:hanging="360"/>
        <w:rPr>
          <w:rFonts w:ascii="Calibri" w:eastAsia="Calibri" w:hAnsi="Calibri" w:cs="Calibri"/>
          <w:color w:val="000000"/>
          <w:sz w:val="24"/>
        </w:rPr>
      </w:pPr>
      <w:r w:rsidRPr="002A1C75">
        <w:rPr>
          <w:rFonts w:ascii="Calibri" w:eastAsia="Calibri" w:hAnsi="Calibri" w:cs="Calibri"/>
          <w:color w:val="000000"/>
          <w:sz w:val="24"/>
        </w:rPr>
        <w:t xml:space="preserve">Development of the electronic Pacific Bluefin Catch Documentation System (ePBCD), </w:t>
      </w:r>
    </w:p>
    <w:p w14:paraId="3DAFE308" w14:textId="77777777" w:rsidR="003C1794" w:rsidRPr="002A1C75" w:rsidRDefault="003C1794" w:rsidP="003C1794">
      <w:pPr>
        <w:widowControl/>
        <w:numPr>
          <w:ilvl w:val="0"/>
          <w:numId w:val="41"/>
        </w:numPr>
        <w:spacing w:after="5" w:line="250" w:lineRule="auto"/>
        <w:ind w:hanging="360"/>
        <w:rPr>
          <w:rFonts w:ascii="Calibri" w:eastAsia="Calibri" w:hAnsi="Calibri" w:cs="Calibri"/>
          <w:color w:val="000000"/>
          <w:sz w:val="24"/>
        </w:rPr>
      </w:pPr>
      <w:r w:rsidRPr="002A1C75">
        <w:rPr>
          <w:rFonts w:ascii="Calibri" w:eastAsia="Calibri" w:hAnsi="Calibri" w:cs="Calibri"/>
          <w:color w:val="000000"/>
          <w:sz w:val="24"/>
        </w:rPr>
        <w:t xml:space="preserve">Drafting a CMM/Resolution to establish a PBF Catch Documentation Scheme. </w:t>
      </w:r>
    </w:p>
    <w:p w14:paraId="1FA57D3B" w14:textId="77777777" w:rsidR="003C1794" w:rsidRPr="002A1C75" w:rsidRDefault="003C1794" w:rsidP="003C1794">
      <w:pPr>
        <w:widowControl/>
        <w:spacing w:after="15" w:line="259" w:lineRule="auto"/>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2AC1F350" w14:textId="77777777" w:rsidR="003C1794" w:rsidRPr="002A1C75" w:rsidRDefault="003C1794" w:rsidP="003C1794">
      <w:pPr>
        <w:keepNext/>
        <w:keepLines/>
        <w:widowControl/>
        <w:tabs>
          <w:tab w:val="center" w:pos="1732"/>
        </w:tabs>
        <w:spacing w:after="5" w:line="250" w:lineRule="auto"/>
        <w:ind w:left="-15"/>
        <w:jc w:val="left"/>
        <w:outlineLvl w:val="0"/>
        <w:rPr>
          <w:rFonts w:ascii="Calibri" w:eastAsia="Calibri" w:hAnsi="Calibri" w:cs="Calibri"/>
          <w:b/>
          <w:color w:val="202020"/>
          <w:sz w:val="24"/>
        </w:rPr>
      </w:pPr>
      <w:r w:rsidRPr="002A1C75">
        <w:rPr>
          <w:rFonts w:ascii="Calibri" w:eastAsia="Calibri" w:hAnsi="Calibri" w:cs="Calibri"/>
          <w:b/>
          <w:color w:val="0E0E0E"/>
          <w:sz w:val="24"/>
        </w:rPr>
        <w:t>8.</w:t>
      </w:r>
      <w:r w:rsidRPr="002A1C75">
        <w:rPr>
          <w:rFonts w:ascii="Calibri" w:eastAsia="Arial" w:hAnsi="Calibri" w:cs="Calibri"/>
          <w:b/>
          <w:color w:val="0E0E0E"/>
          <w:sz w:val="24"/>
        </w:rPr>
        <w:t xml:space="preserve"> </w:t>
      </w:r>
      <w:r w:rsidRPr="002A1C75">
        <w:rPr>
          <w:rFonts w:ascii="Calibri" w:eastAsia="Arial" w:hAnsi="Calibri" w:cs="Calibri"/>
          <w:b/>
          <w:color w:val="0E0E0E"/>
          <w:sz w:val="24"/>
        </w:rPr>
        <w:tab/>
      </w:r>
      <w:r w:rsidRPr="002A1C75">
        <w:rPr>
          <w:rFonts w:ascii="Calibri" w:eastAsia="Calibri" w:hAnsi="Calibri" w:cs="Calibri"/>
          <w:b/>
          <w:color w:val="0E0E0E"/>
          <w:sz w:val="24"/>
        </w:rPr>
        <w:t>NEXT</w:t>
      </w:r>
      <w:r w:rsidRPr="002A1C75">
        <w:rPr>
          <w:rFonts w:ascii="Calibri" w:eastAsia="Calibri" w:hAnsi="Calibri" w:cs="Calibri"/>
          <w:b/>
          <w:color w:val="202020"/>
          <w:sz w:val="24"/>
        </w:rPr>
        <w:t xml:space="preserve"> JWG MEETING</w:t>
      </w:r>
      <w:r w:rsidRPr="002A1C75">
        <w:rPr>
          <w:rFonts w:ascii="Calibri" w:eastAsia="Calibri" w:hAnsi="Calibri" w:cs="Calibri"/>
          <w:color w:val="000000"/>
          <w:sz w:val="24"/>
        </w:rPr>
        <w:t xml:space="preserve"> </w:t>
      </w:r>
    </w:p>
    <w:p w14:paraId="6DA00459" w14:textId="77777777" w:rsidR="003C1794" w:rsidRPr="002A1C75" w:rsidRDefault="003C1794" w:rsidP="003C1794">
      <w:pPr>
        <w:widowControl/>
        <w:spacing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2ED3C4B1"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 xml:space="preserve">The JWG10 will consider the tentative date and location of the JWG11 meeting in 2026, including the duration of the CDS Technical Meeting. </w:t>
      </w:r>
    </w:p>
    <w:p w14:paraId="0D2D859B" w14:textId="77777777" w:rsidR="003C1794" w:rsidRPr="002A1C75" w:rsidRDefault="003C1794" w:rsidP="003C1794">
      <w:pPr>
        <w:widowControl/>
        <w:spacing w:after="12"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266B53D7" w14:textId="77777777" w:rsidR="003C1794" w:rsidRPr="002A1C75" w:rsidRDefault="003C1794" w:rsidP="003C1794">
      <w:pPr>
        <w:keepNext/>
        <w:keepLines/>
        <w:widowControl/>
        <w:tabs>
          <w:tab w:val="center" w:pos="1576"/>
        </w:tabs>
        <w:spacing w:after="5" w:line="250" w:lineRule="auto"/>
        <w:ind w:left="-15"/>
        <w:jc w:val="left"/>
        <w:outlineLvl w:val="0"/>
        <w:rPr>
          <w:rFonts w:ascii="Calibri" w:eastAsia="Calibri" w:hAnsi="Calibri" w:cs="Calibri"/>
          <w:b/>
          <w:color w:val="202020"/>
          <w:sz w:val="24"/>
        </w:rPr>
      </w:pPr>
      <w:r w:rsidRPr="002A1C75">
        <w:rPr>
          <w:rFonts w:ascii="Calibri" w:eastAsia="Calibri" w:hAnsi="Calibri" w:cs="Calibri"/>
          <w:b/>
          <w:color w:val="0E0E0E"/>
          <w:sz w:val="24"/>
        </w:rPr>
        <w:t>9.</w:t>
      </w:r>
      <w:r w:rsidRPr="002A1C75">
        <w:rPr>
          <w:rFonts w:ascii="Calibri" w:eastAsia="Arial" w:hAnsi="Calibri" w:cs="Calibri"/>
          <w:b/>
          <w:color w:val="0E0E0E"/>
          <w:sz w:val="24"/>
        </w:rPr>
        <w:t xml:space="preserve"> </w:t>
      </w:r>
      <w:r w:rsidRPr="002A1C75">
        <w:rPr>
          <w:rFonts w:ascii="Calibri" w:eastAsia="Arial" w:hAnsi="Calibri" w:cs="Calibri"/>
          <w:b/>
          <w:color w:val="0E0E0E"/>
          <w:sz w:val="24"/>
        </w:rPr>
        <w:tab/>
      </w:r>
      <w:r w:rsidRPr="002A1C75">
        <w:rPr>
          <w:rFonts w:ascii="Calibri" w:eastAsia="Calibri" w:hAnsi="Calibri" w:cs="Calibri"/>
          <w:b/>
          <w:color w:val="0E0E0E"/>
          <w:sz w:val="24"/>
        </w:rPr>
        <w:t>OTHER</w:t>
      </w:r>
      <w:r w:rsidRPr="002A1C75">
        <w:rPr>
          <w:rFonts w:ascii="Calibri" w:eastAsia="Calibri" w:hAnsi="Calibri" w:cs="Calibri"/>
          <w:b/>
          <w:color w:val="202020"/>
          <w:sz w:val="24"/>
        </w:rPr>
        <w:t xml:space="preserve"> BUSINESS</w:t>
      </w:r>
      <w:r w:rsidRPr="002A1C75">
        <w:rPr>
          <w:rFonts w:ascii="Calibri" w:eastAsia="Calibri" w:hAnsi="Calibri" w:cs="Calibri"/>
          <w:color w:val="000000"/>
          <w:sz w:val="24"/>
        </w:rPr>
        <w:t xml:space="preserve"> </w:t>
      </w:r>
    </w:p>
    <w:p w14:paraId="7E7C3259" w14:textId="77777777" w:rsidR="003C1794" w:rsidRPr="002A1C75" w:rsidRDefault="003C1794" w:rsidP="003C1794">
      <w:pPr>
        <w:widowControl/>
        <w:spacing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7DA478F7" w14:textId="77777777" w:rsidR="003C1794" w:rsidRPr="002A1C75" w:rsidRDefault="003C1794" w:rsidP="003C1794">
      <w:pPr>
        <w:widowControl/>
        <w:spacing w:after="5" w:line="250" w:lineRule="auto"/>
        <w:ind w:left="715" w:hanging="10"/>
        <w:rPr>
          <w:rFonts w:ascii="Calibri" w:eastAsia="Calibri" w:hAnsi="Calibri" w:cs="Calibri"/>
          <w:color w:val="000000"/>
          <w:sz w:val="24"/>
        </w:rPr>
      </w:pPr>
      <w:r w:rsidRPr="002A1C75">
        <w:rPr>
          <w:rFonts w:ascii="Calibri" w:eastAsia="Calibri" w:hAnsi="Calibri" w:cs="Calibri"/>
          <w:color w:val="000000"/>
          <w:sz w:val="24"/>
        </w:rPr>
        <w:t xml:space="preserve">Issues raised under Agenda Item 2 will be discussed here.  </w:t>
      </w:r>
    </w:p>
    <w:p w14:paraId="29C186A8" w14:textId="77777777" w:rsidR="003C1794" w:rsidRPr="002A1C75" w:rsidRDefault="003C1794" w:rsidP="003C1794">
      <w:pPr>
        <w:widowControl/>
        <w:spacing w:after="13" w:line="259" w:lineRule="auto"/>
        <w:ind w:left="720"/>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0057964E" w14:textId="77777777" w:rsidR="003C1794" w:rsidRPr="002A1C75" w:rsidRDefault="003C1794" w:rsidP="003C1794">
      <w:pPr>
        <w:widowControl/>
        <w:tabs>
          <w:tab w:val="center" w:pos="1854"/>
        </w:tabs>
        <w:spacing w:line="259" w:lineRule="auto"/>
        <w:ind w:left="-15"/>
        <w:jc w:val="left"/>
        <w:rPr>
          <w:rFonts w:ascii="Calibri" w:eastAsia="Calibri" w:hAnsi="Calibri" w:cs="Calibri"/>
          <w:color w:val="000000"/>
          <w:sz w:val="24"/>
        </w:rPr>
      </w:pPr>
      <w:r w:rsidRPr="002A1C75">
        <w:rPr>
          <w:rFonts w:ascii="Calibri" w:eastAsia="Calibri" w:hAnsi="Calibri" w:cs="Calibri"/>
          <w:b/>
          <w:color w:val="0E0E0E"/>
          <w:sz w:val="24"/>
        </w:rPr>
        <w:t>10.</w:t>
      </w:r>
      <w:r w:rsidRPr="002A1C75">
        <w:rPr>
          <w:rFonts w:ascii="Calibri" w:eastAsia="Arial" w:hAnsi="Calibri" w:cs="Calibri"/>
          <w:b/>
          <w:color w:val="0E0E0E"/>
          <w:sz w:val="24"/>
        </w:rPr>
        <w:t xml:space="preserve"> </w:t>
      </w:r>
      <w:r w:rsidRPr="002A1C75">
        <w:rPr>
          <w:rFonts w:ascii="Calibri" w:eastAsia="Arial" w:hAnsi="Calibri" w:cs="Calibri"/>
          <w:b/>
          <w:color w:val="0E0E0E"/>
          <w:sz w:val="24"/>
        </w:rPr>
        <w:tab/>
      </w:r>
      <w:r w:rsidRPr="002A1C75">
        <w:rPr>
          <w:rFonts w:ascii="Calibri" w:eastAsia="Calibri" w:hAnsi="Calibri" w:cs="Calibri"/>
          <w:b/>
          <w:color w:val="0E0E0E"/>
          <w:sz w:val="24"/>
        </w:rPr>
        <w:t>ADOPTION</w:t>
      </w:r>
      <w:r w:rsidRPr="002A1C75">
        <w:rPr>
          <w:rFonts w:ascii="Calibri" w:eastAsia="Calibri" w:hAnsi="Calibri" w:cs="Calibri"/>
          <w:b/>
          <w:color w:val="202020"/>
          <w:sz w:val="24"/>
        </w:rPr>
        <w:t xml:space="preserve"> OF REPORT</w:t>
      </w:r>
      <w:r w:rsidRPr="002A1C75">
        <w:rPr>
          <w:rFonts w:ascii="Calibri" w:eastAsia="Calibri" w:hAnsi="Calibri" w:cs="Calibri"/>
          <w:color w:val="000000"/>
          <w:sz w:val="24"/>
        </w:rPr>
        <w:t xml:space="preserve"> </w:t>
      </w:r>
    </w:p>
    <w:p w14:paraId="3B2DD573" w14:textId="77777777" w:rsidR="003C1794" w:rsidRPr="002A1C75" w:rsidRDefault="003C1794" w:rsidP="003C1794">
      <w:pPr>
        <w:widowControl/>
        <w:spacing w:after="13" w:line="259" w:lineRule="auto"/>
        <w:ind w:left="101"/>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68626F93" w14:textId="77777777" w:rsidR="003C1794" w:rsidRPr="002A1C75" w:rsidRDefault="003C1794" w:rsidP="003C1794">
      <w:pPr>
        <w:keepNext/>
        <w:keepLines/>
        <w:widowControl/>
        <w:tabs>
          <w:tab w:val="center" w:pos="1690"/>
        </w:tabs>
        <w:spacing w:after="5" w:line="250" w:lineRule="auto"/>
        <w:ind w:left="-15"/>
        <w:jc w:val="left"/>
        <w:outlineLvl w:val="0"/>
        <w:rPr>
          <w:rFonts w:ascii="Calibri" w:eastAsia="Calibri" w:hAnsi="Calibri" w:cs="Calibri"/>
          <w:b/>
          <w:color w:val="202020"/>
          <w:sz w:val="24"/>
        </w:rPr>
      </w:pPr>
      <w:r w:rsidRPr="002A1C75">
        <w:rPr>
          <w:rFonts w:ascii="Calibri" w:eastAsia="Calibri" w:hAnsi="Calibri" w:cs="Calibri"/>
          <w:b/>
          <w:color w:val="0E0E0E"/>
          <w:sz w:val="24"/>
        </w:rPr>
        <w:t>11.</w:t>
      </w:r>
      <w:r w:rsidRPr="002A1C75">
        <w:rPr>
          <w:rFonts w:ascii="Calibri" w:eastAsia="Arial" w:hAnsi="Calibri" w:cs="Calibri"/>
          <w:b/>
          <w:color w:val="0E0E0E"/>
          <w:sz w:val="24"/>
        </w:rPr>
        <w:t xml:space="preserve"> </w:t>
      </w:r>
      <w:r w:rsidRPr="002A1C75">
        <w:rPr>
          <w:rFonts w:ascii="Calibri" w:eastAsia="Arial" w:hAnsi="Calibri" w:cs="Calibri"/>
          <w:b/>
          <w:color w:val="0E0E0E"/>
          <w:sz w:val="24"/>
        </w:rPr>
        <w:tab/>
      </w:r>
      <w:r w:rsidRPr="002A1C75">
        <w:rPr>
          <w:rFonts w:ascii="Calibri" w:eastAsia="Calibri" w:hAnsi="Calibri" w:cs="Calibri"/>
          <w:b/>
          <w:color w:val="0E0E0E"/>
          <w:sz w:val="24"/>
        </w:rPr>
        <w:t>CLOSE</w:t>
      </w:r>
      <w:r w:rsidRPr="002A1C75">
        <w:rPr>
          <w:rFonts w:ascii="Calibri" w:eastAsia="Calibri" w:hAnsi="Calibri" w:cs="Calibri"/>
          <w:b/>
          <w:color w:val="202020"/>
          <w:sz w:val="24"/>
        </w:rPr>
        <w:t xml:space="preserve"> OF MEETING</w:t>
      </w:r>
      <w:r w:rsidRPr="002A1C75">
        <w:rPr>
          <w:rFonts w:ascii="Calibri" w:eastAsia="Calibri" w:hAnsi="Calibri" w:cs="Calibri"/>
          <w:color w:val="000000"/>
          <w:sz w:val="24"/>
        </w:rPr>
        <w:t xml:space="preserve"> </w:t>
      </w:r>
    </w:p>
    <w:p w14:paraId="235F379D" w14:textId="77777777" w:rsidR="003C1794" w:rsidRPr="002A1C75" w:rsidRDefault="003C1794" w:rsidP="003C1794">
      <w:pPr>
        <w:widowControl/>
        <w:spacing w:line="259" w:lineRule="auto"/>
        <w:jc w:val="left"/>
        <w:rPr>
          <w:rFonts w:ascii="Calibri" w:eastAsia="Calibri" w:hAnsi="Calibri" w:cs="Calibri"/>
          <w:color w:val="000000"/>
          <w:sz w:val="24"/>
        </w:rPr>
      </w:pPr>
      <w:r w:rsidRPr="002A1C75">
        <w:rPr>
          <w:rFonts w:ascii="Calibri" w:eastAsia="Calibri" w:hAnsi="Calibri" w:cs="Calibri"/>
          <w:color w:val="000000"/>
          <w:sz w:val="24"/>
        </w:rPr>
        <w:t xml:space="preserve"> </w:t>
      </w:r>
    </w:p>
    <w:p w14:paraId="35A016B7" w14:textId="77777777" w:rsidR="007A7530" w:rsidRPr="002A1C75" w:rsidRDefault="007A7530" w:rsidP="005460AA">
      <w:pPr>
        <w:adjustRightInd w:val="0"/>
        <w:snapToGrid w:val="0"/>
        <w:rPr>
          <w:rFonts w:ascii="Calibri" w:eastAsia="MS PGothic" w:hAnsi="Calibri" w:cs="Calibri"/>
          <w:sz w:val="22"/>
        </w:rPr>
      </w:pPr>
    </w:p>
    <w:p w14:paraId="2AA67C98" w14:textId="77777777" w:rsidR="007741C6" w:rsidRPr="002A1C75" w:rsidRDefault="007741C6" w:rsidP="005460AA">
      <w:pPr>
        <w:adjustRightInd w:val="0"/>
        <w:snapToGrid w:val="0"/>
        <w:rPr>
          <w:rFonts w:ascii="Calibri" w:eastAsia="MS PGothic" w:hAnsi="Calibri" w:cs="Calibri"/>
          <w:sz w:val="22"/>
        </w:rPr>
      </w:pPr>
    </w:p>
    <w:p w14:paraId="1D15EA5F" w14:textId="77777777" w:rsidR="007741C6" w:rsidRPr="002A1C75" w:rsidRDefault="007741C6" w:rsidP="005460AA">
      <w:pPr>
        <w:adjustRightInd w:val="0"/>
        <w:snapToGrid w:val="0"/>
        <w:rPr>
          <w:rFonts w:ascii="Calibri" w:eastAsia="MS PGothic" w:hAnsi="Calibri" w:cs="Calibri"/>
          <w:sz w:val="22"/>
        </w:rPr>
      </w:pPr>
    </w:p>
    <w:p w14:paraId="51F76FFC" w14:textId="77777777" w:rsidR="007741C6" w:rsidRPr="002A1C75" w:rsidRDefault="007741C6" w:rsidP="005460AA">
      <w:pPr>
        <w:adjustRightInd w:val="0"/>
        <w:snapToGrid w:val="0"/>
        <w:rPr>
          <w:rFonts w:ascii="Calibri" w:eastAsia="MS PGothic" w:hAnsi="Calibri" w:cs="Calibri"/>
          <w:sz w:val="22"/>
        </w:rPr>
      </w:pPr>
    </w:p>
    <w:p w14:paraId="749F861C" w14:textId="77777777" w:rsidR="007741C6" w:rsidRPr="002A1C75" w:rsidRDefault="007741C6" w:rsidP="005460AA">
      <w:pPr>
        <w:adjustRightInd w:val="0"/>
        <w:snapToGrid w:val="0"/>
        <w:rPr>
          <w:rFonts w:ascii="Calibri" w:eastAsia="MS PGothic" w:hAnsi="Calibri" w:cs="Calibri"/>
          <w:sz w:val="22"/>
        </w:rPr>
      </w:pPr>
    </w:p>
    <w:p w14:paraId="1EDDD724" w14:textId="1B06F2DB" w:rsidR="007741C6" w:rsidRPr="002A1C75" w:rsidRDefault="007741C6" w:rsidP="005460AA">
      <w:pPr>
        <w:adjustRightInd w:val="0"/>
        <w:snapToGrid w:val="0"/>
        <w:rPr>
          <w:rFonts w:ascii="Calibri" w:eastAsia="MS PGothic" w:hAnsi="Calibri" w:cs="Calibri"/>
          <w:sz w:val="22"/>
        </w:rPr>
        <w:sectPr w:rsidR="007741C6" w:rsidRPr="002A1C75" w:rsidSect="002A1C75">
          <w:pgSz w:w="12240" w:h="15840" w:code="1"/>
          <w:pgMar w:top="1440" w:right="1440" w:bottom="1440" w:left="1440" w:header="720" w:footer="720" w:gutter="0"/>
          <w:cols w:space="720"/>
        </w:sectPr>
      </w:pPr>
    </w:p>
    <w:p w14:paraId="1EAD5E92" w14:textId="04E207D1" w:rsidR="002A1C75" w:rsidRPr="00E344D9" w:rsidRDefault="002A1C75" w:rsidP="002A1C75">
      <w:pPr>
        <w:adjustRightInd w:val="0"/>
        <w:snapToGrid w:val="0"/>
        <w:ind w:right="10"/>
        <w:jc w:val="right"/>
        <w:rPr>
          <w:rFonts w:ascii="Calibri" w:eastAsia="MS Mincho" w:hAnsi="Calibri" w:cs="Calibri"/>
          <w:b/>
          <w:color w:val="202020"/>
          <w:kern w:val="0"/>
          <w:sz w:val="22"/>
        </w:rPr>
      </w:pPr>
      <w:r w:rsidRPr="00E344D9">
        <w:rPr>
          <w:rFonts w:ascii="Calibri" w:eastAsia="MS Mincho" w:hAnsi="Calibri" w:cs="Calibri"/>
          <w:b/>
          <w:color w:val="202020"/>
          <w:kern w:val="0"/>
          <w:sz w:val="22"/>
        </w:rPr>
        <w:lastRenderedPageBreak/>
        <w:t xml:space="preserve">Annex </w:t>
      </w:r>
      <w:r>
        <w:rPr>
          <w:rFonts w:ascii="Calibri" w:eastAsia="MS Mincho" w:hAnsi="Calibri" w:cs="Calibri"/>
          <w:b/>
          <w:color w:val="202020"/>
          <w:kern w:val="0"/>
          <w:sz w:val="22"/>
        </w:rPr>
        <w:t>C</w:t>
      </w:r>
    </w:p>
    <w:p w14:paraId="7C11D82F" w14:textId="77777777" w:rsidR="002A1C75" w:rsidRPr="00E344D9" w:rsidRDefault="002A1C75" w:rsidP="002A1C75">
      <w:pPr>
        <w:adjustRightInd w:val="0"/>
        <w:snapToGrid w:val="0"/>
        <w:ind w:right="10"/>
        <w:jc w:val="center"/>
        <w:rPr>
          <w:rFonts w:ascii="Calibri" w:eastAsia="MS Mincho" w:hAnsi="Calibri" w:cs="Calibri"/>
          <w:b/>
          <w:kern w:val="0"/>
          <w:sz w:val="22"/>
        </w:rPr>
      </w:pPr>
    </w:p>
    <w:p w14:paraId="6CD6A8F6" w14:textId="77777777" w:rsidR="002A1C75" w:rsidRPr="002A1C75" w:rsidRDefault="002A1C75" w:rsidP="002A1C75">
      <w:pPr>
        <w:widowControl/>
        <w:autoSpaceDE w:val="0"/>
        <w:autoSpaceDN w:val="0"/>
        <w:adjustRightInd w:val="0"/>
        <w:snapToGrid w:val="0"/>
        <w:jc w:val="center"/>
        <w:rPr>
          <w:rFonts w:ascii="Calibri" w:eastAsia="Batang" w:hAnsi="Calibri" w:cs="Calibri"/>
          <w:b/>
          <w:bCs/>
          <w:color w:val="000000"/>
          <w:kern w:val="0"/>
          <w:sz w:val="22"/>
          <w:lang w:eastAsia="ko-KR"/>
        </w:rPr>
      </w:pPr>
      <w:r w:rsidRPr="002A1C75">
        <w:rPr>
          <w:rFonts w:ascii="Calibri" w:eastAsia="Batang" w:hAnsi="Calibri" w:cs="Calibri"/>
          <w:b/>
          <w:bCs/>
          <w:color w:val="000000"/>
          <w:kern w:val="0"/>
          <w:sz w:val="22"/>
          <w:lang w:eastAsia="ko-KR"/>
        </w:rPr>
        <w:t xml:space="preserve">JOINT IATTC AND WCPFC-NC WORKING GROUP MEETING ON THE </w:t>
      </w:r>
      <w:r w:rsidRPr="002A1C75">
        <w:rPr>
          <w:rFonts w:ascii="Calibri" w:eastAsia="Batang" w:hAnsi="Calibri" w:cs="Calibri"/>
          <w:b/>
          <w:bCs/>
          <w:color w:val="000000"/>
          <w:kern w:val="0"/>
          <w:sz w:val="22"/>
          <w:lang w:eastAsia="ko-KR"/>
        </w:rPr>
        <w:br/>
        <w:t>MANAGEMENT OF PACIFIC BLUEFIN TUNA</w:t>
      </w:r>
    </w:p>
    <w:p w14:paraId="021CDA8F" w14:textId="77777777" w:rsidR="002A1C75" w:rsidRPr="002A1C75" w:rsidRDefault="002A1C75" w:rsidP="002A1C75">
      <w:pPr>
        <w:widowControl/>
        <w:autoSpaceDE w:val="0"/>
        <w:autoSpaceDN w:val="0"/>
        <w:adjustRightInd w:val="0"/>
        <w:snapToGrid w:val="0"/>
        <w:jc w:val="center"/>
        <w:rPr>
          <w:rFonts w:ascii="Calibri" w:eastAsia="Batang" w:hAnsi="Calibri" w:cs="Calibri"/>
          <w:b/>
          <w:bCs/>
          <w:color w:val="000000"/>
          <w:kern w:val="0"/>
          <w:sz w:val="22"/>
          <w:lang w:eastAsia="ko-KR"/>
        </w:rPr>
      </w:pPr>
      <w:r w:rsidRPr="002A1C75">
        <w:rPr>
          <w:rFonts w:ascii="Calibri" w:eastAsia="Batang" w:hAnsi="Calibri" w:cs="Calibri"/>
          <w:b/>
          <w:bCs/>
          <w:color w:val="000000"/>
          <w:kern w:val="0"/>
          <w:sz w:val="22"/>
          <w:lang w:eastAsia="ko-KR"/>
        </w:rPr>
        <w:t>TENTH SESSION (JWG-10)</w:t>
      </w:r>
    </w:p>
    <w:p w14:paraId="27F956B9"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p>
    <w:p w14:paraId="2380C895"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Toyama, Japan (Hybrid)</w:t>
      </w:r>
    </w:p>
    <w:p w14:paraId="1E9BD0A6"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9 – 12 July 2025</w:t>
      </w:r>
    </w:p>
    <w:tbl>
      <w:tblPr>
        <w:tblStyle w:val="1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2A1C75" w:rsidRPr="00E344D9" w14:paraId="12FF3999" w14:textId="77777777" w:rsidTr="002A1C75">
        <w:tc>
          <w:tcPr>
            <w:tcW w:w="9360" w:type="dxa"/>
          </w:tcPr>
          <w:p w14:paraId="68375535" w14:textId="77777777" w:rsidR="000A243A" w:rsidRDefault="000A243A" w:rsidP="00B616D1">
            <w:pPr>
              <w:adjustRightInd w:val="0"/>
              <w:snapToGrid w:val="0"/>
              <w:ind w:right="10"/>
              <w:jc w:val="center"/>
              <w:rPr>
                <w:rFonts w:ascii="Calibri" w:hAnsi="Calibri" w:cs="Calibri"/>
                <w:b/>
                <w:sz w:val="22"/>
                <w:lang w:bidi="th-TH"/>
              </w:rPr>
            </w:pPr>
            <w:r w:rsidRPr="002A1C75">
              <w:rPr>
                <w:rFonts w:ascii="Calibri" w:hAnsi="Calibri" w:cs="Calibri"/>
                <w:b/>
                <w:sz w:val="22"/>
                <w:lang w:bidi="th-TH"/>
              </w:rPr>
              <w:t xml:space="preserve">Draft Reporting Template of Conservation and Management Measure 2024-02 for the </w:t>
            </w:r>
          </w:p>
          <w:p w14:paraId="22B8E673" w14:textId="77777777" w:rsidR="000A243A" w:rsidRDefault="000A243A" w:rsidP="00B616D1">
            <w:pPr>
              <w:adjustRightInd w:val="0"/>
              <w:snapToGrid w:val="0"/>
              <w:ind w:right="10"/>
              <w:jc w:val="center"/>
              <w:rPr>
                <w:rFonts w:ascii="Calibri" w:hAnsi="Calibri" w:cs="Calibri"/>
                <w:b/>
                <w:sz w:val="22"/>
                <w:lang w:bidi="th-TH"/>
              </w:rPr>
            </w:pPr>
            <w:r w:rsidRPr="002A1C75">
              <w:rPr>
                <w:rFonts w:ascii="Calibri" w:hAnsi="Calibri" w:cs="Calibri"/>
                <w:b/>
                <w:sz w:val="22"/>
                <w:lang w:bidi="th-TH"/>
              </w:rPr>
              <w:t xml:space="preserve">Monitoring, Controlling, and Surveillance of Pacific Bluefin Tuna </w:t>
            </w:r>
          </w:p>
          <w:p w14:paraId="39086B0A" w14:textId="2DCCBE9A" w:rsidR="002A1C75" w:rsidRPr="00E344D9" w:rsidRDefault="000A243A" w:rsidP="00B616D1">
            <w:pPr>
              <w:adjustRightInd w:val="0"/>
              <w:snapToGrid w:val="0"/>
              <w:ind w:right="10"/>
              <w:jc w:val="center"/>
              <w:rPr>
                <w:rFonts w:ascii="Calibri" w:hAnsi="Calibri" w:cs="Calibri"/>
                <w:color w:val="1F1F1F"/>
                <w:sz w:val="22"/>
                <w:szCs w:val="22"/>
              </w:rPr>
            </w:pPr>
            <w:r w:rsidRPr="002A1C75">
              <w:rPr>
                <w:rFonts w:ascii="Calibri" w:hAnsi="Calibri" w:cs="Calibri"/>
                <w:b/>
                <w:sz w:val="22"/>
                <w:lang w:bidi="th-TH"/>
              </w:rPr>
              <w:t>/</w:t>
            </w:r>
            <w:r>
              <w:rPr>
                <w:rFonts w:ascii="Calibri" w:hAnsi="Calibri" w:cs="Calibri"/>
                <w:b/>
                <w:sz w:val="22"/>
                <w:lang w:bidi="th-TH"/>
              </w:rPr>
              <w:t xml:space="preserve"> </w:t>
            </w:r>
            <w:r w:rsidRPr="002A1C75">
              <w:rPr>
                <w:rFonts w:ascii="Calibri" w:hAnsi="Calibri" w:cs="Calibri"/>
                <w:b/>
                <w:sz w:val="22"/>
                <w:lang w:bidi="th-TH"/>
              </w:rPr>
              <w:t>Resolution C-24-03 on Monitoring and Control Measures for the Bluefin Tuna Fishery in the EPO</w:t>
            </w:r>
          </w:p>
        </w:tc>
      </w:tr>
    </w:tbl>
    <w:p w14:paraId="645169B0" w14:textId="77777777" w:rsidR="002A1C75" w:rsidRPr="00E344D9" w:rsidRDefault="002A1C75" w:rsidP="002A1C75">
      <w:pPr>
        <w:widowControl/>
        <w:adjustRightInd w:val="0"/>
        <w:snapToGrid w:val="0"/>
        <w:jc w:val="left"/>
        <w:rPr>
          <w:rFonts w:ascii="Calibri" w:eastAsia="Times New Roman" w:hAnsi="Calibri" w:cs="Calibri"/>
          <w:bCs/>
          <w:sz w:val="22"/>
        </w:rPr>
      </w:pPr>
    </w:p>
    <w:p w14:paraId="0B7102AD" w14:textId="77777777" w:rsidR="007741C6" w:rsidRPr="002A1C75" w:rsidRDefault="007741C6" w:rsidP="00AB2E04">
      <w:pPr>
        <w:jc w:val="right"/>
        <w:rPr>
          <w:rFonts w:ascii="Calibri" w:hAnsi="Calibri" w:cs="Calibri"/>
          <w:b/>
          <w:bCs/>
          <w:sz w:val="22"/>
        </w:rPr>
      </w:pPr>
    </w:p>
    <w:p w14:paraId="098050BC" w14:textId="77777777" w:rsidR="007741C6" w:rsidRPr="002A1C75" w:rsidRDefault="007741C6" w:rsidP="00143704">
      <w:pPr>
        <w:rPr>
          <w:rFonts w:ascii="Calibri" w:hAnsi="Calibri" w:cs="Calibri"/>
          <w:sz w:val="22"/>
        </w:rPr>
      </w:pPr>
      <w:r w:rsidRPr="002A1C75">
        <w:rPr>
          <w:rFonts w:ascii="Calibri" w:hAnsi="Calibri" w:cs="Calibri"/>
          <w:sz w:val="22"/>
        </w:rPr>
        <w:t>Related provisions of CMM 2024-02/Resolution C-24-03</w:t>
      </w:r>
    </w:p>
    <w:p w14:paraId="1AA60461" w14:textId="77777777" w:rsidR="007741C6" w:rsidRPr="002A1C75" w:rsidRDefault="007741C6" w:rsidP="000418BB">
      <w:pPr>
        <w:ind w:leftChars="200" w:left="640" w:hangingChars="100" w:hanging="220"/>
        <w:rPr>
          <w:rFonts w:ascii="Calibri" w:hAnsi="Calibri" w:cs="Calibri"/>
          <w:i/>
          <w:iCs/>
          <w:sz w:val="22"/>
        </w:rPr>
      </w:pPr>
      <w:r w:rsidRPr="002A1C75">
        <w:rPr>
          <w:rFonts w:ascii="Calibri" w:hAnsi="Calibri" w:cs="Calibri"/>
          <w:i/>
          <w:iCs/>
          <w:sz w:val="22"/>
        </w:rPr>
        <w:t>2. Each CCM/CPC that has Pacific bluefin tuna fisheries and/or farming shall report to the Executive Director/Director by 15 June each year on the implementation of its monitoring and control measures it has taken in the previous calendar year to ensure its compliance with CMM2024-01/Resolution C-24-02 that include the following components:</w:t>
      </w:r>
    </w:p>
    <w:p w14:paraId="6E02CD09" w14:textId="77777777" w:rsidR="007741C6" w:rsidRPr="002A1C75" w:rsidRDefault="007741C6" w:rsidP="000418BB">
      <w:pPr>
        <w:ind w:leftChars="200" w:left="640" w:hangingChars="100" w:hanging="220"/>
        <w:rPr>
          <w:rFonts w:ascii="Calibri" w:hAnsi="Calibri" w:cs="Calibri"/>
          <w:i/>
          <w:iCs/>
          <w:sz w:val="22"/>
        </w:rPr>
      </w:pPr>
      <w:r w:rsidRPr="002A1C75">
        <w:rPr>
          <w:rFonts w:ascii="Calibri" w:hAnsi="Calibri" w:cs="Calibri"/>
          <w:i/>
          <w:iCs/>
          <w:sz w:val="22"/>
        </w:rPr>
        <w:t>3. CCMs/CPCs that do not have Pacific bluefin tuna fisheries and/or farming, shall report to the WCPF/IATTC Secretariat annually any by-catches of Pacific bluefin tuna under paragraph 9 of CMM 2024-01/footnote 1 of Resolution C-24-02.</w:t>
      </w:r>
    </w:p>
    <w:p w14:paraId="7C80BD44" w14:textId="77777777" w:rsidR="007741C6" w:rsidRPr="002A1C75" w:rsidRDefault="007741C6" w:rsidP="00143704">
      <w:pPr>
        <w:rPr>
          <w:rFonts w:ascii="Calibri" w:hAnsi="Calibri" w:cs="Calibri"/>
          <w:sz w:val="22"/>
        </w:rPr>
      </w:pPr>
    </w:p>
    <w:p w14:paraId="71E9C23A" w14:textId="77777777" w:rsidR="007741C6" w:rsidRPr="002A1C75" w:rsidRDefault="007741C6" w:rsidP="00143704">
      <w:pPr>
        <w:rPr>
          <w:rFonts w:ascii="Calibri" w:hAnsi="Calibri" w:cs="Calibri"/>
          <w:b/>
          <w:bCs/>
          <w:sz w:val="22"/>
        </w:rPr>
      </w:pPr>
      <w:r w:rsidRPr="002A1C75">
        <w:rPr>
          <w:rFonts w:ascii="Calibri" w:hAnsi="Calibri" w:cs="Calibri"/>
          <w:b/>
          <w:bCs/>
          <w:sz w:val="22"/>
        </w:rPr>
        <w:t>2(1) Monitoring and control measures for fisheries</w:t>
      </w:r>
    </w:p>
    <w:tbl>
      <w:tblPr>
        <w:tblStyle w:val="TableGrid"/>
        <w:tblW w:w="5000" w:type="pct"/>
        <w:tblLook w:val="04A0" w:firstRow="1" w:lastRow="0" w:firstColumn="1" w:lastColumn="0" w:noHBand="0" w:noVBand="1"/>
      </w:tblPr>
      <w:tblGrid>
        <w:gridCol w:w="4675"/>
        <w:gridCol w:w="4675"/>
      </w:tblGrid>
      <w:tr w:rsidR="007741C6" w:rsidRPr="002A1C75" w14:paraId="3E43A1EC" w14:textId="77777777" w:rsidTr="00611847">
        <w:trPr>
          <w:trHeight w:val="2160"/>
        </w:trPr>
        <w:tc>
          <w:tcPr>
            <w:tcW w:w="2500" w:type="pct"/>
          </w:tcPr>
          <w:p w14:paraId="2FCD13E5" w14:textId="77777777" w:rsidR="007741C6" w:rsidRPr="002A1C75" w:rsidRDefault="007741C6" w:rsidP="00611847">
            <w:pPr>
              <w:jc w:val="left"/>
              <w:rPr>
                <w:rFonts w:ascii="Calibri" w:hAnsi="Calibri" w:cs="Calibri"/>
              </w:rPr>
            </w:pPr>
            <w:r w:rsidRPr="002A1C75">
              <w:rPr>
                <w:rFonts w:ascii="Calibri" w:hAnsi="Calibri" w:cs="Calibri"/>
              </w:rPr>
              <w:t xml:space="preserve">a. Registration of commercial fishing vessels that are authorized to fish for Pacific bluefin </w:t>
            </w:r>
          </w:p>
          <w:p w14:paraId="69811686" w14:textId="77777777" w:rsidR="007741C6" w:rsidRPr="002A1C75" w:rsidRDefault="007741C6" w:rsidP="00611847">
            <w:pPr>
              <w:jc w:val="left"/>
              <w:rPr>
                <w:rFonts w:ascii="Calibri" w:hAnsi="Calibri" w:cs="Calibri"/>
              </w:rPr>
            </w:pPr>
            <w:r w:rsidRPr="002A1C75">
              <w:rPr>
                <w:rFonts w:ascii="Calibri" w:hAnsi="Calibri" w:cs="Calibri"/>
              </w:rPr>
              <w:t xml:space="preserve">tuna (including the WCPFC RFV in accordance with CMM 2018-06 on WCPFC Record of Fishing Vessels and Authorization to Fish) / </w:t>
            </w:r>
          </w:p>
          <w:p w14:paraId="184A06D2" w14:textId="77777777" w:rsidR="007741C6" w:rsidRPr="002A1C75" w:rsidRDefault="007741C6" w:rsidP="00611847">
            <w:pPr>
              <w:jc w:val="left"/>
              <w:rPr>
                <w:rFonts w:ascii="Calibri" w:hAnsi="Calibri" w:cs="Calibri"/>
              </w:rPr>
            </w:pPr>
            <w:r w:rsidRPr="002A1C75">
              <w:rPr>
                <w:rFonts w:ascii="Calibri" w:hAnsi="Calibri" w:cs="Calibri"/>
              </w:rPr>
              <w:t>a) Registration of commercial fishing vessels in the IATTC Regional Vessel Register in accordance with Resolution C-24-07 on the Regional Vessel Register</w:t>
            </w:r>
          </w:p>
        </w:tc>
        <w:tc>
          <w:tcPr>
            <w:tcW w:w="2500" w:type="pct"/>
          </w:tcPr>
          <w:p w14:paraId="6AF46E98" w14:textId="77777777" w:rsidR="007741C6" w:rsidRPr="002A1C75" w:rsidRDefault="007741C6" w:rsidP="00143704">
            <w:pPr>
              <w:rPr>
                <w:rFonts w:ascii="Calibri" w:hAnsi="Calibri" w:cs="Calibri"/>
              </w:rPr>
            </w:pPr>
          </w:p>
        </w:tc>
      </w:tr>
      <w:tr w:rsidR="007741C6" w:rsidRPr="002A1C75" w14:paraId="39C3A773" w14:textId="77777777" w:rsidTr="00611847">
        <w:trPr>
          <w:trHeight w:val="2160"/>
        </w:trPr>
        <w:tc>
          <w:tcPr>
            <w:tcW w:w="2500" w:type="pct"/>
          </w:tcPr>
          <w:p w14:paraId="43A7B95E" w14:textId="77777777" w:rsidR="007741C6" w:rsidRPr="002A1C75" w:rsidRDefault="007741C6" w:rsidP="00611847">
            <w:pPr>
              <w:jc w:val="left"/>
              <w:rPr>
                <w:rFonts w:ascii="Calibri" w:hAnsi="Calibri" w:cs="Calibri"/>
              </w:rPr>
            </w:pPr>
            <w:r w:rsidRPr="002A1C75">
              <w:rPr>
                <w:rFonts w:ascii="Calibri" w:hAnsi="Calibri" w:cs="Calibri"/>
              </w:rPr>
              <w:t xml:space="preserve">b. Registration of set nets that are authorized to fish for Pacific bluefin tuna (including registration scheme, number of registered set nets) / </w:t>
            </w:r>
          </w:p>
          <w:p w14:paraId="147F34CD" w14:textId="77777777" w:rsidR="007741C6" w:rsidRPr="002A1C75" w:rsidRDefault="007741C6" w:rsidP="00611847">
            <w:pPr>
              <w:jc w:val="left"/>
              <w:rPr>
                <w:rFonts w:ascii="Calibri" w:hAnsi="Calibri" w:cs="Calibri"/>
              </w:rPr>
            </w:pPr>
            <w:r w:rsidRPr="002A1C75">
              <w:rPr>
                <w:rFonts w:ascii="Calibri" w:hAnsi="Calibri" w:cs="Calibri"/>
              </w:rPr>
              <w:t>b) Registration of set nets that are authorized to fish for Pacific bluefin tuna (including registration scheme, number of registered set nets)</w:t>
            </w:r>
          </w:p>
        </w:tc>
        <w:tc>
          <w:tcPr>
            <w:tcW w:w="2500" w:type="pct"/>
          </w:tcPr>
          <w:p w14:paraId="6F19544B" w14:textId="77777777" w:rsidR="007741C6" w:rsidRPr="002A1C75" w:rsidRDefault="007741C6" w:rsidP="00143704">
            <w:pPr>
              <w:rPr>
                <w:rFonts w:ascii="Calibri" w:hAnsi="Calibri" w:cs="Calibri"/>
              </w:rPr>
            </w:pPr>
          </w:p>
        </w:tc>
      </w:tr>
      <w:tr w:rsidR="007741C6" w:rsidRPr="002A1C75" w14:paraId="3FD6958B" w14:textId="77777777" w:rsidTr="00611847">
        <w:trPr>
          <w:trHeight w:val="2160"/>
        </w:trPr>
        <w:tc>
          <w:tcPr>
            <w:tcW w:w="2500" w:type="pct"/>
          </w:tcPr>
          <w:p w14:paraId="21FBB754" w14:textId="77777777" w:rsidR="007741C6" w:rsidRPr="002A1C75" w:rsidRDefault="007741C6" w:rsidP="00611847">
            <w:pPr>
              <w:jc w:val="left"/>
              <w:rPr>
                <w:rFonts w:ascii="Calibri" w:hAnsi="Calibri" w:cs="Calibri"/>
              </w:rPr>
            </w:pPr>
            <w:r w:rsidRPr="002A1C75">
              <w:rPr>
                <w:rFonts w:ascii="Calibri" w:hAnsi="Calibri" w:cs="Calibri"/>
              </w:rPr>
              <w:lastRenderedPageBreak/>
              <w:t>c. Allocation of catch limits by fishery within the CCMs, where such allocation exist /</w:t>
            </w:r>
          </w:p>
          <w:p w14:paraId="50B4CF1B" w14:textId="77777777" w:rsidR="007741C6" w:rsidRPr="002A1C75" w:rsidRDefault="007741C6" w:rsidP="00611847">
            <w:pPr>
              <w:jc w:val="left"/>
              <w:rPr>
                <w:rFonts w:ascii="Calibri" w:hAnsi="Calibri" w:cs="Calibri"/>
              </w:rPr>
            </w:pPr>
            <w:r w:rsidRPr="002A1C75">
              <w:rPr>
                <w:rFonts w:ascii="Calibri" w:hAnsi="Calibri" w:cs="Calibri"/>
              </w:rPr>
              <w:t>c) Allocation of catch limits by fishery within the CPCs, where such allocation exist</w:t>
            </w:r>
          </w:p>
        </w:tc>
        <w:tc>
          <w:tcPr>
            <w:tcW w:w="2500" w:type="pct"/>
          </w:tcPr>
          <w:p w14:paraId="437A247D" w14:textId="77777777" w:rsidR="007741C6" w:rsidRPr="002A1C75" w:rsidRDefault="007741C6" w:rsidP="00143704">
            <w:pPr>
              <w:rPr>
                <w:rFonts w:ascii="Calibri" w:hAnsi="Calibri" w:cs="Calibri"/>
              </w:rPr>
            </w:pPr>
          </w:p>
        </w:tc>
      </w:tr>
      <w:tr w:rsidR="007741C6" w:rsidRPr="002A1C75" w14:paraId="156FF9E8" w14:textId="77777777" w:rsidTr="00611847">
        <w:trPr>
          <w:trHeight w:val="2160"/>
        </w:trPr>
        <w:tc>
          <w:tcPr>
            <w:tcW w:w="2500" w:type="pct"/>
          </w:tcPr>
          <w:p w14:paraId="2633CFF0" w14:textId="77777777" w:rsidR="007741C6" w:rsidRPr="002A1C75" w:rsidRDefault="007741C6" w:rsidP="00611847">
            <w:pPr>
              <w:jc w:val="left"/>
              <w:rPr>
                <w:rFonts w:ascii="Calibri" w:hAnsi="Calibri" w:cs="Calibri"/>
              </w:rPr>
            </w:pPr>
            <w:r w:rsidRPr="002A1C75">
              <w:rPr>
                <w:rFonts w:ascii="Calibri" w:hAnsi="Calibri" w:cs="Calibri"/>
              </w:rPr>
              <w:t>d. Reporting requirements for catches for fisheries (targeted, incidental, and discards) /</w:t>
            </w:r>
          </w:p>
          <w:p w14:paraId="2CBCE6E2" w14:textId="77777777" w:rsidR="007741C6" w:rsidRPr="002A1C75" w:rsidRDefault="007741C6" w:rsidP="00611847">
            <w:pPr>
              <w:jc w:val="left"/>
              <w:rPr>
                <w:rFonts w:ascii="Calibri" w:hAnsi="Calibri" w:cs="Calibri"/>
              </w:rPr>
            </w:pPr>
            <w:r w:rsidRPr="002A1C75">
              <w:rPr>
                <w:rFonts w:ascii="Calibri" w:hAnsi="Calibri" w:cs="Calibri"/>
              </w:rPr>
              <w:t>d) Reporting requirements for catches for fisheries (targeted, incidental, and discards), including Resolution C-03-05 on data provision</w:t>
            </w:r>
          </w:p>
        </w:tc>
        <w:tc>
          <w:tcPr>
            <w:tcW w:w="2500" w:type="pct"/>
          </w:tcPr>
          <w:p w14:paraId="65F22485" w14:textId="77777777" w:rsidR="007741C6" w:rsidRPr="002A1C75" w:rsidRDefault="007741C6" w:rsidP="00143704">
            <w:pPr>
              <w:rPr>
                <w:rFonts w:ascii="Calibri" w:hAnsi="Calibri" w:cs="Calibri"/>
              </w:rPr>
            </w:pPr>
          </w:p>
        </w:tc>
      </w:tr>
      <w:tr w:rsidR="007741C6" w:rsidRPr="002A1C75" w14:paraId="42A920D8" w14:textId="77777777" w:rsidTr="00611847">
        <w:trPr>
          <w:trHeight w:val="2160"/>
        </w:trPr>
        <w:tc>
          <w:tcPr>
            <w:tcW w:w="2500" w:type="pct"/>
          </w:tcPr>
          <w:p w14:paraId="03D2E8DD" w14:textId="77777777" w:rsidR="007741C6" w:rsidRPr="002A1C75" w:rsidRDefault="007741C6" w:rsidP="00611847">
            <w:pPr>
              <w:jc w:val="left"/>
              <w:rPr>
                <w:rFonts w:ascii="Calibri" w:hAnsi="Calibri" w:cs="Calibri"/>
              </w:rPr>
            </w:pPr>
            <w:r w:rsidRPr="002A1C75">
              <w:rPr>
                <w:rFonts w:ascii="Calibri" w:hAnsi="Calibri" w:cs="Calibri"/>
              </w:rPr>
              <w:t>e. Measures to monitor catch (e.g. landing receipts, landing inspection, observer program, etc.) /</w:t>
            </w:r>
          </w:p>
          <w:p w14:paraId="4D3C26DF" w14:textId="77777777" w:rsidR="007741C6" w:rsidRPr="002A1C75" w:rsidRDefault="007741C6" w:rsidP="00611847">
            <w:pPr>
              <w:jc w:val="left"/>
              <w:rPr>
                <w:rFonts w:ascii="Calibri" w:hAnsi="Calibri" w:cs="Calibri"/>
              </w:rPr>
            </w:pPr>
            <w:r w:rsidRPr="002A1C75">
              <w:rPr>
                <w:rFonts w:ascii="Calibri" w:hAnsi="Calibri" w:cs="Calibri"/>
              </w:rPr>
              <w:t>e) Measures to monitor catch (e.g. landing receipts, landing inspection, observer program, etc.)</w:t>
            </w:r>
          </w:p>
        </w:tc>
        <w:tc>
          <w:tcPr>
            <w:tcW w:w="2500" w:type="pct"/>
          </w:tcPr>
          <w:p w14:paraId="17AC28E2" w14:textId="77777777" w:rsidR="007741C6" w:rsidRPr="002A1C75" w:rsidRDefault="007741C6" w:rsidP="00143704">
            <w:pPr>
              <w:rPr>
                <w:rFonts w:ascii="Calibri" w:hAnsi="Calibri" w:cs="Calibri"/>
              </w:rPr>
            </w:pPr>
          </w:p>
        </w:tc>
      </w:tr>
      <w:tr w:rsidR="007741C6" w:rsidRPr="002A1C75" w14:paraId="7524170F" w14:textId="77777777" w:rsidTr="00611847">
        <w:trPr>
          <w:trHeight w:val="2160"/>
        </w:trPr>
        <w:tc>
          <w:tcPr>
            <w:tcW w:w="2500" w:type="pct"/>
          </w:tcPr>
          <w:p w14:paraId="6D5DE7E4" w14:textId="77777777" w:rsidR="007741C6" w:rsidRPr="002A1C75" w:rsidRDefault="007741C6" w:rsidP="00611847">
            <w:pPr>
              <w:jc w:val="left"/>
              <w:rPr>
                <w:rFonts w:ascii="Calibri" w:hAnsi="Calibri" w:cs="Calibri"/>
              </w:rPr>
            </w:pPr>
            <w:r w:rsidRPr="002A1C75">
              <w:rPr>
                <w:rFonts w:ascii="Calibri" w:hAnsi="Calibri" w:cs="Calibri"/>
              </w:rPr>
              <w:t>f. Measures to monitor landings (including CMM 2017-02 on Minimum Standards for Port State Measures) /</w:t>
            </w:r>
          </w:p>
          <w:p w14:paraId="46960579" w14:textId="77777777" w:rsidR="007741C6" w:rsidRPr="002A1C75" w:rsidRDefault="007741C6" w:rsidP="00611847">
            <w:pPr>
              <w:jc w:val="left"/>
              <w:rPr>
                <w:rFonts w:ascii="Calibri" w:hAnsi="Calibri" w:cs="Calibri"/>
              </w:rPr>
            </w:pPr>
            <w:r w:rsidRPr="002A1C75">
              <w:rPr>
                <w:rFonts w:ascii="Calibri" w:hAnsi="Calibri" w:cs="Calibri"/>
              </w:rPr>
              <w:t>f) Measures to monitor landings, including Resolution C-21-07 on port state measures</w:t>
            </w:r>
          </w:p>
        </w:tc>
        <w:tc>
          <w:tcPr>
            <w:tcW w:w="2500" w:type="pct"/>
          </w:tcPr>
          <w:p w14:paraId="045CBF50" w14:textId="77777777" w:rsidR="007741C6" w:rsidRPr="002A1C75" w:rsidRDefault="007741C6" w:rsidP="00611847">
            <w:pPr>
              <w:rPr>
                <w:rFonts w:ascii="Calibri" w:hAnsi="Calibri" w:cs="Calibri"/>
              </w:rPr>
            </w:pPr>
          </w:p>
        </w:tc>
      </w:tr>
      <w:tr w:rsidR="007741C6" w:rsidRPr="002A1C75" w14:paraId="12B2BC99" w14:textId="77777777" w:rsidTr="00611847">
        <w:trPr>
          <w:trHeight w:val="2160"/>
        </w:trPr>
        <w:tc>
          <w:tcPr>
            <w:tcW w:w="2500" w:type="pct"/>
          </w:tcPr>
          <w:p w14:paraId="049580BB" w14:textId="77777777" w:rsidR="007741C6" w:rsidRPr="002A1C75" w:rsidRDefault="007741C6" w:rsidP="00611847">
            <w:pPr>
              <w:jc w:val="left"/>
              <w:rPr>
                <w:rFonts w:ascii="Calibri" w:hAnsi="Calibri" w:cs="Calibri"/>
              </w:rPr>
            </w:pPr>
            <w:r w:rsidRPr="002A1C75">
              <w:rPr>
                <w:rFonts w:ascii="Calibri" w:hAnsi="Calibri" w:cs="Calibri"/>
              </w:rPr>
              <w:t>g. Measures to monitor domestic transactions /</w:t>
            </w:r>
          </w:p>
          <w:p w14:paraId="76783729" w14:textId="77777777" w:rsidR="007741C6" w:rsidRPr="002A1C75" w:rsidRDefault="007741C6" w:rsidP="00611847">
            <w:pPr>
              <w:jc w:val="left"/>
              <w:rPr>
                <w:rFonts w:ascii="Calibri" w:hAnsi="Calibri" w:cs="Calibri"/>
              </w:rPr>
            </w:pPr>
            <w:r w:rsidRPr="002A1C75">
              <w:rPr>
                <w:rFonts w:ascii="Calibri" w:hAnsi="Calibri" w:cs="Calibri"/>
              </w:rPr>
              <w:t>g) Measures to monitor domestic transactions</w:t>
            </w:r>
          </w:p>
        </w:tc>
        <w:tc>
          <w:tcPr>
            <w:tcW w:w="2500" w:type="pct"/>
          </w:tcPr>
          <w:p w14:paraId="7CE906B1" w14:textId="77777777" w:rsidR="007741C6" w:rsidRPr="002A1C75" w:rsidRDefault="007741C6" w:rsidP="00611847">
            <w:pPr>
              <w:rPr>
                <w:rFonts w:ascii="Calibri" w:hAnsi="Calibri" w:cs="Calibri"/>
              </w:rPr>
            </w:pPr>
          </w:p>
        </w:tc>
      </w:tr>
    </w:tbl>
    <w:p w14:paraId="2A5E0F39" w14:textId="7A6C5CE9" w:rsidR="007741C6" w:rsidRPr="002A1C75" w:rsidRDefault="007741C6" w:rsidP="00611847">
      <w:pPr>
        <w:jc w:val="left"/>
        <w:rPr>
          <w:rFonts w:ascii="Calibri" w:hAnsi="Calibri" w:cs="Calibri"/>
          <w:b/>
          <w:bCs/>
          <w:sz w:val="22"/>
        </w:rPr>
      </w:pPr>
    </w:p>
    <w:p w14:paraId="73588102" w14:textId="77777777" w:rsidR="00611847" w:rsidRDefault="00611847">
      <w:pPr>
        <w:widowControl/>
        <w:jc w:val="left"/>
        <w:rPr>
          <w:rFonts w:ascii="Calibri" w:hAnsi="Calibri" w:cs="Calibri"/>
          <w:b/>
          <w:bCs/>
          <w:sz w:val="22"/>
        </w:rPr>
      </w:pPr>
      <w:r>
        <w:rPr>
          <w:rFonts w:ascii="Calibri" w:hAnsi="Calibri" w:cs="Calibri"/>
          <w:b/>
          <w:bCs/>
          <w:sz w:val="22"/>
        </w:rPr>
        <w:br w:type="page"/>
      </w:r>
    </w:p>
    <w:p w14:paraId="757ACA0E" w14:textId="6AE1CBE8" w:rsidR="007741C6" w:rsidRPr="002A1C75" w:rsidRDefault="007741C6" w:rsidP="00611847">
      <w:pPr>
        <w:rPr>
          <w:rFonts w:ascii="Calibri" w:hAnsi="Calibri" w:cs="Calibri"/>
          <w:b/>
          <w:bCs/>
          <w:sz w:val="22"/>
        </w:rPr>
      </w:pPr>
      <w:r w:rsidRPr="002A1C75">
        <w:rPr>
          <w:rFonts w:ascii="Calibri" w:hAnsi="Calibri" w:cs="Calibri"/>
          <w:b/>
          <w:bCs/>
          <w:sz w:val="22"/>
        </w:rPr>
        <w:lastRenderedPageBreak/>
        <w:t>(2) Monitoring and control measures for farming</w:t>
      </w:r>
    </w:p>
    <w:tbl>
      <w:tblPr>
        <w:tblStyle w:val="TableGrid"/>
        <w:tblW w:w="5000" w:type="pct"/>
        <w:tblLook w:val="04A0" w:firstRow="1" w:lastRow="0" w:firstColumn="1" w:lastColumn="0" w:noHBand="0" w:noVBand="1"/>
      </w:tblPr>
      <w:tblGrid>
        <w:gridCol w:w="4675"/>
        <w:gridCol w:w="4675"/>
      </w:tblGrid>
      <w:tr w:rsidR="007741C6" w:rsidRPr="002A1C75" w14:paraId="014D185D" w14:textId="77777777" w:rsidTr="00611847">
        <w:trPr>
          <w:trHeight w:val="2160"/>
        </w:trPr>
        <w:tc>
          <w:tcPr>
            <w:tcW w:w="2500" w:type="pct"/>
          </w:tcPr>
          <w:p w14:paraId="02A67ED0" w14:textId="77777777" w:rsidR="007741C6" w:rsidRPr="002A1C75" w:rsidRDefault="007741C6" w:rsidP="00611847">
            <w:pPr>
              <w:jc w:val="left"/>
              <w:rPr>
                <w:rFonts w:ascii="Calibri" w:hAnsi="Calibri" w:cs="Calibri"/>
              </w:rPr>
            </w:pPr>
            <w:r w:rsidRPr="002A1C75">
              <w:rPr>
                <w:rFonts w:ascii="Calibri" w:hAnsi="Calibri" w:cs="Calibri"/>
              </w:rPr>
              <w:t xml:space="preserve">a. Registration of farms that are authorized to farm Pacific bluefin tuna (including registration scheme, number of registered farms, number of registered ‘holding pens’ or </w:t>
            </w:r>
          </w:p>
          <w:p w14:paraId="485BB1A0" w14:textId="77777777" w:rsidR="007741C6" w:rsidRPr="002A1C75" w:rsidRDefault="007741C6" w:rsidP="00611847">
            <w:pPr>
              <w:jc w:val="left"/>
              <w:rPr>
                <w:rFonts w:ascii="Calibri" w:hAnsi="Calibri" w:cs="Calibri"/>
              </w:rPr>
            </w:pPr>
            <w:r w:rsidRPr="002A1C75">
              <w:rPr>
                <w:rFonts w:ascii="Calibri" w:hAnsi="Calibri" w:cs="Calibri"/>
              </w:rPr>
              <w:t>‘cages’)</w:t>
            </w:r>
          </w:p>
        </w:tc>
        <w:tc>
          <w:tcPr>
            <w:tcW w:w="2500" w:type="pct"/>
          </w:tcPr>
          <w:p w14:paraId="00BA2C96" w14:textId="77777777" w:rsidR="007741C6" w:rsidRPr="002A1C75" w:rsidRDefault="007741C6" w:rsidP="00611847">
            <w:pPr>
              <w:jc w:val="left"/>
              <w:rPr>
                <w:rFonts w:ascii="Calibri" w:hAnsi="Calibri" w:cs="Calibri"/>
              </w:rPr>
            </w:pPr>
          </w:p>
        </w:tc>
      </w:tr>
      <w:tr w:rsidR="007741C6" w:rsidRPr="002A1C75" w14:paraId="578C52F3" w14:textId="77777777" w:rsidTr="00611847">
        <w:trPr>
          <w:trHeight w:val="2160"/>
        </w:trPr>
        <w:tc>
          <w:tcPr>
            <w:tcW w:w="2500" w:type="pct"/>
          </w:tcPr>
          <w:p w14:paraId="05AC5F2A" w14:textId="77777777" w:rsidR="007741C6" w:rsidRPr="002A1C75" w:rsidRDefault="007741C6" w:rsidP="00611847">
            <w:pPr>
              <w:jc w:val="left"/>
              <w:rPr>
                <w:rFonts w:ascii="Calibri" w:hAnsi="Calibri" w:cs="Calibri"/>
              </w:rPr>
            </w:pPr>
            <w:r w:rsidRPr="002A1C75">
              <w:rPr>
                <w:rFonts w:ascii="Calibri" w:hAnsi="Calibri" w:cs="Calibri"/>
              </w:rPr>
              <w:t>b. Reporting requirements for caging of fish</w:t>
            </w:r>
          </w:p>
        </w:tc>
        <w:tc>
          <w:tcPr>
            <w:tcW w:w="2500" w:type="pct"/>
          </w:tcPr>
          <w:p w14:paraId="58943422" w14:textId="77777777" w:rsidR="007741C6" w:rsidRDefault="007741C6" w:rsidP="00611847">
            <w:pPr>
              <w:jc w:val="left"/>
              <w:rPr>
                <w:rFonts w:ascii="Calibri" w:hAnsi="Calibri" w:cs="Calibri"/>
              </w:rPr>
            </w:pPr>
          </w:p>
          <w:p w14:paraId="40CB6FC9" w14:textId="77777777" w:rsidR="00611847" w:rsidRPr="002A1C75" w:rsidRDefault="00611847" w:rsidP="00611847">
            <w:pPr>
              <w:jc w:val="left"/>
              <w:rPr>
                <w:rFonts w:ascii="Calibri" w:hAnsi="Calibri" w:cs="Calibri"/>
              </w:rPr>
            </w:pPr>
          </w:p>
        </w:tc>
      </w:tr>
      <w:tr w:rsidR="007741C6" w:rsidRPr="002A1C75" w14:paraId="37CEEED9" w14:textId="77777777" w:rsidTr="00611847">
        <w:trPr>
          <w:trHeight w:val="2160"/>
        </w:trPr>
        <w:tc>
          <w:tcPr>
            <w:tcW w:w="2500" w:type="pct"/>
          </w:tcPr>
          <w:p w14:paraId="3D570859" w14:textId="77777777" w:rsidR="007741C6" w:rsidRPr="002A1C75" w:rsidRDefault="007741C6" w:rsidP="00611847">
            <w:pPr>
              <w:jc w:val="left"/>
              <w:rPr>
                <w:rFonts w:ascii="Calibri" w:hAnsi="Calibri" w:cs="Calibri"/>
              </w:rPr>
            </w:pPr>
            <w:r w:rsidRPr="002A1C75">
              <w:rPr>
                <w:rFonts w:ascii="Calibri" w:hAnsi="Calibri" w:cs="Calibri"/>
              </w:rPr>
              <w:t>c. Reporting requirements for harvest of farmed fish</w:t>
            </w:r>
          </w:p>
        </w:tc>
        <w:tc>
          <w:tcPr>
            <w:tcW w:w="2500" w:type="pct"/>
          </w:tcPr>
          <w:p w14:paraId="4EE81087" w14:textId="77777777" w:rsidR="007741C6" w:rsidRPr="002A1C75" w:rsidRDefault="007741C6" w:rsidP="00611847">
            <w:pPr>
              <w:jc w:val="left"/>
              <w:rPr>
                <w:rFonts w:ascii="Calibri" w:hAnsi="Calibri" w:cs="Calibri"/>
              </w:rPr>
            </w:pPr>
          </w:p>
        </w:tc>
      </w:tr>
      <w:tr w:rsidR="007741C6" w:rsidRPr="002A1C75" w14:paraId="04F3EEFC" w14:textId="77777777" w:rsidTr="00611847">
        <w:trPr>
          <w:trHeight w:val="2160"/>
        </w:trPr>
        <w:tc>
          <w:tcPr>
            <w:tcW w:w="2500" w:type="pct"/>
          </w:tcPr>
          <w:p w14:paraId="18ADD293" w14:textId="77777777" w:rsidR="007741C6" w:rsidRPr="002A1C75" w:rsidRDefault="007741C6" w:rsidP="00611847">
            <w:pPr>
              <w:jc w:val="left"/>
              <w:rPr>
                <w:rFonts w:ascii="Calibri" w:hAnsi="Calibri" w:cs="Calibri"/>
              </w:rPr>
            </w:pPr>
            <w:r w:rsidRPr="002A1C75">
              <w:rPr>
                <w:rFonts w:ascii="Calibri" w:hAnsi="Calibri" w:cs="Calibri"/>
              </w:rPr>
              <w:t>d. Measures to monitor farming activities (including Rules, standards, and procedures to monitor transfer and caging activities)</w:t>
            </w:r>
          </w:p>
        </w:tc>
        <w:tc>
          <w:tcPr>
            <w:tcW w:w="2500" w:type="pct"/>
          </w:tcPr>
          <w:p w14:paraId="5F741FC7" w14:textId="77777777" w:rsidR="007741C6" w:rsidRPr="002A1C75" w:rsidRDefault="007741C6" w:rsidP="00611847">
            <w:pPr>
              <w:jc w:val="left"/>
              <w:rPr>
                <w:rFonts w:ascii="Calibri" w:hAnsi="Calibri" w:cs="Calibri"/>
              </w:rPr>
            </w:pPr>
          </w:p>
        </w:tc>
      </w:tr>
    </w:tbl>
    <w:p w14:paraId="1D23FD49" w14:textId="77777777" w:rsidR="007741C6" w:rsidRPr="002A1C75" w:rsidRDefault="007741C6" w:rsidP="00611847">
      <w:pPr>
        <w:jc w:val="left"/>
        <w:rPr>
          <w:rFonts w:ascii="Calibri" w:hAnsi="Calibri" w:cs="Calibri"/>
          <w:sz w:val="22"/>
        </w:rPr>
      </w:pPr>
    </w:p>
    <w:p w14:paraId="0F394902" w14:textId="77777777" w:rsidR="007741C6" w:rsidRPr="002A1C75" w:rsidRDefault="007741C6" w:rsidP="00611847">
      <w:pPr>
        <w:widowControl/>
        <w:adjustRightInd w:val="0"/>
        <w:snapToGrid w:val="0"/>
        <w:jc w:val="left"/>
        <w:rPr>
          <w:rFonts w:ascii="Calibri" w:hAnsi="Calibri" w:cs="Calibri"/>
          <w:b/>
          <w:sz w:val="22"/>
        </w:rPr>
      </w:pPr>
    </w:p>
    <w:p w14:paraId="140E30A0" w14:textId="77777777" w:rsidR="007741C6" w:rsidRPr="002A1C75" w:rsidRDefault="007741C6" w:rsidP="00611847">
      <w:pPr>
        <w:widowControl/>
        <w:adjustRightInd w:val="0"/>
        <w:snapToGrid w:val="0"/>
        <w:jc w:val="left"/>
        <w:rPr>
          <w:rFonts w:ascii="Calibri" w:hAnsi="Calibri" w:cs="Calibri"/>
          <w:b/>
          <w:sz w:val="22"/>
        </w:rPr>
      </w:pPr>
    </w:p>
    <w:p w14:paraId="5021D20D" w14:textId="77777777" w:rsidR="00611847" w:rsidRDefault="00611847">
      <w:pPr>
        <w:widowControl/>
        <w:jc w:val="left"/>
        <w:rPr>
          <w:rFonts w:ascii="Calibri" w:eastAsia="MS Mincho" w:hAnsi="Calibri" w:cs="Calibri"/>
          <w:b/>
          <w:color w:val="202020"/>
          <w:kern w:val="0"/>
          <w:sz w:val="22"/>
        </w:rPr>
      </w:pPr>
      <w:r>
        <w:rPr>
          <w:rFonts w:ascii="Calibri" w:eastAsia="MS Mincho" w:hAnsi="Calibri" w:cs="Calibri"/>
          <w:b/>
          <w:color w:val="202020"/>
          <w:kern w:val="0"/>
          <w:sz w:val="22"/>
        </w:rPr>
        <w:br w:type="page"/>
      </w:r>
    </w:p>
    <w:p w14:paraId="7309F39A" w14:textId="5C8E09FB" w:rsidR="002A1C75" w:rsidRPr="00E344D9" w:rsidRDefault="002A1C75" w:rsidP="002A1C75">
      <w:pPr>
        <w:adjustRightInd w:val="0"/>
        <w:snapToGrid w:val="0"/>
        <w:ind w:right="10"/>
        <w:jc w:val="right"/>
        <w:rPr>
          <w:rFonts w:ascii="Calibri" w:eastAsia="MS Mincho" w:hAnsi="Calibri" w:cs="Calibri"/>
          <w:b/>
          <w:color w:val="202020"/>
          <w:kern w:val="0"/>
          <w:sz w:val="22"/>
        </w:rPr>
      </w:pPr>
      <w:r w:rsidRPr="00E344D9">
        <w:rPr>
          <w:rFonts w:ascii="Calibri" w:eastAsia="MS Mincho" w:hAnsi="Calibri" w:cs="Calibri"/>
          <w:b/>
          <w:color w:val="202020"/>
          <w:kern w:val="0"/>
          <w:sz w:val="22"/>
        </w:rPr>
        <w:lastRenderedPageBreak/>
        <w:t xml:space="preserve">Annex </w:t>
      </w:r>
      <w:r>
        <w:rPr>
          <w:rFonts w:ascii="Calibri" w:eastAsia="MS Mincho" w:hAnsi="Calibri" w:cs="Calibri"/>
          <w:b/>
          <w:color w:val="202020"/>
          <w:kern w:val="0"/>
          <w:sz w:val="22"/>
        </w:rPr>
        <w:t>D</w:t>
      </w:r>
    </w:p>
    <w:p w14:paraId="5FD347F7" w14:textId="77777777" w:rsidR="002A1C75" w:rsidRPr="00E344D9" w:rsidRDefault="002A1C75" w:rsidP="002A1C75">
      <w:pPr>
        <w:adjustRightInd w:val="0"/>
        <w:snapToGrid w:val="0"/>
        <w:ind w:right="10"/>
        <w:jc w:val="center"/>
        <w:rPr>
          <w:rFonts w:ascii="Calibri" w:eastAsia="MS Mincho" w:hAnsi="Calibri" w:cs="Calibri"/>
          <w:b/>
          <w:kern w:val="0"/>
          <w:sz w:val="22"/>
        </w:rPr>
      </w:pPr>
    </w:p>
    <w:p w14:paraId="51A8465B" w14:textId="77777777" w:rsidR="002A1C75" w:rsidRPr="002A1C75" w:rsidRDefault="002A1C75" w:rsidP="002A1C75">
      <w:pPr>
        <w:widowControl/>
        <w:autoSpaceDE w:val="0"/>
        <w:autoSpaceDN w:val="0"/>
        <w:adjustRightInd w:val="0"/>
        <w:snapToGrid w:val="0"/>
        <w:jc w:val="center"/>
        <w:rPr>
          <w:rFonts w:ascii="Calibri" w:eastAsia="Batang" w:hAnsi="Calibri" w:cs="Calibri"/>
          <w:b/>
          <w:bCs/>
          <w:color w:val="000000"/>
          <w:kern w:val="0"/>
          <w:sz w:val="22"/>
          <w:lang w:eastAsia="ko-KR"/>
        </w:rPr>
      </w:pPr>
      <w:r w:rsidRPr="002A1C75">
        <w:rPr>
          <w:rFonts w:ascii="Calibri" w:eastAsia="Batang" w:hAnsi="Calibri" w:cs="Calibri"/>
          <w:b/>
          <w:bCs/>
          <w:color w:val="000000"/>
          <w:kern w:val="0"/>
          <w:sz w:val="22"/>
          <w:lang w:eastAsia="ko-KR"/>
        </w:rPr>
        <w:t xml:space="preserve">JOINT IATTC AND WCPFC-NC WORKING GROUP MEETING ON THE </w:t>
      </w:r>
      <w:r w:rsidRPr="002A1C75">
        <w:rPr>
          <w:rFonts w:ascii="Calibri" w:eastAsia="Batang" w:hAnsi="Calibri" w:cs="Calibri"/>
          <w:b/>
          <w:bCs/>
          <w:color w:val="000000"/>
          <w:kern w:val="0"/>
          <w:sz w:val="22"/>
          <w:lang w:eastAsia="ko-KR"/>
        </w:rPr>
        <w:br/>
        <w:t>MANAGEMENT OF PACIFIC BLUEFIN TUNA</w:t>
      </w:r>
    </w:p>
    <w:p w14:paraId="3F9FEB0C" w14:textId="77777777" w:rsidR="002A1C75" w:rsidRPr="002A1C75" w:rsidRDefault="002A1C75" w:rsidP="002A1C75">
      <w:pPr>
        <w:widowControl/>
        <w:autoSpaceDE w:val="0"/>
        <w:autoSpaceDN w:val="0"/>
        <w:adjustRightInd w:val="0"/>
        <w:snapToGrid w:val="0"/>
        <w:jc w:val="center"/>
        <w:rPr>
          <w:rFonts w:ascii="Calibri" w:eastAsia="Batang" w:hAnsi="Calibri" w:cs="Calibri"/>
          <w:b/>
          <w:bCs/>
          <w:color w:val="000000"/>
          <w:kern w:val="0"/>
          <w:sz w:val="22"/>
          <w:lang w:eastAsia="ko-KR"/>
        </w:rPr>
      </w:pPr>
      <w:r w:rsidRPr="002A1C75">
        <w:rPr>
          <w:rFonts w:ascii="Calibri" w:eastAsia="Batang" w:hAnsi="Calibri" w:cs="Calibri"/>
          <w:b/>
          <w:bCs/>
          <w:color w:val="000000"/>
          <w:kern w:val="0"/>
          <w:sz w:val="22"/>
          <w:lang w:eastAsia="ko-KR"/>
        </w:rPr>
        <w:t>TENTH SESSION (JWG-10)</w:t>
      </w:r>
    </w:p>
    <w:p w14:paraId="75090AF7"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p>
    <w:p w14:paraId="76F69D3D"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Toyama, Japan (Hybrid)</w:t>
      </w:r>
    </w:p>
    <w:p w14:paraId="6DFB2292"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9 – 12 July 2025</w:t>
      </w:r>
    </w:p>
    <w:tbl>
      <w:tblPr>
        <w:tblStyle w:val="1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2A1C75" w:rsidRPr="00E344D9" w14:paraId="03CF355E" w14:textId="77777777" w:rsidTr="002A1C75">
        <w:tc>
          <w:tcPr>
            <w:tcW w:w="9360" w:type="dxa"/>
          </w:tcPr>
          <w:p w14:paraId="7956E5D1" w14:textId="77777777" w:rsidR="000A243A" w:rsidRDefault="000A243A" w:rsidP="00B616D1">
            <w:pPr>
              <w:adjustRightInd w:val="0"/>
              <w:snapToGrid w:val="0"/>
              <w:ind w:right="10"/>
              <w:jc w:val="center"/>
              <w:rPr>
                <w:rFonts w:ascii="Calibri" w:hAnsi="Calibri" w:cs="Calibri"/>
                <w:b/>
                <w:bCs/>
                <w:sz w:val="22"/>
                <w:szCs w:val="22"/>
              </w:rPr>
            </w:pPr>
            <w:r w:rsidRPr="002A1C75">
              <w:rPr>
                <w:rFonts w:ascii="Calibri" w:hAnsi="Calibri" w:cs="Calibri"/>
                <w:b/>
                <w:bCs/>
                <w:sz w:val="22"/>
                <w:szCs w:val="22"/>
              </w:rPr>
              <w:t>CHAIR’S SUMMARY OF THE</w:t>
            </w:r>
            <w:r>
              <w:rPr>
                <w:rFonts w:ascii="Calibri" w:hAnsi="Calibri" w:cs="Calibri"/>
                <w:b/>
                <w:bCs/>
                <w:sz w:val="22"/>
                <w:szCs w:val="22"/>
              </w:rPr>
              <w:t xml:space="preserve"> </w:t>
            </w:r>
          </w:p>
          <w:p w14:paraId="17E9EA53" w14:textId="568B302F" w:rsidR="002A1C75" w:rsidRPr="00E344D9" w:rsidRDefault="000A243A" w:rsidP="00B616D1">
            <w:pPr>
              <w:adjustRightInd w:val="0"/>
              <w:snapToGrid w:val="0"/>
              <w:ind w:right="10"/>
              <w:jc w:val="center"/>
              <w:rPr>
                <w:rFonts w:ascii="Calibri" w:hAnsi="Calibri" w:cs="Calibri"/>
                <w:color w:val="1F1F1F"/>
                <w:sz w:val="22"/>
                <w:szCs w:val="22"/>
              </w:rPr>
            </w:pPr>
            <w:r w:rsidRPr="002A1C75">
              <w:rPr>
                <w:rFonts w:ascii="Calibri" w:hAnsi="Calibri" w:cs="Calibri"/>
                <w:b/>
                <w:bCs/>
                <w:sz w:val="22"/>
                <w:szCs w:val="22"/>
              </w:rPr>
              <w:t>6TH CATCH DOCUMENTATION SCHEME (CDS</w:t>
            </w:r>
            <w:r>
              <w:rPr>
                <w:rFonts w:ascii="Calibri" w:hAnsi="Calibri" w:cs="Calibri"/>
                <w:b/>
                <w:bCs/>
                <w:sz w:val="22"/>
                <w:szCs w:val="22"/>
              </w:rPr>
              <w:t>06</w:t>
            </w:r>
            <w:r w:rsidRPr="002A1C75">
              <w:rPr>
                <w:rFonts w:ascii="Calibri" w:hAnsi="Calibri" w:cs="Calibri"/>
                <w:b/>
                <w:bCs/>
                <w:sz w:val="22"/>
                <w:szCs w:val="22"/>
              </w:rPr>
              <w:t>) TECHNICAL MEETING</w:t>
            </w:r>
          </w:p>
        </w:tc>
      </w:tr>
    </w:tbl>
    <w:p w14:paraId="3F3F0801" w14:textId="75B0C886" w:rsidR="002A1C75" w:rsidRPr="00E344D9" w:rsidRDefault="000A243A" w:rsidP="000A243A">
      <w:pPr>
        <w:widowControl/>
        <w:adjustRightInd w:val="0"/>
        <w:snapToGrid w:val="0"/>
        <w:jc w:val="right"/>
        <w:rPr>
          <w:rFonts w:ascii="Calibri" w:eastAsia="Times New Roman" w:hAnsi="Calibri" w:cs="Calibri"/>
          <w:bCs/>
          <w:sz w:val="22"/>
        </w:rPr>
      </w:pPr>
      <w:r w:rsidRPr="002A1C75">
        <w:rPr>
          <w:rFonts w:ascii="Calibri" w:hAnsi="Calibri" w:cs="Calibri"/>
          <w:b/>
          <w:sz w:val="22"/>
        </w:rPr>
        <w:t>IATTC-NC-CDS06-2025/00</w:t>
      </w:r>
    </w:p>
    <w:p w14:paraId="7022D252" w14:textId="77777777" w:rsidR="002A1C75" w:rsidRPr="00E344D9" w:rsidRDefault="002A1C75" w:rsidP="002A1C75">
      <w:pPr>
        <w:widowControl/>
        <w:adjustRightInd w:val="0"/>
        <w:snapToGrid w:val="0"/>
        <w:jc w:val="left"/>
        <w:rPr>
          <w:rFonts w:ascii="Calibri" w:eastAsia="Times New Roman" w:hAnsi="Calibri" w:cs="Calibri"/>
          <w:bCs/>
          <w:sz w:val="22"/>
        </w:rPr>
      </w:pPr>
    </w:p>
    <w:p w14:paraId="0CA4259A" w14:textId="6E52A17C" w:rsidR="00A06AC0" w:rsidRPr="002A1C75" w:rsidRDefault="00A06AC0" w:rsidP="007741C6">
      <w:pPr>
        <w:widowControl/>
        <w:adjustRightInd w:val="0"/>
        <w:snapToGrid w:val="0"/>
        <w:jc w:val="right"/>
        <w:rPr>
          <w:rFonts w:ascii="Calibri" w:hAnsi="Calibri" w:cs="Calibri"/>
          <w:b/>
          <w:sz w:val="22"/>
        </w:rPr>
      </w:pPr>
    </w:p>
    <w:p w14:paraId="6626631B" w14:textId="77777777" w:rsidR="00A06AC0" w:rsidRPr="002A1C75" w:rsidRDefault="00A06AC0" w:rsidP="00750CA5">
      <w:pPr>
        <w:adjustRightInd w:val="0"/>
        <w:snapToGrid w:val="0"/>
        <w:rPr>
          <w:rFonts w:ascii="Calibri" w:eastAsia="MS PGothic" w:hAnsi="Calibri" w:cs="Calibri"/>
          <w:b/>
          <w:sz w:val="22"/>
          <w:lang w:val="en"/>
        </w:rPr>
      </w:pPr>
      <w:r w:rsidRPr="002A1C75">
        <w:rPr>
          <w:rFonts w:ascii="Calibri" w:eastAsia="MS PGothic" w:hAnsi="Calibri" w:cs="Calibri"/>
          <w:b/>
          <w:sz w:val="22"/>
          <w:lang w:val="en"/>
        </w:rPr>
        <w:t>1.</w:t>
      </w:r>
      <w:r w:rsidRPr="002A1C75">
        <w:rPr>
          <w:rFonts w:ascii="Calibri" w:eastAsia="MS PGothic" w:hAnsi="Calibri" w:cs="Calibri"/>
          <w:b/>
          <w:sz w:val="22"/>
          <w:lang w:val="en"/>
        </w:rPr>
        <w:tab/>
        <w:t>OPENING OF MEETING</w:t>
      </w:r>
    </w:p>
    <w:p w14:paraId="69B4E32A" w14:textId="77777777" w:rsidR="00A06AC0" w:rsidRPr="002A1C75" w:rsidRDefault="00A06AC0" w:rsidP="00750CA5">
      <w:pPr>
        <w:adjustRightInd w:val="0"/>
        <w:snapToGrid w:val="0"/>
        <w:rPr>
          <w:rFonts w:ascii="Calibri" w:eastAsia="MS PGothic" w:hAnsi="Calibri" w:cs="Calibri"/>
          <w:b/>
          <w:sz w:val="22"/>
          <w:lang w:val="en"/>
        </w:rPr>
      </w:pPr>
    </w:p>
    <w:p w14:paraId="5B7BB2B9" w14:textId="77777777" w:rsidR="00A06AC0" w:rsidRPr="002A1C75" w:rsidRDefault="00A06AC0" w:rsidP="00750CA5">
      <w:pPr>
        <w:adjustRightInd w:val="0"/>
        <w:snapToGrid w:val="0"/>
        <w:rPr>
          <w:rFonts w:ascii="Calibri" w:eastAsia="MS PGothic" w:hAnsi="Calibri" w:cs="Calibri"/>
          <w:b/>
          <w:sz w:val="22"/>
          <w:lang w:val="en"/>
        </w:rPr>
      </w:pPr>
      <w:r w:rsidRPr="002A1C75">
        <w:rPr>
          <w:rFonts w:ascii="Calibri" w:eastAsia="MS PGothic" w:hAnsi="Calibri" w:cs="Calibri"/>
          <w:b/>
          <w:sz w:val="22"/>
          <w:lang w:val="en"/>
        </w:rPr>
        <w:t>1.1</w:t>
      </w:r>
      <w:r w:rsidRPr="002A1C75">
        <w:rPr>
          <w:rFonts w:ascii="Calibri" w:eastAsia="MS PGothic" w:hAnsi="Calibri" w:cs="Calibri"/>
          <w:b/>
          <w:sz w:val="22"/>
          <w:lang w:val="en"/>
        </w:rPr>
        <w:tab/>
        <w:t>Welcome</w:t>
      </w:r>
    </w:p>
    <w:p w14:paraId="338455B3" w14:textId="77777777" w:rsidR="00A06AC0" w:rsidRPr="002A1C75" w:rsidRDefault="00A06AC0" w:rsidP="00750CA5">
      <w:pPr>
        <w:adjustRightInd w:val="0"/>
        <w:snapToGrid w:val="0"/>
        <w:rPr>
          <w:rFonts w:ascii="Calibri" w:eastAsia="MS PGothic" w:hAnsi="Calibri" w:cs="Calibri"/>
          <w:b/>
          <w:sz w:val="22"/>
          <w:lang w:val="en"/>
        </w:rPr>
      </w:pPr>
    </w:p>
    <w:p w14:paraId="76D87C7B"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Mr. Shingo Ota, Chair of the CDS Working Group, opened the meeting and welcomed the participants.</w:t>
      </w:r>
    </w:p>
    <w:p w14:paraId="6A2C6D52" w14:textId="77777777" w:rsidR="00A06AC0" w:rsidRPr="002A1C75" w:rsidRDefault="00A06AC0" w:rsidP="00750CA5">
      <w:pPr>
        <w:adjustRightInd w:val="0"/>
        <w:snapToGrid w:val="0"/>
        <w:rPr>
          <w:rFonts w:ascii="Calibri" w:eastAsia="MS PGothic" w:hAnsi="Calibri" w:cs="Calibri"/>
          <w:b/>
          <w:sz w:val="22"/>
          <w:lang w:val="en"/>
        </w:rPr>
      </w:pPr>
    </w:p>
    <w:p w14:paraId="456ADFB2" w14:textId="77777777" w:rsidR="00A06AC0" w:rsidRPr="002A1C75" w:rsidRDefault="00A06AC0" w:rsidP="00750CA5">
      <w:pPr>
        <w:adjustRightInd w:val="0"/>
        <w:snapToGrid w:val="0"/>
        <w:rPr>
          <w:rFonts w:ascii="Calibri" w:eastAsia="MS PGothic" w:hAnsi="Calibri" w:cs="Calibri"/>
          <w:b/>
          <w:sz w:val="22"/>
          <w:lang w:val="en"/>
        </w:rPr>
      </w:pPr>
      <w:r w:rsidRPr="002A1C75">
        <w:rPr>
          <w:rFonts w:ascii="Calibri" w:eastAsia="MS PGothic" w:hAnsi="Calibri" w:cs="Calibri"/>
          <w:b/>
          <w:sz w:val="22"/>
          <w:lang w:val="en"/>
        </w:rPr>
        <w:t>1.2</w:t>
      </w:r>
      <w:r w:rsidRPr="002A1C75">
        <w:rPr>
          <w:rFonts w:ascii="Calibri" w:eastAsia="MS PGothic" w:hAnsi="Calibri" w:cs="Calibri"/>
          <w:b/>
          <w:sz w:val="22"/>
          <w:lang w:val="en"/>
        </w:rPr>
        <w:tab/>
        <w:t xml:space="preserve">Appointment of rapporteur </w:t>
      </w:r>
    </w:p>
    <w:p w14:paraId="301481A3" w14:textId="77777777" w:rsidR="00A06AC0" w:rsidRPr="002A1C75" w:rsidRDefault="00A06AC0" w:rsidP="00750CA5">
      <w:pPr>
        <w:tabs>
          <w:tab w:val="left" w:pos="7404"/>
        </w:tabs>
        <w:adjustRightInd w:val="0"/>
        <w:snapToGrid w:val="0"/>
        <w:rPr>
          <w:rFonts w:ascii="Calibri" w:eastAsia="MS PGothic" w:hAnsi="Calibri" w:cs="Calibri"/>
          <w:sz w:val="22"/>
          <w:lang w:val="en"/>
        </w:rPr>
      </w:pPr>
      <w:r w:rsidRPr="002A1C75">
        <w:rPr>
          <w:rFonts w:ascii="Calibri" w:eastAsia="MS PGothic" w:hAnsi="Calibri" w:cs="Calibri"/>
          <w:sz w:val="22"/>
          <w:lang w:val="en"/>
        </w:rPr>
        <w:t xml:space="preserve"> </w:t>
      </w:r>
      <w:r w:rsidRPr="002A1C75">
        <w:rPr>
          <w:rFonts w:ascii="Calibri" w:eastAsia="MS PGothic" w:hAnsi="Calibri" w:cs="Calibri"/>
          <w:sz w:val="22"/>
          <w:lang w:val="en"/>
        </w:rPr>
        <w:tab/>
      </w:r>
    </w:p>
    <w:p w14:paraId="1DBE191E"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Mr. Samuel Coyle of Japan was appointed the rapporteur for the meeting.</w:t>
      </w:r>
    </w:p>
    <w:p w14:paraId="20D651A4" w14:textId="77777777" w:rsidR="00A06AC0" w:rsidRPr="002A1C75" w:rsidRDefault="00A06AC0" w:rsidP="00750CA5">
      <w:pPr>
        <w:adjustRightInd w:val="0"/>
        <w:snapToGrid w:val="0"/>
        <w:rPr>
          <w:rFonts w:ascii="Calibri" w:eastAsia="MS PGothic" w:hAnsi="Calibri" w:cs="Calibri"/>
          <w:sz w:val="22"/>
          <w:lang w:val="en"/>
        </w:rPr>
      </w:pPr>
    </w:p>
    <w:p w14:paraId="5906CDD4" w14:textId="77777777" w:rsidR="00A06AC0" w:rsidRPr="002A1C75" w:rsidRDefault="00A06AC0" w:rsidP="00750CA5">
      <w:pPr>
        <w:adjustRightInd w:val="0"/>
        <w:snapToGrid w:val="0"/>
        <w:rPr>
          <w:rFonts w:ascii="Calibri" w:eastAsia="MS PGothic" w:hAnsi="Calibri" w:cs="Calibri"/>
          <w:b/>
          <w:sz w:val="22"/>
          <w:lang w:val="en"/>
        </w:rPr>
      </w:pPr>
      <w:r w:rsidRPr="002A1C75">
        <w:rPr>
          <w:rFonts w:ascii="Calibri" w:eastAsia="MS PGothic" w:hAnsi="Calibri" w:cs="Calibri"/>
          <w:b/>
          <w:sz w:val="22"/>
          <w:lang w:val="en"/>
        </w:rPr>
        <w:t>1.3</w:t>
      </w:r>
      <w:r w:rsidRPr="002A1C75">
        <w:rPr>
          <w:rFonts w:ascii="Calibri" w:eastAsia="MS PGothic" w:hAnsi="Calibri" w:cs="Calibri"/>
          <w:b/>
          <w:sz w:val="22"/>
          <w:lang w:val="en"/>
        </w:rPr>
        <w:tab/>
        <w:t>Adoption of the agenda</w:t>
      </w:r>
    </w:p>
    <w:p w14:paraId="75132244" w14:textId="77777777" w:rsidR="00A06AC0" w:rsidRPr="002A1C75" w:rsidRDefault="00A06AC0" w:rsidP="00750CA5">
      <w:pPr>
        <w:adjustRightInd w:val="0"/>
        <w:snapToGrid w:val="0"/>
        <w:rPr>
          <w:rFonts w:ascii="Calibri" w:eastAsia="MS PGothic" w:hAnsi="Calibri" w:cs="Calibri"/>
          <w:b/>
          <w:sz w:val="22"/>
          <w:lang w:val="en"/>
        </w:rPr>
      </w:pPr>
    </w:p>
    <w:p w14:paraId="7A168C40"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provisional agenda was adopted without any change (</w:t>
      </w:r>
      <w:r w:rsidRPr="002A1C75">
        <w:rPr>
          <w:rFonts w:ascii="Calibri" w:eastAsia="MS PGothic" w:hAnsi="Calibri" w:cs="Calibri"/>
          <w:b/>
          <w:bCs/>
          <w:kern w:val="0"/>
          <w:sz w:val="22"/>
          <w:lang w:val="en"/>
        </w:rPr>
        <w:t>Appendix 1</w:t>
      </w:r>
      <w:r w:rsidRPr="002A1C75">
        <w:rPr>
          <w:rFonts w:ascii="Calibri" w:eastAsia="MS PGothic" w:hAnsi="Calibri" w:cs="Calibri"/>
          <w:kern w:val="0"/>
          <w:sz w:val="22"/>
          <w:lang w:val="en"/>
        </w:rPr>
        <w:t>).</w:t>
      </w:r>
    </w:p>
    <w:p w14:paraId="4E0F75B3" w14:textId="77777777" w:rsidR="00A06AC0" w:rsidRPr="002A1C75" w:rsidRDefault="00A06AC0" w:rsidP="00750CA5">
      <w:pPr>
        <w:adjustRightInd w:val="0"/>
        <w:snapToGrid w:val="0"/>
        <w:rPr>
          <w:rFonts w:ascii="Calibri" w:eastAsia="MS PGothic" w:hAnsi="Calibri" w:cs="Calibri"/>
          <w:b/>
          <w:sz w:val="22"/>
          <w:lang w:val="en"/>
        </w:rPr>
      </w:pPr>
    </w:p>
    <w:p w14:paraId="42233702" w14:textId="77777777" w:rsidR="00A06AC0" w:rsidRPr="002A1C75" w:rsidRDefault="00A06AC0" w:rsidP="00750CA5">
      <w:pPr>
        <w:adjustRightInd w:val="0"/>
        <w:snapToGrid w:val="0"/>
        <w:rPr>
          <w:rFonts w:ascii="Calibri" w:eastAsia="MS PGothic" w:hAnsi="Calibri" w:cs="Calibri"/>
          <w:b/>
          <w:sz w:val="22"/>
          <w:lang w:val="en"/>
        </w:rPr>
      </w:pPr>
      <w:r w:rsidRPr="002A1C75">
        <w:rPr>
          <w:rFonts w:ascii="Calibri" w:eastAsia="MS PGothic" w:hAnsi="Calibri" w:cs="Calibri"/>
          <w:b/>
          <w:sz w:val="22"/>
          <w:lang w:val="en"/>
        </w:rPr>
        <w:t>1.4</w:t>
      </w:r>
      <w:r w:rsidRPr="002A1C75">
        <w:rPr>
          <w:rFonts w:ascii="Calibri" w:eastAsia="MS PGothic" w:hAnsi="Calibri" w:cs="Calibri"/>
          <w:b/>
          <w:sz w:val="22"/>
          <w:lang w:val="en"/>
        </w:rPr>
        <w:tab/>
        <w:t>Meeting arrangements</w:t>
      </w:r>
    </w:p>
    <w:p w14:paraId="5C021F8B" w14:textId="77777777" w:rsidR="00A06AC0" w:rsidRPr="002A1C75" w:rsidRDefault="00A06AC0" w:rsidP="00750CA5">
      <w:pPr>
        <w:adjustRightInd w:val="0"/>
        <w:snapToGrid w:val="0"/>
        <w:rPr>
          <w:rFonts w:ascii="Calibri" w:eastAsia="MS PGothic" w:hAnsi="Calibri" w:cs="Calibri"/>
          <w:b/>
          <w:sz w:val="22"/>
          <w:lang w:val="en"/>
        </w:rPr>
      </w:pPr>
    </w:p>
    <w:p w14:paraId="5880ECD7"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Japan explained the meeting arrangements.</w:t>
      </w:r>
    </w:p>
    <w:p w14:paraId="650AC9AC" w14:textId="77777777" w:rsidR="00A06AC0" w:rsidRDefault="00A06AC0" w:rsidP="00750CA5">
      <w:pPr>
        <w:adjustRightInd w:val="0"/>
        <w:snapToGrid w:val="0"/>
        <w:rPr>
          <w:rFonts w:ascii="Calibri" w:eastAsia="MS PGothic" w:hAnsi="Calibri" w:cs="Calibri"/>
          <w:b/>
          <w:sz w:val="22"/>
          <w:lang w:val="en"/>
        </w:rPr>
      </w:pPr>
    </w:p>
    <w:p w14:paraId="21E56D83" w14:textId="77777777" w:rsidR="004D4593" w:rsidRPr="002A1C75" w:rsidRDefault="004D4593" w:rsidP="00750CA5">
      <w:pPr>
        <w:adjustRightInd w:val="0"/>
        <w:snapToGrid w:val="0"/>
        <w:rPr>
          <w:rFonts w:ascii="Calibri" w:eastAsia="MS PGothic" w:hAnsi="Calibri" w:cs="Calibri"/>
          <w:b/>
          <w:sz w:val="22"/>
          <w:lang w:val="en"/>
        </w:rPr>
      </w:pPr>
    </w:p>
    <w:p w14:paraId="69E7B5F5" w14:textId="77777777" w:rsidR="00A06AC0" w:rsidRPr="002A1C75" w:rsidRDefault="00A06AC0" w:rsidP="00750CA5">
      <w:pPr>
        <w:adjustRightInd w:val="0"/>
        <w:snapToGrid w:val="0"/>
        <w:ind w:left="720" w:hanging="720"/>
        <w:rPr>
          <w:rFonts w:ascii="Calibri" w:eastAsia="MS PGothic" w:hAnsi="Calibri" w:cs="Calibri"/>
          <w:b/>
          <w:sz w:val="22"/>
          <w:lang w:val="en"/>
        </w:rPr>
      </w:pPr>
      <w:r w:rsidRPr="002A1C75">
        <w:rPr>
          <w:rFonts w:ascii="Calibri" w:eastAsia="MS PGothic" w:hAnsi="Calibri" w:cs="Calibri"/>
          <w:b/>
          <w:sz w:val="22"/>
          <w:lang w:val="en"/>
        </w:rPr>
        <w:t>2.</w:t>
      </w:r>
      <w:r w:rsidRPr="002A1C75">
        <w:rPr>
          <w:rFonts w:ascii="Calibri" w:eastAsia="MS PGothic" w:hAnsi="Calibri" w:cs="Calibri"/>
          <w:b/>
          <w:sz w:val="22"/>
          <w:lang w:val="en"/>
        </w:rPr>
        <w:tab/>
        <w:t>DEVELOPMENT OF A CATCH DOCUMENTATION SCHEME FOR PACIFIC BLUEFIN TUNA</w:t>
      </w:r>
    </w:p>
    <w:p w14:paraId="793C561C" w14:textId="77777777" w:rsidR="00A06AC0" w:rsidRPr="002A1C75" w:rsidRDefault="00A06AC0" w:rsidP="00750CA5">
      <w:pPr>
        <w:adjustRightInd w:val="0"/>
        <w:snapToGrid w:val="0"/>
        <w:rPr>
          <w:rFonts w:ascii="Calibri" w:eastAsia="MS PGothic" w:hAnsi="Calibri" w:cs="Calibri"/>
          <w:b/>
          <w:sz w:val="22"/>
          <w:lang w:val="en"/>
        </w:rPr>
      </w:pPr>
    </w:p>
    <w:p w14:paraId="1AC075C6" w14:textId="77777777" w:rsidR="00A06AC0" w:rsidRPr="002A1C75" w:rsidRDefault="00A06AC0" w:rsidP="00750CA5">
      <w:pPr>
        <w:adjustRightInd w:val="0"/>
        <w:snapToGrid w:val="0"/>
        <w:rPr>
          <w:rFonts w:ascii="Calibri" w:eastAsia="MS PGothic" w:hAnsi="Calibri" w:cs="Calibri"/>
          <w:b/>
          <w:sz w:val="22"/>
          <w:lang w:val="en"/>
        </w:rPr>
      </w:pPr>
      <w:r w:rsidRPr="002A1C75">
        <w:rPr>
          <w:rFonts w:ascii="Calibri" w:eastAsia="MS PGothic" w:hAnsi="Calibri" w:cs="Calibri"/>
          <w:b/>
          <w:sz w:val="22"/>
          <w:lang w:val="en"/>
        </w:rPr>
        <w:t>2.1</w:t>
      </w:r>
      <w:r w:rsidRPr="002A1C75">
        <w:rPr>
          <w:rFonts w:ascii="Calibri" w:eastAsia="MS PGothic" w:hAnsi="Calibri" w:cs="Calibri"/>
          <w:b/>
          <w:sz w:val="22"/>
          <w:lang w:val="en"/>
        </w:rPr>
        <w:tab/>
        <w:t>Recap of the 5</w:t>
      </w:r>
      <w:r w:rsidRPr="002A1C75">
        <w:rPr>
          <w:rFonts w:ascii="Calibri" w:eastAsia="MS PGothic" w:hAnsi="Calibri" w:cs="Calibri"/>
          <w:b/>
          <w:sz w:val="22"/>
          <w:vertAlign w:val="superscript"/>
          <w:lang w:val="en"/>
        </w:rPr>
        <w:t>th</w:t>
      </w:r>
      <w:r w:rsidRPr="002A1C75">
        <w:rPr>
          <w:rFonts w:ascii="Calibri" w:eastAsia="MS PGothic" w:hAnsi="Calibri" w:cs="Calibri"/>
          <w:b/>
          <w:sz w:val="22"/>
          <w:lang w:val="en"/>
        </w:rPr>
        <w:t xml:space="preserve"> CDS Technical Meeting and intersessional activities</w:t>
      </w:r>
    </w:p>
    <w:p w14:paraId="6472DB4F" w14:textId="77777777" w:rsidR="00A06AC0" w:rsidRPr="002A1C75" w:rsidRDefault="00A06AC0" w:rsidP="00750CA5">
      <w:pPr>
        <w:adjustRightInd w:val="0"/>
        <w:snapToGrid w:val="0"/>
        <w:rPr>
          <w:rFonts w:ascii="Calibri" w:eastAsia="MS PGothic" w:hAnsi="Calibri" w:cs="Calibri"/>
          <w:sz w:val="22"/>
          <w:lang w:val="en"/>
        </w:rPr>
      </w:pPr>
    </w:p>
    <w:p w14:paraId="25545040"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Chair noted that the participants at the 5th CDS Technical Meeting had revisited and reaffirmed the conclusions drawn at the 4th CDS Technical Meeting, except for the demarcation of responsibility between the IATTC and WCPFC Secretariats in operational work for system development and maintenance.</w:t>
      </w:r>
    </w:p>
    <w:p w14:paraId="2E9765F7" w14:textId="77777777" w:rsidR="00A06AC0" w:rsidRPr="002A1C75" w:rsidRDefault="00A06AC0" w:rsidP="00750CA5">
      <w:pPr>
        <w:adjustRightInd w:val="0"/>
        <w:snapToGrid w:val="0"/>
        <w:ind w:left="720"/>
        <w:rPr>
          <w:rFonts w:ascii="Calibri" w:eastAsia="MS PGothic" w:hAnsi="Calibri" w:cs="Calibri"/>
          <w:kern w:val="0"/>
          <w:sz w:val="22"/>
          <w:lang w:val="en"/>
        </w:rPr>
      </w:pPr>
    </w:p>
    <w:p w14:paraId="012F8FD9"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Chair recalled that the 5th CDS Technical Meeting had identified two differing views about system development: one system for both organizations versus a separate but harmonized system for each organization, with participants agreeing to continue discussing both approaches.</w:t>
      </w:r>
    </w:p>
    <w:p w14:paraId="18AE2684" w14:textId="77777777" w:rsidR="00A06AC0" w:rsidRPr="002A1C75" w:rsidRDefault="00A06AC0" w:rsidP="00750CA5">
      <w:pPr>
        <w:adjustRightInd w:val="0"/>
        <w:snapToGrid w:val="0"/>
        <w:rPr>
          <w:rFonts w:ascii="Calibri" w:eastAsia="MS PGothic" w:hAnsi="Calibri" w:cs="Calibri"/>
          <w:kern w:val="0"/>
          <w:sz w:val="22"/>
          <w:lang w:val="en"/>
        </w:rPr>
      </w:pPr>
    </w:p>
    <w:p w14:paraId="6C084FA6"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 xml:space="preserve">The Chair summarized the key agreements from the 5th CDS Technical Meeting on draft CMM elements, including: initially covering international transactions; excluding heads, eyes, roes, guts and tails </w:t>
      </w:r>
      <w:r w:rsidRPr="002A1C75">
        <w:rPr>
          <w:rFonts w:ascii="Calibri" w:eastAsia="MS PGothic" w:hAnsi="Calibri" w:cs="Calibri"/>
          <w:kern w:val="0"/>
          <w:sz w:val="22"/>
          <w:lang w:val="en"/>
        </w:rPr>
        <w:lastRenderedPageBreak/>
        <w:t>from scope; mandating registration of fishing vessels targeting PBF and farms; including information on vessel, catch, trade, caging, harvesting and transshipment; keeping tagging optional with exemption of tagged fish from validation; requiring validation by government authorities or delegated organizations; establishing a reconciliation process for automatic data validity checking; and agreeing to further discuss treatment of vessels not targeting PBF, data confidentiality arrangements, communication protocols, and exceptional arrangements.</w:t>
      </w:r>
    </w:p>
    <w:p w14:paraId="15E47367" w14:textId="77777777" w:rsidR="00A06AC0" w:rsidRPr="002A1C75" w:rsidRDefault="00A06AC0" w:rsidP="00750CA5">
      <w:pPr>
        <w:adjustRightInd w:val="0"/>
        <w:snapToGrid w:val="0"/>
        <w:rPr>
          <w:rFonts w:ascii="Calibri" w:eastAsia="MS PGothic" w:hAnsi="Calibri" w:cs="Calibri"/>
          <w:kern w:val="0"/>
          <w:sz w:val="22"/>
          <w:lang w:val="en"/>
        </w:rPr>
      </w:pPr>
    </w:p>
    <w:p w14:paraId="782BFB6C"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Chair noted that the Small Working Group had been tasked to produce an amended draft CMM based on the 5th CDS Technical Meeting discussions and present it at the current meeting.</w:t>
      </w:r>
    </w:p>
    <w:p w14:paraId="4A59699A" w14:textId="77777777" w:rsidR="00A06AC0" w:rsidRPr="002A1C75" w:rsidRDefault="00A06AC0" w:rsidP="00750CA5">
      <w:pPr>
        <w:adjustRightInd w:val="0"/>
        <w:snapToGrid w:val="0"/>
        <w:rPr>
          <w:rFonts w:ascii="Calibri" w:eastAsia="MS PGothic" w:hAnsi="Calibri" w:cs="Calibri"/>
          <w:kern w:val="0"/>
          <w:sz w:val="22"/>
          <w:lang w:val="en"/>
        </w:rPr>
      </w:pPr>
    </w:p>
    <w:p w14:paraId="63350D17"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Chair noted that the draft letter of agreement between the IATTC/WCPFC and the SPC was successfully endorsed by the JWG and signed on May 9, 2025.</w:t>
      </w:r>
    </w:p>
    <w:p w14:paraId="05440486" w14:textId="77777777" w:rsidR="00A06AC0" w:rsidRPr="002A1C75" w:rsidRDefault="00A06AC0" w:rsidP="00750CA5">
      <w:pPr>
        <w:adjustRightInd w:val="0"/>
        <w:snapToGrid w:val="0"/>
        <w:rPr>
          <w:rFonts w:ascii="Calibri" w:eastAsia="MS PGothic" w:hAnsi="Calibri" w:cs="Calibri"/>
          <w:kern w:val="0"/>
          <w:sz w:val="22"/>
          <w:lang w:val="en"/>
        </w:rPr>
      </w:pPr>
    </w:p>
    <w:p w14:paraId="1D6E4201" w14:textId="77777777" w:rsidR="00A06AC0" w:rsidRPr="002A1C75" w:rsidRDefault="00A06AC0" w:rsidP="00750CA5">
      <w:pPr>
        <w:adjustRightInd w:val="0"/>
        <w:snapToGrid w:val="0"/>
        <w:rPr>
          <w:rFonts w:ascii="Calibri" w:eastAsia="MS PGothic" w:hAnsi="Calibri" w:cs="Calibri"/>
          <w:b/>
          <w:bCs/>
          <w:kern w:val="0"/>
          <w:sz w:val="22"/>
          <w:lang w:val="en"/>
        </w:rPr>
      </w:pPr>
      <w:r w:rsidRPr="002A1C75">
        <w:rPr>
          <w:rFonts w:ascii="Calibri" w:eastAsia="MS PGothic" w:hAnsi="Calibri" w:cs="Calibri"/>
          <w:b/>
          <w:bCs/>
          <w:kern w:val="0"/>
          <w:sz w:val="22"/>
          <w:lang w:val="en"/>
        </w:rPr>
        <w:t>2.2</w:t>
      </w:r>
      <w:r w:rsidRPr="002A1C75">
        <w:rPr>
          <w:rFonts w:ascii="Calibri" w:eastAsia="MS PGothic" w:hAnsi="Calibri" w:cs="Calibri"/>
          <w:b/>
          <w:bCs/>
          <w:kern w:val="0"/>
          <w:sz w:val="22"/>
          <w:lang w:val="en"/>
        </w:rPr>
        <w:tab/>
        <w:t>Framework and governance of ePBCD</w:t>
      </w:r>
    </w:p>
    <w:p w14:paraId="29E6D21E" w14:textId="77777777" w:rsidR="00A06AC0" w:rsidRPr="002A1C75" w:rsidRDefault="00A06AC0" w:rsidP="00750CA5">
      <w:pPr>
        <w:adjustRightInd w:val="0"/>
        <w:snapToGrid w:val="0"/>
        <w:rPr>
          <w:rFonts w:ascii="Calibri" w:eastAsia="MS PGothic" w:hAnsi="Calibri" w:cs="Calibri"/>
          <w:kern w:val="0"/>
          <w:sz w:val="22"/>
          <w:lang w:val="en"/>
        </w:rPr>
      </w:pPr>
    </w:p>
    <w:p w14:paraId="171793C1"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 xml:space="preserve">The participants continued to discuss options for budgetary and administrative consideration, including system architecture and the roles and responsibilities of the IATTC and WCPFC Secretariats. </w:t>
      </w:r>
    </w:p>
    <w:p w14:paraId="7E8C1832" w14:textId="77777777" w:rsidR="00A06AC0" w:rsidRPr="002A1C75" w:rsidRDefault="00A06AC0" w:rsidP="00750CA5">
      <w:pPr>
        <w:adjustRightInd w:val="0"/>
        <w:snapToGrid w:val="0"/>
        <w:rPr>
          <w:rFonts w:ascii="Calibri" w:eastAsia="MS PGothic" w:hAnsi="Calibri" w:cs="Calibri"/>
          <w:kern w:val="0"/>
          <w:sz w:val="22"/>
          <w:lang w:val="en"/>
        </w:rPr>
      </w:pPr>
    </w:p>
    <w:p w14:paraId="5F892222" w14:textId="77777777" w:rsidR="00A06AC0" w:rsidRPr="002A1C75" w:rsidRDefault="00A06AC0" w:rsidP="00A06AC0">
      <w:pPr>
        <w:numPr>
          <w:ilvl w:val="0"/>
          <w:numId w:val="12"/>
        </w:numPr>
        <w:adjustRightInd w:val="0"/>
        <w:snapToGrid w:val="0"/>
        <w:ind w:left="0" w:hanging="11"/>
        <w:rPr>
          <w:rFonts w:ascii="Calibri" w:eastAsia="MS PGothic" w:hAnsi="Calibri" w:cs="Calibri"/>
          <w:sz w:val="22"/>
          <w:lang w:val="en"/>
        </w:rPr>
      </w:pPr>
      <w:r w:rsidRPr="002A1C75">
        <w:rPr>
          <w:rFonts w:ascii="Calibri" w:eastAsia="MS PGothic" w:hAnsi="Calibri" w:cs="Calibri"/>
          <w:sz w:val="22"/>
          <w:lang w:val="en"/>
        </w:rPr>
        <w:t xml:space="preserve">The </w:t>
      </w:r>
      <w:r w:rsidRPr="002A1C75">
        <w:rPr>
          <w:rFonts w:ascii="Calibri" w:eastAsia="MS PGothic" w:hAnsi="Calibri" w:cs="Calibri"/>
          <w:kern w:val="0"/>
          <w:sz w:val="22"/>
          <w:lang w:val="en"/>
        </w:rPr>
        <w:t>participants</w:t>
      </w:r>
      <w:r w:rsidRPr="002A1C75">
        <w:rPr>
          <w:rFonts w:ascii="Calibri" w:eastAsia="MS PGothic" w:hAnsi="Calibri" w:cs="Calibri"/>
          <w:sz w:val="22"/>
          <w:lang w:val="en"/>
        </w:rPr>
        <w:t xml:space="preserve"> revisited the two differing views about system development: one system for both organizations and a separate but harmonized system for each organization.</w:t>
      </w:r>
    </w:p>
    <w:p w14:paraId="2AEF68D1" w14:textId="77777777" w:rsidR="00A06AC0" w:rsidRPr="002A1C75" w:rsidRDefault="00A06AC0" w:rsidP="00750CA5">
      <w:pPr>
        <w:adjustRightInd w:val="0"/>
        <w:snapToGrid w:val="0"/>
        <w:rPr>
          <w:rFonts w:ascii="Calibri" w:eastAsia="MS PGothic" w:hAnsi="Calibri" w:cs="Calibri"/>
          <w:sz w:val="22"/>
          <w:lang w:val="en"/>
        </w:rPr>
      </w:pPr>
    </w:p>
    <w:p w14:paraId="3D94D412" w14:textId="77777777" w:rsidR="00A06AC0" w:rsidRPr="002A1C75" w:rsidRDefault="00A06AC0" w:rsidP="00A06AC0">
      <w:pPr>
        <w:numPr>
          <w:ilvl w:val="0"/>
          <w:numId w:val="12"/>
        </w:numPr>
        <w:adjustRightInd w:val="0"/>
        <w:snapToGrid w:val="0"/>
        <w:ind w:left="0" w:hanging="11"/>
        <w:rPr>
          <w:rFonts w:ascii="Calibri" w:eastAsia="MS PGothic" w:hAnsi="Calibri" w:cs="Calibri"/>
          <w:sz w:val="22"/>
          <w:lang w:val="en"/>
        </w:rPr>
      </w:pPr>
      <w:r w:rsidRPr="002A1C75">
        <w:rPr>
          <w:rFonts w:ascii="Calibri" w:eastAsia="MS PGothic" w:hAnsi="Calibri" w:cs="Calibri"/>
          <w:sz w:val="22"/>
          <w:lang w:val="en"/>
        </w:rPr>
        <w:t xml:space="preserve">The </w:t>
      </w:r>
      <w:r w:rsidRPr="002A1C75">
        <w:rPr>
          <w:rFonts w:ascii="Calibri" w:eastAsia="MS PGothic" w:hAnsi="Calibri" w:cs="Calibri"/>
          <w:kern w:val="0"/>
          <w:sz w:val="22"/>
          <w:lang w:val="en"/>
        </w:rPr>
        <w:t>participants</w:t>
      </w:r>
      <w:r w:rsidRPr="002A1C75">
        <w:rPr>
          <w:rFonts w:ascii="Calibri" w:eastAsia="MS PGothic" w:hAnsi="Calibri" w:cs="Calibri"/>
          <w:sz w:val="22"/>
          <w:lang w:val="en"/>
        </w:rPr>
        <w:t xml:space="preserve"> generally agreed to support one system for both organizations, with general preference expressed for a single system as being more cost-effective than developing two separate systems.</w:t>
      </w:r>
    </w:p>
    <w:p w14:paraId="11988E95" w14:textId="77777777" w:rsidR="00A06AC0" w:rsidRPr="002A1C75" w:rsidRDefault="00A06AC0" w:rsidP="00750CA5">
      <w:pPr>
        <w:adjustRightInd w:val="0"/>
        <w:snapToGrid w:val="0"/>
        <w:rPr>
          <w:rFonts w:ascii="Calibri" w:eastAsia="MS PGothic" w:hAnsi="Calibri" w:cs="Calibri"/>
          <w:sz w:val="22"/>
          <w:lang w:val="en"/>
        </w:rPr>
      </w:pPr>
    </w:p>
    <w:p w14:paraId="24A2AE04" w14:textId="79D1752A" w:rsidR="00A06AC0" w:rsidRPr="002A1C75" w:rsidRDefault="00A06AC0" w:rsidP="00A06AC0">
      <w:pPr>
        <w:numPr>
          <w:ilvl w:val="0"/>
          <w:numId w:val="12"/>
        </w:numPr>
        <w:adjustRightInd w:val="0"/>
        <w:snapToGrid w:val="0"/>
        <w:ind w:left="0" w:hanging="11"/>
        <w:rPr>
          <w:rFonts w:ascii="Calibri" w:eastAsia="MS PGothic" w:hAnsi="Calibri" w:cs="Calibri"/>
          <w:sz w:val="22"/>
          <w:lang w:val="en"/>
        </w:rPr>
      </w:pPr>
      <w:r w:rsidRPr="002A1C75">
        <w:rPr>
          <w:rFonts w:ascii="Calibri" w:eastAsia="MS PGothic" w:hAnsi="Calibri" w:cs="Calibri"/>
          <w:sz w:val="22"/>
          <w:lang w:val="en"/>
        </w:rPr>
        <w:t xml:space="preserve">The participants agreed to make a final decision on this point after evaluating the technical and financial </w:t>
      </w:r>
      <w:r w:rsidRPr="002A1C75">
        <w:rPr>
          <w:rFonts w:ascii="Calibri" w:eastAsia="MS PGothic" w:hAnsi="Calibri" w:cs="Calibri"/>
          <w:kern w:val="0"/>
          <w:sz w:val="22"/>
          <w:lang w:val="en"/>
        </w:rPr>
        <w:t>implications</w:t>
      </w:r>
      <w:r w:rsidRPr="002A1C75">
        <w:rPr>
          <w:rFonts w:ascii="Calibri" w:eastAsia="MS PGothic" w:hAnsi="Calibri" w:cs="Calibri"/>
          <w:sz w:val="22"/>
          <w:lang w:val="en"/>
        </w:rPr>
        <w:t xml:space="preserve"> of supporting one system, taking into account the ongoing informal discussions with Shore Informatics regarding the feasibility of developing an ePBCD based on the CCSBT</w:t>
      </w:r>
      <w:r w:rsidR="007B4B69" w:rsidRPr="002A1C75">
        <w:rPr>
          <w:rFonts w:ascii="Calibri" w:eastAsia="MS PGothic" w:hAnsi="Calibri" w:cs="Calibri"/>
          <w:sz w:val="22"/>
          <w:lang w:val="en"/>
        </w:rPr>
        <w:t>’</w:t>
      </w:r>
      <w:r w:rsidRPr="002A1C75">
        <w:rPr>
          <w:rFonts w:ascii="Calibri" w:eastAsia="MS PGothic" w:hAnsi="Calibri" w:cs="Calibri"/>
          <w:sz w:val="22"/>
          <w:lang w:val="en"/>
        </w:rPr>
        <w:t>s e-CDS system.</w:t>
      </w:r>
    </w:p>
    <w:p w14:paraId="0FFA98A9" w14:textId="77777777" w:rsidR="00A06AC0" w:rsidRPr="002A1C75" w:rsidRDefault="00A06AC0" w:rsidP="004E7405">
      <w:pPr>
        <w:rPr>
          <w:rFonts w:ascii="Calibri" w:hAnsi="Calibri" w:cs="Calibri"/>
          <w:lang w:val="en"/>
        </w:rPr>
      </w:pPr>
    </w:p>
    <w:p w14:paraId="1BBF50A1" w14:textId="77777777" w:rsidR="00A06AC0" w:rsidRPr="002A1C75" w:rsidRDefault="00A06AC0" w:rsidP="00A06AC0">
      <w:pPr>
        <w:numPr>
          <w:ilvl w:val="0"/>
          <w:numId w:val="12"/>
        </w:numPr>
        <w:adjustRightInd w:val="0"/>
        <w:snapToGrid w:val="0"/>
        <w:ind w:left="0" w:hanging="11"/>
        <w:rPr>
          <w:rFonts w:ascii="Calibri" w:eastAsia="MS PGothic" w:hAnsi="Calibri" w:cs="Calibri"/>
          <w:sz w:val="22"/>
          <w:lang w:val="en"/>
        </w:rPr>
      </w:pPr>
      <w:r w:rsidRPr="002A1C75">
        <w:rPr>
          <w:rFonts w:ascii="Calibri" w:eastAsia="MS PGothic" w:hAnsi="Calibri" w:cs="Calibri"/>
          <w:sz w:val="22"/>
          <w:lang w:val="en"/>
        </w:rPr>
        <w:t>The participants agreed that given the difference in conservation and management measures for PBF between the IATTC and WCPFC, certain flexibility should be considered when formulating actual resolutions or CMMs for the CDS in each commission.</w:t>
      </w:r>
    </w:p>
    <w:p w14:paraId="15850409" w14:textId="77777777" w:rsidR="00A06AC0" w:rsidRPr="002A1C75" w:rsidRDefault="00A06AC0" w:rsidP="00750CA5">
      <w:pPr>
        <w:adjustRightInd w:val="0"/>
        <w:snapToGrid w:val="0"/>
        <w:rPr>
          <w:rFonts w:ascii="Calibri" w:eastAsia="MS PGothic" w:hAnsi="Calibri" w:cs="Calibri"/>
          <w:sz w:val="22"/>
          <w:lang w:val="en"/>
        </w:rPr>
      </w:pPr>
    </w:p>
    <w:p w14:paraId="2AF8950D" w14:textId="77777777" w:rsidR="00A06AC0" w:rsidRPr="002A1C75" w:rsidRDefault="00A06AC0" w:rsidP="00750CA5">
      <w:pPr>
        <w:adjustRightInd w:val="0"/>
        <w:snapToGrid w:val="0"/>
        <w:rPr>
          <w:rFonts w:ascii="Calibri" w:eastAsia="MS PGothic" w:hAnsi="Calibri" w:cs="Calibri"/>
          <w:b/>
          <w:sz w:val="22"/>
          <w:lang w:val="en"/>
        </w:rPr>
      </w:pPr>
      <w:r w:rsidRPr="002A1C75">
        <w:rPr>
          <w:rFonts w:ascii="Calibri" w:eastAsia="MS PGothic" w:hAnsi="Calibri" w:cs="Calibri"/>
          <w:b/>
          <w:sz w:val="22"/>
          <w:lang w:val="en"/>
        </w:rPr>
        <w:t>2.3</w:t>
      </w:r>
      <w:r w:rsidRPr="002A1C75">
        <w:rPr>
          <w:rFonts w:ascii="Calibri" w:eastAsia="MS PGothic" w:hAnsi="Calibri" w:cs="Calibri"/>
          <w:b/>
          <w:sz w:val="22"/>
          <w:lang w:val="en"/>
        </w:rPr>
        <w:tab/>
        <w:t>Review of the revised draft CMM</w:t>
      </w:r>
    </w:p>
    <w:p w14:paraId="1D7AEE04" w14:textId="77777777" w:rsidR="00A06AC0" w:rsidRPr="002A1C75" w:rsidRDefault="00A06AC0" w:rsidP="00750CA5">
      <w:pPr>
        <w:adjustRightInd w:val="0"/>
        <w:snapToGrid w:val="0"/>
        <w:rPr>
          <w:rFonts w:ascii="Calibri" w:eastAsia="MS PGothic" w:hAnsi="Calibri" w:cs="Calibri"/>
          <w:b/>
          <w:sz w:val="22"/>
          <w:lang w:val="en"/>
        </w:rPr>
      </w:pPr>
    </w:p>
    <w:p w14:paraId="1009BE36"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Japan presented the working draft CMM Resolution, emphasizing that it was prepared by the Small Working Group as a basis for discussion and had not received formal authorization from the Small Working Group.</w:t>
      </w:r>
    </w:p>
    <w:p w14:paraId="60D2DE47" w14:textId="77777777" w:rsidR="00A06AC0" w:rsidRPr="002A1C75" w:rsidRDefault="00A06AC0" w:rsidP="00750CA5">
      <w:pPr>
        <w:adjustRightInd w:val="0"/>
        <w:snapToGrid w:val="0"/>
        <w:ind w:left="731"/>
        <w:rPr>
          <w:rFonts w:ascii="Calibri" w:eastAsia="MS PGothic" w:hAnsi="Calibri" w:cs="Calibri"/>
          <w:kern w:val="0"/>
          <w:sz w:val="22"/>
          <w:lang w:val="en"/>
        </w:rPr>
      </w:pPr>
    </w:p>
    <w:p w14:paraId="14A640A2"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presentation covered the background, noting that the 5th CDS Technical Meeting in 2024 tasked the Small Working Group to produce an amended draft CMM, and that both the 102nd IATTC meeting and 21st WCPFC Regular Session agreed to consider the establishment of a CDS for Pacific bluefin tuna fisheries by December 31, 2026.</w:t>
      </w:r>
    </w:p>
    <w:p w14:paraId="490A3D79" w14:textId="77777777" w:rsidR="00A06AC0" w:rsidRPr="002A1C75" w:rsidRDefault="00A06AC0" w:rsidP="00750CA5">
      <w:pPr>
        <w:adjustRightInd w:val="0"/>
        <w:snapToGrid w:val="0"/>
        <w:rPr>
          <w:rFonts w:ascii="Calibri" w:eastAsia="MS PGothic" w:hAnsi="Calibri" w:cs="Calibri"/>
          <w:kern w:val="0"/>
          <w:sz w:val="22"/>
          <w:lang w:val="en"/>
        </w:rPr>
      </w:pPr>
    </w:p>
    <w:p w14:paraId="28E534C2"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 xml:space="preserve">Japan outlined what has been agreed upon from previous meetings, including: (1) exclusion of seafood traceability and specific monitoring, controlling and surveillance measures (3rd CDS Technical Meeting, 2022); (2) stepwise approach initially covering international transactions; (3) exclusion of heads, eyes, roes, guts and tails from scope; (4) mandatory registration of fishing vessels targeting PBF and farms; </w:t>
      </w:r>
      <w:r w:rsidRPr="002A1C75">
        <w:rPr>
          <w:rFonts w:ascii="Calibri" w:eastAsia="MS PGothic" w:hAnsi="Calibri" w:cs="Calibri"/>
          <w:kern w:val="0"/>
          <w:sz w:val="22"/>
          <w:lang w:val="en"/>
        </w:rPr>
        <w:lastRenderedPageBreak/>
        <w:t>(5) optional rather than mandatory tagging with exemption of tagged fish from validation; (6) validation by government authorities or delegated organizations; (7) verification system following other RFMOs practices; and (8) automatic reconciliation process for data validity checking.</w:t>
      </w:r>
    </w:p>
    <w:p w14:paraId="7C25BC3B" w14:textId="77777777" w:rsidR="00A06AC0" w:rsidRPr="002A1C75" w:rsidRDefault="00A06AC0" w:rsidP="00750CA5">
      <w:pPr>
        <w:adjustRightInd w:val="0"/>
        <w:snapToGrid w:val="0"/>
        <w:rPr>
          <w:rFonts w:ascii="Calibri" w:eastAsia="MS PGothic" w:hAnsi="Calibri" w:cs="Calibri"/>
          <w:kern w:val="0"/>
          <w:sz w:val="22"/>
          <w:lang w:val="en"/>
        </w:rPr>
      </w:pPr>
    </w:p>
    <w:p w14:paraId="4EB327C2"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presentation detailed the draft CMM structure across eight parts: (I) General Provisions and Application, covering objective, scope, and definitions; (II) Documents and Information Required, specifying information for ePBCD and ePBRC; (III) Validation, establishing recording and validation procedures; (IV) Tag, providing optional tagging provisions; (V) Verification for PBF trade, covering examination and verification procedures; (VI) Communication, addressing notification requirements; (VII) Data Sharing and Confidentiality, establishing data handling protocols; and (VIII) Exceptional Arrangements, providing for paper documentation under specific circumstances.</w:t>
      </w:r>
    </w:p>
    <w:p w14:paraId="4A090EEC" w14:textId="77777777" w:rsidR="00A06AC0" w:rsidRPr="002A1C75" w:rsidRDefault="00A06AC0" w:rsidP="00750CA5">
      <w:pPr>
        <w:adjustRightInd w:val="0"/>
        <w:snapToGrid w:val="0"/>
        <w:rPr>
          <w:rFonts w:ascii="Calibri" w:eastAsia="MS PGothic" w:hAnsi="Calibri" w:cs="Calibri"/>
          <w:kern w:val="0"/>
          <w:sz w:val="22"/>
          <w:lang w:val="en"/>
        </w:rPr>
      </w:pPr>
    </w:p>
    <w:p w14:paraId="588E5E95"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Key provisions presented included: prohibition of export, import or re-export without completed and validated ePBCD or ePBRC; pilot testing phase for at least X years on voluntary basis before mandatory implementation; automatic reconciliation function to detect data inconsistencies; validation requirements by authorized government officials or delegated organizations; and exceptional arrangements allowing paper documentation under specific circumstances such as small catches less than 1 metric ton, system malfunctions, or technical difficulties.</w:t>
      </w:r>
    </w:p>
    <w:p w14:paraId="68CF54B7" w14:textId="77777777" w:rsidR="00A06AC0" w:rsidRPr="002A1C75" w:rsidRDefault="00A06AC0" w:rsidP="00750CA5">
      <w:pPr>
        <w:adjustRightInd w:val="0"/>
        <w:snapToGrid w:val="0"/>
        <w:ind w:left="731"/>
        <w:rPr>
          <w:rFonts w:ascii="Calibri" w:eastAsia="MS PGothic" w:hAnsi="Calibri" w:cs="Calibri"/>
          <w:kern w:val="0"/>
          <w:sz w:val="22"/>
          <w:lang w:val="en"/>
        </w:rPr>
      </w:pPr>
    </w:p>
    <w:p w14:paraId="74F1E178"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 xml:space="preserve">Following the presentation, the participants provided suggestions to revise the draft resolution. The participants made revisions to multiple sections, including paragraphs 1, 3, 4, 5, 6, 7, 8, 9, 13, and 14, to improve readability and clarify terms and phrases. The participants also made changes to paragraphs 15, 17, 19, 22, 26, 27, and 28, and added a new paragraph 29 as a placeholder for a text to be proposed by Korea. The participants postponed their suggestions regarding specific time frames for paragraphs 8 and 26. The outcomes of the discussion are reflected in </w:t>
      </w:r>
      <w:r w:rsidRPr="002A1C75">
        <w:rPr>
          <w:rFonts w:ascii="Calibri" w:eastAsia="MS PGothic" w:hAnsi="Calibri" w:cs="Calibri"/>
          <w:b/>
          <w:bCs/>
          <w:kern w:val="0"/>
          <w:sz w:val="22"/>
          <w:lang w:val="en"/>
        </w:rPr>
        <w:t>Appendix 2</w:t>
      </w:r>
      <w:r w:rsidRPr="002A1C75">
        <w:rPr>
          <w:rFonts w:ascii="Calibri" w:eastAsia="MS PGothic" w:hAnsi="Calibri" w:cs="Calibri"/>
          <w:kern w:val="0"/>
          <w:sz w:val="22"/>
          <w:lang w:val="en"/>
        </w:rPr>
        <w:t>.</w:t>
      </w:r>
    </w:p>
    <w:p w14:paraId="7E63B57F" w14:textId="77777777" w:rsidR="00A06AC0" w:rsidRPr="002A1C75" w:rsidRDefault="00A06AC0" w:rsidP="00750CA5">
      <w:pPr>
        <w:adjustRightInd w:val="0"/>
        <w:snapToGrid w:val="0"/>
        <w:rPr>
          <w:rFonts w:ascii="Calibri" w:eastAsia="MS PGothic" w:hAnsi="Calibri" w:cs="Calibri"/>
          <w:kern w:val="0"/>
          <w:sz w:val="22"/>
          <w:lang w:val="en"/>
        </w:rPr>
      </w:pPr>
    </w:p>
    <w:p w14:paraId="5236C18C"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participants discussed concerns about Annex F regarding artificial fry, particularly the potential for mixing artificial fry with wild fry and the need for proper identification systems to prevent loopholes and regulatory avoidance.</w:t>
      </w:r>
    </w:p>
    <w:p w14:paraId="19ABEDCE" w14:textId="77777777" w:rsidR="00A06AC0" w:rsidRPr="002A1C75" w:rsidRDefault="00A06AC0" w:rsidP="00750CA5">
      <w:pPr>
        <w:adjustRightInd w:val="0"/>
        <w:snapToGrid w:val="0"/>
        <w:rPr>
          <w:rFonts w:ascii="Calibri" w:eastAsia="MS PGothic" w:hAnsi="Calibri" w:cs="Calibri"/>
          <w:kern w:val="0"/>
          <w:sz w:val="22"/>
          <w:lang w:val="en"/>
        </w:rPr>
      </w:pPr>
    </w:p>
    <w:p w14:paraId="73CEB86C"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participants discussed the question of whether the ePBCD system should use one form for export and re-export and another for the other activities, such as catch and caging, or combine landing and export information in one form and a separate form for re-export, as in the case of ICCAT, with the WCPFC Secretariat noting feedback from CCSBT suggesting they would have preferred the former one if designing from scratch due to software complications.</w:t>
      </w:r>
    </w:p>
    <w:p w14:paraId="5C85F71A" w14:textId="77777777" w:rsidR="00A06AC0" w:rsidRPr="002A1C75" w:rsidRDefault="00A06AC0" w:rsidP="00750CA5">
      <w:pPr>
        <w:adjustRightInd w:val="0"/>
        <w:snapToGrid w:val="0"/>
        <w:rPr>
          <w:rFonts w:ascii="Calibri" w:eastAsia="MS PGothic" w:hAnsi="Calibri" w:cs="Calibri"/>
          <w:kern w:val="0"/>
          <w:sz w:val="22"/>
          <w:lang w:val="en"/>
        </w:rPr>
      </w:pPr>
    </w:p>
    <w:p w14:paraId="1A6581A1"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participants agreed that Japan will contact the CCSBT Secretariat to better understand the difficulties they faced with having the ICCAT system and share this information with the Small Working Group.</w:t>
      </w:r>
    </w:p>
    <w:p w14:paraId="432AC784" w14:textId="77777777" w:rsidR="00A06AC0" w:rsidRDefault="00A06AC0" w:rsidP="00750CA5">
      <w:pPr>
        <w:adjustRightInd w:val="0"/>
        <w:snapToGrid w:val="0"/>
        <w:rPr>
          <w:rFonts w:ascii="Calibri" w:eastAsia="MS PGothic" w:hAnsi="Calibri" w:cs="Calibri"/>
          <w:kern w:val="0"/>
          <w:sz w:val="22"/>
          <w:lang w:val="en"/>
        </w:rPr>
      </w:pPr>
    </w:p>
    <w:p w14:paraId="15A8A119" w14:textId="77777777" w:rsidR="004D4593" w:rsidRPr="002A1C75" w:rsidRDefault="004D4593" w:rsidP="00750CA5">
      <w:pPr>
        <w:adjustRightInd w:val="0"/>
        <w:snapToGrid w:val="0"/>
        <w:rPr>
          <w:rFonts w:ascii="Calibri" w:eastAsia="MS PGothic" w:hAnsi="Calibri" w:cs="Calibri"/>
          <w:kern w:val="0"/>
          <w:sz w:val="22"/>
          <w:lang w:val="en"/>
        </w:rPr>
      </w:pPr>
    </w:p>
    <w:p w14:paraId="5B34FE79" w14:textId="77777777" w:rsidR="00A06AC0" w:rsidRPr="002A1C75" w:rsidRDefault="00A06AC0" w:rsidP="00750CA5">
      <w:pPr>
        <w:adjustRightInd w:val="0"/>
        <w:snapToGrid w:val="0"/>
        <w:rPr>
          <w:rFonts w:ascii="Calibri" w:eastAsia="MS PGothic" w:hAnsi="Calibri" w:cs="Calibri"/>
          <w:b/>
          <w:kern w:val="0"/>
          <w:sz w:val="22"/>
          <w:lang w:val="en"/>
        </w:rPr>
      </w:pPr>
      <w:r w:rsidRPr="002A1C75">
        <w:rPr>
          <w:rFonts w:ascii="Calibri" w:eastAsia="MS PGothic" w:hAnsi="Calibri" w:cs="Calibri"/>
          <w:b/>
          <w:kern w:val="0"/>
          <w:sz w:val="22"/>
          <w:lang w:val="en"/>
        </w:rPr>
        <w:t>3.</w:t>
      </w:r>
      <w:r w:rsidRPr="002A1C75">
        <w:rPr>
          <w:rFonts w:ascii="Calibri" w:eastAsia="MS PGothic" w:hAnsi="Calibri" w:cs="Calibri"/>
          <w:b/>
          <w:kern w:val="0"/>
          <w:sz w:val="22"/>
          <w:lang w:val="en"/>
        </w:rPr>
        <w:tab/>
        <w:t>NEXT MEETING</w:t>
      </w:r>
    </w:p>
    <w:p w14:paraId="1B135AE6" w14:textId="77777777" w:rsidR="00A06AC0" w:rsidRPr="002A1C75" w:rsidRDefault="00A06AC0" w:rsidP="00750CA5">
      <w:pPr>
        <w:adjustRightInd w:val="0"/>
        <w:snapToGrid w:val="0"/>
        <w:rPr>
          <w:rFonts w:ascii="Calibri" w:eastAsia="MS PGothic" w:hAnsi="Calibri" w:cs="Calibri"/>
          <w:kern w:val="0"/>
          <w:sz w:val="22"/>
          <w:lang w:val="en"/>
        </w:rPr>
      </w:pPr>
    </w:p>
    <w:p w14:paraId="5092F575"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participants agreed to convene the 7th CDS Technical Meeting in conjunction with the 11th JWG meeting.</w:t>
      </w:r>
    </w:p>
    <w:p w14:paraId="30DF636B" w14:textId="77777777" w:rsidR="00A06AC0" w:rsidRPr="002A1C75" w:rsidRDefault="00A06AC0" w:rsidP="00750CA5">
      <w:pPr>
        <w:adjustRightInd w:val="0"/>
        <w:snapToGrid w:val="0"/>
        <w:ind w:left="731"/>
        <w:rPr>
          <w:rFonts w:ascii="Calibri" w:eastAsia="MS PGothic" w:hAnsi="Calibri" w:cs="Calibri"/>
          <w:kern w:val="0"/>
          <w:sz w:val="22"/>
          <w:lang w:val="en"/>
        </w:rPr>
      </w:pPr>
    </w:p>
    <w:p w14:paraId="04F5D884"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 xml:space="preserve">The participants agreed to give the Small Working Group discretion to propose additional virtual technical working group meetings before the 7th Meeting, depending on the progress made by the Small </w:t>
      </w:r>
      <w:r w:rsidRPr="002A1C75">
        <w:rPr>
          <w:rFonts w:ascii="Calibri" w:eastAsia="MS PGothic" w:hAnsi="Calibri" w:cs="Calibri"/>
          <w:kern w:val="0"/>
          <w:sz w:val="22"/>
          <w:lang w:val="en"/>
        </w:rPr>
        <w:lastRenderedPageBreak/>
        <w:t>Working Group.</w:t>
      </w:r>
    </w:p>
    <w:p w14:paraId="667FEEDB" w14:textId="77777777" w:rsidR="00A06AC0" w:rsidRPr="002A1C75" w:rsidRDefault="00A06AC0" w:rsidP="00750CA5">
      <w:pPr>
        <w:adjustRightInd w:val="0"/>
        <w:snapToGrid w:val="0"/>
        <w:rPr>
          <w:rFonts w:ascii="Calibri" w:hAnsi="Calibri" w:cs="Calibri"/>
          <w:sz w:val="22"/>
          <w:lang w:val="en"/>
        </w:rPr>
      </w:pPr>
    </w:p>
    <w:p w14:paraId="54FB3C85"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participants agreed that the duration of the next technical meeting will be decided intersessionally, depending on the progress made by the Small Working Group and any additional working group meetings.</w:t>
      </w:r>
    </w:p>
    <w:p w14:paraId="4F55D061" w14:textId="77777777" w:rsidR="00A06AC0" w:rsidRPr="002A1C75" w:rsidRDefault="00A06AC0" w:rsidP="00750CA5">
      <w:pPr>
        <w:adjustRightInd w:val="0"/>
        <w:snapToGrid w:val="0"/>
        <w:rPr>
          <w:rFonts w:ascii="Calibri" w:eastAsia="MS PGothic" w:hAnsi="Calibri" w:cs="Calibri"/>
          <w:sz w:val="22"/>
          <w:lang w:val="en"/>
        </w:rPr>
      </w:pPr>
    </w:p>
    <w:p w14:paraId="2A27FBFF" w14:textId="77777777" w:rsidR="00A06AC0" w:rsidRPr="002A1C75" w:rsidRDefault="00A06AC0" w:rsidP="00750CA5">
      <w:pPr>
        <w:adjustRightInd w:val="0"/>
        <w:snapToGrid w:val="0"/>
        <w:rPr>
          <w:rFonts w:ascii="Calibri" w:eastAsia="MS PGothic" w:hAnsi="Calibri" w:cs="Calibri"/>
          <w:sz w:val="22"/>
          <w:lang w:val="en"/>
        </w:rPr>
      </w:pPr>
    </w:p>
    <w:p w14:paraId="5AFB288C" w14:textId="77777777" w:rsidR="00A06AC0" w:rsidRPr="002A1C75" w:rsidRDefault="00A06AC0" w:rsidP="00750CA5">
      <w:pPr>
        <w:adjustRightInd w:val="0"/>
        <w:snapToGrid w:val="0"/>
        <w:rPr>
          <w:rFonts w:ascii="Calibri" w:eastAsia="MS PGothic" w:hAnsi="Calibri" w:cs="Calibri"/>
          <w:b/>
          <w:kern w:val="0"/>
          <w:sz w:val="22"/>
          <w:lang w:val="en"/>
        </w:rPr>
      </w:pPr>
      <w:r w:rsidRPr="002A1C75">
        <w:rPr>
          <w:rFonts w:ascii="Calibri" w:eastAsia="MS PGothic" w:hAnsi="Calibri" w:cs="Calibri"/>
          <w:b/>
          <w:kern w:val="0"/>
          <w:sz w:val="22"/>
          <w:lang w:val="en"/>
        </w:rPr>
        <w:t>4.</w:t>
      </w:r>
      <w:r w:rsidRPr="002A1C75">
        <w:rPr>
          <w:rFonts w:ascii="Calibri" w:eastAsia="MS PGothic" w:hAnsi="Calibri" w:cs="Calibri"/>
          <w:b/>
          <w:kern w:val="0"/>
          <w:sz w:val="22"/>
          <w:lang w:val="en"/>
        </w:rPr>
        <w:tab/>
        <w:t>OTHER BUSINESS</w:t>
      </w:r>
    </w:p>
    <w:p w14:paraId="704F6490" w14:textId="77777777" w:rsidR="00A06AC0" w:rsidRPr="002A1C75" w:rsidRDefault="00A06AC0" w:rsidP="00750CA5">
      <w:pPr>
        <w:adjustRightInd w:val="0"/>
        <w:snapToGrid w:val="0"/>
        <w:rPr>
          <w:rFonts w:ascii="Calibri" w:eastAsia="MS PGothic" w:hAnsi="Calibri" w:cs="Calibri"/>
          <w:b/>
          <w:kern w:val="0"/>
          <w:sz w:val="22"/>
          <w:lang w:val="en"/>
        </w:rPr>
      </w:pPr>
    </w:p>
    <w:p w14:paraId="30D1E31F"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WWF welcomed the good progress made on the CDS and emphasized the need to introduce the CDS as soon as possible given the expanding distribution of PBF, noting that the system does not need to be perfect from the start and can be improved stepwise. WWF recommended holding additional Small Working Group meetings if needed to ensure completion by 2026.</w:t>
      </w:r>
    </w:p>
    <w:p w14:paraId="7F02EB02" w14:textId="77777777" w:rsidR="00A06AC0" w:rsidRPr="002A1C75" w:rsidRDefault="00A06AC0" w:rsidP="00750CA5">
      <w:pPr>
        <w:adjustRightInd w:val="0"/>
        <w:snapToGrid w:val="0"/>
        <w:ind w:left="731"/>
        <w:rPr>
          <w:rFonts w:ascii="Calibri" w:eastAsia="MS PGothic" w:hAnsi="Calibri" w:cs="Calibri"/>
          <w:kern w:val="0"/>
          <w:sz w:val="22"/>
          <w:lang w:val="en"/>
        </w:rPr>
      </w:pPr>
    </w:p>
    <w:p w14:paraId="2DFEA842" w14:textId="03A8F04F"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Chair noted that the Small Working Group will work intersessionally, possibly through email exchange, and that the success of producing a completed draft CMM depends on the Small Working Group</w:t>
      </w:r>
      <w:r w:rsidR="007B4B69" w:rsidRPr="002A1C75">
        <w:rPr>
          <w:rFonts w:ascii="Calibri" w:eastAsia="MS PGothic" w:hAnsi="Calibri" w:cs="Calibri"/>
          <w:kern w:val="0"/>
          <w:sz w:val="22"/>
          <w:lang w:val="en"/>
        </w:rPr>
        <w:t>’</w:t>
      </w:r>
      <w:r w:rsidRPr="002A1C75">
        <w:rPr>
          <w:rFonts w:ascii="Calibri" w:eastAsia="MS PGothic" w:hAnsi="Calibri" w:cs="Calibri"/>
          <w:kern w:val="0"/>
          <w:sz w:val="22"/>
          <w:lang w:val="en"/>
        </w:rPr>
        <w:t>s efforts.</w:t>
      </w:r>
    </w:p>
    <w:p w14:paraId="1D89C19F" w14:textId="77777777" w:rsidR="00A06AC0" w:rsidRDefault="00A06AC0" w:rsidP="00750CA5">
      <w:pPr>
        <w:adjustRightInd w:val="0"/>
        <w:snapToGrid w:val="0"/>
        <w:rPr>
          <w:rFonts w:ascii="Calibri" w:eastAsia="MS PGothic" w:hAnsi="Calibri" w:cs="Calibri"/>
          <w:kern w:val="0"/>
          <w:sz w:val="22"/>
          <w:lang w:val="en"/>
        </w:rPr>
      </w:pPr>
    </w:p>
    <w:p w14:paraId="09F89070" w14:textId="77777777" w:rsidR="002A1C75" w:rsidRPr="002A1C75" w:rsidRDefault="002A1C75" w:rsidP="00750CA5">
      <w:pPr>
        <w:adjustRightInd w:val="0"/>
        <w:snapToGrid w:val="0"/>
        <w:rPr>
          <w:rFonts w:ascii="Calibri" w:eastAsia="MS PGothic" w:hAnsi="Calibri" w:cs="Calibri"/>
          <w:kern w:val="0"/>
          <w:sz w:val="22"/>
          <w:lang w:val="en"/>
        </w:rPr>
      </w:pPr>
    </w:p>
    <w:p w14:paraId="48D5BBD7" w14:textId="77777777" w:rsidR="00A06AC0" w:rsidRPr="002A1C75" w:rsidRDefault="00A06AC0" w:rsidP="00750CA5">
      <w:pPr>
        <w:adjustRightInd w:val="0"/>
        <w:snapToGrid w:val="0"/>
        <w:rPr>
          <w:rFonts w:ascii="Calibri" w:eastAsia="MS PGothic" w:hAnsi="Calibri" w:cs="Calibri"/>
          <w:sz w:val="22"/>
          <w:lang w:val="en"/>
        </w:rPr>
      </w:pPr>
      <w:r w:rsidRPr="002A1C75">
        <w:rPr>
          <w:rFonts w:ascii="Calibri" w:eastAsia="MS PGothic" w:hAnsi="Calibri" w:cs="Calibri"/>
          <w:b/>
          <w:sz w:val="22"/>
          <w:lang w:val="en"/>
        </w:rPr>
        <w:t>5.</w:t>
      </w:r>
      <w:r w:rsidRPr="002A1C75">
        <w:rPr>
          <w:rFonts w:ascii="Calibri" w:eastAsia="MS PGothic" w:hAnsi="Calibri" w:cs="Calibri"/>
          <w:b/>
          <w:sz w:val="22"/>
          <w:lang w:val="en"/>
        </w:rPr>
        <w:tab/>
        <w:t>CHAIR’S SUMMARY AND REPORT TO THE JWG</w:t>
      </w:r>
    </w:p>
    <w:p w14:paraId="4A940118" w14:textId="77777777" w:rsidR="00A06AC0" w:rsidRPr="002A1C75" w:rsidRDefault="00A06AC0" w:rsidP="00750CA5">
      <w:pPr>
        <w:adjustRightInd w:val="0"/>
        <w:snapToGrid w:val="0"/>
        <w:rPr>
          <w:rFonts w:ascii="Calibri" w:eastAsia="MS PGothic" w:hAnsi="Calibri" w:cs="Calibri"/>
          <w:sz w:val="22"/>
          <w:lang w:val="en"/>
        </w:rPr>
      </w:pPr>
    </w:p>
    <w:p w14:paraId="2AFAD554" w14:textId="77777777" w:rsidR="00A06AC0" w:rsidRPr="002A1C75" w:rsidRDefault="00A06AC0" w:rsidP="00A06AC0">
      <w:pPr>
        <w:numPr>
          <w:ilvl w:val="0"/>
          <w:numId w:val="12"/>
        </w:numPr>
        <w:adjustRightInd w:val="0"/>
        <w:snapToGrid w:val="0"/>
        <w:ind w:left="0" w:hanging="11"/>
        <w:rPr>
          <w:rFonts w:ascii="Calibri" w:eastAsia="MS PGothic" w:hAnsi="Calibri" w:cs="Calibri"/>
          <w:kern w:val="0"/>
          <w:sz w:val="22"/>
          <w:lang w:val="en"/>
        </w:rPr>
      </w:pPr>
      <w:r w:rsidRPr="002A1C75">
        <w:rPr>
          <w:rFonts w:ascii="Calibri" w:eastAsia="MS PGothic" w:hAnsi="Calibri" w:cs="Calibri"/>
          <w:kern w:val="0"/>
          <w:sz w:val="22"/>
          <w:lang w:val="en"/>
        </w:rPr>
        <w:t>The Chair will provide his summary of the CDS technical meeting to the JWG as usual.</w:t>
      </w:r>
    </w:p>
    <w:p w14:paraId="73D6C8A9" w14:textId="77777777" w:rsidR="00A06AC0" w:rsidRPr="002A1C75" w:rsidRDefault="00A06AC0" w:rsidP="00750CA5">
      <w:pPr>
        <w:adjustRightInd w:val="0"/>
        <w:snapToGrid w:val="0"/>
        <w:rPr>
          <w:rFonts w:ascii="Calibri" w:eastAsia="MS PGothic" w:hAnsi="Calibri" w:cs="Calibri"/>
          <w:kern w:val="0"/>
          <w:sz w:val="22"/>
          <w:lang w:val="en"/>
        </w:rPr>
      </w:pPr>
    </w:p>
    <w:p w14:paraId="11DCF0BC" w14:textId="77777777" w:rsidR="00A06AC0" w:rsidRPr="002A1C75" w:rsidRDefault="00A06AC0" w:rsidP="00750CA5">
      <w:pPr>
        <w:adjustRightInd w:val="0"/>
        <w:snapToGrid w:val="0"/>
        <w:rPr>
          <w:rFonts w:ascii="Calibri" w:eastAsia="MS PGothic" w:hAnsi="Calibri" w:cs="Calibri"/>
          <w:kern w:val="0"/>
          <w:sz w:val="22"/>
          <w:lang w:val="en"/>
        </w:rPr>
      </w:pPr>
    </w:p>
    <w:p w14:paraId="640C2127" w14:textId="77777777" w:rsidR="00A06AC0" w:rsidRPr="002A1C75" w:rsidRDefault="00A06AC0" w:rsidP="00750CA5">
      <w:pPr>
        <w:widowControl/>
        <w:adjustRightInd w:val="0"/>
        <w:snapToGrid w:val="0"/>
        <w:jc w:val="left"/>
        <w:rPr>
          <w:rFonts w:ascii="Calibri" w:eastAsia="MS PGothic" w:hAnsi="Calibri" w:cs="Calibri"/>
          <w:kern w:val="0"/>
          <w:sz w:val="22"/>
          <w:lang w:val="en"/>
        </w:rPr>
      </w:pPr>
      <w:r w:rsidRPr="002A1C75">
        <w:rPr>
          <w:rFonts w:ascii="Calibri" w:eastAsia="MS PGothic" w:hAnsi="Calibri" w:cs="Calibri"/>
          <w:kern w:val="0"/>
          <w:sz w:val="22"/>
          <w:lang w:val="en"/>
        </w:rPr>
        <w:br w:type="page"/>
      </w:r>
    </w:p>
    <w:p w14:paraId="4060D299" w14:textId="77777777" w:rsidR="00A06AC0" w:rsidRPr="002A1C75" w:rsidRDefault="00A06AC0" w:rsidP="00750CA5">
      <w:pPr>
        <w:adjustRightInd w:val="0"/>
        <w:snapToGrid w:val="0"/>
        <w:jc w:val="right"/>
        <w:rPr>
          <w:rFonts w:ascii="Calibri" w:eastAsia="MS PGothic" w:hAnsi="Calibri" w:cs="Calibri"/>
          <w:b/>
          <w:bCs/>
          <w:kern w:val="0"/>
          <w:sz w:val="22"/>
          <w:lang w:val="en"/>
        </w:rPr>
      </w:pPr>
      <w:r w:rsidRPr="002A1C75">
        <w:rPr>
          <w:rFonts w:ascii="Calibri" w:eastAsia="MS PGothic" w:hAnsi="Calibri" w:cs="Calibri"/>
          <w:b/>
          <w:bCs/>
          <w:kern w:val="0"/>
          <w:sz w:val="22"/>
          <w:lang w:val="en"/>
        </w:rPr>
        <w:lastRenderedPageBreak/>
        <w:t>Appendix 1</w:t>
      </w:r>
    </w:p>
    <w:p w14:paraId="5D7C13F8" w14:textId="77777777" w:rsidR="00A06AC0" w:rsidRPr="002A1C75" w:rsidRDefault="00A06AC0" w:rsidP="00750CA5">
      <w:pPr>
        <w:adjustRightInd w:val="0"/>
        <w:snapToGrid w:val="0"/>
        <w:jc w:val="center"/>
        <w:rPr>
          <w:rFonts w:ascii="Calibri" w:eastAsia="Times New Roman" w:hAnsi="Calibri" w:cs="Calibri"/>
          <w:b/>
          <w:sz w:val="22"/>
          <w:lang w:val="en-NZ"/>
        </w:rPr>
      </w:pPr>
    </w:p>
    <w:p w14:paraId="7C16E981" w14:textId="77777777" w:rsidR="00A06AC0" w:rsidRPr="002A1C75" w:rsidRDefault="00A06AC0" w:rsidP="00750CA5">
      <w:pPr>
        <w:adjustRightInd w:val="0"/>
        <w:snapToGrid w:val="0"/>
        <w:jc w:val="center"/>
        <w:rPr>
          <w:rFonts w:ascii="Calibri" w:eastAsia="Times New Roman" w:hAnsi="Calibri" w:cs="Calibri"/>
          <w:b/>
          <w:sz w:val="22"/>
          <w:lang w:val="en-NZ"/>
        </w:rPr>
      </w:pPr>
      <w:r w:rsidRPr="002A1C75">
        <w:rPr>
          <w:rFonts w:ascii="Calibri" w:eastAsia="Times New Roman" w:hAnsi="Calibri" w:cs="Calibri"/>
          <w:b/>
          <w:sz w:val="22"/>
          <w:lang w:val="en-NZ"/>
        </w:rPr>
        <w:t>JOINT IATTC AND WCPFC-NC WORKING GROUP</w:t>
      </w:r>
    </w:p>
    <w:p w14:paraId="160906F5" w14:textId="77777777" w:rsidR="00A06AC0" w:rsidRPr="002A1C75" w:rsidRDefault="00A06AC0" w:rsidP="00750CA5">
      <w:pPr>
        <w:adjustRightInd w:val="0"/>
        <w:snapToGrid w:val="0"/>
        <w:jc w:val="center"/>
        <w:rPr>
          <w:rFonts w:ascii="Calibri" w:hAnsi="Calibri" w:cs="Calibri"/>
          <w:b/>
          <w:sz w:val="22"/>
          <w:lang w:val="en-NZ" w:eastAsia="ko-KR"/>
        </w:rPr>
      </w:pPr>
      <w:r w:rsidRPr="002A1C75">
        <w:rPr>
          <w:rFonts w:ascii="Calibri" w:hAnsi="Calibri" w:cs="Calibri"/>
          <w:b/>
          <w:sz w:val="22"/>
          <w:lang w:val="en-NZ" w:eastAsia="ko-KR"/>
        </w:rPr>
        <w:t>SIXTH CATCH DOCUMENTATION SCHEME TECHNICAL MEETING</w:t>
      </w:r>
    </w:p>
    <w:p w14:paraId="735C99AD" w14:textId="77777777" w:rsidR="00A06AC0" w:rsidRPr="002A1C75" w:rsidRDefault="00A06AC0" w:rsidP="00750CA5">
      <w:pPr>
        <w:adjustRightInd w:val="0"/>
        <w:snapToGrid w:val="0"/>
        <w:jc w:val="center"/>
        <w:rPr>
          <w:rFonts w:ascii="Calibri" w:hAnsi="Calibri" w:cs="Calibri"/>
          <w:b/>
          <w:sz w:val="22"/>
          <w:lang w:val="en-NZ" w:eastAsia="ko-KR"/>
        </w:rPr>
      </w:pPr>
      <w:r w:rsidRPr="002A1C75">
        <w:rPr>
          <w:rFonts w:ascii="Calibri" w:hAnsi="Calibri" w:cs="Calibri"/>
          <w:b/>
          <w:sz w:val="22"/>
          <w:lang w:val="en-NZ" w:eastAsia="ko-KR"/>
        </w:rPr>
        <w:t>(CDS-06)</w:t>
      </w:r>
    </w:p>
    <w:p w14:paraId="42807649" w14:textId="77777777" w:rsidR="00A06AC0" w:rsidRPr="002A1C75" w:rsidRDefault="00A06AC0" w:rsidP="00750CA5">
      <w:pPr>
        <w:adjustRightInd w:val="0"/>
        <w:snapToGrid w:val="0"/>
        <w:jc w:val="center"/>
        <w:rPr>
          <w:rFonts w:ascii="Calibri" w:eastAsia="Times New Roman" w:hAnsi="Calibri" w:cs="Calibri"/>
          <w:b/>
          <w:sz w:val="22"/>
          <w:lang w:val="en-NZ"/>
        </w:rPr>
      </w:pPr>
    </w:p>
    <w:p w14:paraId="5546B2D9" w14:textId="77777777" w:rsidR="00A06AC0" w:rsidRPr="002A1C75" w:rsidRDefault="00A06AC0" w:rsidP="00750CA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Toyama, Japan (Hybrid)</w:t>
      </w:r>
    </w:p>
    <w:p w14:paraId="144810FE" w14:textId="77777777" w:rsidR="00A06AC0" w:rsidRPr="002A1C75" w:rsidRDefault="00A06AC0" w:rsidP="00750CA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09:00 – 15:00, 9 July 2025</w:t>
      </w:r>
    </w:p>
    <w:p w14:paraId="2BC091CD" w14:textId="77777777" w:rsidR="00A06AC0" w:rsidRPr="002A1C75" w:rsidRDefault="00A06AC0" w:rsidP="00750CA5">
      <w:pPr>
        <w:pStyle w:val="BodyText"/>
        <w:pBdr>
          <w:top w:val="single" w:sz="18" w:space="1" w:color="auto"/>
          <w:bottom w:val="single" w:sz="18" w:space="0" w:color="auto"/>
        </w:pBdr>
        <w:adjustRightInd w:val="0"/>
        <w:snapToGrid w:val="0"/>
        <w:jc w:val="center"/>
        <w:rPr>
          <w:rFonts w:ascii="Calibri" w:eastAsiaTheme="minorEastAsia" w:hAnsi="Calibri" w:cs="Calibri"/>
          <w:b/>
          <w:sz w:val="22"/>
          <w:szCs w:val="22"/>
          <w:lang w:val="en-NZ" w:eastAsia="ko-KR"/>
        </w:rPr>
      </w:pPr>
      <w:r w:rsidRPr="002A1C75">
        <w:rPr>
          <w:rFonts w:ascii="Calibri" w:eastAsia="Malgun Gothic" w:hAnsi="Calibri" w:cs="Calibri"/>
          <w:b/>
          <w:sz w:val="22"/>
          <w:szCs w:val="22"/>
          <w:lang w:val="en-NZ" w:eastAsia="ko-KR"/>
        </w:rPr>
        <w:t>ANNOTATED</w:t>
      </w:r>
      <w:r w:rsidRPr="002A1C75">
        <w:rPr>
          <w:rFonts w:ascii="Calibri" w:hAnsi="Calibri" w:cs="Calibri"/>
          <w:b/>
          <w:sz w:val="22"/>
          <w:szCs w:val="22"/>
          <w:lang w:val="en-NZ"/>
        </w:rPr>
        <w:t xml:space="preserve"> AGENDA</w:t>
      </w:r>
    </w:p>
    <w:p w14:paraId="15A641CA" w14:textId="77777777" w:rsidR="00A06AC0" w:rsidRPr="002A1C75" w:rsidRDefault="00A06AC0" w:rsidP="00750CA5">
      <w:pPr>
        <w:adjustRightInd w:val="0"/>
        <w:snapToGrid w:val="0"/>
        <w:rPr>
          <w:rFonts w:ascii="Calibri" w:eastAsia="MS PGothic" w:hAnsi="Calibri" w:cs="Calibri"/>
          <w:kern w:val="0"/>
          <w:sz w:val="22"/>
          <w:lang w:val="en"/>
        </w:rPr>
      </w:pPr>
    </w:p>
    <w:p w14:paraId="26368D78" w14:textId="77777777" w:rsidR="00A06AC0" w:rsidRPr="002A1C75" w:rsidRDefault="00A06AC0" w:rsidP="00750CA5">
      <w:pPr>
        <w:adjustRightInd w:val="0"/>
        <w:snapToGrid w:val="0"/>
        <w:rPr>
          <w:rFonts w:ascii="Calibri" w:eastAsia="MS PGothic" w:hAnsi="Calibri" w:cs="Calibri"/>
          <w:b/>
          <w:sz w:val="22"/>
          <w:lang w:val="en-NZ"/>
        </w:rPr>
      </w:pPr>
    </w:p>
    <w:p w14:paraId="15DDF915" w14:textId="77777777" w:rsidR="00A06AC0" w:rsidRPr="002A1C75" w:rsidRDefault="00A06AC0" w:rsidP="00A06AC0">
      <w:pPr>
        <w:pStyle w:val="ListParagraph"/>
        <w:numPr>
          <w:ilvl w:val="0"/>
          <w:numId w:val="42"/>
        </w:numPr>
        <w:adjustRightInd w:val="0"/>
        <w:snapToGrid w:val="0"/>
        <w:spacing w:after="0" w:line="240" w:lineRule="auto"/>
        <w:ind w:left="720"/>
        <w:contextualSpacing w:val="0"/>
        <w:jc w:val="both"/>
        <w:rPr>
          <w:rFonts w:ascii="Calibri" w:eastAsia="MS PGothic" w:hAnsi="Calibri" w:cs="Calibri"/>
          <w:b/>
          <w:lang w:val="en"/>
        </w:rPr>
      </w:pPr>
      <w:r w:rsidRPr="002A1C75">
        <w:rPr>
          <w:rFonts w:ascii="Calibri" w:eastAsia="MS PGothic" w:hAnsi="Calibri" w:cs="Calibri"/>
          <w:b/>
          <w:lang w:val="en"/>
        </w:rPr>
        <w:t xml:space="preserve">OPENING OF </w:t>
      </w:r>
      <w:r w:rsidRPr="002A1C75">
        <w:rPr>
          <w:rFonts w:ascii="Calibri" w:eastAsia="Malgun Gothic" w:hAnsi="Calibri" w:cs="Calibri"/>
          <w:b/>
          <w:lang w:val="en"/>
        </w:rPr>
        <w:t xml:space="preserve">THE </w:t>
      </w:r>
      <w:r w:rsidRPr="002A1C75">
        <w:rPr>
          <w:rFonts w:ascii="Calibri" w:eastAsia="MS PGothic" w:hAnsi="Calibri" w:cs="Calibri"/>
          <w:b/>
          <w:lang w:val="en"/>
        </w:rPr>
        <w:t>MEETING</w:t>
      </w:r>
    </w:p>
    <w:p w14:paraId="7FA94EDA" w14:textId="77777777" w:rsidR="00A06AC0" w:rsidRPr="002A1C75" w:rsidRDefault="00A06AC0" w:rsidP="00750CA5">
      <w:pPr>
        <w:adjustRightInd w:val="0"/>
        <w:snapToGrid w:val="0"/>
        <w:rPr>
          <w:rFonts w:ascii="Calibri" w:eastAsia="MS PGothic" w:hAnsi="Calibri" w:cs="Calibri"/>
          <w:b/>
          <w:sz w:val="22"/>
          <w:lang w:val="en"/>
        </w:rPr>
      </w:pPr>
    </w:p>
    <w:p w14:paraId="1D42F231" w14:textId="77777777" w:rsidR="00A06AC0" w:rsidRPr="002A1C75" w:rsidRDefault="00A06AC0" w:rsidP="00750CA5">
      <w:pPr>
        <w:adjustRightInd w:val="0"/>
        <w:snapToGrid w:val="0"/>
        <w:ind w:left="720"/>
        <w:rPr>
          <w:rFonts w:ascii="Calibri" w:eastAsia="MS PGothic" w:hAnsi="Calibri" w:cs="Calibri"/>
          <w:b/>
          <w:sz w:val="22"/>
          <w:lang w:val="en"/>
        </w:rPr>
      </w:pPr>
      <w:r w:rsidRPr="002A1C75">
        <w:rPr>
          <w:rFonts w:ascii="Calibri" w:eastAsia="MS PGothic" w:hAnsi="Calibri" w:cs="Calibri"/>
          <w:b/>
          <w:sz w:val="22"/>
          <w:lang w:val="en"/>
        </w:rPr>
        <w:t>1.1</w:t>
      </w:r>
      <w:r w:rsidRPr="002A1C75">
        <w:rPr>
          <w:rFonts w:ascii="Calibri" w:eastAsia="MS PGothic" w:hAnsi="Calibri" w:cs="Calibri"/>
          <w:b/>
          <w:sz w:val="22"/>
          <w:lang w:val="en"/>
        </w:rPr>
        <w:tab/>
        <w:t>Welcome</w:t>
      </w:r>
    </w:p>
    <w:p w14:paraId="2C51F1FB" w14:textId="77777777" w:rsidR="00A06AC0" w:rsidRPr="002A1C75" w:rsidRDefault="00A06AC0" w:rsidP="00750CA5">
      <w:pPr>
        <w:adjustRightInd w:val="0"/>
        <w:snapToGrid w:val="0"/>
        <w:ind w:left="1440"/>
        <w:rPr>
          <w:rFonts w:ascii="Calibri" w:eastAsia="MS PGothic" w:hAnsi="Calibri" w:cs="Calibri"/>
          <w:sz w:val="22"/>
          <w:lang w:val="en"/>
        </w:rPr>
      </w:pPr>
      <w:r w:rsidRPr="002A1C75">
        <w:rPr>
          <w:rFonts w:ascii="Calibri" w:eastAsia="MS PGothic" w:hAnsi="Calibri" w:cs="Calibri"/>
          <w:sz w:val="22"/>
          <w:lang w:val="en"/>
        </w:rPr>
        <w:t>Mr. Shingo Ota, Chair of the CDS Technical Meeting, will open the meeting.</w:t>
      </w:r>
    </w:p>
    <w:p w14:paraId="5EBCFC27" w14:textId="77777777" w:rsidR="00A06AC0" w:rsidRPr="002A1C75" w:rsidRDefault="00A06AC0" w:rsidP="00750CA5">
      <w:pPr>
        <w:adjustRightInd w:val="0"/>
        <w:snapToGrid w:val="0"/>
        <w:rPr>
          <w:rFonts w:ascii="Calibri" w:eastAsia="MS PGothic" w:hAnsi="Calibri" w:cs="Calibri"/>
          <w:b/>
          <w:sz w:val="22"/>
          <w:lang w:val="en"/>
        </w:rPr>
      </w:pPr>
    </w:p>
    <w:p w14:paraId="1322596F" w14:textId="77777777" w:rsidR="00A06AC0" w:rsidRPr="002A1C75" w:rsidRDefault="00A06AC0" w:rsidP="00750CA5">
      <w:pPr>
        <w:adjustRightInd w:val="0"/>
        <w:snapToGrid w:val="0"/>
        <w:ind w:left="720"/>
        <w:rPr>
          <w:rFonts w:ascii="Calibri" w:eastAsia="MS PGothic" w:hAnsi="Calibri" w:cs="Calibri"/>
          <w:b/>
          <w:sz w:val="22"/>
          <w:lang w:val="en"/>
        </w:rPr>
      </w:pPr>
      <w:r w:rsidRPr="002A1C75">
        <w:rPr>
          <w:rFonts w:ascii="Calibri" w:eastAsia="MS PGothic" w:hAnsi="Calibri" w:cs="Calibri"/>
          <w:b/>
          <w:sz w:val="22"/>
          <w:lang w:val="en"/>
        </w:rPr>
        <w:t>1.2</w:t>
      </w:r>
      <w:r w:rsidRPr="002A1C75">
        <w:rPr>
          <w:rFonts w:ascii="Calibri" w:eastAsia="MS PGothic" w:hAnsi="Calibri" w:cs="Calibri"/>
          <w:b/>
          <w:sz w:val="22"/>
          <w:lang w:val="en"/>
        </w:rPr>
        <w:tab/>
        <w:t xml:space="preserve">Appointment of rapporteur </w:t>
      </w:r>
    </w:p>
    <w:p w14:paraId="27CDB511" w14:textId="77777777" w:rsidR="00A06AC0" w:rsidRPr="002A1C75" w:rsidRDefault="00A06AC0" w:rsidP="00750CA5">
      <w:pPr>
        <w:adjustRightInd w:val="0"/>
        <w:snapToGrid w:val="0"/>
        <w:ind w:left="1440"/>
        <w:rPr>
          <w:rFonts w:ascii="Calibri" w:eastAsia="MS PGothic" w:hAnsi="Calibri" w:cs="Calibri"/>
          <w:sz w:val="22"/>
          <w:lang w:val="en"/>
        </w:rPr>
      </w:pPr>
      <w:r w:rsidRPr="002A1C75">
        <w:rPr>
          <w:rFonts w:ascii="Calibri" w:eastAsia="MS PGothic" w:hAnsi="Calibri" w:cs="Calibri"/>
          <w:sz w:val="22"/>
          <w:lang w:val="en"/>
        </w:rPr>
        <w:t>A rapporteur will be appointed.</w:t>
      </w:r>
    </w:p>
    <w:p w14:paraId="19A81A6E" w14:textId="77777777" w:rsidR="00A06AC0" w:rsidRPr="002A1C75" w:rsidRDefault="00A06AC0" w:rsidP="00750CA5">
      <w:pPr>
        <w:adjustRightInd w:val="0"/>
        <w:snapToGrid w:val="0"/>
        <w:rPr>
          <w:rFonts w:ascii="Calibri" w:eastAsia="MS PGothic" w:hAnsi="Calibri" w:cs="Calibri"/>
          <w:sz w:val="22"/>
          <w:lang w:val="en"/>
        </w:rPr>
      </w:pPr>
    </w:p>
    <w:p w14:paraId="610AABDA" w14:textId="77777777" w:rsidR="00A06AC0" w:rsidRPr="002A1C75" w:rsidRDefault="00A06AC0" w:rsidP="00750CA5">
      <w:pPr>
        <w:adjustRightInd w:val="0"/>
        <w:snapToGrid w:val="0"/>
        <w:ind w:left="720"/>
        <w:rPr>
          <w:rFonts w:ascii="Calibri" w:eastAsia="MS PGothic" w:hAnsi="Calibri" w:cs="Calibri"/>
          <w:b/>
          <w:sz w:val="22"/>
          <w:lang w:val="en"/>
        </w:rPr>
      </w:pPr>
      <w:r w:rsidRPr="002A1C75">
        <w:rPr>
          <w:rFonts w:ascii="Calibri" w:eastAsia="MS PGothic" w:hAnsi="Calibri" w:cs="Calibri"/>
          <w:b/>
          <w:sz w:val="22"/>
          <w:lang w:val="en"/>
        </w:rPr>
        <w:t>1.3</w:t>
      </w:r>
      <w:r w:rsidRPr="002A1C75">
        <w:rPr>
          <w:rFonts w:ascii="Calibri" w:eastAsia="MS PGothic" w:hAnsi="Calibri" w:cs="Calibri"/>
          <w:b/>
          <w:sz w:val="22"/>
          <w:lang w:val="en"/>
        </w:rPr>
        <w:tab/>
        <w:t>Adoption of the agenda</w:t>
      </w:r>
    </w:p>
    <w:p w14:paraId="716FA561" w14:textId="77777777" w:rsidR="00A06AC0" w:rsidRPr="002A1C75" w:rsidRDefault="00A06AC0" w:rsidP="00750CA5">
      <w:pPr>
        <w:adjustRightInd w:val="0"/>
        <w:snapToGrid w:val="0"/>
        <w:ind w:left="1440"/>
        <w:rPr>
          <w:rFonts w:ascii="Calibri" w:eastAsia="MS PGothic" w:hAnsi="Calibri" w:cs="Calibri"/>
          <w:bCs/>
          <w:sz w:val="22"/>
          <w:lang w:val="en"/>
        </w:rPr>
      </w:pPr>
      <w:r w:rsidRPr="002A1C75">
        <w:rPr>
          <w:rFonts w:ascii="Calibri" w:eastAsia="MS PGothic" w:hAnsi="Calibri" w:cs="Calibri"/>
          <w:bCs/>
          <w:sz w:val="22"/>
          <w:lang w:val="en"/>
        </w:rPr>
        <w:t>An agenda will be adopted. Any additional issues will be discussed under Other Matters.</w:t>
      </w:r>
    </w:p>
    <w:p w14:paraId="63287C9D" w14:textId="77777777" w:rsidR="00A06AC0" w:rsidRPr="002A1C75" w:rsidRDefault="00A06AC0" w:rsidP="00750CA5">
      <w:pPr>
        <w:adjustRightInd w:val="0"/>
        <w:snapToGrid w:val="0"/>
        <w:rPr>
          <w:rFonts w:ascii="Calibri" w:eastAsia="MS PGothic" w:hAnsi="Calibri" w:cs="Calibri"/>
          <w:b/>
          <w:sz w:val="22"/>
          <w:lang w:val="en"/>
        </w:rPr>
      </w:pPr>
    </w:p>
    <w:p w14:paraId="23416EF9" w14:textId="77777777" w:rsidR="00A06AC0" w:rsidRPr="002A1C75" w:rsidRDefault="00A06AC0" w:rsidP="00750CA5">
      <w:pPr>
        <w:adjustRightInd w:val="0"/>
        <w:snapToGrid w:val="0"/>
        <w:ind w:left="720"/>
        <w:rPr>
          <w:rFonts w:ascii="Calibri" w:eastAsia="MS PGothic" w:hAnsi="Calibri" w:cs="Calibri"/>
          <w:b/>
          <w:sz w:val="22"/>
          <w:lang w:val="en"/>
        </w:rPr>
      </w:pPr>
      <w:r w:rsidRPr="002A1C75">
        <w:rPr>
          <w:rFonts w:ascii="Calibri" w:eastAsia="MS PGothic" w:hAnsi="Calibri" w:cs="Calibri"/>
          <w:b/>
          <w:sz w:val="22"/>
          <w:lang w:val="en"/>
        </w:rPr>
        <w:t>1.4</w:t>
      </w:r>
      <w:r w:rsidRPr="002A1C75">
        <w:rPr>
          <w:rFonts w:ascii="Calibri" w:eastAsia="MS PGothic" w:hAnsi="Calibri" w:cs="Calibri"/>
          <w:b/>
          <w:sz w:val="22"/>
          <w:lang w:val="en"/>
        </w:rPr>
        <w:tab/>
        <w:t>Meeting arrangements</w:t>
      </w:r>
    </w:p>
    <w:p w14:paraId="204B1B6E" w14:textId="77777777" w:rsidR="00A06AC0" w:rsidRPr="002A1C75" w:rsidRDefault="00A06AC0" w:rsidP="00750CA5">
      <w:pPr>
        <w:adjustRightInd w:val="0"/>
        <w:snapToGrid w:val="0"/>
        <w:ind w:left="1440"/>
        <w:rPr>
          <w:rFonts w:ascii="Calibri" w:eastAsia="MS PGothic" w:hAnsi="Calibri" w:cs="Calibri"/>
          <w:bCs/>
          <w:sz w:val="22"/>
          <w:lang w:val="en"/>
        </w:rPr>
      </w:pPr>
      <w:r w:rsidRPr="002A1C75">
        <w:rPr>
          <w:rFonts w:ascii="Calibri" w:eastAsia="MS PGothic" w:hAnsi="Calibri" w:cs="Calibri"/>
          <w:bCs/>
          <w:sz w:val="22"/>
          <w:lang w:val="en"/>
        </w:rPr>
        <w:t>The Chair will explain the meeting arrangements, process, and reporting to the JWG.</w:t>
      </w:r>
    </w:p>
    <w:p w14:paraId="7C67FDAF" w14:textId="77777777" w:rsidR="00A06AC0" w:rsidRPr="002A1C75" w:rsidRDefault="00A06AC0" w:rsidP="00750CA5">
      <w:pPr>
        <w:adjustRightInd w:val="0"/>
        <w:snapToGrid w:val="0"/>
        <w:rPr>
          <w:rFonts w:ascii="Calibri" w:eastAsia="MS PGothic" w:hAnsi="Calibri" w:cs="Calibri"/>
          <w:b/>
          <w:sz w:val="22"/>
          <w:lang w:val="en"/>
        </w:rPr>
      </w:pPr>
    </w:p>
    <w:p w14:paraId="3C7C21A7" w14:textId="77777777" w:rsidR="00A06AC0" w:rsidRPr="002A1C75" w:rsidRDefault="00A06AC0" w:rsidP="00A06AC0">
      <w:pPr>
        <w:pStyle w:val="ListParagraph"/>
        <w:numPr>
          <w:ilvl w:val="0"/>
          <w:numId w:val="42"/>
        </w:numPr>
        <w:adjustRightInd w:val="0"/>
        <w:snapToGrid w:val="0"/>
        <w:spacing w:after="0" w:line="240" w:lineRule="auto"/>
        <w:ind w:left="720"/>
        <w:contextualSpacing w:val="0"/>
        <w:jc w:val="both"/>
        <w:rPr>
          <w:rFonts w:ascii="Calibri" w:eastAsia="MS PGothic" w:hAnsi="Calibri" w:cs="Calibri"/>
          <w:b/>
          <w:lang w:val="en"/>
        </w:rPr>
      </w:pPr>
      <w:r w:rsidRPr="002A1C75">
        <w:rPr>
          <w:rFonts w:ascii="Calibri" w:eastAsia="MS PGothic" w:hAnsi="Calibri" w:cs="Calibri"/>
          <w:b/>
          <w:lang w:val="en"/>
        </w:rPr>
        <w:t>DEVELOPMENT OF A CATCH DOCUMENTATION SCHEME FOR PACIFIC BLUEFIN TUNA</w:t>
      </w:r>
    </w:p>
    <w:p w14:paraId="0123DFE9" w14:textId="77777777" w:rsidR="00A06AC0" w:rsidRPr="002A1C75" w:rsidRDefault="00A06AC0" w:rsidP="00750CA5">
      <w:pPr>
        <w:adjustRightInd w:val="0"/>
        <w:snapToGrid w:val="0"/>
        <w:rPr>
          <w:rFonts w:ascii="Calibri" w:eastAsia="MS PGothic" w:hAnsi="Calibri" w:cs="Calibri"/>
          <w:b/>
          <w:sz w:val="22"/>
          <w:lang w:val="en"/>
        </w:rPr>
      </w:pPr>
    </w:p>
    <w:p w14:paraId="585191C2" w14:textId="77777777" w:rsidR="00A06AC0" w:rsidRPr="002A1C75" w:rsidRDefault="00A06AC0" w:rsidP="00750CA5">
      <w:pPr>
        <w:adjustRightInd w:val="0"/>
        <w:snapToGrid w:val="0"/>
        <w:ind w:left="720"/>
        <w:rPr>
          <w:rFonts w:ascii="Calibri" w:eastAsia="MS PGothic" w:hAnsi="Calibri" w:cs="Calibri"/>
          <w:b/>
          <w:sz w:val="22"/>
          <w:lang w:val="en"/>
        </w:rPr>
      </w:pPr>
      <w:r w:rsidRPr="002A1C75">
        <w:rPr>
          <w:rFonts w:ascii="Calibri" w:eastAsia="MS PGothic" w:hAnsi="Calibri" w:cs="Calibri"/>
          <w:b/>
          <w:sz w:val="22"/>
          <w:lang w:val="en"/>
        </w:rPr>
        <w:t>2.1</w:t>
      </w:r>
      <w:r w:rsidRPr="002A1C75">
        <w:rPr>
          <w:rFonts w:ascii="Calibri" w:eastAsia="MS PGothic" w:hAnsi="Calibri" w:cs="Calibri"/>
          <w:b/>
          <w:sz w:val="22"/>
          <w:lang w:val="en"/>
        </w:rPr>
        <w:tab/>
        <w:t>Recap of the 5</w:t>
      </w:r>
      <w:r w:rsidRPr="002A1C75">
        <w:rPr>
          <w:rFonts w:ascii="Calibri" w:eastAsia="MS PGothic" w:hAnsi="Calibri" w:cs="Calibri"/>
          <w:b/>
          <w:sz w:val="22"/>
          <w:vertAlign w:val="superscript"/>
          <w:lang w:val="en"/>
        </w:rPr>
        <w:t>th</w:t>
      </w:r>
      <w:r w:rsidRPr="002A1C75">
        <w:rPr>
          <w:rFonts w:ascii="Calibri" w:eastAsia="MS PGothic" w:hAnsi="Calibri" w:cs="Calibri"/>
          <w:b/>
          <w:sz w:val="22"/>
          <w:lang w:val="en"/>
        </w:rPr>
        <w:t xml:space="preserve"> CDS Technical Meeting and intersessional activities</w:t>
      </w:r>
    </w:p>
    <w:p w14:paraId="4C51AE72" w14:textId="77777777" w:rsidR="00A06AC0" w:rsidRPr="002A1C75" w:rsidRDefault="00A06AC0" w:rsidP="00750CA5">
      <w:pPr>
        <w:adjustRightInd w:val="0"/>
        <w:snapToGrid w:val="0"/>
        <w:ind w:left="1440"/>
        <w:rPr>
          <w:rFonts w:ascii="Calibri" w:eastAsia="MS PGothic" w:hAnsi="Calibri" w:cs="Calibri"/>
          <w:sz w:val="22"/>
          <w:lang w:val="en"/>
        </w:rPr>
      </w:pPr>
      <w:r w:rsidRPr="002A1C75">
        <w:rPr>
          <w:rFonts w:ascii="Calibri" w:eastAsia="MS PGothic" w:hAnsi="Calibri" w:cs="Calibri"/>
          <w:sz w:val="22"/>
          <w:lang w:val="en"/>
        </w:rPr>
        <w:t>The Chair will briefly review the results of the 5</w:t>
      </w:r>
      <w:r w:rsidRPr="002A1C75">
        <w:rPr>
          <w:rFonts w:ascii="Calibri" w:eastAsia="MS PGothic" w:hAnsi="Calibri" w:cs="Calibri"/>
          <w:sz w:val="22"/>
          <w:vertAlign w:val="superscript"/>
          <w:lang w:val="en"/>
        </w:rPr>
        <w:t>th</w:t>
      </w:r>
      <w:r w:rsidRPr="002A1C75">
        <w:rPr>
          <w:rFonts w:ascii="Calibri" w:eastAsia="MS PGothic" w:hAnsi="Calibri" w:cs="Calibri"/>
          <w:sz w:val="22"/>
          <w:lang w:val="en"/>
        </w:rPr>
        <w:t xml:space="preserve"> CDS Technical Meeting and intersessional work.</w:t>
      </w:r>
    </w:p>
    <w:p w14:paraId="749E3117" w14:textId="77777777" w:rsidR="00A06AC0" w:rsidRPr="002A1C75" w:rsidRDefault="00A06AC0" w:rsidP="00750CA5">
      <w:pPr>
        <w:pStyle w:val="ListParagraph"/>
        <w:widowControl w:val="0"/>
        <w:adjustRightInd w:val="0"/>
        <w:snapToGrid w:val="0"/>
        <w:spacing w:after="0" w:line="240" w:lineRule="auto"/>
        <w:ind w:left="0"/>
        <w:contextualSpacing w:val="0"/>
        <w:rPr>
          <w:rFonts w:ascii="Calibri" w:eastAsia="MS PGothic" w:hAnsi="Calibri" w:cs="Calibri"/>
          <w:kern w:val="2"/>
          <w:lang w:val="en" w:eastAsia="ja-JP"/>
        </w:rPr>
      </w:pPr>
    </w:p>
    <w:p w14:paraId="73CE2BD9" w14:textId="77777777" w:rsidR="00A06AC0" w:rsidRPr="002A1C75" w:rsidRDefault="00A06AC0" w:rsidP="00750CA5">
      <w:pPr>
        <w:adjustRightInd w:val="0"/>
        <w:snapToGrid w:val="0"/>
        <w:ind w:left="720"/>
        <w:rPr>
          <w:rFonts w:ascii="Calibri" w:eastAsia="MS PGothic" w:hAnsi="Calibri" w:cs="Calibri"/>
          <w:sz w:val="22"/>
          <w:lang w:val="en"/>
        </w:rPr>
      </w:pPr>
      <w:r w:rsidRPr="002A1C75">
        <w:rPr>
          <w:rFonts w:ascii="Calibri" w:eastAsia="MS PGothic" w:hAnsi="Calibri" w:cs="Calibri"/>
          <w:b/>
          <w:bCs/>
          <w:sz w:val="22"/>
          <w:lang w:val="en"/>
        </w:rPr>
        <w:t>2.2</w:t>
      </w:r>
      <w:r w:rsidRPr="002A1C75">
        <w:rPr>
          <w:rFonts w:ascii="Calibri" w:eastAsia="MS PGothic" w:hAnsi="Calibri" w:cs="Calibri"/>
          <w:b/>
          <w:bCs/>
          <w:sz w:val="22"/>
          <w:lang w:val="en"/>
        </w:rPr>
        <w:tab/>
        <w:t>Framework and governance of ePBCD</w:t>
      </w:r>
    </w:p>
    <w:p w14:paraId="477524A2" w14:textId="77777777" w:rsidR="00A06AC0" w:rsidRPr="002A1C75" w:rsidRDefault="00A06AC0" w:rsidP="00750CA5">
      <w:pPr>
        <w:adjustRightInd w:val="0"/>
        <w:snapToGrid w:val="0"/>
        <w:ind w:left="1440"/>
        <w:rPr>
          <w:rFonts w:ascii="Calibri" w:eastAsia="MS PGothic" w:hAnsi="Calibri" w:cs="Calibri"/>
          <w:sz w:val="22"/>
          <w:lang w:val="en"/>
        </w:rPr>
      </w:pPr>
      <w:r w:rsidRPr="002A1C75">
        <w:rPr>
          <w:rFonts w:ascii="Calibri" w:eastAsia="MS PGothic" w:hAnsi="Calibri" w:cs="Calibri"/>
          <w:sz w:val="22"/>
          <w:lang w:val="en"/>
        </w:rPr>
        <w:t xml:space="preserve">The meeting participants will continue discussing </w:t>
      </w:r>
      <w:r w:rsidRPr="002A1C75">
        <w:rPr>
          <w:rFonts w:ascii="Calibri" w:hAnsi="Calibri" w:cs="Calibri"/>
          <w:bCs/>
          <w:sz w:val="22"/>
        </w:rPr>
        <w:t>options for budgetary and administrative consideration, including</w:t>
      </w:r>
      <w:r w:rsidRPr="002A1C75">
        <w:rPr>
          <w:rFonts w:ascii="Calibri" w:hAnsi="Calibri" w:cs="Calibri"/>
          <w:b/>
          <w:sz w:val="22"/>
        </w:rPr>
        <w:t xml:space="preserve"> </w:t>
      </w:r>
      <w:r w:rsidRPr="002A1C75">
        <w:rPr>
          <w:rFonts w:ascii="Calibri" w:eastAsia="MS PGothic" w:hAnsi="Calibri" w:cs="Calibri"/>
          <w:sz w:val="22"/>
          <w:lang w:val="en"/>
        </w:rPr>
        <w:t>system architecture and the roles and responsibilities of the IATTC and WCPFC secretariats</w:t>
      </w:r>
      <w:r w:rsidRPr="002A1C75">
        <w:rPr>
          <w:rFonts w:ascii="Calibri" w:hAnsi="Calibri" w:cs="Calibri"/>
          <w:b/>
          <w:sz w:val="22"/>
        </w:rPr>
        <w:t>.</w:t>
      </w:r>
    </w:p>
    <w:p w14:paraId="740B3DFB" w14:textId="77777777" w:rsidR="00A06AC0" w:rsidRPr="002A1C75" w:rsidRDefault="00A06AC0" w:rsidP="00750CA5">
      <w:pPr>
        <w:adjustRightInd w:val="0"/>
        <w:snapToGrid w:val="0"/>
        <w:rPr>
          <w:rFonts w:ascii="Calibri" w:eastAsia="MS PGothic" w:hAnsi="Calibri" w:cs="Calibri"/>
          <w:b/>
          <w:sz w:val="22"/>
          <w:lang w:val="en"/>
        </w:rPr>
      </w:pPr>
    </w:p>
    <w:p w14:paraId="6E55ABEF" w14:textId="77777777" w:rsidR="00A06AC0" w:rsidRPr="002A1C75" w:rsidRDefault="00A06AC0" w:rsidP="00750CA5">
      <w:pPr>
        <w:adjustRightInd w:val="0"/>
        <w:snapToGrid w:val="0"/>
        <w:ind w:left="720"/>
        <w:rPr>
          <w:rFonts w:ascii="Calibri" w:eastAsia="MS PGothic" w:hAnsi="Calibri" w:cs="Calibri"/>
          <w:b/>
          <w:sz w:val="22"/>
          <w:lang w:val="en"/>
        </w:rPr>
      </w:pPr>
      <w:r w:rsidRPr="002A1C75">
        <w:rPr>
          <w:rFonts w:ascii="Calibri" w:eastAsia="MS PGothic" w:hAnsi="Calibri" w:cs="Calibri"/>
          <w:b/>
          <w:sz w:val="22"/>
          <w:lang w:val="en"/>
        </w:rPr>
        <w:t>2.3</w:t>
      </w:r>
      <w:r w:rsidRPr="002A1C75">
        <w:rPr>
          <w:rFonts w:ascii="Calibri" w:eastAsia="MS PGothic" w:hAnsi="Calibri" w:cs="Calibri"/>
          <w:b/>
          <w:sz w:val="22"/>
          <w:lang w:val="en"/>
        </w:rPr>
        <w:tab/>
        <w:t>Review of the revised draft CMM</w:t>
      </w:r>
    </w:p>
    <w:p w14:paraId="67B1E370" w14:textId="77777777" w:rsidR="00A06AC0" w:rsidRPr="002A1C75" w:rsidRDefault="00A06AC0" w:rsidP="00750CA5">
      <w:pPr>
        <w:adjustRightInd w:val="0"/>
        <w:snapToGrid w:val="0"/>
        <w:ind w:left="1440"/>
        <w:rPr>
          <w:rFonts w:ascii="Calibri" w:eastAsia="MS PGothic" w:hAnsi="Calibri" w:cs="Calibri"/>
          <w:sz w:val="22"/>
          <w:lang w:val="en"/>
        </w:rPr>
      </w:pPr>
      <w:r w:rsidRPr="002A1C75">
        <w:rPr>
          <w:rFonts w:ascii="Calibri" w:eastAsia="MS PGothic" w:hAnsi="Calibri" w:cs="Calibri"/>
          <w:sz w:val="22"/>
          <w:lang w:val="en"/>
        </w:rPr>
        <w:t>The meeting participants will continue to discuss elements to be included in the CMM submitted by the small working group.</w:t>
      </w:r>
    </w:p>
    <w:p w14:paraId="2E6F2405" w14:textId="77777777" w:rsidR="00A06AC0" w:rsidRPr="002A1C75" w:rsidRDefault="00A06AC0" w:rsidP="00750CA5">
      <w:pPr>
        <w:pStyle w:val="ListParagraph"/>
        <w:widowControl w:val="0"/>
        <w:adjustRightInd w:val="0"/>
        <w:snapToGrid w:val="0"/>
        <w:spacing w:after="0" w:line="240" w:lineRule="auto"/>
        <w:ind w:left="0" w:firstLineChars="50" w:firstLine="110"/>
        <w:contextualSpacing w:val="0"/>
        <w:rPr>
          <w:rFonts w:ascii="Calibri" w:eastAsia="MS PGothic" w:hAnsi="Calibri" w:cs="Calibri"/>
          <w:kern w:val="2"/>
          <w:lang w:val="en" w:eastAsia="ja-JP"/>
        </w:rPr>
      </w:pPr>
    </w:p>
    <w:p w14:paraId="78C58F9B" w14:textId="77777777" w:rsidR="00A06AC0" w:rsidRPr="002A1C75" w:rsidRDefault="00A06AC0" w:rsidP="00A06AC0">
      <w:pPr>
        <w:pStyle w:val="ListParagraph"/>
        <w:numPr>
          <w:ilvl w:val="0"/>
          <w:numId w:val="42"/>
        </w:numPr>
        <w:adjustRightInd w:val="0"/>
        <w:snapToGrid w:val="0"/>
        <w:spacing w:after="0" w:line="240" w:lineRule="auto"/>
        <w:ind w:left="720"/>
        <w:contextualSpacing w:val="0"/>
        <w:jc w:val="both"/>
        <w:rPr>
          <w:rFonts w:ascii="Calibri" w:eastAsia="MS PGothic" w:hAnsi="Calibri" w:cs="Calibri"/>
          <w:b/>
          <w:kern w:val="2"/>
          <w:lang w:val="en" w:eastAsia="ja-JP"/>
        </w:rPr>
      </w:pPr>
      <w:r w:rsidRPr="002A1C75">
        <w:rPr>
          <w:rFonts w:ascii="Calibri" w:eastAsia="MS PGothic" w:hAnsi="Calibri" w:cs="Calibri"/>
          <w:b/>
          <w:kern w:val="2"/>
          <w:lang w:val="en" w:eastAsia="ja-JP"/>
        </w:rPr>
        <w:t>NEXT MEETING</w:t>
      </w:r>
    </w:p>
    <w:p w14:paraId="4E232B90" w14:textId="77777777" w:rsidR="00A06AC0" w:rsidRPr="002A1C75" w:rsidRDefault="00A06AC0" w:rsidP="00750CA5">
      <w:pPr>
        <w:adjustRightInd w:val="0"/>
        <w:snapToGrid w:val="0"/>
        <w:ind w:left="720"/>
        <w:rPr>
          <w:rFonts w:ascii="Calibri" w:eastAsia="MS PGothic" w:hAnsi="Calibri" w:cs="Calibri"/>
          <w:sz w:val="22"/>
          <w:lang w:val="en"/>
        </w:rPr>
      </w:pPr>
      <w:r w:rsidRPr="002A1C75">
        <w:rPr>
          <w:rFonts w:ascii="Calibri" w:eastAsia="MS PGothic" w:hAnsi="Calibri" w:cs="Calibri"/>
          <w:sz w:val="22"/>
          <w:lang w:val="en"/>
        </w:rPr>
        <w:t>The participants will discuss the venue and timing of the next meeting.</w:t>
      </w:r>
    </w:p>
    <w:p w14:paraId="364B0FB3" w14:textId="77777777" w:rsidR="00A06AC0" w:rsidRPr="002A1C75" w:rsidRDefault="00A06AC0" w:rsidP="00750CA5">
      <w:pPr>
        <w:pStyle w:val="ListParagraph"/>
        <w:widowControl w:val="0"/>
        <w:adjustRightInd w:val="0"/>
        <w:snapToGrid w:val="0"/>
        <w:spacing w:after="0" w:line="240" w:lineRule="auto"/>
        <w:ind w:left="0"/>
        <w:contextualSpacing w:val="0"/>
        <w:rPr>
          <w:rFonts w:ascii="Calibri" w:eastAsia="MS PGothic" w:hAnsi="Calibri" w:cs="Calibri"/>
          <w:b/>
          <w:kern w:val="2"/>
          <w:lang w:val="en" w:eastAsia="ja-JP"/>
        </w:rPr>
      </w:pPr>
    </w:p>
    <w:p w14:paraId="78A61E71" w14:textId="77777777" w:rsidR="00A06AC0" w:rsidRPr="002A1C75" w:rsidRDefault="00A06AC0" w:rsidP="00A06AC0">
      <w:pPr>
        <w:pStyle w:val="ListParagraph"/>
        <w:numPr>
          <w:ilvl w:val="0"/>
          <w:numId w:val="42"/>
        </w:numPr>
        <w:adjustRightInd w:val="0"/>
        <w:snapToGrid w:val="0"/>
        <w:spacing w:after="0" w:line="240" w:lineRule="auto"/>
        <w:ind w:left="720"/>
        <w:contextualSpacing w:val="0"/>
        <w:jc w:val="both"/>
        <w:rPr>
          <w:rFonts w:ascii="Calibri" w:eastAsia="MS PGothic" w:hAnsi="Calibri" w:cs="Calibri"/>
          <w:b/>
          <w:kern w:val="2"/>
          <w:lang w:val="en" w:eastAsia="ja-JP"/>
        </w:rPr>
      </w:pPr>
      <w:r w:rsidRPr="002A1C75">
        <w:rPr>
          <w:rFonts w:ascii="Calibri" w:eastAsia="MS PGothic" w:hAnsi="Calibri" w:cs="Calibri"/>
          <w:b/>
          <w:kern w:val="2"/>
          <w:lang w:val="en" w:eastAsia="ja-JP"/>
        </w:rPr>
        <w:t>OTHER BUSINESS</w:t>
      </w:r>
    </w:p>
    <w:p w14:paraId="17EABBC8" w14:textId="77777777" w:rsidR="00A06AC0" w:rsidRPr="002A1C75" w:rsidRDefault="00A06AC0" w:rsidP="00750CA5">
      <w:pPr>
        <w:pStyle w:val="ListParagraph"/>
        <w:widowControl w:val="0"/>
        <w:adjustRightInd w:val="0"/>
        <w:snapToGrid w:val="0"/>
        <w:spacing w:after="0" w:line="240" w:lineRule="auto"/>
        <w:contextualSpacing w:val="0"/>
        <w:rPr>
          <w:rFonts w:ascii="Calibri" w:eastAsia="MS PGothic" w:hAnsi="Calibri" w:cs="Calibri"/>
          <w:kern w:val="2"/>
          <w:lang w:val="en" w:eastAsia="ja-JP"/>
        </w:rPr>
      </w:pPr>
      <w:r w:rsidRPr="002A1C75">
        <w:rPr>
          <w:rFonts w:ascii="Calibri" w:eastAsia="MS PGothic" w:hAnsi="Calibri" w:cs="Calibri"/>
          <w:kern w:val="2"/>
          <w:lang w:val="en" w:eastAsia="ja-JP"/>
        </w:rPr>
        <w:t>Any other matters raised under Agenda Item 1.3 will be discussed here.</w:t>
      </w:r>
    </w:p>
    <w:p w14:paraId="23329C55" w14:textId="77777777" w:rsidR="00A06AC0" w:rsidRPr="002A1C75" w:rsidRDefault="00A06AC0" w:rsidP="00750CA5">
      <w:pPr>
        <w:pStyle w:val="ListParagraph"/>
        <w:widowControl w:val="0"/>
        <w:adjustRightInd w:val="0"/>
        <w:snapToGrid w:val="0"/>
        <w:spacing w:after="0" w:line="240" w:lineRule="auto"/>
        <w:contextualSpacing w:val="0"/>
        <w:rPr>
          <w:rFonts w:ascii="Calibri" w:eastAsia="MS PGothic" w:hAnsi="Calibri" w:cs="Calibri"/>
          <w:kern w:val="2"/>
          <w:lang w:val="en" w:eastAsia="ja-JP"/>
        </w:rPr>
      </w:pPr>
    </w:p>
    <w:p w14:paraId="67A436F4" w14:textId="77777777" w:rsidR="00A06AC0" w:rsidRPr="002A1C75" w:rsidRDefault="00A06AC0" w:rsidP="00A06AC0">
      <w:pPr>
        <w:pStyle w:val="ListParagraph"/>
        <w:numPr>
          <w:ilvl w:val="0"/>
          <w:numId w:val="42"/>
        </w:numPr>
        <w:adjustRightInd w:val="0"/>
        <w:snapToGrid w:val="0"/>
        <w:spacing w:after="0" w:line="240" w:lineRule="auto"/>
        <w:ind w:left="720"/>
        <w:contextualSpacing w:val="0"/>
        <w:jc w:val="both"/>
        <w:rPr>
          <w:rFonts w:ascii="Calibri" w:eastAsia="MS PGothic" w:hAnsi="Calibri" w:cs="Calibri"/>
          <w:lang w:val="en"/>
        </w:rPr>
      </w:pPr>
      <w:r w:rsidRPr="002A1C75">
        <w:rPr>
          <w:rFonts w:ascii="Calibri" w:eastAsia="MS PGothic" w:hAnsi="Calibri" w:cs="Calibri"/>
          <w:b/>
          <w:lang w:val="en"/>
        </w:rPr>
        <w:t>CHAIR’S SUMMARY AND REPORT TO THE JWG</w:t>
      </w:r>
    </w:p>
    <w:p w14:paraId="21DD12D2" w14:textId="77777777" w:rsidR="00A06AC0" w:rsidRPr="002A1C75" w:rsidRDefault="00A06AC0" w:rsidP="00750CA5">
      <w:pPr>
        <w:pStyle w:val="ListParagraph"/>
        <w:widowControl w:val="0"/>
        <w:adjustRightInd w:val="0"/>
        <w:snapToGrid w:val="0"/>
        <w:spacing w:after="0" w:line="240" w:lineRule="auto"/>
        <w:contextualSpacing w:val="0"/>
        <w:rPr>
          <w:rFonts w:ascii="Calibri" w:eastAsia="MS PGothic" w:hAnsi="Calibri" w:cs="Calibri"/>
          <w:kern w:val="2"/>
          <w:lang w:val="en" w:eastAsia="ja-JP"/>
        </w:rPr>
      </w:pPr>
      <w:r w:rsidRPr="002A1C75">
        <w:rPr>
          <w:rFonts w:ascii="Calibri" w:eastAsia="MS PGothic" w:hAnsi="Calibri" w:cs="Calibri"/>
          <w:kern w:val="2"/>
          <w:lang w:val="en" w:eastAsia="ja-JP"/>
        </w:rPr>
        <w:lastRenderedPageBreak/>
        <w:t>The Chair will summarize the results of the CDS Technical Meeting to be reported to the Joint IATTC-WCPFC NC Working Group.</w:t>
      </w:r>
    </w:p>
    <w:p w14:paraId="3927D682" w14:textId="77777777" w:rsidR="00A06AC0" w:rsidRPr="002A1C75" w:rsidRDefault="00A06AC0" w:rsidP="00750CA5">
      <w:pPr>
        <w:adjustRightInd w:val="0"/>
        <w:snapToGrid w:val="0"/>
        <w:jc w:val="left"/>
        <w:rPr>
          <w:rFonts w:ascii="Calibri" w:eastAsia="MS PGothic" w:hAnsi="Calibri" w:cs="Calibri"/>
          <w:sz w:val="22"/>
          <w:lang w:val="en"/>
        </w:rPr>
      </w:pPr>
    </w:p>
    <w:p w14:paraId="485D195C" w14:textId="77777777" w:rsidR="00A06AC0" w:rsidRPr="002A1C75" w:rsidRDefault="00A06AC0" w:rsidP="00A06AC0">
      <w:pPr>
        <w:pStyle w:val="ListParagraph"/>
        <w:numPr>
          <w:ilvl w:val="0"/>
          <w:numId w:val="42"/>
        </w:numPr>
        <w:adjustRightInd w:val="0"/>
        <w:snapToGrid w:val="0"/>
        <w:spacing w:after="0" w:line="240" w:lineRule="auto"/>
        <w:ind w:left="720"/>
        <w:contextualSpacing w:val="0"/>
        <w:jc w:val="both"/>
        <w:rPr>
          <w:rFonts w:ascii="Calibri" w:eastAsia="MS PGothic" w:hAnsi="Calibri" w:cs="Calibri"/>
          <w:lang w:val="en"/>
        </w:rPr>
      </w:pPr>
      <w:r w:rsidRPr="002A1C75">
        <w:rPr>
          <w:rFonts w:ascii="Calibri" w:eastAsia="Malgun Gothic" w:hAnsi="Calibri" w:cs="Calibri"/>
          <w:b/>
          <w:lang w:val="en"/>
        </w:rPr>
        <w:t>CLOSE OF THE MEETING</w:t>
      </w:r>
    </w:p>
    <w:p w14:paraId="36A2B9FC" w14:textId="77777777" w:rsidR="00A06AC0" w:rsidRPr="002A1C75" w:rsidRDefault="00A06AC0" w:rsidP="00750CA5">
      <w:pPr>
        <w:adjustRightInd w:val="0"/>
        <w:snapToGrid w:val="0"/>
        <w:jc w:val="left"/>
        <w:rPr>
          <w:rFonts w:ascii="Calibri" w:eastAsia="MS PGothic" w:hAnsi="Calibri" w:cs="Calibri"/>
          <w:sz w:val="22"/>
          <w:lang w:val="en"/>
        </w:rPr>
      </w:pPr>
    </w:p>
    <w:p w14:paraId="1BC5D10A" w14:textId="77777777" w:rsidR="00A06AC0" w:rsidRPr="002A1C75" w:rsidRDefault="00A06AC0" w:rsidP="00750CA5">
      <w:pPr>
        <w:widowControl/>
        <w:adjustRightInd w:val="0"/>
        <w:snapToGrid w:val="0"/>
        <w:jc w:val="left"/>
        <w:rPr>
          <w:rFonts w:ascii="Calibri" w:eastAsia="MS PGothic" w:hAnsi="Calibri" w:cs="Calibri"/>
          <w:kern w:val="0"/>
          <w:sz w:val="22"/>
          <w:lang w:val="en"/>
        </w:rPr>
      </w:pPr>
      <w:r w:rsidRPr="002A1C75">
        <w:rPr>
          <w:rFonts w:ascii="Calibri" w:eastAsia="MS PGothic" w:hAnsi="Calibri" w:cs="Calibri"/>
          <w:kern w:val="0"/>
          <w:sz w:val="22"/>
          <w:lang w:val="en"/>
        </w:rPr>
        <w:br w:type="page"/>
      </w:r>
    </w:p>
    <w:p w14:paraId="0EF133F8" w14:textId="77777777" w:rsidR="00A06AC0" w:rsidRPr="002A1C75" w:rsidRDefault="00A06AC0" w:rsidP="00750CA5">
      <w:pPr>
        <w:adjustRightInd w:val="0"/>
        <w:snapToGrid w:val="0"/>
        <w:jc w:val="right"/>
        <w:rPr>
          <w:rFonts w:ascii="Calibri" w:eastAsia="MS PGothic" w:hAnsi="Calibri" w:cs="Calibri"/>
          <w:b/>
          <w:bCs/>
          <w:kern w:val="0"/>
          <w:sz w:val="22"/>
          <w:lang w:val="en"/>
        </w:rPr>
      </w:pPr>
      <w:r w:rsidRPr="002A1C75">
        <w:rPr>
          <w:rFonts w:ascii="Calibri" w:eastAsia="MS PGothic" w:hAnsi="Calibri" w:cs="Calibri"/>
          <w:b/>
          <w:bCs/>
          <w:kern w:val="0"/>
          <w:sz w:val="22"/>
          <w:lang w:val="en"/>
        </w:rPr>
        <w:lastRenderedPageBreak/>
        <w:t>Appendix 2</w:t>
      </w:r>
    </w:p>
    <w:p w14:paraId="56636192" w14:textId="77777777" w:rsidR="00A06AC0" w:rsidRPr="002A1C75" w:rsidRDefault="00A06AC0" w:rsidP="00750CA5">
      <w:pPr>
        <w:adjustRightInd w:val="0"/>
        <w:snapToGrid w:val="0"/>
        <w:rPr>
          <w:rFonts w:ascii="Calibri" w:eastAsia="MS PGothic" w:hAnsi="Calibri" w:cs="Calibri"/>
          <w:kern w:val="0"/>
          <w:sz w:val="22"/>
          <w:lang w:val="en"/>
        </w:rPr>
      </w:pPr>
    </w:p>
    <w:p w14:paraId="3DA30BE2" w14:textId="77777777" w:rsidR="00A06AC0" w:rsidRPr="002A1C75" w:rsidRDefault="00A06AC0" w:rsidP="00750CA5">
      <w:pPr>
        <w:widowControl/>
        <w:adjustRightInd w:val="0"/>
        <w:snapToGrid w:val="0"/>
        <w:ind w:left="1440" w:hanging="1440"/>
        <w:jc w:val="center"/>
        <w:rPr>
          <w:rFonts w:ascii="Calibri" w:eastAsia="Times New Roman" w:hAnsi="Calibri" w:cs="Calibri"/>
          <w:b/>
          <w:kern w:val="0"/>
          <w:sz w:val="22"/>
          <w:lang w:val="en-NZ" w:eastAsia="en-US"/>
        </w:rPr>
      </w:pPr>
      <w:r w:rsidRPr="002A1C75">
        <w:rPr>
          <w:rFonts w:ascii="Calibri" w:eastAsia="Times New Roman" w:hAnsi="Calibri" w:cs="Calibri"/>
          <w:b/>
          <w:kern w:val="0"/>
          <w:sz w:val="22"/>
          <w:lang w:val="en-NZ" w:eastAsia="en-US"/>
        </w:rPr>
        <w:t>JOINT IATTC AND WCPFC-NC WORKING GROUP</w:t>
      </w:r>
    </w:p>
    <w:p w14:paraId="330BC1E2" w14:textId="77777777" w:rsidR="00A06AC0" w:rsidRPr="002A1C75" w:rsidRDefault="00A06AC0" w:rsidP="00750CA5">
      <w:pPr>
        <w:widowControl/>
        <w:adjustRightInd w:val="0"/>
        <w:snapToGrid w:val="0"/>
        <w:ind w:left="1440" w:hanging="1440"/>
        <w:jc w:val="center"/>
        <w:rPr>
          <w:rFonts w:ascii="Calibri" w:eastAsia="Malgun Gothic" w:hAnsi="Calibri" w:cs="Calibri"/>
          <w:b/>
          <w:kern w:val="0"/>
          <w:sz w:val="22"/>
          <w:lang w:val="en-NZ" w:eastAsia="ko-KR"/>
        </w:rPr>
      </w:pPr>
      <w:r w:rsidRPr="002A1C75">
        <w:rPr>
          <w:rFonts w:ascii="Calibri" w:eastAsia="Malgun Gothic" w:hAnsi="Calibri" w:cs="Calibri"/>
          <w:b/>
          <w:kern w:val="0"/>
          <w:sz w:val="22"/>
          <w:lang w:val="en-NZ" w:eastAsia="ko-KR"/>
        </w:rPr>
        <w:t>SIXTH CATCH DOCUMENTATION SCHEME TECHNICAL MEETING</w:t>
      </w:r>
    </w:p>
    <w:p w14:paraId="6519BA57" w14:textId="77777777" w:rsidR="00A06AC0" w:rsidRPr="002A1C75" w:rsidRDefault="00A06AC0" w:rsidP="00750CA5">
      <w:pPr>
        <w:widowControl/>
        <w:adjustRightInd w:val="0"/>
        <w:snapToGrid w:val="0"/>
        <w:ind w:left="1440" w:hanging="1440"/>
        <w:jc w:val="center"/>
        <w:rPr>
          <w:rFonts w:ascii="Calibri" w:eastAsia="Malgun Gothic" w:hAnsi="Calibri" w:cs="Calibri"/>
          <w:b/>
          <w:kern w:val="0"/>
          <w:sz w:val="22"/>
          <w:lang w:val="en-NZ" w:eastAsia="ko-KR"/>
        </w:rPr>
      </w:pPr>
      <w:r w:rsidRPr="002A1C75">
        <w:rPr>
          <w:rFonts w:ascii="Calibri" w:eastAsia="Malgun Gothic" w:hAnsi="Calibri" w:cs="Calibri"/>
          <w:b/>
          <w:kern w:val="0"/>
          <w:sz w:val="22"/>
          <w:lang w:val="en-NZ" w:eastAsia="ko-KR"/>
        </w:rPr>
        <w:t>(CDS-06)</w:t>
      </w:r>
    </w:p>
    <w:p w14:paraId="270E8123" w14:textId="77777777" w:rsidR="00A06AC0" w:rsidRPr="002A1C75" w:rsidRDefault="00A06AC0" w:rsidP="00750CA5">
      <w:pPr>
        <w:widowControl/>
        <w:adjustRightInd w:val="0"/>
        <w:snapToGrid w:val="0"/>
        <w:ind w:left="1440" w:hanging="1440"/>
        <w:jc w:val="center"/>
        <w:rPr>
          <w:rFonts w:ascii="Calibri" w:eastAsia="Times New Roman" w:hAnsi="Calibri" w:cs="Calibri"/>
          <w:b/>
          <w:kern w:val="0"/>
          <w:sz w:val="22"/>
          <w:lang w:val="en-NZ" w:eastAsia="en-US"/>
        </w:rPr>
      </w:pPr>
    </w:p>
    <w:p w14:paraId="727CD3E9" w14:textId="77777777" w:rsidR="00A06AC0" w:rsidRPr="002A1C75" w:rsidRDefault="00A06AC0" w:rsidP="00750CA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Toyama, Japan (Hybrid)</w:t>
      </w:r>
    </w:p>
    <w:p w14:paraId="39DA7453" w14:textId="77777777" w:rsidR="00A06AC0" w:rsidRPr="002A1C75" w:rsidRDefault="00A06AC0" w:rsidP="00750CA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09:00 – 15:00, 9 July 2025</w:t>
      </w:r>
    </w:p>
    <w:p w14:paraId="0CAD7689" w14:textId="77777777" w:rsidR="00A06AC0" w:rsidRPr="002A1C75" w:rsidRDefault="00A06AC0" w:rsidP="00750CA5">
      <w:pPr>
        <w:widowControl/>
        <w:pBdr>
          <w:top w:val="single" w:sz="18" w:space="1" w:color="auto"/>
          <w:bottom w:val="single" w:sz="18" w:space="0" w:color="auto"/>
        </w:pBdr>
        <w:adjustRightInd w:val="0"/>
        <w:snapToGrid w:val="0"/>
        <w:ind w:left="1440" w:hanging="1440"/>
        <w:jc w:val="center"/>
        <w:rPr>
          <w:rFonts w:ascii="Calibri" w:eastAsia="Malgun Gothic" w:hAnsi="Calibri" w:cs="Calibri"/>
          <w:b/>
          <w:kern w:val="0"/>
          <w:sz w:val="22"/>
          <w:lang w:val="en-NZ" w:eastAsia="ko-KR" w:bidi="th-TH"/>
        </w:rPr>
      </w:pPr>
      <w:r w:rsidRPr="002A1C75">
        <w:rPr>
          <w:rFonts w:ascii="Calibri" w:eastAsia="Malgun Gothic" w:hAnsi="Calibri" w:cs="Calibri"/>
          <w:b/>
          <w:kern w:val="0"/>
          <w:sz w:val="22"/>
          <w:lang w:val="en-NZ" w:eastAsia="ko-KR" w:bidi="th-TH"/>
        </w:rPr>
        <w:t xml:space="preserve">Working Draft CMM Resolution for Pacific Bluefin Tuna CDS </w:t>
      </w:r>
    </w:p>
    <w:p w14:paraId="75A92C33" w14:textId="77777777" w:rsidR="00A06AC0" w:rsidRPr="002A1C75" w:rsidRDefault="00A06AC0" w:rsidP="00750CA5">
      <w:pPr>
        <w:widowControl/>
        <w:adjustRightInd w:val="0"/>
        <w:snapToGrid w:val="0"/>
        <w:ind w:left="1440" w:hanging="1440"/>
        <w:jc w:val="right"/>
        <w:rPr>
          <w:rFonts w:ascii="Calibri" w:eastAsia="Malgun Gothic" w:hAnsi="Calibri" w:cs="Calibri"/>
          <w:b/>
          <w:kern w:val="0"/>
          <w:sz w:val="22"/>
          <w:lang w:eastAsia="ko-KR"/>
        </w:rPr>
      </w:pPr>
      <w:r w:rsidRPr="002A1C75">
        <w:rPr>
          <w:rFonts w:ascii="Calibri" w:eastAsia="Batang" w:hAnsi="Calibri" w:cs="Calibri"/>
          <w:b/>
          <w:kern w:val="0"/>
          <w:sz w:val="22"/>
          <w:lang w:val="en-NZ" w:eastAsia="en-US"/>
        </w:rPr>
        <w:t>IATTC</w:t>
      </w:r>
      <w:r w:rsidRPr="002A1C75">
        <w:rPr>
          <w:rFonts w:ascii="Calibri" w:eastAsia="MS Mincho" w:hAnsi="Calibri" w:cs="Calibri"/>
          <w:b/>
          <w:kern w:val="0"/>
          <w:sz w:val="22"/>
          <w:lang w:val="en-NZ"/>
        </w:rPr>
        <w:t>-</w:t>
      </w:r>
      <w:r w:rsidRPr="002A1C75">
        <w:rPr>
          <w:rFonts w:ascii="Calibri" w:eastAsia="Batang" w:hAnsi="Calibri" w:cs="Calibri"/>
          <w:b/>
          <w:kern w:val="0"/>
          <w:sz w:val="22"/>
          <w:lang w:val="en-NZ" w:eastAsia="en-US"/>
        </w:rPr>
        <w:t>NC</w:t>
      </w:r>
      <w:r w:rsidRPr="002A1C75">
        <w:rPr>
          <w:rFonts w:ascii="Calibri" w:eastAsia="Malgun Gothic" w:hAnsi="Calibri" w:cs="Calibri"/>
          <w:b/>
          <w:kern w:val="0"/>
          <w:sz w:val="22"/>
          <w:lang w:val="en-NZ" w:eastAsia="ko-KR"/>
        </w:rPr>
        <w:t>-CDS06</w:t>
      </w:r>
      <w:r w:rsidRPr="002A1C75">
        <w:rPr>
          <w:rFonts w:ascii="Calibri" w:eastAsia="MS Mincho" w:hAnsi="Calibri" w:cs="Calibri"/>
          <w:b/>
          <w:kern w:val="0"/>
          <w:sz w:val="22"/>
          <w:lang w:val="en-NZ"/>
        </w:rPr>
        <w:t>-202</w:t>
      </w:r>
      <w:r w:rsidRPr="002A1C75">
        <w:rPr>
          <w:rFonts w:ascii="Calibri" w:eastAsia="Malgun Gothic" w:hAnsi="Calibri" w:cs="Calibri"/>
          <w:b/>
          <w:kern w:val="0"/>
          <w:sz w:val="22"/>
          <w:lang w:val="en-NZ" w:eastAsia="ko-KR"/>
        </w:rPr>
        <w:t>5</w:t>
      </w:r>
      <w:r w:rsidRPr="002A1C75">
        <w:rPr>
          <w:rFonts w:ascii="Calibri" w:eastAsia="MS Mincho" w:hAnsi="Calibri" w:cs="Calibri"/>
          <w:b/>
          <w:kern w:val="0"/>
          <w:sz w:val="22"/>
          <w:lang w:val="en-NZ"/>
        </w:rPr>
        <w:t>/</w:t>
      </w:r>
      <w:r w:rsidRPr="002A1C75">
        <w:rPr>
          <w:rFonts w:ascii="Calibri" w:eastAsia="Batang" w:hAnsi="Calibri" w:cs="Calibri"/>
          <w:b/>
          <w:kern w:val="0"/>
          <w:sz w:val="22"/>
          <w:lang w:val="en-NZ" w:eastAsia="en-US"/>
        </w:rPr>
        <w:t>0</w:t>
      </w:r>
      <w:r w:rsidRPr="002A1C75">
        <w:rPr>
          <w:rFonts w:ascii="Calibri" w:eastAsia="Malgun Gothic" w:hAnsi="Calibri" w:cs="Calibri"/>
          <w:b/>
          <w:kern w:val="0"/>
          <w:sz w:val="22"/>
          <w:lang w:val="en-NZ" w:eastAsia="ko-KR"/>
        </w:rPr>
        <w:t>2</w:t>
      </w:r>
    </w:p>
    <w:p w14:paraId="761196D6" w14:textId="77777777" w:rsidR="00A06AC0" w:rsidRPr="002A1C75" w:rsidRDefault="00A06AC0" w:rsidP="00750CA5">
      <w:pPr>
        <w:widowControl/>
        <w:adjustRightInd w:val="0"/>
        <w:snapToGrid w:val="0"/>
        <w:ind w:left="1440" w:hanging="1440"/>
        <w:rPr>
          <w:rFonts w:ascii="Calibri" w:eastAsia="Batang" w:hAnsi="Calibri" w:cs="Calibri"/>
          <w:b/>
          <w:kern w:val="0"/>
          <w:sz w:val="22"/>
        </w:rPr>
      </w:pPr>
    </w:p>
    <w:p w14:paraId="1BD488C1" w14:textId="77777777" w:rsidR="00A06AC0" w:rsidRPr="002A1C75" w:rsidRDefault="00A06AC0" w:rsidP="00750CA5">
      <w:pPr>
        <w:autoSpaceDE w:val="0"/>
        <w:autoSpaceDN w:val="0"/>
        <w:adjustRightInd w:val="0"/>
        <w:snapToGrid w:val="0"/>
        <w:ind w:left="1440" w:hanging="1440"/>
        <w:jc w:val="center"/>
        <w:rPr>
          <w:rFonts w:ascii="Calibri" w:eastAsia="MS Mincho" w:hAnsi="Calibri" w:cs="Calibri"/>
          <w:b/>
          <w:kern w:val="0"/>
          <w:sz w:val="22"/>
        </w:rPr>
      </w:pPr>
      <w:r w:rsidRPr="002A1C75">
        <w:rPr>
          <w:rFonts w:ascii="Calibri" w:eastAsia="MS Mincho" w:hAnsi="Calibri" w:cs="Calibri"/>
          <w:b/>
          <w:kern w:val="0"/>
          <w:sz w:val="22"/>
        </w:rPr>
        <w:t>Small Working Group under the CDS Technical Meeting</w:t>
      </w:r>
    </w:p>
    <w:p w14:paraId="438F1514" w14:textId="77777777" w:rsidR="00A06AC0" w:rsidRPr="002A1C75" w:rsidRDefault="00A06AC0" w:rsidP="00750CA5">
      <w:pPr>
        <w:autoSpaceDE w:val="0"/>
        <w:autoSpaceDN w:val="0"/>
        <w:adjustRightInd w:val="0"/>
        <w:snapToGrid w:val="0"/>
        <w:ind w:left="1440" w:hanging="1440"/>
        <w:rPr>
          <w:rFonts w:ascii="Calibri" w:eastAsia="Batang" w:hAnsi="Calibri" w:cs="Calibri"/>
          <w:b/>
          <w:kern w:val="0"/>
          <w:sz w:val="22"/>
          <w:u w:val="single"/>
          <w:lang w:eastAsia="ko-KR"/>
        </w:rPr>
      </w:pPr>
    </w:p>
    <w:p w14:paraId="6328663F" w14:textId="77777777" w:rsidR="00A06AC0" w:rsidRPr="002A1C75" w:rsidRDefault="00A06AC0" w:rsidP="00750CA5">
      <w:pPr>
        <w:widowControl/>
        <w:adjustRightInd w:val="0"/>
        <w:snapToGrid w:val="0"/>
        <w:jc w:val="left"/>
        <w:rPr>
          <w:rFonts w:ascii="Calibri" w:eastAsia="Batang" w:hAnsi="Calibri" w:cs="Calibri"/>
          <w:b/>
          <w:kern w:val="0"/>
          <w:sz w:val="22"/>
          <w:lang w:eastAsia="ko-KR"/>
        </w:rPr>
      </w:pPr>
    </w:p>
    <w:p w14:paraId="4495D3C0" w14:textId="77777777" w:rsidR="005C417C" w:rsidRPr="00BF0462" w:rsidRDefault="005C417C" w:rsidP="005C417C">
      <w:pPr>
        <w:autoSpaceDE w:val="0"/>
        <w:autoSpaceDN w:val="0"/>
        <w:adjustRightInd w:val="0"/>
        <w:snapToGrid w:val="0"/>
        <w:ind w:left="1440" w:hanging="1440"/>
        <w:rPr>
          <w:rFonts w:ascii="Calibri" w:eastAsia="MS Mincho" w:hAnsi="Calibri" w:cs="Calibri"/>
          <w:b/>
          <w:kern w:val="0"/>
          <w:sz w:val="22"/>
        </w:rPr>
      </w:pPr>
      <w:r w:rsidRPr="00BF0462">
        <w:rPr>
          <w:rFonts w:ascii="Calibri" w:eastAsia="Batang" w:hAnsi="Calibri" w:cs="Calibri"/>
          <w:b/>
          <w:kern w:val="0"/>
          <w:sz w:val="22"/>
          <w:lang w:eastAsia="ko-KR"/>
        </w:rPr>
        <w:t>Background</w:t>
      </w:r>
    </w:p>
    <w:p w14:paraId="42E9476A" w14:textId="77777777" w:rsidR="005C417C" w:rsidRPr="00BF0462" w:rsidRDefault="005C417C" w:rsidP="005C417C">
      <w:pPr>
        <w:autoSpaceDE w:val="0"/>
        <w:autoSpaceDN w:val="0"/>
        <w:adjustRightInd w:val="0"/>
        <w:snapToGrid w:val="0"/>
        <w:ind w:left="1440" w:hanging="1440"/>
        <w:rPr>
          <w:rFonts w:ascii="Calibri" w:eastAsia="Batang" w:hAnsi="Calibri" w:cs="Calibri"/>
          <w:b/>
          <w:kern w:val="0"/>
          <w:sz w:val="22"/>
          <w:u w:val="single"/>
          <w:lang w:eastAsia="ko-KR"/>
        </w:rPr>
      </w:pPr>
    </w:p>
    <w:p w14:paraId="0A657F1C" w14:textId="77777777" w:rsidR="005C417C" w:rsidRPr="00BF0462" w:rsidRDefault="005C417C" w:rsidP="005C417C">
      <w:pPr>
        <w:autoSpaceDE w:val="0"/>
        <w:autoSpaceDN w:val="0"/>
        <w:adjustRightInd w:val="0"/>
        <w:snapToGrid w:val="0"/>
        <w:rPr>
          <w:rFonts w:ascii="Calibri" w:eastAsia="MS Mincho" w:hAnsi="Calibri" w:cs="Calibri"/>
          <w:bCs/>
          <w:kern w:val="0"/>
          <w:sz w:val="22"/>
        </w:rPr>
      </w:pPr>
      <w:r w:rsidRPr="00BF0462">
        <w:rPr>
          <w:rFonts w:ascii="Calibri" w:eastAsia="MS Mincho" w:hAnsi="Calibri" w:cs="Calibri"/>
          <w:bCs/>
          <w:kern w:val="0"/>
          <w:sz w:val="22"/>
        </w:rPr>
        <w:t>In 2019 and 2020, the virtual working group established under the CDS Technical Meeting discussed a draft CMM/Resolution for Pacific bluefin tuna Catch Documentation Scheme.  The draft CMM/Resolution received many comments and suggestions from the members of the virtual working group.  In June 2022, Japan, as the lead, circulated the 3</w:t>
      </w:r>
      <w:r w:rsidRPr="00BF0462">
        <w:rPr>
          <w:rFonts w:ascii="Calibri" w:eastAsia="MS Mincho" w:hAnsi="Calibri" w:cs="Calibri"/>
          <w:bCs/>
          <w:kern w:val="0"/>
          <w:sz w:val="22"/>
          <w:vertAlign w:val="superscript"/>
        </w:rPr>
        <w:t>rd</w:t>
      </w:r>
      <w:r w:rsidRPr="00BF0462">
        <w:rPr>
          <w:rFonts w:ascii="Calibri" w:eastAsia="MS Mincho" w:hAnsi="Calibri" w:cs="Calibri"/>
          <w:bCs/>
          <w:kern w:val="0"/>
          <w:sz w:val="22"/>
        </w:rPr>
        <w:t xml:space="preserve"> draft of the CMM/Resolution among members of virtual working group, with all comments and suggestions tentatively incorporated.  However, since the text became quite busy with those comments and suggestions, including provisions related to traceability and monitoring, controlling and surveillance measures, some of which were considered to be beyond the scope of the CDS, the 3</w:t>
      </w:r>
      <w:r w:rsidRPr="00BF0462">
        <w:rPr>
          <w:rFonts w:ascii="Calibri" w:eastAsia="MS Mincho" w:hAnsi="Calibri" w:cs="Calibri"/>
          <w:bCs/>
          <w:kern w:val="0"/>
          <w:sz w:val="22"/>
          <w:vertAlign w:val="superscript"/>
        </w:rPr>
        <w:t>rd</w:t>
      </w:r>
      <w:r w:rsidRPr="00BF0462">
        <w:rPr>
          <w:rFonts w:ascii="Calibri" w:eastAsia="MS Mincho" w:hAnsi="Calibri" w:cs="Calibri"/>
          <w:bCs/>
          <w:kern w:val="0"/>
          <w:sz w:val="22"/>
        </w:rPr>
        <w:t xml:space="preserve"> draft was not directly discussed at the 3</w:t>
      </w:r>
      <w:r w:rsidRPr="00BF0462">
        <w:rPr>
          <w:rFonts w:ascii="Calibri" w:eastAsia="MS Mincho" w:hAnsi="Calibri" w:cs="Calibri"/>
          <w:bCs/>
          <w:kern w:val="0"/>
          <w:sz w:val="22"/>
          <w:vertAlign w:val="superscript"/>
        </w:rPr>
        <w:t>rd</w:t>
      </w:r>
      <w:r w:rsidRPr="00BF0462">
        <w:rPr>
          <w:rFonts w:ascii="Calibri" w:eastAsia="MS Mincho" w:hAnsi="Calibri" w:cs="Calibri"/>
          <w:bCs/>
          <w:kern w:val="0"/>
          <w:sz w:val="22"/>
        </w:rPr>
        <w:t xml:space="preserve"> CDS Technical meeting.  </w:t>
      </w:r>
    </w:p>
    <w:p w14:paraId="72CA013A" w14:textId="77777777" w:rsidR="005C417C" w:rsidRPr="00BF0462" w:rsidRDefault="005C417C" w:rsidP="005C417C">
      <w:pPr>
        <w:autoSpaceDE w:val="0"/>
        <w:autoSpaceDN w:val="0"/>
        <w:adjustRightInd w:val="0"/>
        <w:snapToGrid w:val="0"/>
        <w:rPr>
          <w:rFonts w:ascii="Calibri" w:eastAsia="MS Mincho" w:hAnsi="Calibri" w:cs="Calibri"/>
          <w:bCs/>
          <w:kern w:val="0"/>
          <w:sz w:val="22"/>
        </w:rPr>
      </w:pPr>
    </w:p>
    <w:p w14:paraId="4A9E06C8" w14:textId="77777777" w:rsidR="005C417C" w:rsidRPr="00BF0462" w:rsidRDefault="005C417C" w:rsidP="005C417C">
      <w:pPr>
        <w:autoSpaceDE w:val="0"/>
        <w:autoSpaceDN w:val="0"/>
        <w:adjustRightInd w:val="0"/>
        <w:snapToGrid w:val="0"/>
        <w:rPr>
          <w:rFonts w:ascii="Calibri" w:eastAsia="Batang" w:hAnsi="Calibri" w:cs="Calibri"/>
          <w:color w:val="000000"/>
          <w:kern w:val="0"/>
          <w:sz w:val="22"/>
        </w:rPr>
      </w:pPr>
      <w:r w:rsidRPr="00BF0462">
        <w:rPr>
          <w:rFonts w:ascii="Calibri" w:eastAsia="MS Mincho" w:hAnsi="Calibri" w:cs="Calibri"/>
          <w:bCs/>
          <w:kern w:val="0"/>
          <w:sz w:val="22"/>
        </w:rPr>
        <w:t>The 3</w:t>
      </w:r>
      <w:r w:rsidRPr="00BF0462">
        <w:rPr>
          <w:rFonts w:ascii="Calibri" w:eastAsia="MS Mincho" w:hAnsi="Calibri" w:cs="Calibri"/>
          <w:bCs/>
          <w:kern w:val="0"/>
          <w:sz w:val="22"/>
          <w:vertAlign w:val="superscript"/>
        </w:rPr>
        <w:t>rd</w:t>
      </w:r>
      <w:r w:rsidRPr="00BF0462">
        <w:rPr>
          <w:rFonts w:ascii="Calibri" w:eastAsia="MS Mincho" w:hAnsi="Calibri" w:cs="Calibri"/>
          <w:bCs/>
          <w:kern w:val="0"/>
          <w:sz w:val="22"/>
        </w:rPr>
        <w:t xml:space="preserve"> CDS Technical meeting in July, 2022 agreed that “</w:t>
      </w:r>
      <w:r w:rsidRPr="00BF0462">
        <w:rPr>
          <w:rFonts w:ascii="Calibri" w:eastAsia="Batang" w:hAnsi="Calibri" w:cs="Calibri"/>
          <w:color w:val="000000"/>
          <w:kern w:val="0"/>
          <w:sz w:val="22"/>
        </w:rPr>
        <w:t>the scope and functions of the draft CMM for the development of CDS would: i) not include seafood traceability and not go beyond the scope of the bluefin tuna CDSs utilized by the CCSBT and ICCAT, and ii) not include specific monitoring, controlling and surveillance measures.”</w:t>
      </w:r>
    </w:p>
    <w:p w14:paraId="2B76F21C" w14:textId="77777777" w:rsidR="005C417C" w:rsidRPr="00BF0462" w:rsidRDefault="005C417C" w:rsidP="005C417C">
      <w:pPr>
        <w:autoSpaceDE w:val="0"/>
        <w:autoSpaceDN w:val="0"/>
        <w:adjustRightInd w:val="0"/>
        <w:snapToGrid w:val="0"/>
        <w:rPr>
          <w:rFonts w:ascii="Calibri" w:eastAsia="MS Mincho" w:hAnsi="Calibri" w:cs="Calibri"/>
          <w:color w:val="000000"/>
          <w:kern w:val="0"/>
          <w:sz w:val="22"/>
        </w:rPr>
      </w:pPr>
    </w:p>
    <w:p w14:paraId="0D32F2A4" w14:textId="77777777" w:rsidR="005C417C" w:rsidRPr="00BF0462" w:rsidRDefault="005C417C" w:rsidP="005C417C">
      <w:pPr>
        <w:autoSpaceDE w:val="0"/>
        <w:autoSpaceDN w:val="0"/>
        <w:adjustRightInd w:val="0"/>
        <w:snapToGrid w:val="0"/>
        <w:rPr>
          <w:rFonts w:ascii="Calibri" w:eastAsia="MS Mincho" w:hAnsi="Calibri" w:cs="Calibri"/>
          <w:color w:val="000000"/>
          <w:kern w:val="0"/>
          <w:sz w:val="22"/>
        </w:rPr>
      </w:pPr>
      <w:r w:rsidRPr="00BF0462">
        <w:rPr>
          <w:rFonts w:ascii="Calibri" w:eastAsia="MS Mincho" w:hAnsi="Calibri" w:cs="Calibri"/>
          <w:color w:val="000000"/>
          <w:kern w:val="0"/>
          <w:sz w:val="22"/>
        </w:rPr>
        <w:t>The 4</w:t>
      </w:r>
      <w:r w:rsidRPr="00BF0462">
        <w:rPr>
          <w:rFonts w:ascii="Calibri" w:eastAsia="MS Mincho" w:hAnsi="Calibri" w:cs="Calibri"/>
          <w:color w:val="000000"/>
          <w:kern w:val="0"/>
          <w:sz w:val="22"/>
          <w:vertAlign w:val="superscript"/>
        </w:rPr>
        <w:t>th</w:t>
      </w:r>
      <w:r w:rsidRPr="00BF0462">
        <w:rPr>
          <w:rFonts w:ascii="Calibri" w:eastAsia="MS Mincho" w:hAnsi="Calibri" w:cs="Calibri"/>
          <w:color w:val="000000"/>
          <w:kern w:val="0"/>
          <w:sz w:val="22"/>
        </w:rPr>
        <w:t xml:space="preserve"> CDS Technical meeting in July 2023 tentatively agreed to use resources from the CCSBT e-CDS as the platform for the system development of ePBCD.  This choice has some implication to the Draft CMM/Resolution. On the other hand, there were several pending issues that need further discussion, such as demarcation between IATTC and WCPFC.</w:t>
      </w:r>
    </w:p>
    <w:p w14:paraId="76934894" w14:textId="77777777" w:rsidR="005C417C" w:rsidRPr="00BF0462" w:rsidRDefault="005C417C" w:rsidP="005C417C">
      <w:pPr>
        <w:autoSpaceDE w:val="0"/>
        <w:autoSpaceDN w:val="0"/>
        <w:adjustRightInd w:val="0"/>
        <w:snapToGrid w:val="0"/>
        <w:rPr>
          <w:rFonts w:ascii="Calibri" w:eastAsia="MS Mincho" w:hAnsi="Calibri" w:cs="Calibri"/>
          <w:color w:val="000000"/>
          <w:kern w:val="0"/>
          <w:sz w:val="22"/>
        </w:rPr>
      </w:pPr>
    </w:p>
    <w:p w14:paraId="0B544F27" w14:textId="77777777" w:rsidR="005C417C" w:rsidRPr="00BF0462" w:rsidRDefault="005C417C" w:rsidP="005C417C">
      <w:pPr>
        <w:autoSpaceDE w:val="0"/>
        <w:autoSpaceDN w:val="0"/>
        <w:adjustRightInd w:val="0"/>
        <w:snapToGrid w:val="0"/>
        <w:rPr>
          <w:rFonts w:ascii="Calibri" w:eastAsia="MS Mincho" w:hAnsi="Calibri" w:cs="Calibri"/>
          <w:color w:val="000000"/>
          <w:kern w:val="0"/>
          <w:sz w:val="22"/>
        </w:rPr>
      </w:pPr>
      <w:r w:rsidRPr="00BF0462">
        <w:rPr>
          <w:rFonts w:ascii="Calibri" w:eastAsia="MS Mincho" w:hAnsi="Calibri" w:cs="Calibri"/>
          <w:color w:val="000000"/>
          <w:kern w:val="0"/>
          <w:sz w:val="22"/>
        </w:rPr>
        <w:t>In July 2024, the small working group submitted a working draft CMM/Resolution to the 5</w:t>
      </w:r>
      <w:r w:rsidRPr="00BF0462">
        <w:rPr>
          <w:rFonts w:ascii="Calibri" w:eastAsia="MS Mincho" w:hAnsi="Calibri" w:cs="Calibri"/>
          <w:color w:val="000000"/>
          <w:kern w:val="0"/>
          <w:sz w:val="22"/>
          <w:vertAlign w:val="superscript"/>
        </w:rPr>
        <w:t>th</w:t>
      </w:r>
      <w:r w:rsidRPr="00BF0462">
        <w:rPr>
          <w:rFonts w:ascii="Calibri" w:eastAsia="MS Mincho" w:hAnsi="Calibri" w:cs="Calibri"/>
          <w:color w:val="000000"/>
          <w:kern w:val="0"/>
          <w:sz w:val="22"/>
        </w:rPr>
        <w:t xml:space="preserve"> CDS Technical meeting.  This draft was developed based on the 3</w:t>
      </w:r>
      <w:r w:rsidRPr="00BF0462">
        <w:rPr>
          <w:rFonts w:ascii="Calibri" w:eastAsia="MS Mincho" w:hAnsi="Calibri" w:cs="Calibri"/>
          <w:color w:val="000000"/>
          <w:kern w:val="0"/>
          <w:sz w:val="22"/>
          <w:vertAlign w:val="superscript"/>
        </w:rPr>
        <w:t>rd</w:t>
      </w:r>
      <w:r w:rsidRPr="00BF0462">
        <w:rPr>
          <w:rFonts w:ascii="Calibri" w:eastAsia="MS Mincho" w:hAnsi="Calibri" w:cs="Calibri"/>
          <w:color w:val="000000"/>
          <w:kern w:val="0"/>
          <w:sz w:val="22"/>
        </w:rPr>
        <w:t xml:space="preserve"> draft and by simplifying some of the text to reflect the agreement in 2022 to narrow the scope and functions of the draft CMM/Resolution.  The 5</w:t>
      </w:r>
      <w:r w:rsidRPr="00BF0462">
        <w:rPr>
          <w:rFonts w:ascii="Calibri" w:eastAsia="MS Mincho" w:hAnsi="Calibri" w:cs="Calibri"/>
          <w:color w:val="000000"/>
          <w:kern w:val="0"/>
          <w:sz w:val="22"/>
          <w:vertAlign w:val="superscript"/>
        </w:rPr>
        <w:t>th</w:t>
      </w:r>
      <w:r w:rsidRPr="00BF0462">
        <w:rPr>
          <w:rFonts w:ascii="Calibri" w:eastAsia="MS Mincho" w:hAnsi="Calibri" w:cs="Calibri"/>
          <w:color w:val="000000"/>
          <w:kern w:val="0"/>
          <w:sz w:val="22"/>
        </w:rPr>
        <w:t xml:space="preserve"> CDS Technical meeting tentatively agreed to take a stepwise approach to determine the scope of application and to initially set the scope as covering international transactions.  The 5</w:t>
      </w:r>
      <w:r w:rsidRPr="00BF0462">
        <w:rPr>
          <w:rFonts w:ascii="Calibri" w:eastAsia="MS Mincho" w:hAnsi="Calibri" w:cs="Calibri"/>
          <w:color w:val="000000"/>
          <w:kern w:val="0"/>
          <w:sz w:val="22"/>
          <w:vertAlign w:val="superscript"/>
        </w:rPr>
        <w:t>th</w:t>
      </w:r>
      <w:r w:rsidRPr="00BF0462">
        <w:rPr>
          <w:rFonts w:ascii="Calibri" w:eastAsia="MS Mincho" w:hAnsi="Calibri" w:cs="Calibri"/>
          <w:color w:val="000000"/>
          <w:kern w:val="0"/>
          <w:sz w:val="22"/>
        </w:rPr>
        <w:t xml:space="preserve"> CDS Technical meeting also agreed to task the small working group to produce an amended draft CMM and to present it at the next CDS Technical meeting.</w:t>
      </w:r>
    </w:p>
    <w:p w14:paraId="3C6D4889" w14:textId="77777777" w:rsidR="005C417C" w:rsidRPr="00BF0462" w:rsidRDefault="005C417C" w:rsidP="005C417C">
      <w:pPr>
        <w:autoSpaceDE w:val="0"/>
        <w:autoSpaceDN w:val="0"/>
        <w:adjustRightInd w:val="0"/>
        <w:snapToGrid w:val="0"/>
        <w:rPr>
          <w:rFonts w:ascii="Calibri" w:eastAsia="MS Mincho" w:hAnsi="Calibri" w:cs="Calibri"/>
          <w:color w:val="000000"/>
          <w:kern w:val="0"/>
          <w:sz w:val="22"/>
        </w:rPr>
      </w:pPr>
    </w:p>
    <w:p w14:paraId="4784808B" w14:textId="77777777" w:rsidR="005C417C" w:rsidRPr="00BF0462" w:rsidRDefault="005C417C" w:rsidP="005C417C">
      <w:pPr>
        <w:autoSpaceDE w:val="0"/>
        <w:autoSpaceDN w:val="0"/>
        <w:adjustRightInd w:val="0"/>
        <w:snapToGrid w:val="0"/>
        <w:rPr>
          <w:rFonts w:ascii="Calibri" w:eastAsia="MS Mincho" w:hAnsi="Calibri" w:cs="Calibri"/>
          <w:color w:val="000000"/>
          <w:kern w:val="0"/>
          <w:sz w:val="22"/>
        </w:rPr>
      </w:pPr>
      <w:r w:rsidRPr="00BF0462">
        <w:rPr>
          <w:rFonts w:ascii="Calibri" w:eastAsia="MS Mincho" w:hAnsi="Calibri" w:cs="Calibri"/>
          <w:color w:val="000000"/>
          <w:kern w:val="0"/>
          <w:sz w:val="22"/>
        </w:rPr>
        <w:t>Furthermore, at the 102</w:t>
      </w:r>
      <w:r w:rsidRPr="00BF0462">
        <w:rPr>
          <w:rFonts w:ascii="Calibri" w:eastAsia="MS Mincho" w:hAnsi="Calibri" w:cs="Calibri"/>
          <w:color w:val="000000"/>
          <w:kern w:val="0"/>
          <w:sz w:val="22"/>
          <w:vertAlign w:val="superscript"/>
        </w:rPr>
        <w:t>nd</w:t>
      </w:r>
      <w:r w:rsidRPr="00BF0462">
        <w:rPr>
          <w:rFonts w:ascii="Calibri" w:eastAsia="MS Mincho" w:hAnsi="Calibri" w:cs="Calibri"/>
          <w:color w:val="000000"/>
          <w:kern w:val="0"/>
          <w:sz w:val="22"/>
        </w:rPr>
        <w:t xml:space="preserve"> meeting of the IATTC in September 2024 and the 21</w:t>
      </w:r>
      <w:r w:rsidRPr="00BF0462">
        <w:rPr>
          <w:rFonts w:ascii="Calibri" w:eastAsia="MS Mincho" w:hAnsi="Calibri" w:cs="Calibri"/>
          <w:color w:val="000000"/>
          <w:kern w:val="0"/>
          <w:sz w:val="22"/>
          <w:vertAlign w:val="superscript"/>
        </w:rPr>
        <w:t>st</w:t>
      </w:r>
      <w:r w:rsidRPr="00BF0462">
        <w:rPr>
          <w:rFonts w:ascii="Calibri" w:eastAsia="MS Mincho" w:hAnsi="Calibri" w:cs="Calibri"/>
          <w:color w:val="000000"/>
          <w:kern w:val="0"/>
          <w:sz w:val="22"/>
        </w:rPr>
        <w:t xml:space="preserve"> regular session of the WCPFC in December 2024, the CPCs/CCMs agreed to consider the establishment of a CDS for Pacific bluefin tuna fisheries in the EPO/WCPO by 31 December 2026.</w:t>
      </w:r>
    </w:p>
    <w:p w14:paraId="414426FE" w14:textId="77777777" w:rsidR="005C417C" w:rsidRPr="00BF0462" w:rsidRDefault="005C417C" w:rsidP="005C417C">
      <w:pPr>
        <w:autoSpaceDE w:val="0"/>
        <w:autoSpaceDN w:val="0"/>
        <w:adjustRightInd w:val="0"/>
        <w:snapToGrid w:val="0"/>
        <w:rPr>
          <w:rFonts w:ascii="Calibri" w:eastAsia="MS Mincho" w:hAnsi="Calibri" w:cs="Calibri"/>
          <w:color w:val="000000"/>
          <w:kern w:val="0"/>
          <w:sz w:val="22"/>
        </w:rPr>
      </w:pPr>
    </w:p>
    <w:p w14:paraId="6E98B796" w14:textId="77777777" w:rsidR="005C417C" w:rsidRPr="00BF0462" w:rsidRDefault="005C417C" w:rsidP="005C417C">
      <w:pPr>
        <w:autoSpaceDE w:val="0"/>
        <w:autoSpaceDN w:val="0"/>
        <w:adjustRightInd w:val="0"/>
        <w:snapToGrid w:val="0"/>
        <w:rPr>
          <w:rFonts w:ascii="Calibri" w:eastAsia="MS Mincho" w:hAnsi="Calibri" w:cs="Calibri"/>
          <w:color w:val="000000"/>
          <w:kern w:val="0"/>
          <w:sz w:val="22"/>
        </w:rPr>
      </w:pPr>
      <w:r w:rsidRPr="00BF0462">
        <w:rPr>
          <w:rFonts w:ascii="Calibri" w:eastAsia="MS Mincho" w:hAnsi="Calibri" w:cs="Calibri"/>
          <w:color w:val="000000"/>
          <w:kern w:val="0"/>
          <w:sz w:val="22"/>
        </w:rPr>
        <w:lastRenderedPageBreak/>
        <w:t>In light of these progress, the small working group wishes to submit the amended working draft CMM/Resolution as attached.  This working draft has not received any authorization from the virtual working group or small working group established under the CDS Technical meeting.  Rather, this document was created for the purpose of having a basis for further discussion at the 6</w:t>
      </w:r>
      <w:r w:rsidRPr="00BF0462">
        <w:rPr>
          <w:rFonts w:ascii="Calibri" w:eastAsia="MS Mincho" w:hAnsi="Calibri" w:cs="Calibri"/>
          <w:color w:val="000000"/>
          <w:kern w:val="0"/>
          <w:sz w:val="22"/>
          <w:vertAlign w:val="superscript"/>
        </w:rPr>
        <w:t>th</w:t>
      </w:r>
      <w:r w:rsidRPr="00BF0462">
        <w:rPr>
          <w:rFonts w:ascii="Calibri" w:eastAsia="MS Mincho" w:hAnsi="Calibri" w:cs="Calibri"/>
          <w:color w:val="000000"/>
          <w:kern w:val="0"/>
          <w:sz w:val="22"/>
        </w:rPr>
        <w:t xml:space="preserve"> CDS Technical meeting and thereafter.</w:t>
      </w:r>
    </w:p>
    <w:p w14:paraId="73C7E31C" w14:textId="77777777" w:rsidR="005C417C" w:rsidRPr="00BF0462" w:rsidRDefault="005C417C" w:rsidP="005C417C">
      <w:pPr>
        <w:autoSpaceDE w:val="0"/>
        <w:autoSpaceDN w:val="0"/>
        <w:adjustRightInd w:val="0"/>
        <w:snapToGrid w:val="0"/>
        <w:rPr>
          <w:rFonts w:ascii="Calibri" w:eastAsia="MS Mincho" w:hAnsi="Calibri" w:cs="Calibri"/>
          <w:b/>
          <w:kern w:val="0"/>
          <w:sz w:val="22"/>
          <w:u w:val="single"/>
        </w:rPr>
      </w:pPr>
    </w:p>
    <w:p w14:paraId="56609F7C" w14:textId="77777777" w:rsidR="005C417C" w:rsidRPr="00BF0462" w:rsidRDefault="005C417C" w:rsidP="005C417C">
      <w:pPr>
        <w:widowControl/>
        <w:adjustRightInd w:val="0"/>
        <w:snapToGrid w:val="0"/>
        <w:jc w:val="left"/>
        <w:rPr>
          <w:rFonts w:ascii="Calibri" w:eastAsia="MS Mincho" w:hAnsi="Calibri" w:cs="Calibri"/>
          <w:b/>
          <w:kern w:val="0"/>
          <w:sz w:val="22"/>
          <w:u w:val="single"/>
        </w:rPr>
      </w:pPr>
      <w:r w:rsidRPr="00BF0462">
        <w:rPr>
          <w:rFonts w:ascii="Calibri" w:eastAsia="MS Mincho" w:hAnsi="Calibri" w:cs="Calibri"/>
          <w:b/>
          <w:kern w:val="0"/>
          <w:sz w:val="22"/>
          <w:u w:val="single"/>
        </w:rPr>
        <w:br w:type="page"/>
      </w:r>
    </w:p>
    <w:p w14:paraId="53D32AB1" w14:textId="77777777" w:rsidR="005C417C" w:rsidRPr="00BF0462" w:rsidRDefault="005C417C" w:rsidP="005C417C">
      <w:pPr>
        <w:widowControl/>
        <w:adjustRightInd w:val="0"/>
        <w:snapToGrid w:val="0"/>
        <w:jc w:val="left"/>
        <w:rPr>
          <w:rFonts w:ascii="Calibri" w:eastAsia="MS Mincho" w:hAnsi="Calibri" w:cs="Calibri"/>
          <w:b/>
          <w:bCs/>
          <w:kern w:val="0"/>
          <w:sz w:val="22"/>
        </w:rPr>
      </w:pPr>
      <w:r w:rsidRPr="00BF0462">
        <w:rPr>
          <w:rFonts w:ascii="Calibri" w:eastAsia="MS Mincho" w:hAnsi="Calibri" w:cs="Calibri"/>
          <w:b/>
          <w:bCs/>
          <w:kern w:val="0"/>
          <w:sz w:val="22"/>
        </w:rPr>
        <w:lastRenderedPageBreak/>
        <w:t>Part I: General Provisions and Application</w:t>
      </w:r>
    </w:p>
    <w:p w14:paraId="6719AF8D"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5F709999"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bookmarkStart w:id="11" w:name="_Hlk203998905"/>
      <w:r w:rsidRPr="00BF0462">
        <w:rPr>
          <w:rFonts w:ascii="Calibri" w:eastAsia="MS Mincho" w:hAnsi="Calibri" w:cs="Calibri"/>
          <w:kern w:val="0"/>
          <w:sz w:val="22"/>
        </w:rPr>
        <w:t>The objective of the Pacific bluefin tuna Catch Documentation (PBCD) program is to identify the origin and movement of Pacific bluefin tuna (PBF)</w:t>
      </w:r>
      <w:ins w:id="12" w:author="JP (Coyle)" w:date="2025-07-09T11:15:00Z">
        <w:r w:rsidRPr="00BF0462">
          <w:rPr>
            <w:rFonts w:ascii="Calibri" w:eastAsia="MS Mincho" w:hAnsi="Calibri" w:cs="Calibri"/>
            <w:kern w:val="0"/>
            <w:sz w:val="22"/>
          </w:rPr>
          <w:t xml:space="preserve"> in its processed or unprocessed form (wild capture or farmed)</w:t>
        </w:r>
      </w:ins>
      <w:r w:rsidRPr="00BF0462">
        <w:rPr>
          <w:rFonts w:ascii="Calibri" w:eastAsia="MS Mincho" w:hAnsi="Calibri" w:cs="Calibri"/>
          <w:kern w:val="0"/>
          <w:sz w:val="22"/>
        </w:rPr>
        <w:t xml:space="preserve"> in order to support the implementation of Conservation and Management Measure (CMM)/Resolution for PBF, including by providing a tool to assist in combating IUU fishing. </w:t>
      </w:r>
      <w:bookmarkEnd w:id="11"/>
    </w:p>
    <w:p w14:paraId="7DC17991" w14:textId="77777777" w:rsidR="005C417C" w:rsidRPr="00BF0462" w:rsidRDefault="005C417C" w:rsidP="005C417C">
      <w:pPr>
        <w:widowControl/>
        <w:adjustRightInd w:val="0"/>
        <w:snapToGrid w:val="0"/>
        <w:ind w:left="220" w:hangingChars="100" w:hanging="220"/>
        <w:jc w:val="left"/>
        <w:rPr>
          <w:rFonts w:ascii="Calibri" w:eastAsia="MS Mincho" w:hAnsi="Calibri" w:cs="Calibri"/>
          <w:kern w:val="0"/>
          <w:sz w:val="22"/>
        </w:rPr>
      </w:pPr>
    </w:p>
    <w:p w14:paraId="02619A9A"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bookmarkStart w:id="13" w:name="_Hlk200401919"/>
      <w:r w:rsidRPr="00BF0462">
        <w:rPr>
          <w:rFonts w:ascii="Calibri" w:eastAsia="MS Mincho" w:hAnsi="Calibri" w:cs="Calibri"/>
          <w:kern w:val="0"/>
          <w:sz w:val="22"/>
        </w:rPr>
        <w:t>This CMM/Resolution applies to PBF, except for those captured in sport and recreational fisheries when their sales are prohibited.</w:t>
      </w:r>
    </w:p>
    <w:bookmarkEnd w:id="13"/>
    <w:p w14:paraId="7574C136" w14:textId="77777777" w:rsidR="005C417C" w:rsidRPr="00BF0462" w:rsidRDefault="005C417C" w:rsidP="005C417C">
      <w:pPr>
        <w:widowControl/>
        <w:adjustRightInd w:val="0"/>
        <w:snapToGrid w:val="0"/>
        <w:ind w:left="220" w:hangingChars="100" w:hanging="220"/>
        <w:jc w:val="left"/>
        <w:rPr>
          <w:rFonts w:ascii="Calibri" w:eastAsia="MS Mincho" w:hAnsi="Calibri" w:cs="Calibri"/>
          <w:kern w:val="0"/>
          <w:sz w:val="22"/>
        </w:rPr>
      </w:pPr>
    </w:p>
    <w:p w14:paraId="1B252876" w14:textId="77777777" w:rsidR="005C417C" w:rsidRPr="00BF0462" w:rsidRDefault="005C417C" w:rsidP="005C417C">
      <w:pPr>
        <w:widowControl/>
        <w:numPr>
          <w:ilvl w:val="0"/>
          <w:numId w:val="44"/>
        </w:numPr>
        <w:adjustRightInd w:val="0"/>
        <w:snapToGrid w:val="0"/>
        <w:jc w:val="left"/>
        <w:rPr>
          <w:rFonts w:ascii="Calibri" w:eastAsia="MS Mincho" w:hAnsi="Calibri" w:cs="Calibri"/>
          <w:kern w:val="0"/>
          <w:sz w:val="22"/>
        </w:rPr>
      </w:pPr>
      <w:r w:rsidRPr="00BF0462">
        <w:rPr>
          <w:rFonts w:ascii="Calibri" w:eastAsia="MS Mincho" w:hAnsi="Calibri" w:cs="Calibri"/>
          <w:kern w:val="0"/>
          <w:sz w:val="22"/>
        </w:rPr>
        <w:t>For the purpose of this CMM/Resolution:</w:t>
      </w:r>
    </w:p>
    <w:p w14:paraId="7B8DFA60" w14:textId="77777777" w:rsidR="005C417C" w:rsidRPr="00BF0462" w:rsidRDefault="005C417C" w:rsidP="005C417C">
      <w:pPr>
        <w:widowControl/>
        <w:numPr>
          <w:ilvl w:val="1"/>
          <w:numId w:val="45"/>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t xml:space="preserve">“Catch” means: </w:t>
      </w:r>
    </w:p>
    <w:p w14:paraId="10CB27F8" w14:textId="77777777" w:rsidR="005C417C" w:rsidRPr="00BF0462" w:rsidRDefault="005C417C" w:rsidP="005C417C">
      <w:pPr>
        <w:widowControl/>
        <w:adjustRightInd w:val="0"/>
        <w:snapToGrid w:val="0"/>
        <w:ind w:left="880"/>
        <w:rPr>
          <w:rFonts w:ascii="Calibri" w:eastAsia="MS Mincho" w:hAnsi="Calibri" w:cs="Calibri"/>
          <w:kern w:val="0"/>
          <w:sz w:val="22"/>
        </w:rPr>
      </w:pPr>
      <w:r w:rsidRPr="00BF0462">
        <w:rPr>
          <w:rFonts w:ascii="Calibri" w:eastAsia="MS Mincho" w:hAnsi="Calibri" w:cs="Calibri"/>
          <w:kern w:val="0"/>
          <w:sz w:val="22"/>
        </w:rPr>
        <w:t xml:space="preserve">Commercial wild capture of PBF, except when the </w:t>
      </w:r>
      <w:bookmarkStart w:id="14" w:name="_Hlk202980696"/>
      <w:r w:rsidRPr="00BF0462">
        <w:rPr>
          <w:rFonts w:ascii="Calibri" w:eastAsia="MS Mincho" w:hAnsi="Calibri" w:cs="Calibri"/>
          <w:kern w:val="0"/>
          <w:sz w:val="22"/>
        </w:rPr>
        <w:t xml:space="preserve">captured PBF is </w:t>
      </w:r>
      <w:ins w:id="15" w:author="JP (Coyle)" w:date="2025-07-09T14:43:00Z">
        <w:r w:rsidRPr="00BF0462">
          <w:rPr>
            <w:rFonts w:ascii="Calibri" w:eastAsia="MS Mincho" w:hAnsi="Calibri" w:cs="Calibri"/>
            <w:kern w:val="0"/>
            <w:sz w:val="22"/>
          </w:rPr>
          <w:t>not retained on board</w:t>
        </w:r>
      </w:ins>
      <w:del w:id="16" w:author="JP (Coyle)" w:date="2025-07-09T14:43:00Z">
        <w:r w:rsidRPr="00BF0462" w:rsidDel="00346125">
          <w:rPr>
            <w:rFonts w:ascii="Calibri" w:eastAsia="MS Mincho" w:hAnsi="Calibri" w:cs="Calibri"/>
            <w:kern w:val="0"/>
            <w:sz w:val="22"/>
          </w:rPr>
          <w:delText>released</w:delText>
        </w:r>
        <w:r w:rsidRPr="00BF0462" w:rsidDel="00603A44">
          <w:rPr>
            <w:rFonts w:ascii="Calibri" w:eastAsia="MS Mincho" w:hAnsi="Calibri" w:cs="Calibri"/>
            <w:kern w:val="0"/>
            <w:sz w:val="22"/>
          </w:rPr>
          <w:delText xml:space="preserve"> </w:delText>
        </w:r>
      </w:del>
      <w:ins w:id="17" w:author="清水 宣維(SHIMIZU Nobushige)" w:date="2025-06-24T14:02:00Z">
        <w:del w:id="18" w:author="JP (Coyle)" w:date="2025-07-09T14:43:00Z">
          <w:r w:rsidRPr="00BF0462" w:rsidDel="00603A44">
            <w:rPr>
              <w:rFonts w:ascii="Calibri" w:eastAsia="MS Mincho" w:hAnsi="Calibri" w:cs="Calibri"/>
              <w:kern w:val="0"/>
              <w:sz w:val="22"/>
            </w:rPr>
            <w:delText>[or discarded]</w:delText>
          </w:r>
        </w:del>
      </w:ins>
      <w:del w:id="19" w:author="JP (Coyle)" w:date="2025-07-09T14:43:00Z">
        <w:r w:rsidRPr="00BF0462" w:rsidDel="00603A44">
          <w:rPr>
            <w:rFonts w:ascii="Calibri" w:eastAsia="MS Mincho" w:hAnsi="Calibri" w:cs="Calibri"/>
            <w:kern w:val="0"/>
            <w:sz w:val="22"/>
            <w:vertAlign w:val="superscript"/>
          </w:rPr>
          <w:footnoteReference w:id="2"/>
        </w:r>
      </w:del>
      <w:r w:rsidRPr="00BF0462">
        <w:rPr>
          <w:rFonts w:ascii="Calibri" w:eastAsia="MS Mincho" w:hAnsi="Calibri" w:cs="Calibri"/>
          <w:kern w:val="0"/>
          <w:sz w:val="22"/>
        </w:rPr>
        <w:t xml:space="preserve">. </w:t>
      </w:r>
    </w:p>
    <w:bookmarkEnd w:id="14"/>
    <w:p w14:paraId="5CC90891" w14:textId="77777777" w:rsidR="005C417C" w:rsidRPr="00BF0462" w:rsidRDefault="005C417C" w:rsidP="005C417C">
      <w:pPr>
        <w:widowControl/>
        <w:numPr>
          <w:ilvl w:val="1"/>
          <w:numId w:val="45"/>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t>“Caging” means:</w:t>
      </w:r>
    </w:p>
    <w:p w14:paraId="275A9AB6" w14:textId="77777777" w:rsidR="005C417C" w:rsidRPr="00BF0462" w:rsidRDefault="005C417C" w:rsidP="005C417C">
      <w:pPr>
        <w:widowControl/>
        <w:adjustRightInd w:val="0"/>
        <w:snapToGrid w:val="0"/>
        <w:ind w:left="880"/>
        <w:rPr>
          <w:rFonts w:ascii="Calibri" w:eastAsia="MS Mincho" w:hAnsi="Calibri" w:cs="Calibri"/>
          <w:kern w:val="0"/>
          <w:sz w:val="22"/>
        </w:rPr>
      </w:pPr>
      <w:r w:rsidRPr="00BF0462">
        <w:rPr>
          <w:rFonts w:ascii="Calibri" w:eastAsia="MS Mincho" w:hAnsi="Calibri" w:cs="Calibri"/>
          <w:kern w:val="0"/>
          <w:sz w:val="22"/>
        </w:rPr>
        <w:t>The relocation of live PBF from a fishing vessel, trap or transport cage to a farming cage, including a fattening cage.</w:t>
      </w:r>
    </w:p>
    <w:p w14:paraId="59EE1181" w14:textId="77777777" w:rsidR="005C417C" w:rsidRPr="00BF0462" w:rsidRDefault="005C417C" w:rsidP="005C417C">
      <w:pPr>
        <w:widowControl/>
        <w:numPr>
          <w:ilvl w:val="1"/>
          <w:numId w:val="45"/>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t>“Export” means:</w:t>
      </w:r>
    </w:p>
    <w:p w14:paraId="1D227674" w14:textId="77777777" w:rsidR="005C417C" w:rsidRPr="00BF0462" w:rsidRDefault="005C417C" w:rsidP="005C417C">
      <w:pPr>
        <w:widowControl/>
        <w:adjustRightInd w:val="0"/>
        <w:snapToGrid w:val="0"/>
        <w:ind w:left="880"/>
        <w:rPr>
          <w:rFonts w:ascii="Calibri" w:eastAsia="MS Mincho" w:hAnsi="Calibri" w:cs="Calibri"/>
          <w:kern w:val="0"/>
          <w:sz w:val="22"/>
        </w:rPr>
      </w:pPr>
      <w:r w:rsidRPr="00BF0462">
        <w:rPr>
          <w:rFonts w:ascii="Calibri" w:eastAsia="MS Mincho" w:hAnsi="Calibri" w:cs="Calibri"/>
          <w:kern w:val="0"/>
          <w:sz w:val="22"/>
        </w:rPr>
        <w:t xml:space="preserve">Any movement of PBF from the territory of the Commission Member, Cooperating Non-member and participating Territory (hereinafter referred to as CCM)/Member and Cooperating Non-Member (hereinafter referred to as CPC) where the fishing vessel is flagged (hereinafter referred to as flag CCM/CPC) or where the trap or farm is established (hereinafter referred to as trap CCM/CPC or farm CCM/CPC, respectively) to the territory of another CCM/CPC or non-CCM/non-CPC of the Commission, or from the fishing grounds to the territory of a CCM/CPC which is not the flag CCM/CPC or to the territory of a non-CCM/non-CPC of the Commission. </w:t>
      </w:r>
    </w:p>
    <w:p w14:paraId="4E270BE5" w14:textId="77777777" w:rsidR="005C417C" w:rsidRPr="00BF0462" w:rsidRDefault="005C417C" w:rsidP="005C417C">
      <w:pPr>
        <w:widowControl/>
        <w:numPr>
          <w:ilvl w:val="1"/>
          <w:numId w:val="45"/>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t>“Harvest</w:t>
      </w:r>
      <w:ins w:id="22" w:author="JP (Coyle)" w:date="2025-07-09T10:21:00Z">
        <w:r w:rsidRPr="00BF0462">
          <w:rPr>
            <w:rFonts w:ascii="Calibri" w:eastAsia="MS Mincho" w:hAnsi="Calibri" w:cs="Calibri"/>
            <w:kern w:val="0"/>
            <w:sz w:val="22"/>
          </w:rPr>
          <w:t xml:space="preserve"> </w:t>
        </w:r>
      </w:ins>
      <w:ins w:id="23" w:author="JP (Coyle)" w:date="2025-07-09T11:22:00Z">
        <w:r w:rsidRPr="00BF0462">
          <w:rPr>
            <w:rFonts w:ascii="Calibri" w:eastAsia="MS Mincho" w:hAnsi="Calibri" w:cs="Calibri"/>
            <w:kern w:val="0"/>
            <w:sz w:val="22"/>
          </w:rPr>
          <w:t>[</w:t>
        </w:r>
      </w:ins>
      <w:ins w:id="24" w:author="JP (Coyle)" w:date="2025-07-09T10:21:00Z">
        <w:r w:rsidRPr="00BF0462">
          <w:rPr>
            <w:rFonts w:ascii="Calibri" w:eastAsia="MS Mincho" w:hAnsi="Calibri" w:cs="Calibri"/>
            <w:kern w:val="0"/>
            <w:sz w:val="22"/>
          </w:rPr>
          <w:t>(from cages)</w:t>
        </w:r>
      </w:ins>
      <w:ins w:id="25" w:author="JP (Coyle)" w:date="2025-07-09T11:22:00Z">
        <w:r w:rsidRPr="00BF0462">
          <w:rPr>
            <w:rFonts w:ascii="Calibri" w:eastAsia="MS Mincho" w:hAnsi="Calibri" w:cs="Calibri"/>
            <w:kern w:val="0"/>
            <w:sz w:val="22"/>
          </w:rPr>
          <w:t>]</w:t>
        </w:r>
      </w:ins>
      <w:r w:rsidRPr="00BF0462">
        <w:rPr>
          <w:rFonts w:ascii="Calibri" w:eastAsia="MS Mincho" w:hAnsi="Calibri" w:cs="Calibri"/>
          <w:kern w:val="0"/>
          <w:sz w:val="22"/>
        </w:rPr>
        <w:t>” means:</w:t>
      </w:r>
    </w:p>
    <w:p w14:paraId="4B001C2B" w14:textId="77777777" w:rsidR="005C417C" w:rsidRPr="00BF0462" w:rsidRDefault="005C417C" w:rsidP="005C417C">
      <w:pPr>
        <w:widowControl/>
        <w:adjustRightInd w:val="0"/>
        <w:snapToGrid w:val="0"/>
        <w:ind w:left="880"/>
        <w:rPr>
          <w:rFonts w:ascii="Calibri" w:eastAsia="MS Mincho" w:hAnsi="Calibri" w:cs="Calibri"/>
          <w:kern w:val="0"/>
          <w:sz w:val="22"/>
        </w:rPr>
      </w:pPr>
      <w:ins w:id="26" w:author="JP (Coyle)" w:date="2025-07-09T10:24:00Z">
        <w:r w:rsidRPr="00BF0462">
          <w:rPr>
            <w:rFonts w:ascii="Calibri" w:eastAsia="MS Mincho" w:hAnsi="Calibri" w:cs="Calibri"/>
            <w:kern w:val="0"/>
            <w:sz w:val="22"/>
          </w:rPr>
          <w:t>Removal</w:t>
        </w:r>
      </w:ins>
      <w:del w:id="27" w:author="JP (Coyle)" w:date="2025-07-09T10:21:00Z">
        <w:r w:rsidRPr="00BF0462" w:rsidDel="00A73043">
          <w:rPr>
            <w:rFonts w:ascii="Calibri" w:eastAsia="MS Mincho" w:hAnsi="Calibri" w:cs="Calibri"/>
            <w:kern w:val="0"/>
            <w:sz w:val="22"/>
          </w:rPr>
          <w:delText>Taking</w:delText>
        </w:r>
      </w:del>
      <w:r w:rsidRPr="00BF0462">
        <w:rPr>
          <w:rFonts w:ascii="Calibri" w:eastAsia="MS Mincho" w:hAnsi="Calibri" w:cs="Calibri"/>
          <w:kern w:val="0"/>
          <w:sz w:val="22"/>
        </w:rPr>
        <w:t xml:space="preserve"> of PBF from farming cages for consumption, processing, export or other purposes that result in the death of the animal.</w:t>
      </w:r>
    </w:p>
    <w:p w14:paraId="5E457E80" w14:textId="77777777" w:rsidR="005C417C" w:rsidRPr="00BF0462" w:rsidRDefault="005C417C" w:rsidP="005C417C">
      <w:pPr>
        <w:widowControl/>
        <w:numPr>
          <w:ilvl w:val="1"/>
          <w:numId w:val="45"/>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t>“Import” means:</w:t>
      </w:r>
    </w:p>
    <w:p w14:paraId="2B12EF62" w14:textId="77777777" w:rsidR="005C417C" w:rsidRPr="00BF0462" w:rsidRDefault="005C417C" w:rsidP="005C417C">
      <w:pPr>
        <w:widowControl/>
        <w:adjustRightInd w:val="0"/>
        <w:snapToGrid w:val="0"/>
        <w:ind w:left="880"/>
        <w:rPr>
          <w:rFonts w:ascii="Calibri" w:eastAsia="MS Mincho" w:hAnsi="Calibri" w:cs="Calibri"/>
          <w:bCs/>
          <w:kern w:val="0"/>
          <w:sz w:val="22"/>
        </w:rPr>
      </w:pPr>
      <w:r w:rsidRPr="00BF0462">
        <w:rPr>
          <w:rFonts w:ascii="Calibri" w:eastAsia="MS Mincho" w:hAnsi="Calibri" w:cs="Calibri"/>
          <w:bCs/>
          <w:kern w:val="0"/>
          <w:sz w:val="22"/>
        </w:rPr>
        <w:t>Any introduction of PBF into the territory of a CCM/CPC</w:t>
      </w:r>
      <w:ins w:id="28" w:author="JP (Coyle)" w:date="2025-07-09T11:15:00Z">
        <w:r w:rsidRPr="00BF0462">
          <w:rPr>
            <w:rFonts w:ascii="Calibri" w:eastAsia="MS Mincho" w:hAnsi="Calibri" w:cs="Calibri"/>
            <w:kern w:val="0"/>
            <w:sz w:val="22"/>
          </w:rPr>
          <w:t xml:space="preserve"> </w:t>
        </w:r>
      </w:ins>
      <w:ins w:id="29" w:author="JP (Coyle)" w:date="2025-07-09T11:19:00Z">
        <w:r w:rsidRPr="00BF0462">
          <w:rPr>
            <w:rFonts w:ascii="Calibri" w:eastAsia="MS Mincho" w:hAnsi="Calibri" w:cs="Calibri"/>
            <w:kern w:val="0"/>
            <w:sz w:val="22"/>
          </w:rPr>
          <w:t>[</w:t>
        </w:r>
      </w:ins>
      <w:ins w:id="30" w:author="JP (Coyle)" w:date="2025-07-09T11:17:00Z">
        <w:r w:rsidRPr="00BF0462">
          <w:rPr>
            <w:rFonts w:ascii="Calibri" w:eastAsia="MS Mincho" w:hAnsi="Calibri" w:cs="Calibri"/>
            <w:kern w:val="0"/>
            <w:sz w:val="22"/>
          </w:rPr>
          <w:t>or non-CCM/CPC</w:t>
        </w:r>
      </w:ins>
      <w:ins w:id="31" w:author="JP (Coyle)" w:date="2025-07-09T11:19:00Z">
        <w:r w:rsidRPr="00BF0462">
          <w:rPr>
            <w:rFonts w:ascii="Calibri" w:eastAsia="MS Mincho" w:hAnsi="Calibri" w:cs="Calibri"/>
            <w:kern w:val="0"/>
            <w:sz w:val="22"/>
          </w:rPr>
          <w:t>]</w:t>
        </w:r>
      </w:ins>
      <w:ins w:id="32" w:author="JP (Coyle)" w:date="2025-07-09T11:17:00Z">
        <w:r w:rsidRPr="00BF0462">
          <w:rPr>
            <w:rFonts w:ascii="Calibri" w:eastAsia="MS Mincho" w:hAnsi="Calibri" w:cs="Calibri"/>
            <w:kern w:val="0"/>
            <w:sz w:val="22"/>
          </w:rPr>
          <w:t xml:space="preserve"> </w:t>
        </w:r>
      </w:ins>
      <w:del w:id="33" w:author="JP (Coyle)" w:date="2025-07-09T11:15:00Z">
        <w:r w:rsidRPr="00BF0462" w:rsidDel="00871767">
          <w:rPr>
            <w:rFonts w:ascii="Calibri" w:eastAsia="MS Mincho" w:hAnsi="Calibri" w:cs="Calibri"/>
            <w:bCs/>
            <w:kern w:val="0"/>
            <w:sz w:val="22"/>
          </w:rPr>
          <w:delText xml:space="preserve">, </w:delText>
        </w:r>
      </w:del>
      <w:ins w:id="34" w:author="JP (Coyle)" w:date="2025-07-09T10:26:00Z">
        <w:r w:rsidRPr="00BF0462">
          <w:rPr>
            <w:rFonts w:ascii="Calibri" w:eastAsia="MS Mincho" w:hAnsi="Calibri" w:cs="Calibri"/>
            <w:kern w:val="0"/>
            <w:sz w:val="22"/>
          </w:rPr>
          <w:t>from another CCM/CPC or non-</w:t>
        </w:r>
      </w:ins>
      <w:ins w:id="35" w:author="JP (Coyle)" w:date="2025-07-09T11:20:00Z">
        <w:r w:rsidRPr="00BF0462">
          <w:rPr>
            <w:rFonts w:ascii="Calibri" w:eastAsia="MS Mincho" w:hAnsi="Calibri" w:cs="Calibri"/>
            <w:kern w:val="0"/>
            <w:sz w:val="22"/>
          </w:rPr>
          <w:t>CCM</w:t>
        </w:r>
      </w:ins>
      <w:ins w:id="36" w:author="JP (Coyle)" w:date="2025-07-09T10:26:00Z">
        <w:r w:rsidRPr="00BF0462">
          <w:rPr>
            <w:rFonts w:ascii="Calibri" w:eastAsia="MS Mincho" w:hAnsi="Calibri" w:cs="Calibri"/>
            <w:kern w:val="0"/>
            <w:sz w:val="22"/>
          </w:rPr>
          <w:t xml:space="preserve">/CPC of the </w:t>
        </w:r>
      </w:ins>
      <w:ins w:id="37" w:author="JP (Coyle)" w:date="2025-07-09T10:27:00Z">
        <w:r w:rsidRPr="00BF0462">
          <w:rPr>
            <w:rFonts w:ascii="Calibri" w:eastAsia="MS Mincho" w:hAnsi="Calibri" w:cs="Calibri"/>
            <w:kern w:val="0"/>
            <w:sz w:val="22"/>
          </w:rPr>
          <w:t>C</w:t>
        </w:r>
      </w:ins>
      <w:ins w:id="38" w:author="JP (Coyle)" w:date="2025-07-09T10:26:00Z">
        <w:r w:rsidRPr="00BF0462">
          <w:rPr>
            <w:rFonts w:ascii="Calibri" w:eastAsia="MS Mincho" w:hAnsi="Calibri" w:cs="Calibri"/>
            <w:kern w:val="0"/>
            <w:sz w:val="22"/>
          </w:rPr>
          <w:t>ommission</w:t>
        </w:r>
      </w:ins>
      <w:ins w:id="39" w:author="JP (Coyle)" w:date="2025-07-09T10:28:00Z">
        <w:r w:rsidRPr="00BF0462">
          <w:rPr>
            <w:rFonts w:ascii="Calibri" w:eastAsia="MS Mincho" w:hAnsi="Calibri" w:cs="Calibri"/>
            <w:kern w:val="0"/>
            <w:sz w:val="22"/>
          </w:rPr>
          <w:t>,</w:t>
        </w:r>
      </w:ins>
      <w:ins w:id="40" w:author="JP (Coyle)" w:date="2025-07-09T10:26:00Z">
        <w:r w:rsidRPr="00BF0462">
          <w:rPr>
            <w:rFonts w:ascii="Calibri" w:eastAsia="MS Mincho" w:hAnsi="Calibri" w:cs="Calibri"/>
            <w:kern w:val="0"/>
            <w:sz w:val="22"/>
          </w:rPr>
          <w:t xml:space="preserve"> </w:t>
        </w:r>
      </w:ins>
      <w:ins w:id="41" w:author="JP (Coyle)" w:date="2025-07-09T11:01:00Z">
        <w:r w:rsidRPr="00BF0462">
          <w:rPr>
            <w:rFonts w:ascii="Calibri" w:eastAsia="MS Mincho" w:hAnsi="Calibri" w:cs="Calibri"/>
            <w:kern w:val="0"/>
            <w:sz w:val="22"/>
          </w:rPr>
          <w:t>or from the fishing grounds</w:t>
        </w:r>
      </w:ins>
      <w:ins w:id="42" w:author="JP (Coyle)" w:date="2025-07-09T11:03:00Z">
        <w:r w:rsidRPr="00BF0462">
          <w:rPr>
            <w:rFonts w:ascii="Calibri" w:eastAsia="MS Mincho" w:hAnsi="Calibri" w:cs="Calibri"/>
            <w:kern w:val="0"/>
            <w:sz w:val="22"/>
          </w:rPr>
          <w:t xml:space="preserve"> to the territory of a CCM/CPC</w:t>
        </w:r>
      </w:ins>
      <w:ins w:id="43" w:author="JP (Coyle)" w:date="2025-07-09T11:02:00Z">
        <w:r w:rsidRPr="00BF0462">
          <w:rPr>
            <w:rFonts w:ascii="Calibri" w:eastAsia="MS Mincho" w:hAnsi="Calibri" w:cs="Calibri"/>
            <w:kern w:val="0"/>
            <w:sz w:val="22"/>
          </w:rPr>
          <w:t>,</w:t>
        </w:r>
      </w:ins>
      <w:ins w:id="44" w:author="JP (Coyle)" w:date="2025-07-09T11:01:00Z">
        <w:r w:rsidRPr="00BF0462">
          <w:rPr>
            <w:rFonts w:ascii="Calibri" w:eastAsia="MS Mincho" w:hAnsi="Calibri" w:cs="Calibri"/>
            <w:bCs/>
            <w:kern w:val="0"/>
            <w:sz w:val="22"/>
          </w:rPr>
          <w:t xml:space="preserve"> </w:t>
        </w:r>
      </w:ins>
      <w:r w:rsidRPr="00BF0462">
        <w:rPr>
          <w:rFonts w:ascii="Calibri" w:eastAsia="MS Mincho" w:hAnsi="Calibri" w:cs="Calibri"/>
          <w:bCs/>
          <w:kern w:val="0"/>
          <w:sz w:val="22"/>
        </w:rPr>
        <w:t>which is not the flag CCM/CPC, trap CCM/CPC or farm CCM/CPC.</w:t>
      </w:r>
    </w:p>
    <w:p w14:paraId="1076583F" w14:textId="77777777" w:rsidR="005C417C" w:rsidRPr="00BF0462" w:rsidRDefault="005C417C" w:rsidP="005C417C">
      <w:pPr>
        <w:widowControl/>
        <w:numPr>
          <w:ilvl w:val="1"/>
          <w:numId w:val="45"/>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t>“Re-export” means:</w:t>
      </w:r>
    </w:p>
    <w:p w14:paraId="272433F7" w14:textId="77777777" w:rsidR="005C417C" w:rsidRPr="00BF0462" w:rsidRDefault="005C417C" w:rsidP="005C417C">
      <w:pPr>
        <w:widowControl/>
        <w:adjustRightInd w:val="0"/>
        <w:snapToGrid w:val="0"/>
        <w:ind w:left="880"/>
        <w:rPr>
          <w:rFonts w:ascii="Calibri" w:eastAsia="MS Mincho" w:hAnsi="Calibri" w:cs="Calibri"/>
          <w:kern w:val="0"/>
          <w:sz w:val="22"/>
        </w:rPr>
      </w:pPr>
      <w:r w:rsidRPr="00BF0462">
        <w:rPr>
          <w:rFonts w:ascii="Calibri" w:eastAsia="MS Mincho" w:hAnsi="Calibri" w:cs="Calibri"/>
          <w:kern w:val="0"/>
          <w:sz w:val="22"/>
        </w:rPr>
        <w:t>Any movement of PBF from the territory of a CCM/CPC where it was previously imported to the territory of another CCM/CPC or non-CCM/non-CPC.</w:t>
      </w:r>
    </w:p>
    <w:p w14:paraId="32EA64B8" w14:textId="77777777" w:rsidR="005C417C" w:rsidRPr="00BF0462" w:rsidRDefault="005C417C" w:rsidP="005C417C">
      <w:pPr>
        <w:widowControl/>
        <w:numPr>
          <w:ilvl w:val="1"/>
          <w:numId w:val="45"/>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t>“Transshipment” means:</w:t>
      </w:r>
    </w:p>
    <w:p w14:paraId="6526C673" w14:textId="77777777" w:rsidR="005C417C" w:rsidRPr="00BF0462" w:rsidRDefault="005C417C" w:rsidP="005C417C">
      <w:pPr>
        <w:widowControl/>
        <w:adjustRightInd w:val="0"/>
        <w:snapToGrid w:val="0"/>
        <w:ind w:left="880"/>
        <w:rPr>
          <w:rFonts w:ascii="Calibri" w:eastAsia="MS Mincho" w:hAnsi="Calibri" w:cs="Calibri"/>
          <w:kern w:val="0"/>
          <w:sz w:val="22"/>
        </w:rPr>
      </w:pPr>
      <w:r w:rsidRPr="00BF0462">
        <w:rPr>
          <w:rFonts w:ascii="Calibri" w:eastAsia="MS Mincho" w:hAnsi="Calibri" w:cs="Calibri"/>
          <w:kern w:val="0"/>
          <w:sz w:val="22"/>
        </w:rPr>
        <w:t>The unloading of all or any of PBF on board a fishing vessel to another fishing vessel either at sea or in port.</w:t>
      </w:r>
    </w:p>
    <w:p w14:paraId="1B98214A" w14:textId="77777777" w:rsidR="005C417C" w:rsidRPr="00BF0462" w:rsidRDefault="005C417C" w:rsidP="005C417C">
      <w:pPr>
        <w:widowControl/>
        <w:adjustRightInd w:val="0"/>
        <w:snapToGrid w:val="0"/>
        <w:ind w:left="880"/>
        <w:jc w:val="left"/>
        <w:rPr>
          <w:rFonts w:ascii="Calibri" w:eastAsia="MS Mincho" w:hAnsi="Calibri" w:cs="Calibri"/>
          <w:kern w:val="0"/>
          <w:sz w:val="22"/>
        </w:rPr>
      </w:pPr>
    </w:p>
    <w:p w14:paraId="3641E2DC"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ins w:id="45" w:author="JP (Coyle)" w:date="2025-07-09T11:36:00Z">
        <w:r w:rsidRPr="00BF0462">
          <w:rPr>
            <w:rFonts w:ascii="Calibri" w:eastAsia="MS Mincho" w:hAnsi="Calibri" w:cs="Calibri"/>
            <w:kern w:val="0"/>
            <w:sz w:val="22"/>
          </w:rPr>
          <w:t>[</w:t>
        </w:r>
      </w:ins>
      <w:r w:rsidRPr="00BF0462">
        <w:rPr>
          <w:rFonts w:ascii="Calibri" w:eastAsia="MS Mincho" w:hAnsi="Calibri" w:cs="Calibri"/>
          <w:kern w:val="0"/>
          <w:sz w:val="22"/>
        </w:rPr>
        <w:t>Export, import or re-export of PBF without a completed and validated electronic Pacific bluefin tuna Catch Documentation (ePBCD) or electronic Pacific bluefin tuna Re-export Certificate (ePBRC) shall be prohibited.</w:t>
      </w:r>
      <w:ins w:id="46" w:author="JP (Coyle)" w:date="2025-07-09T11:36:00Z">
        <w:r w:rsidRPr="00BF0462">
          <w:rPr>
            <w:rFonts w:ascii="Calibri" w:eastAsia="MS Mincho" w:hAnsi="Calibri" w:cs="Calibri"/>
            <w:kern w:val="0"/>
            <w:sz w:val="22"/>
          </w:rPr>
          <w:t>]</w:t>
        </w:r>
      </w:ins>
      <w:r w:rsidRPr="00BF0462">
        <w:rPr>
          <w:rFonts w:ascii="Calibri" w:eastAsia="MS Mincho" w:hAnsi="Calibri" w:cs="Calibri"/>
          <w:kern w:val="0"/>
          <w:sz w:val="22"/>
        </w:rPr>
        <w:t xml:space="preserve"> Export, import or re-export of fish parts other than the meat or collars (i.e., heads, eyes, roes, guts and tails) shall be exempted from the requirement of this CMM/Resolution.</w:t>
      </w:r>
    </w:p>
    <w:p w14:paraId="18A8D6A2" w14:textId="77777777" w:rsidR="005C417C" w:rsidRPr="00BF0462" w:rsidRDefault="005C417C" w:rsidP="005C417C">
      <w:pPr>
        <w:widowControl/>
        <w:adjustRightInd w:val="0"/>
        <w:snapToGrid w:val="0"/>
        <w:ind w:left="220" w:hangingChars="100" w:hanging="220"/>
        <w:jc w:val="left"/>
        <w:rPr>
          <w:rFonts w:ascii="Calibri" w:eastAsia="MS Mincho" w:hAnsi="Calibri" w:cs="Calibri"/>
          <w:kern w:val="0"/>
          <w:sz w:val="22"/>
        </w:rPr>
      </w:pPr>
    </w:p>
    <w:p w14:paraId="203ECDFC" w14:textId="77777777" w:rsidR="005C417C" w:rsidRPr="00BF0462" w:rsidRDefault="005C417C" w:rsidP="005C417C">
      <w:pPr>
        <w:widowControl/>
        <w:numPr>
          <w:ilvl w:val="0"/>
          <w:numId w:val="44"/>
        </w:numPr>
        <w:adjustRightInd w:val="0"/>
        <w:snapToGrid w:val="0"/>
        <w:jc w:val="left"/>
        <w:rPr>
          <w:rFonts w:ascii="Calibri" w:eastAsia="MS Mincho" w:hAnsi="Calibri" w:cs="Calibri"/>
          <w:kern w:val="0"/>
          <w:sz w:val="22"/>
        </w:rPr>
      </w:pPr>
      <w:r w:rsidRPr="00BF0462">
        <w:rPr>
          <w:rFonts w:ascii="Calibri" w:eastAsia="MS Mincho" w:hAnsi="Calibri" w:cs="Calibri"/>
          <w:kern w:val="0"/>
          <w:sz w:val="22"/>
        </w:rPr>
        <w:t xml:space="preserve">Development and implementation of ePBCD and </w:t>
      </w:r>
      <w:ins w:id="47" w:author="JP (Coyle)" w:date="2025-07-09T11:48:00Z">
        <w:r w:rsidRPr="00BF0462">
          <w:rPr>
            <w:rFonts w:ascii="Calibri" w:eastAsia="MS Mincho" w:hAnsi="Calibri" w:cs="Calibri"/>
            <w:kern w:val="0"/>
            <w:sz w:val="22"/>
          </w:rPr>
          <w:t>[</w:t>
        </w:r>
      </w:ins>
      <w:r w:rsidRPr="00BF0462">
        <w:rPr>
          <w:rFonts w:ascii="Calibri" w:eastAsia="MS Mincho" w:hAnsi="Calibri" w:cs="Calibri"/>
          <w:kern w:val="0"/>
          <w:sz w:val="22"/>
        </w:rPr>
        <w:t>ePBRC</w:t>
      </w:r>
      <w:ins w:id="48" w:author="JP (Coyle)" w:date="2025-07-09T11:48:00Z">
        <w:r w:rsidRPr="00BF0462">
          <w:rPr>
            <w:rFonts w:ascii="Calibri" w:eastAsia="MS Mincho" w:hAnsi="Calibri" w:cs="Calibri"/>
            <w:kern w:val="0"/>
            <w:sz w:val="22"/>
          </w:rPr>
          <w:t>]</w:t>
        </w:r>
      </w:ins>
    </w:p>
    <w:p w14:paraId="2470FAD0" w14:textId="77777777" w:rsidR="005C417C" w:rsidRPr="00BF0462" w:rsidRDefault="005C417C" w:rsidP="005C417C">
      <w:pPr>
        <w:widowControl/>
        <w:numPr>
          <w:ilvl w:val="0"/>
          <w:numId w:val="46"/>
        </w:numPr>
        <w:adjustRightInd w:val="0"/>
        <w:snapToGrid w:val="0"/>
        <w:rPr>
          <w:rFonts w:ascii="Calibri" w:eastAsia="MS Mincho" w:hAnsi="Calibri" w:cs="Calibri"/>
          <w:kern w:val="0"/>
          <w:sz w:val="22"/>
        </w:rPr>
      </w:pPr>
      <w:r w:rsidRPr="00BF0462">
        <w:rPr>
          <w:rFonts w:ascii="Calibri" w:eastAsia="MS Mincho" w:hAnsi="Calibri" w:cs="Calibri"/>
          <w:kern w:val="0"/>
          <w:sz w:val="22"/>
        </w:rPr>
        <w:lastRenderedPageBreak/>
        <w:t xml:space="preserve">For the implementation of this CMM/Resolution, an interoperable ePBCD system </w:t>
      </w:r>
      <w:ins w:id="49" w:author="JP (Coyle)" w:date="2025-07-09T11:40:00Z">
        <w:r w:rsidRPr="00BF0462">
          <w:rPr>
            <w:rFonts w:ascii="Calibri" w:eastAsia="MS Mincho" w:hAnsi="Calibri" w:cs="Calibri"/>
            <w:kern w:val="0"/>
            <w:sz w:val="22"/>
          </w:rPr>
          <w:t xml:space="preserve">[between IATTC and WCPFC] </w:t>
        </w:r>
      </w:ins>
      <w:r w:rsidRPr="00BF0462">
        <w:rPr>
          <w:rFonts w:ascii="Calibri" w:eastAsia="MS Mincho" w:hAnsi="Calibri" w:cs="Calibri"/>
          <w:kern w:val="0"/>
          <w:sz w:val="22"/>
        </w:rPr>
        <w:t xml:space="preserve">will be developed. This system will also be made available for </w:t>
      </w:r>
      <w:ins w:id="50" w:author="JP (Coyle)" w:date="2025-07-09T11:49:00Z">
        <w:r w:rsidRPr="00BF0462">
          <w:rPr>
            <w:rFonts w:ascii="Calibri" w:eastAsia="MS Mincho" w:hAnsi="Calibri" w:cs="Calibri"/>
            <w:kern w:val="0"/>
            <w:sz w:val="22"/>
          </w:rPr>
          <w:t>[</w:t>
        </w:r>
      </w:ins>
      <w:r w:rsidRPr="00BF0462">
        <w:rPr>
          <w:rFonts w:ascii="Calibri" w:eastAsia="MS Mincho" w:hAnsi="Calibri" w:cs="Calibri"/>
          <w:kern w:val="0"/>
          <w:sz w:val="22"/>
        </w:rPr>
        <w:t>ePBRC</w:t>
      </w:r>
      <w:ins w:id="51" w:author="JP (Coyle)" w:date="2025-07-09T11:49:00Z">
        <w:r w:rsidRPr="00BF0462">
          <w:rPr>
            <w:rFonts w:ascii="Calibri" w:eastAsia="MS Mincho" w:hAnsi="Calibri" w:cs="Calibri"/>
            <w:kern w:val="0"/>
            <w:sz w:val="22"/>
          </w:rPr>
          <w:t>]</w:t>
        </w:r>
      </w:ins>
      <w:r w:rsidRPr="00BF0462">
        <w:rPr>
          <w:rFonts w:ascii="Calibri" w:eastAsia="MS Mincho" w:hAnsi="Calibri" w:cs="Calibri"/>
          <w:kern w:val="0"/>
          <w:sz w:val="22"/>
        </w:rPr>
        <w:t>. WCPFC and IATTC Secretariats should formulate the Terms of Reference for an open tender for the system development before the end of 20XX, or as soon as possible thereafter. Such Terms of Reference shall be approved by both WCPFC and IATTC. The Secretariat shall report to the Commission the result of tenders and progress on the system development thereafter.</w:t>
      </w:r>
    </w:p>
    <w:p w14:paraId="1D52D53B" w14:textId="77777777" w:rsidR="005C417C" w:rsidRPr="00BF0462" w:rsidRDefault="005C417C" w:rsidP="005C417C">
      <w:pPr>
        <w:widowControl/>
        <w:numPr>
          <w:ilvl w:val="0"/>
          <w:numId w:val="46"/>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A pilot testing phase will be undertaken at least for </w:t>
      </w:r>
      <w:ins w:id="52" w:author="JP (Coyle)" w:date="2025-07-09T11:41:00Z">
        <w:r w:rsidRPr="00BF0462">
          <w:rPr>
            <w:rFonts w:ascii="Calibri" w:eastAsia="MS Mincho" w:hAnsi="Calibri" w:cs="Calibri"/>
            <w:kern w:val="0"/>
            <w:sz w:val="22"/>
          </w:rPr>
          <w:t>[</w:t>
        </w:r>
      </w:ins>
      <w:r w:rsidRPr="00BF0462">
        <w:rPr>
          <w:rFonts w:ascii="Calibri" w:eastAsia="MS Mincho" w:hAnsi="Calibri" w:cs="Calibri"/>
          <w:kern w:val="0"/>
          <w:sz w:val="22"/>
        </w:rPr>
        <w:t>X</w:t>
      </w:r>
      <w:ins w:id="53" w:author="JP (Coyle)" w:date="2025-07-09T11:41:00Z">
        <w:r w:rsidRPr="00BF0462">
          <w:rPr>
            <w:rFonts w:ascii="Calibri" w:eastAsia="MS Mincho" w:hAnsi="Calibri" w:cs="Calibri"/>
            <w:kern w:val="0"/>
            <w:sz w:val="22"/>
          </w:rPr>
          <w:t>]</w:t>
        </w:r>
      </w:ins>
      <w:r w:rsidRPr="00BF0462">
        <w:rPr>
          <w:rFonts w:ascii="Calibri" w:eastAsia="MS Mincho" w:hAnsi="Calibri" w:cs="Calibri"/>
          <w:kern w:val="0"/>
          <w:sz w:val="22"/>
        </w:rPr>
        <w:t xml:space="preserve"> years to implement ePBCD and </w:t>
      </w:r>
      <w:ins w:id="54" w:author="JP (Coyle)" w:date="2025-07-09T11:49:00Z">
        <w:r w:rsidRPr="00BF0462">
          <w:rPr>
            <w:rFonts w:ascii="Calibri" w:eastAsia="MS Mincho" w:hAnsi="Calibri" w:cs="Calibri"/>
            <w:kern w:val="0"/>
            <w:sz w:val="22"/>
          </w:rPr>
          <w:t>[</w:t>
        </w:r>
      </w:ins>
      <w:r w:rsidRPr="00BF0462">
        <w:rPr>
          <w:rFonts w:ascii="Calibri" w:eastAsia="MS Mincho" w:hAnsi="Calibri" w:cs="Calibri"/>
          <w:kern w:val="0"/>
          <w:sz w:val="22"/>
        </w:rPr>
        <w:t>ePBRC</w:t>
      </w:r>
      <w:ins w:id="55" w:author="JP (Coyle)" w:date="2025-07-09T11:49:00Z">
        <w:r w:rsidRPr="00BF0462">
          <w:rPr>
            <w:rFonts w:ascii="Calibri" w:eastAsia="MS Mincho" w:hAnsi="Calibri" w:cs="Calibri"/>
            <w:kern w:val="0"/>
            <w:sz w:val="22"/>
          </w:rPr>
          <w:t>]</w:t>
        </w:r>
      </w:ins>
      <w:r w:rsidRPr="00BF0462">
        <w:rPr>
          <w:rFonts w:ascii="Calibri" w:eastAsia="MS Mincho" w:hAnsi="Calibri" w:cs="Calibri"/>
          <w:kern w:val="0"/>
          <w:sz w:val="22"/>
        </w:rPr>
        <w:t>. The pilot testing will involve CCMs/CPCs on a voluntary basis and cover range of actions required in this CMM/Resolution.</w:t>
      </w:r>
    </w:p>
    <w:p w14:paraId="0DCAFFD8" w14:textId="77777777" w:rsidR="005C417C" w:rsidRPr="00BF0462" w:rsidRDefault="005C417C" w:rsidP="005C417C">
      <w:pPr>
        <w:widowControl/>
        <w:numPr>
          <w:ilvl w:val="0"/>
          <w:numId w:val="46"/>
        </w:numPr>
        <w:adjustRightInd w:val="0"/>
        <w:snapToGrid w:val="0"/>
        <w:rPr>
          <w:rFonts w:ascii="Calibri" w:eastAsia="MS Mincho" w:hAnsi="Calibri" w:cs="Calibri"/>
          <w:kern w:val="0"/>
          <w:sz w:val="22"/>
        </w:rPr>
      </w:pPr>
      <w:r w:rsidRPr="00BF0462">
        <w:rPr>
          <w:rFonts w:ascii="Calibri" w:eastAsia="MS Mincho" w:hAnsi="Calibri" w:cs="Calibri"/>
          <w:kern w:val="0"/>
          <w:sz w:val="22"/>
        </w:rPr>
        <w:t>Use of the ePBCD system is mandatory of all CCMs/CPCs once</w:t>
      </w:r>
      <w:ins w:id="56" w:author="JP (Coyle)" w:date="2025-07-09T11:43:00Z">
        <w:r w:rsidRPr="00BF0462">
          <w:rPr>
            <w:rFonts w:ascii="Calibri" w:eastAsia="MS Mincho" w:hAnsi="Calibri" w:cs="Calibri"/>
            <w:kern w:val="0"/>
            <w:sz w:val="22"/>
          </w:rPr>
          <w:t xml:space="preserve"> the establishment of the</w:t>
        </w:r>
      </w:ins>
      <w:r w:rsidRPr="00BF0462">
        <w:rPr>
          <w:rFonts w:ascii="Calibri" w:eastAsia="MS Mincho" w:hAnsi="Calibri" w:cs="Calibri"/>
          <w:kern w:val="0"/>
          <w:sz w:val="22"/>
        </w:rPr>
        <w:t xml:space="preserve"> ePBCD system is </w:t>
      </w:r>
      <w:ins w:id="57" w:author="JP (Coyle)" w:date="2025-07-09T11:43:00Z">
        <w:r w:rsidRPr="00BF0462">
          <w:rPr>
            <w:rFonts w:ascii="Calibri" w:eastAsia="MS Mincho" w:hAnsi="Calibri" w:cs="Calibri"/>
            <w:kern w:val="0"/>
            <w:sz w:val="22"/>
          </w:rPr>
          <w:t>completed with necessary mod</w:t>
        </w:r>
      </w:ins>
      <w:ins w:id="58" w:author="JP (Coyle)" w:date="2025-07-09T11:44:00Z">
        <w:r w:rsidRPr="00BF0462">
          <w:rPr>
            <w:rFonts w:ascii="Calibri" w:eastAsia="MS Mincho" w:hAnsi="Calibri" w:cs="Calibri"/>
            <w:kern w:val="0"/>
            <w:sz w:val="22"/>
          </w:rPr>
          <w:t xml:space="preserve">ifications as a result of </w:t>
        </w:r>
      </w:ins>
      <w:del w:id="59" w:author="JP (Coyle)" w:date="2025-07-09T11:44:00Z">
        <w:r w:rsidRPr="00BF0462" w:rsidDel="009E552A">
          <w:rPr>
            <w:rFonts w:ascii="Calibri" w:eastAsia="MS Mincho" w:hAnsi="Calibri" w:cs="Calibri"/>
            <w:kern w:val="0"/>
            <w:sz w:val="22"/>
          </w:rPr>
          <w:delText>implemented after</w:delText>
        </w:r>
      </w:del>
      <w:r w:rsidRPr="00BF0462">
        <w:rPr>
          <w:rFonts w:ascii="Calibri" w:eastAsia="MS Mincho" w:hAnsi="Calibri" w:cs="Calibri"/>
          <w:kern w:val="0"/>
          <w:sz w:val="22"/>
        </w:rPr>
        <w:t xml:space="preserve"> the pilot testing phase.</w:t>
      </w:r>
    </w:p>
    <w:p w14:paraId="3FC5B8EB" w14:textId="77777777" w:rsidR="005C417C" w:rsidRPr="00BF0462" w:rsidRDefault="005C417C" w:rsidP="005C417C">
      <w:pPr>
        <w:widowControl/>
        <w:numPr>
          <w:ilvl w:val="0"/>
          <w:numId w:val="46"/>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Notwithstanding </w:t>
      </w:r>
      <w:ins w:id="60" w:author="清水 宣維(SHIMIZU Nobushige)" w:date="2025-06-24T14:03:00Z">
        <w:del w:id="61" w:author="JP (Coyle)" w:date="2025-07-09T11:50:00Z">
          <w:r w:rsidRPr="00BF0462" w:rsidDel="0004282F">
            <w:rPr>
              <w:rFonts w:ascii="Calibri" w:eastAsia="MS Mincho" w:hAnsi="Calibri" w:cs="Calibri"/>
              <w:kern w:val="0"/>
              <w:sz w:val="22"/>
            </w:rPr>
            <w:delText>[</w:delText>
          </w:r>
        </w:del>
        <w:r w:rsidRPr="00BF0462">
          <w:rPr>
            <w:rFonts w:ascii="Calibri" w:eastAsia="MS Mincho" w:hAnsi="Calibri" w:cs="Calibri"/>
            <w:kern w:val="0"/>
            <w:sz w:val="22"/>
          </w:rPr>
          <w:t>paragraph 4 and</w:t>
        </w:r>
        <w:del w:id="62" w:author="JP (Coyle)" w:date="2025-07-09T11:50:00Z">
          <w:r w:rsidRPr="00BF0462" w:rsidDel="0004282F">
            <w:rPr>
              <w:rFonts w:ascii="Calibri" w:eastAsia="MS Mincho" w:hAnsi="Calibri" w:cs="Calibri"/>
              <w:kern w:val="0"/>
              <w:sz w:val="22"/>
            </w:rPr>
            <w:delText>]</w:delText>
          </w:r>
        </w:del>
      </w:ins>
      <w:del w:id="63" w:author="JP (Coyle)" w:date="2025-07-09T11:50:00Z">
        <w:r w:rsidRPr="00BF0462" w:rsidDel="004D5A0F">
          <w:rPr>
            <w:rFonts w:ascii="Calibri" w:eastAsia="MS Mincho" w:hAnsi="Calibri" w:cs="Calibri"/>
            <w:kern w:val="0"/>
            <w:sz w:val="22"/>
            <w:vertAlign w:val="superscript"/>
          </w:rPr>
          <w:footnoteReference w:id="3"/>
        </w:r>
      </w:del>
      <w:ins w:id="66" w:author="清水 宣維(SHIMIZU Nobushige)" w:date="2025-06-24T14:03:00Z">
        <w:r w:rsidRPr="00BF0462">
          <w:rPr>
            <w:rFonts w:ascii="Calibri" w:eastAsia="MS Mincho" w:hAnsi="Calibri" w:cs="Calibri"/>
            <w:kern w:val="0"/>
            <w:sz w:val="22"/>
          </w:rPr>
          <w:t xml:space="preserve"> </w:t>
        </w:r>
      </w:ins>
      <w:r w:rsidRPr="00BF0462">
        <w:rPr>
          <w:rFonts w:ascii="Calibri" w:eastAsia="MS Mincho" w:hAnsi="Calibri" w:cs="Calibri"/>
          <w:kern w:val="0"/>
          <w:sz w:val="22"/>
        </w:rPr>
        <w:t xml:space="preserve">subparagraph (3), paper PBCDs and </w:t>
      </w:r>
      <w:ins w:id="67" w:author="JP (Coyle)" w:date="2025-07-09T11:49:00Z">
        <w:r w:rsidRPr="00BF0462">
          <w:rPr>
            <w:rFonts w:ascii="Calibri" w:eastAsia="MS Mincho" w:hAnsi="Calibri" w:cs="Calibri"/>
            <w:kern w:val="0"/>
            <w:sz w:val="22"/>
          </w:rPr>
          <w:t>[</w:t>
        </w:r>
      </w:ins>
      <w:r w:rsidRPr="00BF0462">
        <w:rPr>
          <w:rFonts w:ascii="Calibri" w:eastAsia="MS Mincho" w:hAnsi="Calibri" w:cs="Calibri"/>
          <w:kern w:val="0"/>
          <w:sz w:val="22"/>
        </w:rPr>
        <w:t>PBRCs</w:t>
      </w:r>
      <w:ins w:id="68" w:author="JP (Coyle)" w:date="2025-07-09T11:49:00Z">
        <w:r w:rsidRPr="00BF0462">
          <w:rPr>
            <w:rFonts w:ascii="Calibri" w:eastAsia="MS Mincho" w:hAnsi="Calibri" w:cs="Calibri"/>
            <w:kern w:val="0"/>
            <w:sz w:val="22"/>
          </w:rPr>
          <w:t>]</w:t>
        </w:r>
      </w:ins>
      <w:r w:rsidRPr="00BF0462">
        <w:rPr>
          <w:rFonts w:ascii="Calibri" w:eastAsia="MS Mincho" w:hAnsi="Calibri" w:cs="Calibri"/>
          <w:kern w:val="0"/>
          <w:sz w:val="22"/>
        </w:rPr>
        <w:t xml:space="preserve">, whose formats are attached as Annex A and B, respectively, or printed ePBCDs and </w:t>
      </w:r>
      <w:ins w:id="69" w:author="JP (Coyle)" w:date="2025-07-09T11:49:00Z">
        <w:r w:rsidRPr="00BF0462">
          <w:rPr>
            <w:rFonts w:ascii="Calibri" w:eastAsia="MS Mincho" w:hAnsi="Calibri" w:cs="Calibri"/>
            <w:kern w:val="0"/>
            <w:sz w:val="22"/>
          </w:rPr>
          <w:t>[</w:t>
        </w:r>
      </w:ins>
      <w:r w:rsidRPr="00BF0462">
        <w:rPr>
          <w:rFonts w:ascii="Calibri" w:eastAsia="MS Mincho" w:hAnsi="Calibri" w:cs="Calibri"/>
          <w:kern w:val="0"/>
          <w:sz w:val="22"/>
        </w:rPr>
        <w:t>ePBRCs</w:t>
      </w:r>
      <w:ins w:id="70" w:author="JP (Coyle)" w:date="2025-07-09T11:49:00Z">
        <w:r w:rsidRPr="00BF0462">
          <w:rPr>
            <w:rFonts w:ascii="Calibri" w:eastAsia="MS Mincho" w:hAnsi="Calibri" w:cs="Calibri"/>
            <w:kern w:val="0"/>
            <w:sz w:val="22"/>
          </w:rPr>
          <w:t>]</w:t>
        </w:r>
      </w:ins>
      <w:r w:rsidRPr="00BF0462">
        <w:rPr>
          <w:rFonts w:ascii="Calibri" w:eastAsia="MS Mincho" w:hAnsi="Calibri" w:cs="Calibri"/>
          <w:kern w:val="0"/>
          <w:sz w:val="22"/>
        </w:rPr>
        <w:t xml:space="preserve"> may be used in cases falling under the exceptional circumstances specified in paragraph 26. The provisions of paragraph 4 and Parts II through VII shall apply</w:t>
      </w:r>
      <w:r w:rsidRPr="00BF0462">
        <w:rPr>
          <w:rFonts w:ascii="Calibri" w:eastAsia="MS Mincho" w:hAnsi="Calibri" w:cs="Calibri"/>
          <w:i/>
          <w:iCs/>
          <w:kern w:val="0"/>
          <w:sz w:val="22"/>
        </w:rPr>
        <w:t xml:space="preserve"> mutatis mutandis</w:t>
      </w:r>
      <w:r w:rsidRPr="00BF0462">
        <w:rPr>
          <w:rFonts w:ascii="Calibri" w:eastAsia="MS Mincho" w:hAnsi="Calibri" w:cs="Calibri"/>
          <w:kern w:val="0"/>
          <w:sz w:val="22"/>
        </w:rPr>
        <w:t xml:space="preserve"> to paper PBCDs and PBRCs or printed ePBCDs and </w:t>
      </w:r>
      <w:ins w:id="71" w:author="JP (Coyle)" w:date="2025-07-09T11:49:00Z">
        <w:r w:rsidRPr="00BF0462">
          <w:rPr>
            <w:rFonts w:ascii="Calibri" w:eastAsia="MS Mincho" w:hAnsi="Calibri" w:cs="Calibri"/>
            <w:kern w:val="0"/>
            <w:sz w:val="22"/>
          </w:rPr>
          <w:t>[</w:t>
        </w:r>
      </w:ins>
      <w:r w:rsidRPr="00BF0462">
        <w:rPr>
          <w:rFonts w:ascii="Calibri" w:eastAsia="MS Mincho" w:hAnsi="Calibri" w:cs="Calibri"/>
          <w:kern w:val="0"/>
          <w:sz w:val="22"/>
        </w:rPr>
        <w:t>ePBRCs</w:t>
      </w:r>
      <w:ins w:id="72" w:author="JP (Coyle)" w:date="2025-07-09T11:49:00Z">
        <w:r w:rsidRPr="00BF0462">
          <w:rPr>
            <w:rFonts w:ascii="Calibri" w:eastAsia="MS Mincho" w:hAnsi="Calibri" w:cs="Calibri"/>
            <w:kern w:val="0"/>
            <w:sz w:val="22"/>
          </w:rPr>
          <w:t>]</w:t>
        </w:r>
      </w:ins>
      <w:r w:rsidRPr="00BF0462">
        <w:rPr>
          <w:rFonts w:ascii="Calibri" w:eastAsia="MS Mincho" w:hAnsi="Calibri" w:cs="Calibri"/>
          <w:kern w:val="0"/>
          <w:sz w:val="22"/>
        </w:rPr>
        <w:t>.</w:t>
      </w:r>
    </w:p>
    <w:p w14:paraId="1F53D2BC" w14:textId="77777777" w:rsidR="005C417C" w:rsidRPr="00BF0462" w:rsidRDefault="005C417C" w:rsidP="005C417C">
      <w:pPr>
        <w:widowControl/>
        <w:numPr>
          <w:ilvl w:val="0"/>
          <w:numId w:val="46"/>
        </w:numPr>
        <w:adjustRightInd w:val="0"/>
        <w:snapToGrid w:val="0"/>
        <w:rPr>
          <w:rFonts w:ascii="Calibri" w:eastAsia="MS Mincho" w:hAnsi="Calibri" w:cs="Calibri"/>
          <w:kern w:val="0"/>
          <w:sz w:val="22"/>
        </w:rPr>
      </w:pPr>
      <w:r w:rsidRPr="00BF0462">
        <w:rPr>
          <w:rFonts w:ascii="Calibri" w:eastAsia="MS Mincho" w:hAnsi="Calibri" w:cs="Calibri"/>
          <w:kern w:val="0"/>
          <w:sz w:val="22"/>
        </w:rPr>
        <w:t>The ePBCD system will include a function that automatically detects any inconsistencies in the input data and notifies the relevant CCMs/CPCs of these inconsistencies. Such inconsistencies shall include the following:</w:t>
      </w:r>
    </w:p>
    <w:p w14:paraId="6DC83516" w14:textId="77777777" w:rsidR="005C417C" w:rsidRPr="00BF0462" w:rsidRDefault="005C417C" w:rsidP="005C417C">
      <w:pPr>
        <w:widowControl/>
        <w:numPr>
          <w:ilvl w:val="0"/>
          <w:numId w:val="49"/>
        </w:numPr>
        <w:adjustRightInd w:val="0"/>
        <w:snapToGrid w:val="0"/>
        <w:ind w:left="1349" w:hanging="442"/>
        <w:rPr>
          <w:rFonts w:ascii="Calibri" w:eastAsia="MS Mincho" w:hAnsi="Calibri" w:cs="Calibri"/>
          <w:kern w:val="0"/>
          <w:sz w:val="22"/>
        </w:rPr>
      </w:pPr>
      <w:r w:rsidRPr="00BF0462">
        <w:rPr>
          <w:rFonts w:ascii="Calibri" w:eastAsia="MS Mincho" w:hAnsi="Calibri" w:cs="Calibri"/>
          <w:kern w:val="0"/>
          <w:sz w:val="22"/>
        </w:rPr>
        <w:t>The accumulated catch attributed to a CCM/CPC recorded in the ePBCD system exceeds that CCM/CPC’s catch quota or catch limit for the relevant management year (notification will be sent to the CCM/CPC).</w:t>
      </w:r>
    </w:p>
    <w:p w14:paraId="34A96F13" w14:textId="77777777" w:rsidR="005C417C" w:rsidRPr="00BF0462" w:rsidRDefault="005C417C" w:rsidP="005C417C">
      <w:pPr>
        <w:widowControl/>
        <w:numPr>
          <w:ilvl w:val="0"/>
          <w:numId w:val="49"/>
        </w:numPr>
        <w:adjustRightInd w:val="0"/>
        <w:snapToGrid w:val="0"/>
        <w:ind w:left="1349" w:hanging="442"/>
        <w:rPr>
          <w:rFonts w:ascii="Calibri" w:eastAsia="MS Mincho" w:hAnsi="Calibri" w:cs="Calibri"/>
          <w:kern w:val="0"/>
          <w:sz w:val="22"/>
        </w:rPr>
      </w:pPr>
      <w:r w:rsidRPr="00BF0462">
        <w:rPr>
          <w:rFonts w:ascii="Calibri" w:eastAsia="MS Mincho" w:hAnsi="Calibri" w:cs="Calibri"/>
          <w:kern w:val="0"/>
          <w:sz w:val="22"/>
        </w:rPr>
        <w:t>The amount of exported Pacific bluefin tuna recorded in the ePBCD system originating from a single vessel or trap on a single day exceeds the recorded amount of PBF caught by that vessel or trap on that day (notification will be sent to the exporting CCM/CPC).</w:t>
      </w:r>
    </w:p>
    <w:p w14:paraId="6316FCE6" w14:textId="77777777" w:rsidR="005C417C" w:rsidRPr="00BF0462" w:rsidRDefault="005C417C" w:rsidP="005C417C">
      <w:pPr>
        <w:widowControl/>
        <w:adjustRightInd w:val="0"/>
        <w:snapToGrid w:val="0"/>
        <w:ind w:left="1507" w:hangingChars="685" w:hanging="1507"/>
        <w:jc w:val="left"/>
        <w:rPr>
          <w:rFonts w:ascii="Calibri" w:eastAsia="MS Mincho" w:hAnsi="Calibri" w:cs="Calibri"/>
          <w:kern w:val="0"/>
          <w:sz w:val="22"/>
        </w:rPr>
      </w:pPr>
    </w:p>
    <w:p w14:paraId="03F0EAF6" w14:textId="77777777" w:rsidR="005C417C" w:rsidRPr="00BF0462" w:rsidRDefault="005C417C" w:rsidP="005C417C">
      <w:pPr>
        <w:widowControl/>
        <w:adjustRightInd w:val="0"/>
        <w:snapToGrid w:val="0"/>
        <w:jc w:val="left"/>
        <w:rPr>
          <w:rFonts w:ascii="Calibri" w:eastAsia="MS Mincho" w:hAnsi="Calibri" w:cs="Calibri"/>
          <w:b/>
          <w:bCs/>
          <w:kern w:val="0"/>
          <w:sz w:val="22"/>
        </w:rPr>
      </w:pPr>
      <w:r w:rsidRPr="00BF0462">
        <w:rPr>
          <w:rFonts w:ascii="Calibri" w:eastAsia="MS Mincho" w:hAnsi="Calibri" w:cs="Calibri"/>
          <w:b/>
          <w:bCs/>
          <w:kern w:val="0"/>
          <w:sz w:val="22"/>
        </w:rPr>
        <w:t>Part II: Documents and Information Required</w:t>
      </w:r>
    </w:p>
    <w:p w14:paraId="4C7285F4"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6089D062"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The following information shall be recorded in the ePBCD. Each item shall be in accordance with the specifications in Annex C.</w:t>
      </w:r>
    </w:p>
    <w:p w14:paraId="220C2B47" w14:textId="77777777" w:rsidR="005C417C" w:rsidRPr="00BF0462" w:rsidRDefault="005C417C" w:rsidP="005C417C">
      <w:pPr>
        <w:widowControl/>
        <w:numPr>
          <w:ilvl w:val="0"/>
          <w:numId w:val="47"/>
        </w:numPr>
        <w:adjustRightInd w:val="0"/>
        <w:snapToGrid w:val="0"/>
        <w:rPr>
          <w:rFonts w:ascii="Calibri" w:eastAsia="MS Mincho" w:hAnsi="Calibri" w:cs="Calibri"/>
          <w:kern w:val="0"/>
          <w:sz w:val="22"/>
        </w:rPr>
      </w:pPr>
      <w:r w:rsidRPr="00BF0462">
        <w:rPr>
          <w:rFonts w:ascii="Calibri" w:eastAsia="MS Mincho" w:hAnsi="Calibri" w:cs="Calibri"/>
          <w:kern w:val="0"/>
          <w:sz w:val="22"/>
        </w:rPr>
        <w:t>Information on catch</w:t>
      </w:r>
    </w:p>
    <w:p w14:paraId="47E4F6F1" w14:textId="77777777" w:rsidR="005C417C" w:rsidRPr="00BF0462" w:rsidRDefault="005C417C" w:rsidP="005C417C">
      <w:pPr>
        <w:widowControl/>
        <w:numPr>
          <w:ilvl w:val="0"/>
          <w:numId w:val="47"/>
        </w:numPr>
        <w:adjustRightInd w:val="0"/>
        <w:snapToGrid w:val="0"/>
        <w:rPr>
          <w:rFonts w:ascii="Calibri" w:eastAsia="MS Mincho" w:hAnsi="Calibri" w:cs="Calibri"/>
          <w:kern w:val="0"/>
          <w:sz w:val="22"/>
        </w:rPr>
      </w:pPr>
      <w:r w:rsidRPr="00BF0462">
        <w:rPr>
          <w:rFonts w:ascii="Calibri" w:eastAsia="MS Mincho" w:hAnsi="Calibri" w:cs="Calibri"/>
          <w:kern w:val="0"/>
          <w:sz w:val="22"/>
        </w:rPr>
        <w:t>Information on transshipment</w:t>
      </w:r>
    </w:p>
    <w:p w14:paraId="35E26593" w14:textId="77777777" w:rsidR="005C417C" w:rsidRPr="00BF0462" w:rsidRDefault="005C417C" w:rsidP="005C417C">
      <w:pPr>
        <w:widowControl/>
        <w:numPr>
          <w:ilvl w:val="0"/>
          <w:numId w:val="47"/>
        </w:numPr>
        <w:adjustRightInd w:val="0"/>
        <w:snapToGrid w:val="0"/>
        <w:rPr>
          <w:rFonts w:ascii="Calibri" w:eastAsia="MS Mincho" w:hAnsi="Calibri" w:cs="Calibri"/>
          <w:kern w:val="0"/>
          <w:sz w:val="22"/>
        </w:rPr>
      </w:pPr>
      <w:r w:rsidRPr="00BF0462">
        <w:rPr>
          <w:rFonts w:ascii="Calibri" w:eastAsia="MS Mincho" w:hAnsi="Calibri" w:cs="Calibri"/>
          <w:kern w:val="0"/>
          <w:sz w:val="22"/>
        </w:rPr>
        <w:t>Information on harvest</w:t>
      </w:r>
      <w:ins w:id="73" w:author="JP (Coyle)" w:date="2025-07-09T11:57:00Z">
        <w:r w:rsidRPr="00BF0462">
          <w:rPr>
            <w:rFonts w:ascii="Calibri" w:eastAsia="MS Mincho" w:hAnsi="Calibri" w:cs="Calibri"/>
            <w:kern w:val="0"/>
            <w:sz w:val="22"/>
          </w:rPr>
          <w:t xml:space="preserve"> </w:t>
        </w:r>
      </w:ins>
      <w:ins w:id="74" w:author="JP (Coyle)" w:date="2025-07-09T11:58:00Z">
        <w:r w:rsidRPr="00BF0462">
          <w:rPr>
            <w:rFonts w:ascii="Calibri" w:eastAsia="MS Mincho" w:hAnsi="Calibri" w:cs="Calibri"/>
            <w:kern w:val="0"/>
            <w:sz w:val="22"/>
          </w:rPr>
          <w:t>[(from cages)]</w:t>
        </w:r>
      </w:ins>
    </w:p>
    <w:p w14:paraId="495F9311" w14:textId="77777777" w:rsidR="005C417C" w:rsidRPr="00BF0462" w:rsidRDefault="005C417C" w:rsidP="005C417C">
      <w:pPr>
        <w:widowControl/>
        <w:numPr>
          <w:ilvl w:val="0"/>
          <w:numId w:val="47"/>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Information on first sale after catch </w:t>
      </w:r>
    </w:p>
    <w:p w14:paraId="7299C4C5" w14:textId="77777777" w:rsidR="005C417C" w:rsidRPr="00BF0462" w:rsidRDefault="005C417C" w:rsidP="005C417C">
      <w:pPr>
        <w:widowControl/>
        <w:numPr>
          <w:ilvl w:val="0"/>
          <w:numId w:val="47"/>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Information on </w:t>
      </w:r>
      <w:ins w:id="75" w:author="JP (Coyle)" w:date="2025-07-09T11:59:00Z">
        <w:r w:rsidRPr="00BF0462">
          <w:rPr>
            <w:rFonts w:ascii="Calibri" w:eastAsia="MS Mincho" w:hAnsi="Calibri" w:cs="Calibri"/>
            <w:kern w:val="0"/>
            <w:sz w:val="22"/>
          </w:rPr>
          <w:t>[</w:t>
        </w:r>
      </w:ins>
      <w:r w:rsidRPr="00BF0462">
        <w:rPr>
          <w:rFonts w:ascii="Calibri" w:eastAsia="MS Mincho" w:hAnsi="Calibri" w:cs="Calibri"/>
          <w:kern w:val="0"/>
          <w:sz w:val="22"/>
        </w:rPr>
        <w:t>export</w:t>
      </w:r>
      <w:ins w:id="76" w:author="JP (Coyle)" w:date="2025-07-09T11:59:00Z">
        <w:r w:rsidRPr="00BF0462">
          <w:rPr>
            <w:rFonts w:ascii="Calibri" w:eastAsia="MS Mincho" w:hAnsi="Calibri" w:cs="Calibri"/>
            <w:kern w:val="0"/>
            <w:sz w:val="22"/>
          </w:rPr>
          <w:t>]</w:t>
        </w:r>
      </w:ins>
      <w:r w:rsidRPr="00BF0462">
        <w:rPr>
          <w:rFonts w:ascii="Calibri" w:eastAsia="MS Mincho" w:hAnsi="Calibri" w:cs="Calibri"/>
          <w:kern w:val="0"/>
          <w:sz w:val="22"/>
        </w:rPr>
        <w:t xml:space="preserve"> and import</w:t>
      </w:r>
    </w:p>
    <w:p w14:paraId="101EB25B" w14:textId="77777777" w:rsidR="005C417C" w:rsidRPr="00BF0462" w:rsidRDefault="005C417C" w:rsidP="005C417C">
      <w:pPr>
        <w:widowControl/>
        <w:adjustRightInd w:val="0"/>
        <w:snapToGrid w:val="0"/>
        <w:ind w:left="880"/>
        <w:rPr>
          <w:rFonts w:ascii="Calibri" w:eastAsia="MS Mincho" w:hAnsi="Calibri" w:cs="Calibri"/>
          <w:kern w:val="0"/>
          <w:sz w:val="22"/>
        </w:rPr>
      </w:pPr>
    </w:p>
    <w:p w14:paraId="04ACF90C"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The following information shall be recorded in the </w:t>
      </w:r>
      <w:ins w:id="77" w:author="JP (Coyle)" w:date="2025-07-09T11:58:00Z">
        <w:r w:rsidRPr="00BF0462">
          <w:rPr>
            <w:rFonts w:ascii="Calibri" w:eastAsia="MS Mincho" w:hAnsi="Calibri" w:cs="Calibri"/>
            <w:kern w:val="0"/>
            <w:sz w:val="22"/>
          </w:rPr>
          <w:t>[</w:t>
        </w:r>
      </w:ins>
      <w:r w:rsidRPr="00BF0462">
        <w:rPr>
          <w:rFonts w:ascii="Calibri" w:eastAsia="MS Mincho" w:hAnsi="Calibri" w:cs="Calibri"/>
          <w:kern w:val="0"/>
          <w:sz w:val="22"/>
        </w:rPr>
        <w:t>ePBRC</w:t>
      </w:r>
      <w:ins w:id="78" w:author="JP (Coyle)" w:date="2025-07-09T11:58:00Z">
        <w:r w:rsidRPr="00BF0462">
          <w:rPr>
            <w:rFonts w:ascii="Calibri" w:eastAsia="MS Mincho" w:hAnsi="Calibri" w:cs="Calibri"/>
            <w:kern w:val="0"/>
            <w:sz w:val="22"/>
          </w:rPr>
          <w:t>]</w:t>
        </w:r>
      </w:ins>
      <w:r w:rsidRPr="00BF0462">
        <w:rPr>
          <w:rFonts w:ascii="Calibri" w:eastAsia="MS Mincho" w:hAnsi="Calibri" w:cs="Calibri"/>
          <w:kern w:val="0"/>
          <w:sz w:val="22"/>
        </w:rPr>
        <w:t>. Each item shall be in accordance with the specifications in Annex D.</w:t>
      </w:r>
    </w:p>
    <w:p w14:paraId="7ADAE65F" w14:textId="77777777" w:rsidR="005C417C" w:rsidRPr="00BF0462" w:rsidRDefault="005C417C" w:rsidP="005C417C">
      <w:pPr>
        <w:widowControl/>
        <w:numPr>
          <w:ilvl w:val="0"/>
          <w:numId w:val="52"/>
        </w:numPr>
        <w:adjustRightInd w:val="0"/>
        <w:snapToGrid w:val="0"/>
        <w:rPr>
          <w:rFonts w:ascii="Calibri" w:eastAsia="MS Mincho" w:hAnsi="Calibri" w:cs="Calibri"/>
          <w:kern w:val="0"/>
          <w:sz w:val="22"/>
        </w:rPr>
      </w:pPr>
      <w:r w:rsidRPr="00BF0462">
        <w:rPr>
          <w:rFonts w:ascii="Calibri" w:eastAsia="MS Mincho" w:hAnsi="Calibri" w:cs="Calibri"/>
          <w:kern w:val="0"/>
          <w:sz w:val="22"/>
        </w:rPr>
        <w:t>Information on imported PBF, including information on related ePBCD(s)</w:t>
      </w:r>
    </w:p>
    <w:p w14:paraId="3AC4C060" w14:textId="77777777" w:rsidR="005C417C" w:rsidRPr="00BF0462" w:rsidRDefault="005C417C" w:rsidP="005C417C">
      <w:pPr>
        <w:widowControl/>
        <w:numPr>
          <w:ilvl w:val="0"/>
          <w:numId w:val="52"/>
        </w:numPr>
        <w:adjustRightInd w:val="0"/>
        <w:snapToGrid w:val="0"/>
        <w:rPr>
          <w:rFonts w:ascii="Calibri" w:eastAsia="MS Mincho" w:hAnsi="Calibri" w:cs="Calibri"/>
          <w:kern w:val="0"/>
          <w:sz w:val="22"/>
        </w:rPr>
      </w:pPr>
      <w:r w:rsidRPr="00BF0462">
        <w:rPr>
          <w:rFonts w:ascii="Calibri" w:eastAsia="MS Mincho" w:hAnsi="Calibri" w:cs="Calibri"/>
          <w:kern w:val="0"/>
          <w:sz w:val="22"/>
        </w:rPr>
        <w:t>Information on re-export and import</w:t>
      </w:r>
    </w:p>
    <w:p w14:paraId="2914F213" w14:textId="77777777" w:rsidR="005C417C" w:rsidRPr="00BF0462" w:rsidRDefault="005C417C" w:rsidP="005C417C">
      <w:pPr>
        <w:autoSpaceDE w:val="0"/>
        <w:autoSpaceDN w:val="0"/>
        <w:adjustRightInd w:val="0"/>
        <w:snapToGrid w:val="0"/>
        <w:rPr>
          <w:rFonts w:ascii="Calibri" w:eastAsia="MS Mincho" w:hAnsi="Calibri" w:cs="Calibri"/>
          <w:bCs/>
          <w:kern w:val="0"/>
          <w:sz w:val="22"/>
        </w:rPr>
      </w:pPr>
    </w:p>
    <w:p w14:paraId="23979C85" w14:textId="77777777" w:rsidR="005C417C" w:rsidRPr="00BF0462" w:rsidRDefault="005C417C" w:rsidP="005C417C">
      <w:pPr>
        <w:widowControl/>
        <w:adjustRightInd w:val="0"/>
        <w:snapToGrid w:val="0"/>
        <w:jc w:val="left"/>
        <w:rPr>
          <w:rFonts w:ascii="Calibri" w:eastAsia="MS Mincho" w:hAnsi="Calibri" w:cs="Calibri"/>
          <w:b/>
          <w:bCs/>
          <w:kern w:val="0"/>
          <w:sz w:val="22"/>
          <w:lang w:eastAsia="zh-TW"/>
        </w:rPr>
      </w:pPr>
      <w:r w:rsidRPr="00BF0462">
        <w:rPr>
          <w:rFonts w:ascii="Calibri" w:eastAsia="MS Mincho" w:hAnsi="Calibri" w:cs="Calibri"/>
          <w:b/>
          <w:bCs/>
          <w:kern w:val="0"/>
          <w:sz w:val="22"/>
        </w:rPr>
        <w:t>Part III: Validation</w:t>
      </w:r>
    </w:p>
    <w:p w14:paraId="0A5C5716" w14:textId="77777777" w:rsidR="005C417C" w:rsidRPr="00BF0462" w:rsidRDefault="005C417C" w:rsidP="005C417C">
      <w:pPr>
        <w:widowControl/>
        <w:adjustRightInd w:val="0"/>
        <w:snapToGrid w:val="0"/>
        <w:rPr>
          <w:rFonts w:ascii="Calibri" w:eastAsia="MS Mincho" w:hAnsi="Calibri" w:cs="Calibri"/>
          <w:kern w:val="0"/>
          <w:sz w:val="22"/>
        </w:rPr>
      </w:pPr>
    </w:p>
    <w:p w14:paraId="1385A662"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Record in ePBCD and </w:t>
      </w:r>
      <w:ins w:id="79" w:author="JP (Coyle)" w:date="2025-07-09T12:00:00Z">
        <w:r w:rsidRPr="00BF0462">
          <w:rPr>
            <w:rFonts w:ascii="Calibri" w:eastAsia="MS Mincho" w:hAnsi="Calibri" w:cs="Calibri"/>
            <w:kern w:val="0"/>
            <w:sz w:val="22"/>
          </w:rPr>
          <w:t>[</w:t>
        </w:r>
      </w:ins>
      <w:r w:rsidRPr="00BF0462">
        <w:rPr>
          <w:rFonts w:ascii="Calibri" w:eastAsia="MS Mincho" w:hAnsi="Calibri" w:cs="Calibri"/>
          <w:kern w:val="0"/>
          <w:sz w:val="22"/>
        </w:rPr>
        <w:t>ePB</w:t>
      </w:r>
      <w:ins w:id="80" w:author="清水 宣維(SHIMIZU Nobushige)" w:date="2025-06-24T14:04:00Z">
        <w:r w:rsidRPr="00BF0462">
          <w:rPr>
            <w:rFonts w:ascii="Calibri" w:eastAsia="MS Mincho" w:hAnsi="Calibri" w:cs="Calibri"/>
            <w:kern w:val="0"/>
            <w:sz w:val="22"/>
          </w:rPr>
          <w:t>RC</w:t>
        </w:r>
      </w:ins>
      <w:ins w:id="81" w:author="JP (Coyle)" w:date="2025-07-09T12:00:00Z">
        <w:r w:rsidRPr="00BF0462">
          <w:rPr>
            <w:rFonts w:ascii="Calibri" w:eastAsia="MS Mincho" w:hAnsi="Calibri" w:cs="Calibri"/>
            <w:kern w:val="0"/>
            <w:sz w:val="22"/>
          </w:rPr>
          <w:t>]</w:t>
        </w:r>
      </w:ins>
      <w:del w:id="82" w:author="清水 宣維(SHIMIZU Nobushige)" w:date="2025-06-24T14:04:00Z">
        <w:r w:rsidRPr="00BF0462" w:rsidDel="00080D5C">
          <w:rPr>
            <w:rFonts w:ascii="Calibri" w:eastAsia="MS Mincho" w:hAnsi="Calibri" w:cs="Calibri"/>
            <w:kern w:val="0"/>
            <w:sz w:val="22"/>
          </w:rPr>
          <w:delText>CR</w:delText>
        </w:r>
      </w:del>
    </w:p>
    <w:p w14:paraId="094CCAB5" w14:textId="77777777" w:rsidR="005C417C" w:rsidRPr="00BF0462" w:rsidRDefault="005C417C" w:rsidP="005C417C">
      <w:pPr>
        <w:widowControl/>
        <w:numPr>
          <w:ilvl w:val="0"/>
          <w:numId w:val="53"/>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lastRenderedPageBreak/>
        <w:t xml:space="preserve">The master or operator of a vessel, the trap or farm operator, the exporter, their authorized representative, or the authorized representative of the flag CCM/CPC, trap </w:t>
      </w:r>
      <w:bookmarkStart w:id="83" w:name="_Hlk199681050"/>
      <w:r w:rsidRPr="00BF0462">
        <w:rPr>
          <w:rFonts w:ascii="Calibri" w:eastAsia="MS Mincho" w:hAnsi="Calibri" w:cs="Calibri"/>
          <w:kern w:val="0"/>
          <w:sz w:val="22"/>
        </w:rPr>
        <w:t>CCM/CPC</w:t>
      </w:r>
      <w:bookmarkEnd w:id="83"/>
      <w:r w:rsidRPr="00BF0462">
        <w:rPr>
          <w:rFonts w:ascii="Calibri" w:eastAsia="MS Mincho" w:hAnsi="Calibri" w:cs="Calibri"/>
          <w:kern w:val="0"/>
          <w:sz w:val="22"/>
        </w:rPr>
        <w:t>, farm CCM/CPC or the CCM/CPC where PBF is exported from (hereinafter referred to as export CCM/CPC) shall record the information specified in paragraph 6 in the appropriate section of the ePBCD on each occasion it catches, transships, harvests</w:t>
      </w:r>
      <w:ins w:id="84" w:author="JP (Coyle)" w:date="2025-07-09T12:01:00Z">
        <w:r w:rsidRPr="00BF0462">
          <w:rPr>
            <w:rFonts w:ascii="Calibri" w:eastAsia="MS Mincho" w:hAnsi="Calibri" w:cs="Calibri"/>
            <w:kern w:val="0"/>
            <w:sz w:val="22"/>
          </w:rPr>
          <w:t xml:space="preserve"> [(from </w:t>
        </w:r>
      </w:ins>
      <w:ins w:id="85" w:author="JP (Coyle)" w:date="2025-07-09T12:02:00Z">
        <w:r w:rsidRPr="00BF0462">
          <w:rPr>
            <w:rFonts w:ascii="Calibri" w:eastAsia="MS Mincho" w:hAnsi="Calibri" w:cs="Calibri"/>
            <w:kern w:val="0"/>
            <w:sz w:val="22"/>
          </w:rPr>
          <w:t>cages)]</w:t>
        </w:r>
      </w:ins>
      <w:r w:rsidRPr="00BF0462">
        <w:rPr>
          <w:rFonts w:ascii="Calibri" w:eastAsia="MS Mincho" w:hAnsi="Calibri" w:cs="Calibri"/>
          <w:kern w:val="0"/>
          <w:sz w:val="22"/>
        </w:rPr>
        <w:t>, first sells, or exports PBF.</w:t>
      </w:r>
    </w:p>
    <w:p w14:paraId="620931B5" w14:textId="77777777" w:rsidR="005C417C" w:rsidRPr="00BF0462" w:rsidRDefault="005C417C" w:rsidP="005C417C">
      <w:pPr>
        <w:widowControl/>
        <w:numPr>
          <w:ilvl w:val="0"/>
          <w:numId w:val="53"/>
        </w:numPr>
        <w:adjustRightInd w:val="0"/>
        <w:snapToGrid w:val="0"/>
        <w:ind w:left="884" w:hanging="442"/>
        <w:rPr>
          <w:rFonts w:ascii="Calibri" w:eastAsia="MS Mincho" w:hAnsi="Calibri" w:cs="Calibri"/>
          <w:kern w:val="0"/>
          <w:sz w:val="22"/>
        </w:rPr>
      </w:pPr>
      <w:del w:id="86" w:author="JP (Coyle)" w:date="2025-07-09T12:06:00Z">
        <w:r w:rsidRPr="00BF0462" w:rsidDel="00CD4F64">
          <w:rPr>
            <w:rFonts w:ascii="Calibri" w:eastAsia="MS Mincho" w:hAnsi="Calibri" w:cs="Calibri"/>
            <w:kern w:val="0"/>
            <w:sz w:val="22"/>
          </w:rPr>
          <w:delText>Notwithstanding subparagraph (1), following the recording of catch and transshipment information in the ePBCD, the recording of information afterwards in the ePBCD is not required for PBF that is not exported.</w:delText>
        </w:r>
      </w:del>
      <w:r w:rsidRPr="00BF0462">
        <w:rPr>
          <w:rFonts w:ascii="Calibri" w:eastAsia="MS Mincho" w:hAnsi="Calibri" w:cs="Calibri"/>
          <w:kern w:val="0"/>
          <w:sz w:val="22"/>
        </w:rPr>
        <w:t xml:space="preserve"> </w:t>
      </w:r>
      <w:ins w:id="87" w:author="JP (Coyle)" w:date="2025-07-09T12:03:00Z">
        <w:r w:rsidRPr="00BF0462">
          <w:rPr>
            <w:rFonts w:ascii="Calibri" w:eastAsia="MS Mincho" w:hAnsi="Calibri" w:cs="Calibri"/>
            <w:kern w:val="0"/>
            <w:sz w:val="22"/>
          </w:rPr>
          <w:t>For PBF that is not exported, catch and transshi</w:t>
        </w:r>
      </w:ins>
      <w:ins w:id="88" w:author="JP (Coyle)" w:date="2025-07-09T12:04:00Z">
        <w:r w:rsidRPr="00BF0462">
          <w:rPr>
            <w:rFonts w:ascii="Calibri" w:eastAsia="MS Mincho" w:hAnsi="Calibri" w:cs="Calibri"/>
            <w:kern w:val="0"/>
            <w:sz w:val="22"/>
          </w:rPr>
          <w:t xml:space="preserve">pment information must be recorded in the ePBCD, however, the additional information required in sub-paragraph (1) is not required. </w:t>
        </w:r>
      </w:ins>
    </w:p>
    <w:p w14:paraId="15C4D030" w14:textId="77777777" w:rsidR="005C417C" w:rsidRPr="00BF0462" w:rsidRDefault="005C417C" w:rsidP="005C417C">
      <w:pPr>
        <w:widowControl/>
        <w:numPr>
          <w:ilvl w:val="0"/>
          <w:numId w:val="53"/>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t xml:space="preserve">Information on catch shall be recorded within [   </w:t>
      </w:r>
      <w:ins w:id="89" w:author="JP (Coyle)" w:date="2025-07-09T12:12:00Z">
        <w:r w:rsidRPr="00BF0462">
          <w:rPr>
            <w:rFonts w:ascii="Calibri" w:eastAsia="MS Mincho" w:hAnsi="Calibri" w:cs="Calibri"/>
            <w:kern w:val="0"/>
            <w:sz w:val="22"/>
          </w:rPr>
          <w:t>7</w:t>
        </w:r>
      </w:ins>
      <w:del w:id="90" w:author="JP (Coyle)" w:date="2025-07-09T12:12:00Z">
        <w:r w:rsidRPr="00BF0462" w:rsidDel="00016347">
          <w:rPr>
            <w:rFonts w:ascii="Calibri" w:eastAsia="MS Mincho" w:hAnsi="Calibri" w:cs="Calibri"/>
            <w:kern w:val="0"/>
            <w:sz w:val="22"/>
          </w:rPr>
          <w:delText xml:space="preserve"> </w:delText>
        </w:r>
      </w:del>
      <w:r w:rsidRPr="00BF0462">
        <w:rPr>
          <w:rFonts w:ascii="Calibri" w:eastAsia="MS Mincho" w:hAnsi="Calibri" w:cs="Calibri"/>
          <w:kern w:val="0"/>
          <w:sz w:val="22"/>
        </w:rPr>
        <w:t xml:space="preserve">] days of the landing. However, if the landing of PBF by one vessel or one trap at a time is less than [1] metric ton, </w:t>
      </w:r>
      <w:ins w:id="91" w:author="JP (Coyle)" w:date="2025-07-09T12:08:00Z">
        <w:r w:rsidRPr="00BF0462">
          <w:rPr>
            <w:rFonts w:ascii="Calibri" w:eastAsia="MS Mincho" w:hAnsi="Calibri" w:cs="Calibri"/>
            <w:kern w:val="0"/>
            <w:sz w:val="22"/>
          </w:rPr>
          <w:t xml:space="preserve">or the PBF is tagged in accordance with </w:t>
        </w:r>
      </w:ins>
      <w:ins w:id="92" w:author="JP (Coyle)" w:date="2025-07-09T12:09:00Z">
        <w:r w:rsidRPr="00BF0462">
          <w:rPr>
            <w:rFonts w:ascii="Calibri" w:eastAsia="MS Mincho" w:hAnsi="Calibri" w:cs="Calibri"/>
            <w:kern w:val="0"/>
            <w:sz w:val="22"/>
          </w:rPr>
          <w:t>P</w:t>
        </w:r>
      </w:ins>
      <w:ins w:id="93" w:author="JP (Coyle)" w:date="2025-07-09T12:08:00Z">
        <w:r w:rsidRPr="00BF0462">
          <w:rPr>
            <w:rFonts w:ascii="Calibri" w:eastAsia="MS Mincho" w:hAnsi="Calibri" w:cs="Calibri"/>
            <w:kern w:val="0"/>
            <w:sz w:val="22"/>
          </w:rPr>
          <w:t xml:space="preserve">art </w:t>
        </w:r>
      </w:ins>
      <w:ins w:id="94" w:author="JP (Coyle)" w:date="2025-07-09T12:09:00Z">
        <w:r w:rsidRPr="00BF0462">
          <w:rPr>
            <w:rFonts w:ascii="Calibri" w:eastAsia="MS Mincho" w:hAnsi="Calibri" w:cs="Calibri"/>
            <w:kern w:val="0"/>
            <w:sz w:val="22"/>
          </w:rPr>
          <w:t>IV</w:t>
        </w:r>
      </w:ins>
      <w:ins w:id="95" w:author="JP (Coyle)" w:date="2025-07-09T12:08:00Z">
        <w:r w:rsidRPr="00BF0462">
          <w:rPr>
            <w:rFonts w:ascii="Calibri" w:eastAsia="MS Mincho" w:hAnsi="Calibri" w:cs="Calibri"/>
            <w:kern w:val="0"/>
            <w:sz w:val="22"/>
          </w:rPr>
          <w:t xml:space="preserve">, </w:t>
        </w:r>
      </w:ins>
      <w:r w:rsidRPr="00BF0462">
        <w:rPr>
          <w:rFonts w:ascii="Calibri" w:eastAsia="MS Mincho" w:hAnsi="Calibri" w:cs="Calibri"/>
          <w:kern w:val="0"/>
          <w:sz w:val="22"/>
        </w:rPr>
        <w:t xml:space="preserve">the information may be recorded within [    ] days.  When PBF is caged, information on catch shall be recorded within [    ].  Any transfer of the caged PBF shall be prohibited until the information on catch is recorded. </w:t>
      </w:r>
    </w:p>
    <w:p w14:paraId="3A737656" w14:textId="77777777" w:rsidR="005C417C" w:rsidRPr="00BF0462" w:rsidRDefault="005C417C" w:rsidP="005C417C">
      <w:pPr>
        <w:widowControl/>
        <w:numPr>
          <w:ilvl w:val="0"/>
          <w:numId w:val="53"/>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t xml:space="preserve">The re-exporter, its authorized representative, or the authorized representative of the CCM/CPC where the PBF is re-exported from (hereinafter referred to as re-export CCM/CPC) shall record the information specified in paragraph 7 in the appropriate section of the </w:t>
      </w:r>
      <w:ins w:id="96" w:author="JP (Coyle)" w:date="2025-07-09T12:02:00Z">
        <w:r w:rsidRPr="00BF0462">
          <w:rPr>
            <w:rFonts w:ascii="Calibri" w:eastAsia="MS Mincho" w:hAnsi="Calibri" w:cs="Calibri"/>
            <w:kern w:val="0"/>
            <w:sz w:val="22"/>
          </w:rPr>
          <w:t>[</w:t>
        </w:r>
      </w:ins>
      <w:r w:rsidRPr="00BF0462">
        <w:rPr>
          <w:rFonts w:ascii="Calibri" w:eastAsia="MS Mincho" w:hAnsi="Calibri" w:cs="Calibri"/>
          <w:kern w:val="0"/>
          <w:sz w:val="22"/>
        </w:rPr>
        <w:t>ePBRC</w:t>
      </w:r>
      <w:ins w:id="97" w:author="JP (Coyle)" w:date="2025-07-09T12:02:00Z">
        <w:r w:rsidRPr="00BF0462">
          <w:rPr>
            <w:rFonts w:ascii="Calibri" w:eastAsia="MS Mincho" w:hAnsi="Calibri" w:cs="Calibri"/>
            <w:kern w:val="0"/>
            <w:sz w:val="22"/>
          </w:rPr>
          <w:t>]</w:t>
        </w:r>
      </w:ins>
      <w:r w:rsidRPr="00BF0462">
        <w:rPr>
          <w:rFonts w:ascii="Calibri" w:eastAsia="MS Mincho" w:hAnsi="Calibri" w:cs="Calibri"/>
          <w:kern w:val="0"/>
          <w:sz w:val="22"/>
        </w:rPr>
        <w:t xml:space="preserve"> on each occasion they re-exports PBF.</w:t>
      </w:r>
    </w:p>
    <w:p w14:paraId="7A8FA438" w14:textId="77777777" w:rsidR="005C417C" w:rsidRPr="00BF0462" w:rsidRDefault="005C417C" w:rsidP="005C417C">
      <w:pPr>
        <w:widowControl/>
        <w:adjustRightInd w:val="0"/>
        <w:snapToGrid w:val="0"/>
        <w:ind w:left="440"/>
        <w:jc w:val="left"/>
        <w:rPr>
          <w:rFonts w:ascii="Calibri" w:eastAsia="MS Mincho" w:hAnsi="Calibri" w:cs="Calibri"/>
          <w:kern w:val="0"/>
          <w:sz w:val="22"/>
        </w:rPr>
      </w:pPr>
    </w:p>
    <w:p w14:paraId="739BF685" w14:textId="77777777" w:rsidR="005C417C" w:rsidRPr="00BF0462" w:rsidRDefault="005C417C" w:rsidP="005C417C">
      <w:pPr>
        <w:widowControl/>
        <w:numPr>
          <w:ilvl w:val="0"/>
          <w:numId w:val="44"/>
        </w:numPr>
        <w:adjustRightInd w:val="0"/>
        <w:snapToGrid w:val="0"/>
        <w:jc w:val="left"/>
        <w:rPr>
          <w:rFonts w:ascii="Calibri" w:eastAsia="MS Mincho" w:hAnsi="Calibri" w:cs="Calibri"/>
          <w:kern w:val="0"/>
          <w:sz w:val="22"/>
        </w:rPr>
      </w:pPr>
      <w:r w:rsidRPr="00BF0462">
        <w:rPr>
          <w:rFonts w:ascii="Calibri" w:eastAsia="MS Mincho" w:hAnsi="Calibri" w:cs="Calibri"/>
          <w:kern w:val="0"/>
          <w:sz w:val="22"/>
        </w:rPr>
        <w:t xml:space="preserve">Validation of ePBCD and </w:t>
      </w:r>
      <w:ins w:id="98" w:author="JP (Coyle)" w:date="2025-07-09T12:03:00Z">
        <w:r w:rsidRPr="00BF0462">
          <w:rPr>
            <w:rFonts w:ascii="Calibri" w:eastAsia="MS Mincho" w:hAnsi="Calibri" w:cs="Calibri"/>
            <w:kern w:val="0"/>
            <w:sz w:val="22"/>
          </w:rPr>
          <w:t>[</w:t>
        </w:r>
      </w:ins>
      <w:r w:rsidRPr="00BF0462">
        <w:rPr>
          <w:rFonts w:ascii="Calibri" w:eastAsia="MS Mincho" w:hAnsi="Calibri" w:cs="Calibri"/>
          <w:kern w:val="0"/>
          <w:sz w:val="22"/>
        </w:rPr>
        <w:t>ePBRC</w:t>
      </w:r>
      <w:ins w:id="99" w:author="JP (Coyle)" w:date="2025-07-09T12:03:00Z">
        <w:r w:rsidRPr="00BF0462">
          <w:rPr>
            <w:rFonts w:ascii="Calibri" w:eastAsia="MS Mincho" w:hAnsi="Calibri" w:cs="Calibri"/>
            <w:kern w:val="0"/>
            <w:sz w:val="22"/>
          </w:rPr>
          <w:t>]</w:t>
        </w:r>
      </w:ins>
    </w:p>
    <w:p w14:paraId="414D4806" w14:textId="77777777" w:rsidR="005C417C" w:rsidRPr="00BF0462" w:rsidRDefault="005C417C" w:rsidP="005C417C">
      <w:pPr>
        <w:widowControl/>
        <w:numPr>
          <w:ilvl w:val="0"/>
          <w:numId w:val="5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The ePBCD and </w:t>
      </w:r>
      <w:ins w:id="100" w:author="JP (Coyle)" w:date="2025-07-09T12:03:00Z">
        <w:r w:rsidRPr="00BF0462">
          <w:rPr>
            <w:rFonts w:ascii="Calibri" w:eastAsia="MS Mincho" w:hAnsi="Calibri" w:cs="Calibri"/>
            <w:kern w:val="0"/>
            <w:sz w:val="22"/>
          </w:rPr>
          <w:t>[</w:t>
        </w:r>
      </w:ins>
      <w:r w:rsidRPr="00BF0462">
        <w:rPr>
          <w:rFonts w:ascii="Calibri" w:eastAsia="MS Mincho" w:hAnsi="Calibri" w:cs="Calibri"/>
          <w:kern w:val="0"/>
          <w:sz w:val="22"/>
        </w:rPr>
        <w:t>ePBRC</w:t>
      </w:r>
      <w:ins w:id="101" w:author="JP (Coyle)" w:date="2025-07-09T12:03:00Z">
        <w:r w:rsidRPr="00BF0462">
          <w:rPr>
            <w:rFonts w:ascii="Calibri" w:eastAsia="MS Mincho" w:hAnsi="Calibri" w:cs="Calibri"/>
            <w:kern w:val="0"/>
            <w:sz w:val="22"/>
          </w:rPr>
          <w:t>]</w:t>
        </w:r>
      </w:ins>
      <w:r w:rsidRPr="00BF0462">
        <w:rPr>
          <w:rFonts w:ascii="Calibri" w:eastAsia="MS Mincho" w:hAnsi="Calibri" w:cs="Calibri"/>
          <w:kern w:val="0"/>
          <w:sz w:val="22"/>
        </w:rPr>
        <w:t xml:space="preserve"> must be validated by an authorized government official, or other authorized individual or institution, of the flag CCM/CPC, trap CCM/CPC, farm CCM/CPC, export CCM/CPC or re-export CCM/CPC that caught, harvested</w:t>
      </w:r>
      <w:ins w:id="102" w:author="JP (Coyle)" w:date="2025-07-09T12:14:00Z">
        <w:r w:rsidRPr="00BF0462">
          <w:rPr>
            <w:rFonts w:ascii="Calibri" w:eastAsia="MS Mincho" w:hAnsi="Calibri" w:cs="Calibri"/>
            <w:kern w:val="0"/>
            <w:sz w:val="22"/>
          </w:rPr>
          <w:t xml:space="preserve"> [(from cages)]</w:t>
        </w:r>
      </w:ins>
      <w:r w:rsidRPr="00BF0462">
        <w:rPr>
          <w:rFonts w:ascii="Calibri" w:eastAsia="MS Mincho" w:hAnsi="Calibri" w:cs="Calibri"/>
          <w:kern w:val="0"/>
          <w:sz w:val="22"/>
        </w:rPr>
        <w:t>, exported or re-exported PBF.</w:t>
      </w:r>
      <w:r w:rsidRPr="00BF0462" w:rsidDel="00034E7D">
        <w:rPr>
          <w:rFonts w:ascii="Calibri" w:eastAsia="MS Mincho" w:hAnsi="Calibri" w:cs="Calibri"/>
          <w:kern w:val="0"/>
          <w:sz w:val="22"/>
        </w:rPr>
        <w:t xml:space="preserve"> </w:t>
      </w:r>
    </w:p>
    <w:p w14:paraId="4CD0E3D3" w14:textId="77777777" w:rsidR="005C417C" w:rsidRPr="00BF0462" w:rsidRDefault="005C417C" w:rsidP="005C417C">
      <w:pPr>
        <w:widowControl/>
        <w:numPr>
          <w:ilvl w:val="0"/>
          <w:numId w:val="54"/>
        </w:numPr>
        <w:adjustRightInd w:val="0"/>
        <w:snapToGrid w:val="0"/>
        <w:rPr>
          <w:rFonts w:ascii="Calibri" w:eastAsia="MS Mincho" w:hAnsi="Calibri" w:cs="Calibri"/>
          <w:kern w:val="0"/>
          <w:sz w:val="22"/>
        </w:rPr>
      </w:pPr>
      <w:r w:rsidRPr="00BF0462">
        <w:rPr>
          <w:rFonts w:ascii="Calibri" w:eastAsia="MS Mincho" w:hAnsi="Calibri" w:cs="Calibri"/>
          <w:kern w:val="0"/>
          <w:sz w:val="22"/>
        </w:rPr>
        <w:t>The ePBCD shall be validated only when:</w:t>
      </w:r>
    </w:p>
    <w:p w14:paraId="04C0E0BC" w14:textId="77777777" w:rsidR="005C417C" w:rsidRPr="00BF0462" w:rsidRDefault="005C417C" w:rsidP="005C417C">
      <w:pPr>
        <w:widowControl/>
        <w:numPr>
          <w:ilvl w:val="0"/>
          <w:numId w:val="55"/>
        </w:numPr>
        <w:adjustRightInd w:val="0"/>
        <w:snapToGrid w:val="0"/>
        <w:ind w:left="1349" w:hanging="442"/>
        <w:rPr>
          <w:rFonts w:ascii="Calibri" w:eastAsia="MS Mincho" w:hAnsi="Calibri" w:cs="Calibri"/>
          <w:kern w:val="0"/>
          <w:sz w:val="22"/>
        </w:rPr>
      </w:pPr>
      <w:bookmarkStart w:id="103" w:name="_Hlk199622816"/>
      <w:r w:rsidRPr="00BF0462">
        <w:rPr>
          <w:rFonts w:ascii="Calibri" w:eastAsia="MS Mincho" w:hAnsi="Calibri" w:cs="Calibri"/>
          <w:kern w:val="0"/>
          <w:sz w:val="22"/>
        </w:rPr>
        <w:t>All the information provided in the ePBCD has been established to be accurate</w:t>
      </w:r>
      <w:bookmarkEnd w:id="103"/>
      <w:r w:rsidRPr="00BF0462">
        <w:rPr>
          <w:rFonts w:ascii="Calibri" w:eastAsia="MS Mincho" w:hAnsi="Calibri" w:cs="Calibri"/>
          <w:kern w:val="0"/>
          <w:sz w:val="22"/>
        </w:rPr>
        <w:t>;</w:t>
      </w:r>
    </w:p>
    <w:p w14:paraId="767A3FEB" w14:textId="77777777" w:rsidR="005C417C" w:rsidRPr="00BF0462" w:rsidRDefault="005C417C" w:rsidP="005C417C">
      <w:pPr>
        <w:widowControl/>
        <w:numPr>
          <w:ilvl w:val="0"/>
          <w:numId w:val="55"/>
        </w:numPr>
        <w:adjustRightInd w:val="0"/>
        <w:snapToGrid w:val="0"/>
        <w:ind w:left="1349" w:hanging="442"/>
        <w:rPr>
          <w:rFonts w:ascii="Calibri" w:eastAsia="MS Mincho" w:hAnsi="Calibri" w:cs="Calibri"/>
          <w:kern w:val="0"/>
          <w:sz w:val="22"/>
        </w:rPr>
      </w:pPr>
      <w:r w:rsidRPr="00BF0462">
        <w:rPr>
          <w:rFonts w:ascii="Calibri" w:eastAsia="MS Mincho" w:hAnsi="Calibri" w:cs="Calibri"/>
          <w:kern w:val="0"/>
          <w:sz w:val="22"/>
        </w:rPr>
        <w:t xml:space="preserve">The accumulated catch attributed to a CCM/CPC is within that CCM/CPC’s catch quota or catch limit for the relevant management year; and, </w:t>
      </w:r>
    </w:p>
    <w:p w14:paraId="4AF32058" w14:textId="77777777" w:rsidR="005C417C" w:rsidRPr="00BF0462" w:rsidRDefault="005C417C" w:rsidP="005C417C">
      <w:pPr>
        <w:widowControl/>
        <w:numPr>
          <w:ilvl w:val="0"/>
          <w:numId w:val="55"/>
        </w:numPr>
        <w:adjustRightInd w:val="0"/>
        <w:snapToGrid w:val="0"/>
        <w:ind w:left="1349" w:hanging="442"/>
        <w:rPr>
          <w:rFonts w:ascii="Calibri" w:eastAsia="MS Mincho" w:hAnsi="Calibri" w:cs="Calibri"/>
          <w:kern w:val="0"/>
          <w:sz w:val="22"/>
        </w:rPr>
      </w:pPr>
      <w:r w:rsidRPr="00BF0462">
        <w:rPr>
          <w:rFonts w:ascii="Calibri" w:eastAsia="MS Mincho" w:hAnsi="Calibri" w:cs="Calibri"/>
          <w:kern w:val="0"/>
          <w:sz w:val="22"/>
        </w:rPr>
        <w:t>The PBF in the ePBCD was caught, transshipped, harvested</w:t>
      </w:r>
      <w:ins w:id="104" w:author="JP (Coyle)" w:date="2025-07-09T12:15:00Z">
        <w:r w:rsidRPr="00BF0462">
          <w:rPr>
            <w:rFonts w:ascii="Calibri" w:eastAsia="MS Mincho" w:hAnsi="Calibri" w:cs="Calibri"/>
            <w:kern w:val="0"/>
            <w:sz w:val="22"/>
          </w:rPr>
          <w:t xml:space="preserve"> [(from cages)]</w:t>
        </w:r>
      </w:ins>
      <w:r w:rsidRPr="00BF0462">
        <w:rPr>
          <w:rFonts w:ascii="Calibri" w:eastAsia="MS Mincho" w:hAnsi="Calibri" w:cs="Calibri"/>
          <w:kern w:val="0"/>
          <w:sz w:val="22"/>
        </w:rPr>
        <w:t xml:space="preserve"> or sold in compliance with other applicable provisions of CMMs/Resolutions.</w:t>
      </w:r>
    </w:p>
    <w:p w14:paraId="6C2CA11D" w14:textId="77777777" w:rsidR="005C417C" w:rsidRPr="00BF0462" w:rsidRDefault="005C417C" w:rsidP="005C417C">
      <w:pPr>
        <w:widowControl/>
        <w:numPr>
          <w:ilvl w:val="0"/>
          <w:numId w:val="5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The </w:t>
      </w:r>
      <w:ins w:id="105" w:author="JP (Coyle)" w:date="2025-07-09T12:14:00Z">
        <w:r w:rsidRPr="00BF0462">
          <w:rPr>
            <w:rFonts w:ascii="Calibri" w:eastAsia="MS Mincho" w:hAnsi="Calibri" w:cs="Calibri"/>
            <w:kern w:val="0"/>
            <w:sz w:val="22"/>
          </w:rPr>
          <w:t>[</w:t>
        </w:r>
      </w:ins>
      <w:r w:rsidRPr="00BF0462">
        <w:rPr>
          <w:rFonts w:ascii="Calibri" w:eastAsia="MS Mincho" w:hAnsi="Calibri" w:cs="Calibri"/>
          <w:kern w:val="0"/>
          <w:sz w:val="22"/>
        </w:rPr>
        <w:t>ePBRC</w:t>
      </w:r>
      <w:ins w:id="106" w:author="JP (Coyle)" w:date="2025-07-09T12:14:00Z">
        <w:r w:rsidRPr="00BF0462">
          <w:rPr>
            <w:rFonts w:ascii="Calibri" w:eastAsia="MS Mincho" w:hAnsi="Calibri" w:cs="Calibri"/>
            <w:kern w:val="0"/>
            <w:sz w:val="22"/>
          </w:rPr>
          <w:t>]</w:t>
        </w:r>
      </w:ins>
      <w:r w:rsidRPr="00BF0462">
        <w:rPr>
          <w:rFonts w:ascii="Calibri" w:eastAsia="MS Mincho" w:hAnsi="Calibri" w:cs="Calibri"/>
          <w:kern w:val="0"/>
          <w:sz w:val="22"/>
        </w:rPr>
        <w:t xml:space="preserve"> shall be validated only when:</w:t>
      </w:r>
    </w:p>
    <w:p w14:paraId="072DCAE0" w14:textId="77777777" w:rsidR="005C417C" w:rsidRPr="00BF0462" w:rsidRDefault="005C417C" w:rsidP="005C417C">
      <w:pPr>
        <w:widowControl/>
        <w:numPr>
          <w:ilvl w:val="0"/>
          <w:numId w:val="56"/>
        </w:numPr>
        <w:adjustRightInd w:val="0"/>
        <w:snapToGrid w:val="0"/>
        <w:ind w:left="1349" w:hanging="442"/>
        <w:rPr>
          <w:rFonts w:ascii="Calibri" w:eastAsia="MS Mincho" w:hAnsi="Calibri" w:cs="Calibri"/>
          <w:kern w:val="0"/>
          <w:sz w:val="22"/>
        </w:rPr>
      </w:pPr>
      <w:r w:rsidRPr="00BF0462">
        <w:rPr>
          <w:rFonts w:ascii="Calibri" w:eastAsia="MS Mincho" w:hAnsi="Calibri" w:cs="Calibri"/>
          <w:kern w:val="0"/>
          <w:sz w:val="22"/>
        </w:rPr>
        <w:t xml:space="preserve">All the information provided in the </w:t>
      </w:r>
      <w:ins w:id="107" w:author="JP (Coyle)" w:date="2025-07-09T12:14:00Z">
        <w:r w:rsidRPr="00BF0462">
          <w:rPr>
            <w:rFonts w:ascii="Calibri" w:eastAsia="MS Mincho" w:hAnsi="Calibri" w:cs="Calibri"/>
            <w:kern w:val="0"/>
            <w:sz w:val="22"/>
          </w:rPr>
          <w:t>[</w:t>
        </w:r>
      </w:ins>
      <w:r w:rsidRPr="00BF0462">
        <w:rPr>
          <w:rFonts w:ascii="Calibri" w:eastAsia="MS Mincho" w:hAnsi="Calibri" w:cs="Calibri"/>
          <w:kern w:val="0"/>
          <w:sz w:val="22"/>
        </w:rPr>
        <w:t>ePBRC</w:t>
      </w:r>
      <w:ins w:id="108" w:author="JP (Coyle)" w:date="2025-07-09T12:14:00Z">
        <w:r w:rsidRPr="00BF0462">
          <w:rPr>
            <w:rFonts w:ascii="Calibri" w:eastAsia="MS Mincho" w:hAnsi="Calibri" w:cs="Calibri"/>
            <w:kern w:val="0"/>
            <w:sz w:val="22"/>
          </w:rPr>
          <w:t>]</w:t>
        </w:r>
      </w:ins>
      <w:r w:rsidRPr="00BF0462">
        <w:rPr>
          <w:rFonts w:ascii="Calibri" w:eastAsia="MS Mincho" w:hAnsi="Calibri" w:cs="Calibri"/>
          <w:kern w:val="0"/>
          <w:sz w:val="22"/>
        </w:rPr>
        <w:t xml:space="preserve"> has been established to be accurate;</w:t>
      </w:r>
    </w:p>
    <w:p w14:paraId="02CCB83D" w14:textId="77777777" w:rsidR="005C417C" w:rsidRPr="00BF0462" w:rsidRDefault="005C417C" w:rsidP="005C417C">
      <w:pPr>
        <w:widowControl/>
        <w:numPr>
          <w:ilvl w:val="0"/>
          <w:numId w:val="56"/>
        </w:numPr>
        <w:adjustRightInd w:val="0"/>
        <w:snapToGrid w:val="0"/>
        <w:ind w:left="1349" w:hanging="442"/>
        <w:rPr>
          <w:rFonts w:ascii="Calibri" w:eastAsia="MS Mincho" w:hAnsi="Calibri" w:cs="Calibri"/>
          <w:kern w:val="0"/>
          <w:sz w:val="22"/>
        </w:rPr>
      </w:pPr>
      <w:r w:rsidRPr="00BF0462">
        <w:rPr>
          <w:rFonts w:ascii="Calibri" w:eastAsia="MS Mincho" w:hAnsi="Calibri" w:cs="Calibri"/>
          <w:kern w:val="0"/>
          <w:sz w:val="22"/>
        </w:rPr>
        <w:t>All the ePBCD numbers relating to the previously imported PBF products are included.</w:t>
      </w:r>
    </w:p>
    <w:p w14:paraId="02C4ACDE" w14:textId="77777777" w:rsidR="005C417C" w:rsidRPr="00BF0462" w:rsidRDefault="005C417C" w:rsidP="005C417C">
      <w:pPr>
        <w:widowControl/>
        <w:numPr>
          <w:ilvl w:val="0"/>
          <w:numId w:val="56"/>
        </w:numPr>
        <w:adjustRightInd w:val="0"/>
        <w:snapToGrid w:val="0"/>
        <w:ind w:left="1349" w:hanging="442"/>
        <w:rPr>
          <w:rFonts w:ascii="Calibri" w:eastAsia="MS Mincho" w:hAnsi="Calibri" w:cs="Calibri"/>
          <w:kern w:val="0"/>
          <w:sz w:val="22"/>
        </w:rPr>
      </w:pPr>
      <w:r w:rsidRPr="00BF0462">
        <w:rPr>
          <w:rFonts w:ascii="Calibri" w:eastAsia="MS Mincho" w:hAnsi="Calibri" w:cs="Calibri"/>
          <w:kern w:val="0"/>
          <w:sz w:val="22"/>
        </w:rPr>
        <w:t xml:space="preserve">Each related ePBCD had been validated and accepted for the importation of the products declared on the </w:t>
      </w:r>
      <w:ins w:id="109" w:author="JP (Coyle)" w:date="2025-07-09T12:14:00Z">
        <w:r w:rsidRPr="00BF0462">
          <w:rPr>
            <w:rFonts w:ascii="Calibri" w:eastAsia="MS Mincho" w:hAnsi="Calibri" w:cs="Calibri"/>
            <w:kern w:val="0"/>
            <w:sz w:val="22"/>
          </w:rPr>
          <w:t>[</w:t>
        </w:r>
      </w:ins>
      <w:r w:rsidRPr="00BF0462">
        <w:rPr>
          <w:rFonts w:ascii="Calibri" w:eastAsia="MS Mincho" w:hAnsi="Calibri" w:cs="Calibri"/>
          <w:kern w:val="0"/>
          <w:sz w:val="22"/>
        </w:rPr>
        <w:t>ePBRC</w:t>
      </w:r>
      <w:ins w:id="110" w:author="JP (Coyle)" w:date="2025-07-09T12:14:00Z">
        <w:r w:rsidRPr="00BF0462">
          <w:rPr>
            <w:rFonts w:ascii="Calibri" w:eastAsia="MS Mincho" w:hAnsi="Calibri" w:cs="Calibri"/>
            <w:kern w:val="0"/>
            <w:sz w:val="22"/>
          </w:rPr>
          <w:t>]</w:t>
        </w:r>
      </w:ins>
      <w:r w:rsidRPr="00BF0462">
        <w:rPr>
          <w:rFonts w:ascii="Calibri" w:eastAsia="MS Mincho" w:hAnsi="Calibri" w:cs="Calibri"/>
          <w:kern w:val="0"/>
          <w:sz w:val="22"/>
        </w:rPr>
        <w:t>; and,</w:t>
      </w:r>
    </w:p>
    <w:p w14:paraId="4E2876AC" w14:textId="77777777" w:rsidR="005C417C" w:rsidRPr="00BF0462" w:rsidRDefault="005C417C" w:rsidP="005C417C">
      <w:pPr>
        <w:widowControl/>
        <w:numPr>
          <w:ilvl w:val="0"/>
          <w:numId w:val="56"/>
        </w:numPr>
        <w:adjustRightInd w:val="0"/>
        <w:snapToGrid w:val="0"/>
        <w:ind w:left="1349" w:hanging="442"/>
        <w:rPr>
          <w:rFonts w:ascii="Calibri" w:eastAsia="MS Mincho" w:hAnsi="Calibri" w:cs="Calibri"/>
          <w:kern w:val="0"/>
          <w:sz w:val="22"/>
        </w:rPr>
      </w:pPr>
      <w:r w:rsidRPr="00BF0462">
        <w:rPr>
          <w:rFonts w:ascii="Calibri" w:eastAsia="MS Mincho" w:hAnsi="Calibri" w:cs="Calibri"/>
          <w:kern w:val="0"/>
          <w:sz w:val="22"/>
        </w:rPr>
        <w:t>The products to be re-exported are wholly or partly the same product on the validated ePBCD(s).</w:t>
      </w:r>
    </w:p>
    <w:p w14:paraId="015D93E7" w14:textId="77777777" w:rsidR="005C417C" w:rsidRPr="00BF0462" w:rsidRDefault="005C417C" w:rsidP="005C417C">
      <w:pPr>
        <w:autoSpaceDE w:val="0"/>
        <w:autoSpaceDN w:val="0"/>
        <w:adjustRightInd w:val="0"/>
        <w:snapToGrid w:val="0"/>
        <w:rPr>
          <w:rFonts w:ascii="Calibri" w:eastAsia="MS Mincho" w:hAnsi="Calibri" w:cs="Calibri"/>
          <w:bCs/>
          <w:kern w:val="0"/>
          <w:sz w:val="22"/>
        </w:rPr>
      </w:pPr>
    </w:p>
    <w:p w14:paraId="7DFFB492" w14:textId="77777777" w:rsidR="005C417C" w:rsidRPr="00BF0462" w:rsidRDefault="005C417C" w:rsidP="005C417C">
      <w:pPr>
        <w:widowControl/>
        <w:adjustRightInd w:val="0"/>
        <w:snapToGrid w:val="0"/>
        <w:jc w:val="left"/>
        <w:rPr>
          <w:rFonts w:ascii="Calibri" w:eastAsia="MS Mincho" w:hAnsi="Calibri" w:cs="Calibri"/>
          <w:b/>
          <w:bCs/>
          <w:kern w:val="0"/>
          <w:sz w:val="22"/>
        </w:rPr>
      </w:pPr>
      <w:r w:rsidRPr="00BF0462">
        <w:rPr>
          <w:rFonts w:ascii="Calibri" w:eastAsia="MS Mincho" w:hAnsi="Calibri" w:cs="Calibri"/>
          <w:b/>
          <w:bCs/>
          <w:kern w:val="0"/>
          <w:sz w:val="22"/>
        </w:rPr>
        <w:t>Part IV: Tag</w:t>
      </w:r>
    </w:p>
    <w:p w14:paraId="55BF32F6"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2312D85E"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Notwithstanding paragraph 9, validation of ePBCD shall not be required when PBF is tagged by the flag CCM/CPC or trap CCM/CPC in accordance with the following criteria: </w:t>
      </w:r>
    </w:p>
    <w:p w14:paraId="25034F30" w14:textId="77777777" w:rsidR="005C417C" w:rsidRPr="00BF0462" w:rsidRDefault="005C417C" w:rsidP="005C417C">
      <w:pPr>
        <w:widowControl/>
        <w:numPr>
          <w:ilvl w:val="0"/>
          <w:numId w:val="48"/>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All PBF in the ePBCD concerned are individually tagged; </w:t>
      </w:r>
    </w:p>
    <w:p w14:paraId="0B01B164" w14:textId="77777777" w:rsidR="005C417C" w:rsidRPr="00BF0462" w:rsidRDefault="005C417C" w:rsidP="005C417C">
      <w:pPr>
        <w:widowControl/>
        <w:numPr>
          <w:ilvl w:val="0"/>
          <w:numId w:val="48"/>
        </w:numPr>
        <w:adjustRightInd w:val="0"/>
        <w:snapToGrid w:val="0"/>
        <w:rPr>
          <w:rFonts w:ascii="Calibri" w:eastAsia="MS Mincho" w:hAnsi="Calibri" w:cs="Calibri"/>
          <w:kern w:val="0"/>
          <w:sz w:val="22"/>
        </w:rPr>
      </w:pPr>
      <w:r w:rsidRPr="00BF0462">
        <w:rPr>
          <w:rFonts w:ascii="Calibri" w:eastAsia="MS Mincho" w:hAnsi="Calibri" w:cs="Calibri"/>
          <w:kern w:val="0"/>
          <w:sz w:val="22"/>
        </w:rPr>
        <w:t>The minimum information associated with the tag includes:</w:t>
      </w:r>
    </w:p>
    <w:p w14:paraId="5AFF11B5" w14:textId="77777777" w:rsidR="005C417C" w:rsidRPr="00BF0462" w:rsidRDefault="005C417C" w:rsidP="005C417C">
      <w:pPr>
        <w:widowControl/>
        <w:numPr>
          <w:ilvl w:val="0"/>
          <w:numId w:val="51"/>
        </w:numPr>
        <w:adjustRightInd w:val="0"/>
        <w:snapToGrid w:val="0"/>
        <w:ind w:left="1349" w:hanging="442"/>
        <w:rPr>
          <w:rFonts w:ascii="Calibri" w:eastAsia="MS Mincho" w:hAnsi="Calibri" w:cs="Calibri"/>
          <w:kern w:val="0"/>
          <w:sz w:val="22"/>
        </w:rPr>
      </w:pPr>
      <w:bookmarkStart w:id="111" w:name="_Hlk199531118"/>
      <w:r w:rsidRPr="00BF0462">
        <w:rPr>
          <w:rFonts w:ascii="Calibri" w:eastAsia="MS Mincho" w:hAnsi="Calibri" w:cs="Calibri"/>
          <w:kern w:val="0"/>
          <w:sz w:val="22"/>
        </w:rPr>
        <w:t>Identifying information on the vessel or trap that caught PBF;</w:t>
      </w:r>
    </w:p>
    <w:p w14:paraId="0657386E" w14:textId="77777777" w:rsidR="005C417C" w:rsidRPr="00BF0462" w:rsidRDefault="005C417C" w:rsidP="005C417C">
      <w:pPr>
        <w:widowControl/>
        <w:numPr>
          <w:ilvl w:val="0"/>
          <w:numId w:val="51"/>
        </w:numPr>
        <w:adjustRightInd w:val="0"/>
        <w:snapToGrid w:val="0"/>
        <w:ind w:left="1349" w:hanging="442"/>
        <w:rPr>
          <w:rFonts w:ascii="Calibri" w:eastAsia="MS Mincho" w:hAnsi="Calibri" w:cs="Calibri"/>
          <w:kern w:val="0"/>
          <w:sz w:val="22"/>
        </w:rPr>
      </w:pPr>
      <w:r w:rsidRPr="00BF0462">
        <w:rPr>
          <w:rFonts w:ascii="Calibri" w:eastAsia="MS Mincho" w:hAnsi="Calibri" w:cs="Calibri"/>
          <w:kern w:val="0"/>
          <w:sz w:val="22"/>
        </w:rPr>
        <w:t>The date of catch or landing;</w:t>
      </w:r>
    </w:p>
    <w:p w14:paraId="5B1C881C" w14:textId="77777777" w:rsidR="005C417C" w:rsidRPr="00BF0462" w:rsidRDefault="005C417C" w:rsidP="005C417C">
      <w:pPr>
        <w:widowControl/>
        <w:numPr>
          <w:ilvl w:val="0"/>
          <w:numId w:val="51"/>
        </w:numPr>
        <w:adjustRightInd w:val="0"/>
        <w:snapToGrid w:val="0"/>
        <w:ind w:left="1349" w:hanging="442"/>
        <w:rPr>
          <w:rFonts w:ascii="Calibri" w:eastAsia="MS Mincho" w:hAnsi="Calibri" w:cs="Calibri"/>
          <w:kern w:val="0"/>
          <w:sz w:val="22"/>
        </w:rPr>
      </w:pPr>
      <w:r w:rsidRPr="00BF0462">
        <w:rPr>
          <w:rFonts w:ascii="Calibri" w:eastAsia="MS Mincho" w:hAnsi="Calibri" w:cs="Calibri"/>
          <w:kern w:val="0"/>
          <w:sz w:val="22"/>
        </w:rPr>
        <w:lastRenderedPageBreak/>
        <w:t>The area of catch of the PBF;</w:t>
      </w:r>
    </w:p>
    <w:bookmarkEnd w:id="111"/>
    <w:p w14:paraId="709E8431" w14:textId="77777777" w:rsidR="005C417C" w:rsidRPr="00BF0462" w:rsidRDefault="005C417C" w:rsidP="005C417C">
      <w:pPr>
        <w:widowControl/>
        <w:numPr>
          <w:ilvl w:val="0"/>
          <w:numId w:val="51"/>
        </w:numPr>
        <w:adjustRightInd w:val="0"/>
        <w:snapToGrid w:val="0"/>
        <w:ind w:left="1349" w:hanging="442"/>
        <w:rPr>
          <w:rFonts w:ascii="Calibri" w:eastAsia="MS Mincho" w:hAnsi="Calibri" w:cs="Calibri"/>
          <w:kern w:val="0"/>
          <w:sz w:val="22"/>
        </w:rPr>
      </w:pPr>
      <w:r w:rsidRPr="00BF0462">
        <w:rPr>
          <w:rFonts w:ascii="Calibri" w:eastAsia="MS Mincho" w:hAnsi="Calibri" w:cs="Calibri"/>
          <w:kern w:val="0"/>
          <w:sz w:val="22"/>
        </w:rPr>
        <w:t>The type of product and weight of the PBF;</w:t>
      </w:r>
    </w:p>
    <w:p w14:paraId="0C424CD5" w14:textId="77777777" w:rsidR="005C417C" w:rsidRPr="00BF0462" w:rsidRDefault="005C417C" w:rsidP="005C417C">
      <w:pPr>
        <w:widowControl/>
        <w:numPr>
          <w:ilvl w:val="0"/>
          <w:numId w:val="51"/>
        </w:numPr>
        <w:adjustRightInd w:val="0"/>
        <w:snapToGrid w:val="0"/>
        <w:ind w:left="1349" w:hanging="442"/>
        <w:rPr>
          <w:rFonts w:ascii="Calibri" w:eastAsia="MS Mincho" w:hAnsi="Calibri" w:cs="Calibri"/>
          <w:kern w:val="0"/>
          <w:sz w:val="22"/>
        </w:rPr>
      </w:pPr>
      <w:r w:rsidRPr="00BF0462">
        <w:rPr>
          <w:rFonts w:ascii="Calibri" w:eastAsia="MS Mincho" w:hAnsi="Calibri" w:cs="Calibri"/>
          <w:kern w:val="0"/>
          <w:sz w:val="22"/>
        </w:rPr>
        <w:t>Information on the exporter and importer (where applicable);</w:t>
      </w:r>
    </w:p>
    <w:p w14:paraId="668A32C3" w14:textId="77777777" w:rsidR="005C417C" w:rsidRPr="00BF0462" w:rsidRDefault="005C417C" w:rsidP="005C417C">
      <w:pPr>
        <w:widowControl/>
        <w:numPr>
          <w:ilvl w:val="0"/>
          <w:numId w:val="51"/>
        </w:numPr>
        <w:adjustRightInd w:val="0"/>
        <w:snapToGrid w:val="0"/>
        <w:ind w:left="1349" w:hanging="442"/>
        <w:rPr>
          <w:rFonts w:ascii="Calibri" w:eastAsia="MS Mincho" w:hAnsi="Calibri" w:cs="Calibri"/>
          <w:kern w:val="0"/>
          <w:sz w:val="22"/>
        </w:rPr>
      </w:pPr>
      <w:r w:rsidRPr="00BF0462">
        <w:rPr>
          <w:rFonts w:ascii="Calibri" w:eastAsia="MS Mincho" w:hAnsi="Calibri" w:cs="Calibri"/>
          <w:kern w:val="0"/>
          <w:sz w:val="22"/>
        </w:rPr>
        <w:t>The point of export (where applicable).</w:t>
      </w:r>
    </w:p>
    <w:p w14:paraId="5ECA4332" w14:textId="77777777" w:rsidR="005C417C" w:rsidRPr="00BF0462" w:rsidRDefault="005C417C" w:rsidP="005C417C">
      <w:pPr>
        <w:widowControl/>
        <w:numPr>
          <w:ilvl w:val="0"/>
          <w:numId w:val="48"/>
        </w:numPr>
        <w:adjustRightInd w:val="0"/>
        <w:snapToGrid w:val="0"/>
        <w:rPr>
          <w:rFonts w:ascii="Calibri" w:eastAsia="MS Mincho" w:hAnsi="Calibri" w:cs="Calibri"/>
          <w:bCs/>
          <w:kern w:val="0"/>
          <w:sz w:val="22"/>
        </w:rPr>
      </w:pPr>
      <w:r w:rsidRPr="00BF0462">
        <w:rPr>
          <w:rFonts w:ascii="Calibri" w:eastAsia="MS Mincho" w:hAnsi="Calibri" w:cs="Calibri"/>
          <w:kern w:val="0"/>
          <w:sz w:val="22"/>
        </w:rPr>
        <w:t>Information on tagged fish is compiled by the responsible CCM/CPC and made available to the Secretariat upon its request.</w:t>
      </w:r>
    </w:p>
    <w:p w14:paraId="1080C5A2" w14:textId="77777777" w:rsidR="005C417C" w:rsidRPr="00BF0462" w:rsidRDefault="005C417C" w:rsidP="005C417C">
      <w:pPr>
        <w:widowControl/>
        <w:adjustRightInd w:val="0"/>
        <w:snapToGrid w:val="0"/>
        <w:ind w:left="440"/>
        <w:rPr>
          <w:rFonts w:ascii="Calibri" w:eastAsia="MS Mincho" w:hAnsi="Calibri" w:cs="Calibri"/>
          <w:bCs/>
          <w:kern w:val="0"/>
          <w:sz w:val="22"/>
        </w:rPr>
      </w:pPr>
    </w:p>
    <w:p w14:paraId="372AA3FB"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CCMs/CPCs may require their vessels or traps to affix a tag to each </w:t>
      </w:r>
      <w:ins w:id="112" w:author="清水 宣維(SHIMIZU Nobushige)" w:date="2025-06-24T14:04:00Z">
        <w:r w:rsidRPr="00BF0462">
          <w:rPr>
            <w:rFonts w:ascii="Calibri" w:eastAsia="MS Mincho" w:hAnsi="Calibri" w:cs="Calibri"/>
            <w:kern w:val="0"/>
            <w:sz w:val="22"/>
          </w:rPr>
          <w:t>PBF</w:t>
        </w:r>
      </w:ins>
      <w:del w:id="113" w:author="清水 宣維(SHIMIZU Nobushige)" w:date="2025-06-24T14:04:00Z">
        <w:r w:rsidRPr="00BF0462" w:rsidDel="00242AF9">
          <w:rPr>
            <w:rFonts w:ascii="Calibri" w:eastAsia="MS Mincho" w:hAnsi="Calibri" w:cs="Calibri"/>
            <w:kern w:val="0"/>
            <w:sz w:val="22"/>
          </w:rPr>
          <w:delText>BFT</w:delText>
        </w:r>
      </w:del>
      <w:r w:rsidRPr="00BF0462">
        <w:rPr>
          <w:rFonts w:ascii="Calibri" w:eastAsia="MS Mincho" w:hAnsi="Calibri" w:cs="Calibri"/>
          <w:kern w:val="0"/>
          <w:sz w:val="22"/>
        </w:rPr>
        <w:t xml:space="preserve"> preferably at the timing of kill, but no later than the time of landing. The tags shall have unique country-specific numbers and be tamper proof. The tag numbers shall be linked to the ePBCD. </w:t>
      </w:r>
    </w:p>
    <w:p w14:paraId="79E19CA3" w14:textId="77777777" w:rsidR="005C417C" w:rsidRPr="00BF0462" w:rsidRDefault="005C417C" w:rsidP="005C417C">
      <w:pPr>
        <w:widowControl/>
        <w:adjustRightInd w:val="0"/>
        <w:snapToGrid w:val="0"/>
        <w:ind w:left="440"/>
        <w:rPr>
          <w:rFonts w:ascii="Calibri" w:eastAsia="MS Mincho" w:hAnsi="Calibri" w:cs="Calibri"/>
          <w:kern w:val="0"/>
          <w:sz w:val="22"/>
        </w:rPr>
      </w:pPr>
    </w:p>
    <w:p w14:paraId="5F430BDB"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Such tags shall only be used when the accumulated catch attributed to a CCM/CPC is within that CCM/CPC’s catch quota or catch limit for the relevant management year, including where appropriate individual quotas allocated to vessels or traps.</w:t>
      </w:r>
    </w:p>
    <w:p w14:paraId="2A2AA71A"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4159626B" w14:textId="77777777" w:rsidR="005C417C" w:rsidRPr="00BF0462" w:rsidRDefault="005C417C" w:rsidP="005C417C">
      <w:pPr>
        <w:widowControl/>
        <w:adjustRightInd w:val="0"/>
        <w:snapToGrid w:val="0"/>
        <w:jc w:val="left"/>
        <w:rPr>
          <w:rFonts w:ascii="Calibri" w:eastAsia="MS Mincho" w:hAnsi="Calibri" w:cs="Calibri"/>
          <w:b/>
          <w:bCs/>
          <w:kern w:val="0"/>
          <w:sz w:val="22"/>
        </w:rPr>
      </w:pPr>
      <w:r w:rsidRPr="00BF0462">
        <w:rPr>
          <w:rFonts w:ascii="Calibri" w:eastAsia="MS Mincho" w:hAnsi="Calibri" w:cs="Calibri"/>
          <w:b/>
          <w:bCs/>
          <w:kern w:val="0"/>
          <w:sz w:val="22"/>
        </w:rPr>
        <w:t>Part V: Verification for PBF trade</w:t>
      </w:r>
    </w:p>
    <w:p w14:paraId="1D2171C6"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271676AC"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Each CCM/CPC shall ensure that its competent authorities, or other authorized individuals or institutions take steps to identify each consignment of PBF imported into or exported or re-exported from its territory and request and examine the validated ePBCD(s) and </w:t>
      </w:r>
      <w:ins w:id="114" w:author="JP (Coyle)" w:date="2025-07-09T12:17:00Z">
        <w:r w:rsidRPr="00BF0462">
          <w:rPr>
            <w:rFonts w:ascii="Calibri" w:eastAsia="MS Mincho" w:hAnsi="Calibri" w:cs="Calibri"/>
            <w:kern w:val="0"/>
            <w:sz w:val="22"/>
          </w:rPr>
          <w:t>[</w:t>
        </w:r>
      </w:ins>
      <w:r w:rsidRPr="00BF0462">
        <w:rPr>
          <w:rFonts w:ascii="Calibri" w:eastAsia="MS Mincho" w:hAnsi="Calibri" w:cs="Calibri"/>
          <w:kern w:val="0"/>
          <w:sz w:val="22"/>
        </w:rPr>
        <w:t>ePBRC(s)</w:t>
      </w:r>
      <w:ins w:id="115" w:author="JP (Coyle)" w:date="2025-07-09T12:17:00Z">
        <w:r w:rsidRPr="00BF0462">
          <w:rPr>
            <w:rFonts w:ascii="Calibri" w:eastAsia="MS Mincho" w:hAnsi="Calibri" w:cs="Calibri"/>
            <w:kern w:val="0"/>
            <w:sz w:val="22"/>
          </w:rPr>
          <w:t>]</w:t>
        </w:r>
      </w:ins>
      <w:r w:rsidRPr="00BF0462">
        <w:rPr>
          <w:rFonts w:ascii="Calibri" w:eastAsia="MS Mincho" w:hAnsi="Calibri" w:cs="Calibri"/>
          <w:kern w:val="0"/>
          <w:sz w:val="22"/>
        </w:rPr>
        <w:t xml:space="preserve"> as well as other related documentation for each consignment of PBF when it is exported, imported or re-exported. These authorities, individuals or institutions may also examine the contents of the consignment to verify the information contained in the ePBCD and in related documents and, where necessary, shall carry out verifications with the </w:t>
      </w:r>
      <w:ins w:id="116" w:author="JP (Coyle)" w:date="2025-07-09T12:26:00Z">
        <w:r w:rsidRPr="00BF0462">
          <w:rPr>
            <w:rFonts w:ascii="Calibri" w:eastAsia="MS Mincho" w:hAnsi="Calibri" w:cs="Calibri"/>
            <w:kern w:val="0"/>
            <w:sz w:val="22"/>
          </w:rPr>
          <w:t>importer or exporter</w:t>
        </w:r>
      </w:ins>
      <w:del w:id="117" w:author="JP (Coyle)" w:date="2025-07-09T12:26:00Z">
        <w:r w:rsidRPr="00BF0462" w:rsidDel="00D637A8">
          <w:rPr>
            <w:rFonts w:ascii="Calibri" w:eastAsia="MS Mincho" w:hAnsi="Calibri" w:cs="Calibri"/>
            <w:kern w:val="0"/>
            <w:sz w:val="22"/>
          </w:rPr>
          <w:delText>operators</w:delText>
        </w:r>
      </w:del>
      <w:r w:rsidRPr="00BF0462">
        <w:rPr>
          <w:rFonts w:ascii="Calibri" w:eastAsia="MS Mincho" w:hAnsi="Calibri" w:cs="Calibri"/>
          <w:kern w:val="0"/>
          <w:sz w:val="22"/>
        </w:rPr>
        <w:t xml:space="preserve"> concerned.</w:t>
      </w:r>
    </w:p>
    <w:p w14:paraId="23D371BD" w14:textId="77777777" w:rsidR="005C417C" w:rsidRPr="00BF0462" w:rsidRDefault="005C417C" w:rsidP="005C417C">
      <w:pPr>
        <w:widowControl/>
        <w:adjustRightInd w:val="0"/>
        <w:snapToGrid w:val="0"/>
        <w:ind w:left="440"/>
        <w:jc w:val="left"/>
        <w:rPr>
          <w:rFonts w:ascii="Calibri" w:eastAsia="MS Mincho" w:hAnsi="Calibri" w:cs="Calibri"/>
          <w:kern w:val="0"/>
          <w:sz w:val="22"/>
        </w:rPr>
      </w:pPr>
    </w:p>
    <w:p w14:paraId="01BF1D8E"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If as a result of examinations or verifications carried out pursuant to paragraph 13, </w:t>
      </w:r>
      <w:ins w:id="118" w:author="清水 宣維(SHIMIZU Nobushige)" w:date="2025-06-24T14:05:00Z">
        <w:del w:id="119" w:author="JP (Coyle)" w:date="2025-07-09T12:28:00Z">
          <w:r w:rsidRPr="00BF0462" w:rsidDel="00C909E4">
            <w:rPr>
              <w:rFonts w:ascii="Calibri" w:eastAsia="MS Mincho" w:hAnsi="Calibri" w:cs="Calibri"/>
              <w:kern w:val="0"/>
              <w:sz w:val="22"/>
            </w:rPr>
            <w:delText>[</w:delText>
          </w:r>
        </w:del>
      </w:ins>
      <w:del w:id="120" w:author="JP (Coyle)" w:date="2025-07-09T12:28:00Z">
        <w:r w:rsidRPr="00BF0462" w:rsidDel="00C909E4">
          <w:rPr>
            <w:rFonts w:ascii="Calibri" w:eastAsia="MS Mincho" w:hAnsi="Calibri" w:cs="Calibri"/>
            <w:kern w:val="0"/>
            <w:sz w:val="22"/>
          </w:rPr>
          <w:delText>a dou</w:delText>
        </w:r>
      </w:del>
      <w:del w:id="121" w:author="JP (Coyle)" w:date="2025-07-09T12:27:00Z">
        <w:r w:rsidRPr="00BF0462" w:rsidDel="00C909E4">
          <w:rPr>
            <w:rFonts w:ascii="Calibri" w:eastAsia="MS Mincho" w:hAnsi="Calibri" w:cs="Calibri"/>
            <w:kern w:val="0"/>
            <w:sz w:val="22"/>
          </w:rPr>
          <w:delText>bt arises</w:delText>
        </w:r>
      </w:del>
      <w:ins w:id="122" w:author="清水 宣維(SHIMIZU Nobushige)" w:date="2025-06-24T14:05:00Z">
        <w:del w:id="123" w:author="JP (Coyle)" w:date="2025-07-09T12:27:00Z">
          <w:r w:rsidRPr="00BF0462" w:rsidDel="00C909E4">
            <w:rPr>
              <w:rFonts w:ascii="Calibri" w:eastAsia="MS Mincho" w:hAnsi="Calibri" w:cs="Calibri"/>
              <w:kern w:val="0"/>
              <w:sz w:val="22"/>
            </w:rPr>
            <w:delText>]</w:delText>
          </w:r>
        </w:del>
      </w:ins>
      <w:r w:rsidRPr="00BF0462">
        <w:rPr>
          <w:rFonts w:ascii="Calibri" w:eastAsia="MS Mincho" w:hAnsi="Calibri" w:cs="Calibri"/>
          <w:kern w:val="0"/>
          <w:sz w:val="22"/>
        </w:rPr>
        <w:t xml:space="preserve"> </w:t>
      </w:r>
      <w:ins w:id="124" w:author="清水 宣維(SHIMIZU Nobushige)" w:date="2025-06-24T14:05:00Z">
        <w:del w:id="125" w:author="JP (Coyle)" w:date="2025-07-09T12:28:00Z">
          <w:r w:rsidRPr="00BF0462" w:rsidDel="00C909E4">
            <w:rPr>
              <w:rFonts w:ascii="Calibri" w:eastAsia="MS Mincho" w:hAnsi="Calibri" w:cs="Calibri"/>
              <w:kern w:val="0"/>
              <w:sz w:val="22"/>
            </w:rPr>
            <w:delText>[</w:delText>
          </w:r>
        </w:del>
        <w:r w:rsidRPr="00BF0462">
          <w:rPr>
            <w:rFonts w:ascii="Calibri" w:eastAsia="MS Mincho" w:hAnsi="Calibri" w:cs="Calibri"/>
            <w:kern w:val="0"/>
            <w:sz w:val="22"/>
          </w:rPr>
          <w:t>question</w:t>
        </w:r>
      </w:ins>
      <w:ins w:id="126" w:author="JP (Coyle)" w:date="2025-07-09T12:27:00Z">
        <w:r w:rsidRPr="00BF0462">
          <w:rPr>
            <w:rFonts w:ascii="Calibri" w:eastAsia="MS Mincho" w:hAnsi="Calibri" w:cs="Calibri"/>
            <w:kern w:val="0"/>
            <w:sz w:val="22"/>
          </w:rPr>
          <w:t>s</w:t>
        </w:r>
      </w:ins>
      <w:ins w:id="127" w:author="清水 宣維(SHIMIZU Nobushige)" w:date="2025-06-24T14:05:00Z">
        <w:r w:rsidRPr="00BF0462">
          <w:rPr>
            <w:rFonts w:ascii="Calibri" w:eastAsia="MS Mincho" w:hAnsi="Calibri" w:cs="Calibri"/>
            <w:kern w:val="0"/>
            <w:sz w:val="22"/>
          </w:rPr>
          <w:t xml:space="preserve"> arise</w:t>
        </w:r>
        <w:del w:id="128" w:author="JP (Coyle)" w:date="2025-07-09T12:28:00Z">
          <w:r w:rsidRPr="00BF0462" w:rsidDel="00C909E4">
            <w:rPr>
              <w:rFonts w:ascii="Calibri" w:eastAsia="MS Mincho" w:hAnsi="Calibri" w:cs="Calibri"/>
              <w:kern w:val="0"/>
              <w:sz w:val="22"/>
            </w:rPr>
            <w:delText>]</w:delText>
          </w:r>
        </w:del>
      </w:ins>
      <w:del w:id="129" w:author="JP (Coyle)" w:date="2025-07-09T12:28:00Z">
        <w:r w:rsidRPr="00BF0462" w:rsidDel="00C909E4">
          <w:rPr>
            <w:rFonts w:ascii="Calibri" w:eastAsia="MS Mincho" w:hAnsi="Calibri" w:cs="Calibri"/>
            <w:kern w:val="0"/>
            <w:sz w:val="22"/>
            <w:vertAlign w:val="superscript"/>
          </w:rPr>
          <w:footnoteReference w:id="4"/>
        </w:r>
      </w:del>
      <w:r w:rsidRPr="00BF0462">
        <w:rPr>
          <w:rFonts w:ascii="Calibri" w:eastAsia="MS Mincho" w:hAnsi="Calibri" w:cs="Calibri"/>
          <w:kern w:val="0"/>
          <w:sz w:val="22"/>
        </w:rPr>
        <w:t xml:space="preserve"> regarding the information contained in an ePBCD or </w:t>
      </w:r>
      <w:ins w:id="132" w:author="JP (Coyle)" w:date="2025-07-09T12:24:00Z">
        <w:r w:rsidRPr="00BF0462">
          <w:rPr>
            <w:rFonts w:ascii="Calibri" w:eastAsia="MS Mincho" w:hAnsi="Calibri" w:cs="Calibri"/>
            <w:kern w:val="0"/>
            <w:sz w:val="22"/>
          </w:rPr>
          <w:t>[</w:t>
        </w:r>
      </w:ins>
      <w:r w:rsidRPr="00BF0462">
        <w:rPr>
          <w:rFonts w:ascii="Calibri" w:eastAsia="MS Mincho" w:hAnsi="Calibri" w:cs="Calibri"/>
          <w:kern w:val="0"/>
          <w:sz w:val="22"/>
        </w:rPr>
        <w:t>ePBRC</w:t>
      </w:r>
      <w:ins w:id="133" w:author="JP (Coyle)" w:date="2025-07-09T12:24:00Z">
        <w:r w:rsidRPr="00BF0462">
          <w:rPr>
            <w:rFonts w:ascii="Calibri" w:eastAsia="MS Mincho" w:hAnsi="Calibri" w:cs="Calibri"/>
            <w:kern w:val="0"/>
            <w:sz w:val="22"/>
          </w:rPr>
          <w:t>]</w:t>
        </w:r>
      </w:ins>
      <w:r w:rsidRPr="00BF0462">
        <w:rPr>
          <w:rFonts w:ascii="Calibri" w:eastAsia="MS Mincho" w:hAnsi="Calibri" w:cs="Calibri"/>
          <w:kern w:val="0"/>
          <w:sz w:val="22"/>
        </w:rPr>
        <w:t xml:space="preserve">, the final importing CCM/CPC and the CCM/CPC whose competent authorities validated the ePBCD(s) or </w:t>
      </w:r>
      <w:ins w:id="134" w:author="JP (Coyle)" w:date="2025-07-09T12:24:00Z">
        <w:r w:rsidRPr="00BF0462">
          <w:rPr>
            <w:rFonts w:ascii="Calibri" w:eastAsia="MS Mincho" w:hAnsi="Calibri" w:cs="Calibri"/>
            <w:kern w:val="0"/>
            <w:sz w:val="22"/>
          </w:rPr>
          <w:t>[</w:t>
        </w:r>
      </w:ins>
      <w:r w:rsidRPr="00BF0462">
        <w:rPr>
          <w:rFonts w:ascii="Calibri" w:eastAsia="MS Mincho" w:hAnsi="Calibri" w:cs="Calibri"/>
          <w:kern w:val="0"/>
          <w:sz w:val="22"/>
        </w:rPr>
        <w:t>ePBRC(s)</w:t>
      </w:r>
      <w:ins w:id="135" w:author="JP (Coyle)" w:date="2025-07-09T12:24:00Z">
        <w:r w:rsidRPr="00BF0462">
          <w:rPr>
            <w:rFonts w:ascii="Calibri" w:eastAsia="MS Mincho" w:hAnsi="Calibri" w:cs="Calibri"/>
            <w:kern w:val="0"/>
            <w:sz w:val="22"/>
          </w:rPr>
          <w:t>]</w:t>
        </w:r>
      </w:ins>
      <w:r w:rsidRPr="00BF0462">
        <w:rPr>
          <w:rFonts w:ascii="Calibri" w:eastAsia="MS Mincho" w:hAnsi="Calibri" w:cs="Calibri"/>
          <w:kern w:val="0"/>
          <w:sz w:val="22"/>
        </w:rPr>
        <w:t xml:space="preserve"> shall cooperate to </w:t>
      </w:r>
      <w:ins w:id="136" w:author="JP (Coyle)" w:date="2025-07-09T12:30:00Z">
        <w:r w:rsidRPr="00BF0462">
          <w:rPr>
            <w:rFonts w:ascii="Calibri" w:eastAsia="MS Mincho" w:hAnsi="Calibri" w:cs="Calibri"/>
            <w:kern w:val="0"/>
            <w:sz w:val="22"/>
          </w:rPr>
          <w:t>address</w:t>
        </w:r>
      </w:ins>
      <w:del w:id="137" w:author="JP (Coyle)" w:date="2025-07-09T12:30:00Z">
        <w:r w:rsidRPr="00BF0462" w:rsidDel="007455F4">
          <w:rPr>
            <w:rFonts w:ascii="Calibri" w:eastAsia="MS Mincho" w:hAnsi="Calibri" w:cs="Calibri"/>
            <w:kern w:val="0"/>
            <w:sz w:val="22"/>
          </w:rPr>
          <w:delText>resolve</w:delText>
        </w:r>
      </w:del>
      <w:r w:rsidRPr="00BF0462">
        <w:rPr>
          <w:rFonts w:ascii="Calibri" w:eastAsia="MS Mincho" w:hAnsi="Calibri" w:cs="Calibri"/>
          <w:kern w:val="0"/>
          <w:sz w:val="22"/>
        </w:rPr>
        <w:t xml:space="preserve"> such </w:t>
      </w:r>
      <w:ins w:id="138" w:author="JP (Coyle)" w:date="2025-07-09T12:29:00Z">
        <w:r w:rsidRPr="00BF0462">
          <w:rPr>
            <w:rFonts w:ascii="Calibri" w:eastAsia="MS Mincho" w:hAnsi="Calibri" w:cs="Calibri"/>
            <w:kern w:val="0"/>
            <w:sz w:val="22"/>
          </w:rPr>
          <w:t>questions</w:t>
        </w:r>
      </w:ins>
      <w:del w:id="139" w:author="JP (Coyle)" w:date="2025-07-09T12:29:00Z">
        <w:r w:rsidRPr="00BF0462" w:rsidDel="00420B82">
          <w:rPr>
            <w:rFonts w:ascii="Calibri" w:eastAsia="MS Mincho" w:hAnsi="Calibri" w:cs="Calibri"/>
            <w:kern w:val="0"/>
            <w:sz w:val="22"/>
          </w:rPr>
          <w:delText>doubts</w:delText>
        </w:r>
      </w:del>
      <w:r w:rsidRPr="00BF0462">
        <w:rPr>
          <w:rFonts w:ascii="Calibri" w:eastAsia="MS Mincho" w:hAnsi="Calibri" w:cs="Calibri"/>
          <w:kern w:val="0"/>
          <w:sz w:val="22"/>
        </w:rPr>
        <w:t>.</w:t>
      </w:r>
    </w:p>
    <w:p w14:paraId="1BDD856A" w14:textId="77777777" w:rsidR="005C417C" w:rsidRPr="00BF0462" w:rsidRDefault="005C417C" w:rsidP="005C417C">
      <w:pPr>
        <w:widowControl/>
        <w:adjustRightInd w:val="0"/>
        <w:snapToGrid w:val="0"/>
        <w:ind w:left="440"/>
        <w:jc w:val="left"/>
        <w:rPr>
          <w:rFonts w:ascii="Calibri" w:eastAsia="MS Mincho" w:hAnsi="Calibri" w:cs="Calibri"/>
          <w:kern w:val="0"/>
          <w:sz w:val="22"/>
        </w:rPr>
      </w:pPr>
    </w:p>
    <w:p w14:paraId="1C53E929"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If a CCM/CPC involved in export, import or re-export of PBF identifies a consignment in violation of paragraph 4, it shall notify the findings to the </w:t>
      </w:r>
      <w:ins w:id="140" w:author="JP (Coyle)" w:date="2025-07-09T14:05:00Z">
        <w:r w:rsidRPr="00BF0462">
          <w:rPr>
            <w:rFonts w:ascii="Calibri" w:eastAsia="MS Mincho" w:hAnsi="Calibri" w:cs="Calibri"/>
            <w:kern w:val="0"/>
            <w:sz w:val="22"/>
          </w:rPr>
          <w:t>rele</w:t>
        </w:r>
      </w:ins>
      <w:ins w:id="141" w:author="JP (Coyle)" w:date="2025-07-09T14:06:00Z">
        <w:r w:rsidRPr="00BF0462">
          <w:rPr>
            <w:rFonts w:ascii="Calibri" w:eastAsia="MS Mincho" w:hAnsi="Calibri" w:cs="Calibri"/>
            <w:kern w:val="0"/>
            <w:sz w:val="22"/>
          </w:rPr>
          <w:t>vant CCM/CPC</w:t>
        </w:r>
      </w:ins>
      <w:ins w:id="142" w:author="JP (Coyle)" w:date="2025-07-09T14:07:00Z">
        <w:r w:rsidRPr="00BF0462">
          <w:rPr>
            <w:rFonts w:ascii="Calibri" w:eastAsia="MS Mincho" w:hAnsi="Calibri" w:cs="Calibri"/>
            <w:kern w:val="0"/>
            <w:sz w:val="22"/>
          </w:rPr>
          <w:t xml:space="preserve">. The relevant CCM/CPC shall </w:t>
        </w:r>
      </w:ins>
      <w:ins w:id="143" w:author="JP (Coyle)" w:date="2025-07-09T14:11:00Z">
        <w:r w:rsidRPr="00BF0462">
          <w:rPr>
            <w:rFonts w:ascii="Calibri" w:eastAsia="MS Mincho" w:hAnsi="Calibri" w:cs="Calibri"/>
            <w:kern w:val="0"/>
            <w:sz w:val="22"/>
          </w:rPr>
          <w:t xml:space="preserve">take </w:t>
        </w:r>
      </w:ins>
      <w:ins w:id="144" w:author="JP (Coyle)" w:date="2025-07-09T14:12:00Z">
        <w:r w:rsidRPr="00BF0462">
          <w:rPr>
            <w:rFonts w:ascii="Calibri" w:eastAsia="MS Mincho" w:hAnsi="Calibri" w:cs="Calibri"/>
            <w:kern w:val="0"/>
            <w:sz w:val="22"/>
          </w:rPr>
          <w:t>necessary measures, including investigations, and share the results with the informing CCM/CPC.</w:t>
        </w:r>
      </w:ins>
      <w:ins w:id="145" w:author="清水 宣維(SHIMIZU Nobushige)" w:date="2025-06-24T14:05:00Z">
        <w:del w:id="146" w:author="JP (Coyle)" w:date="2025-07-09T14:06:00Z">
          <w:r w:rsidRPr="00BF0462" w:rsidDel="005F79AC">
            <w:rPr>
              <w:rFonts w:ascii="Calibri" w:eastAsia="MS Mincho" w:hAnsi="Calibri" w:cs="Calibri"/>
              <w:kern w:val="0"/>
              <w:sz w:val="22"/>
            </w:rPr>
            <w:delText>[</w:delText>
          </w:r>
        </w:del>
      </w:ins>
      <w:del w:id="147" w:author="JP (Coyle)" w:date="2025-07-09T14:06:00Z">
        <w:r w:rsidRPr="00BF0462" w:rsidDel="005F79AC">
          <w:rPr>
            <w:rFonts w:ascii="Calibri" w:eastAsia="MS Mincho" w:hAnsi="Calibri" w:cs="Calibri"/>
            <w:kern w:val="0"/>
            <w:sz w:val="22"/>
          </w:rPr>
          <w:delText>Secretariat</w:delText>
        </w:r>
      </w:del>
      <w:ins w:id="148" w:author="清水 宣維(SHIMIZU Nobushige)" w:date="2025-06-24T14:05:00Z">
        <w:del w:id="149" w:author="JP (Coyle)" w:date="2025-07-09T14:06:00Z">
          <w:r w:rsidRPr="00BF0462" w:rsidDel="005F79AC">
            <w:rPr>
              <w:rFonts w:ascii="Calibri" w:eastAsia="MS Mincho" w:hAnsi="Calibri" w:cs="Calibri"/>
              <w:kern w:val="0"/>
              <w:sz w:val="22"/>
            </w:rPr>
            <w:delText>]</w:delText>
          </w:r>
        </w:del>
      </w:ins>
      <w:del w:id="150" w:author="JP (Coyle)" w:date="2025-07-09T14:06:00Z">
        <w:r w:rsidRPr="00BF0462" w:rsidDel="005F79AC">
          <w:rPr>
            <w:rFonts w:ascii="Calibri" w:eastAsia="MS Mincho" w:hAnsi="Calibri" w:cs="Calibri"/>
            <w:kern w:val="0"/>
            <w:sz w:val="22"/>
            <w:vertAlign w:val="superscript"/>
          </w:rPr>
          <w:footnoteReference w:id="5"/>
        </w:r>
        <w:r w:rsidRPr="00BF0462" w:rsidDel="0039252D">
          <w:rPr>
            <w:rFonts w:ascii="Calibri" w:eastAsia="MS Mincho" w:hAnsi="Calibri" w:cs="Calibri"/>
            <w:kern w:val="0"/>
            <w:sz w:val="22"/>
          </w:rPr>
          <w:delText>, the export CCM/CPC, re-export CCM/CPC and, where known, the flag CCM/CPC.</w:delText>
        </w:r>
      </w:del>
    </w:p>
    <w:p w14:paraId="5A249678" w14:textId="77777777" w:rsidR="005C417C" w:rsidRPr="00BF0462" w:rsidRDefault="005C417C" w:rsidP="005C417C">
      <w:pPr>
        <w:widowControl/>
        <w:adjustRightInd w:val="0"/>
        <w:snapToGrid w:val="0"/>
        <w:ind w:left="440"/>
        <w:rPr>
          <w:rFonts w:ascii="Calibri" w:eastAsia="MS Mincho" w:hAnsi="Calibri" w:cs="Calibri"/>
          <w:kern w:val="0"/>
          <w:sz w:val="22"/>
        </w:rPr>
      </w:pPr>
    </w:p>
    <w:p w14:paraId="48AD6BDC"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Pending the examinations or verifications under paragraph 13 to confirm compliance of PBF consignment with the requirements in this CMM/Resolution and any other relevant CCMs/Resolutions, the CCMs/CPCs shall not grant its release for export, import and re-export.</w:t>
      </w:r>
    </w:p>
    <w:p w14:paraId="400FB0D6" w14:textId="77777777" w:rsidR="005C417C" w:rsidRPr="00BF0462" w:rsidRDefault="005C417C" w:rsidP="005C417C">
      <w:pPr>
        <w:autoSpaceDE w:val="0"/>
        <w:autoSpaceDN w:val="0"/>
        <w:adjustRightInd w:val="0"/>
        <w:snapToGrid w:val="0"/>
        <w:rPr>
          <w:rFonts w:ascii="Calibri" w:eastAsia="MS Mincho" w:hAnsi="Calibri" w:cs="Calibri"/>
          <w:bCs/>
          <w:kern w:val="0"/>
          <w:sz w:val="22"/>
        </w:rPr>
      </w:pPr>
    </w:p>
    <w:p w14:paraId="34FFDA62"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Where a CCM/CPC, as a result of examinations or verifications under paragraph 13 and in cooperation with the validating authorities concerned, determines that an ePBCD or </w:t>
      </w:r>
      <w:ins w:id="153" w:author="JP (Coyle)" w:date="2025-07-09T14:01:00Z">
        <w:r w:rsidRPr="00BF0462">
          <w:rPr>
            <w:rFonts w:ascii="Calibri" w:eastAsia="MS Mincho" w:hAnsi="Calibri" w:cs="Calibri"/>
            <w:kern w:val="0"/>
            <w:sz w:val="22"/>
          </w:rPr>
          <w:t>[</w:t>
        </w:r>
      </w:ins>
      <w:r w:rsidRPr="00BF0462">
        <w:rPr>
          <w:rFonts w:ascii="Calibri" w:eastAsia="MS Mincho" w:hAnsi="Calibri" w:cs="Calibri"/>
          <w:kern w:val="0"/>
          <w:sz w:val="22"/>
        </w:rPr>
        <w:t>ePBRC</w:t>
      </w:r>
      <w:ins w:id="154" w:author="JP (Coyle)" w:date="2025-07-09T14:01:00Z">
        <w:r w:rsidRPr="00BF0462">
          <w:rPr>
            <w:rFonts w:ascii="Calibri" w:eastAsia="MS Mincho" w:hAnsi="Calibri" w:cs="Calibri"/>
            <w:kern w:val="0"/>
            <w:sz w:val="22"/>
          </w:rPr>
          <w:t>]</w:t>
        </w:r>
      </w:ins>
      <w:r w:rsidRPr="00BF0462">
        <w:rPr>
          <w:rFonts w:ascii="Calibri" w:eastAsia="MS Mincho" w:hAnsi="Calibri" w:cs="Calibri"/>
          <w:kern w:val="0"/>
          <w:sz w:val="22"/>
        </w:rPr>
        <w:t xml:space="preserve"> is invalid, import, export and re-export of the PBF consignment shall be prohibited. </w:t>
      </w:r>
    </w:p>
    <w:p w14:paraId="5669B6DE" w14:textId="77777777" w:rsidR="005C417C" w:rsidRPr="00BF0462" w:rsidRDefault="005C417C" w:rsidP="005C417C">
      <w:pPr>
        <w:autoSpaceDE w:val="0"/>
        <w:autoSpaceDN w:val="0"/>
        <w:adjustRightInd w:val="0"/>
        <w:snapToGrid w:val="0"/>
        <w:rPr>
          <w:rFonts w:ascii="Calibri" w:eastAsia="MS Mincho" w:hAnsi="Calibri" w:cs="Calibri"/>
          <w:bCs/>
          <w:kern w:val="0"/>
          <w:sz w:val="22"/>
        </w:rPr>
      </w:pPr>
    </w:p>
    <w:p w14:paraId="3099579D" w14:textId="77777777" w:rsidR="005C417C" w:rsidRPr="00BF0462" w:rsidRDefault="005C417C" w:rsidP="005C417C">
      <w:pPr>
        <w:widowControl/>
        <w:adjustRightInd w:val="0"/>
        <w:snapToGrid w:val="0"/>
        <w:jc w:val="left"/>
        <w:rPr>
          <w:rFonts w:ascii="Calibri" w:eastAsia="MS Mincho" w:hAnsi="Calibri" w:cs="Calibri"/>
          <w:b/>
          <w:bCs/>
          <w:kern w:val="0"/>
          <w:sz w:val="22"/>
        </w:rPr>
      </w:pPr>
      <w:r w:rsidRPr="00BF0462">
        <w:rPr>
          <w:rFonts w:ascii="Calibri" w:eastAsia="MS Mincho" w:hAnsi="Calibri" w:cs="Calibri"/>
          <w:b/>
          <w:bCs/>
          <w:kern w:val="0"/>
          <w:sz w:val="22"/>
        </w:rPr>
        <w:t>Part VI: Communication</w:t>
      </w:r>
    </w:p>
    <w:p w14:paraId="05C2EA45"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21A21071"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Each CCM/CPC shall notify the Secretariat of the name, title, organization and address of the government officials or other authorized individuals specified in paragraph 9(1), and the name and address of the other authorized institutions specified in the same paragraph and, where appropriate, the name and title of the officials who are individually empowered within those institutions. This notification shall indicate the date at which the authorization comes into force. Any changes to the content of the notification under this paragraph shall be promptly notified to the Secretariat.</w:t>
      </w:r>
    </w:p>
    <w:p w14:paraId="615D7B71" w14:textId="77777777" w:rsidR="005C417C" w:rsidRPr="00BF0462" w:rsidRDefault="005C417C" w:rsidP="005C417C">
      <w:pPr>
        <w:widowControl/>
        <w:adjustRightInd w:val="0"/>
        <w:snapToGrid w:val="0"/>
        <w:rPr>
          <w:rFonts w:ascii="Calibri" w:eastAsia="MS Mincho" w:hAnsi="Calibri" w:cs="Calibri"/>
          <w:kern w:val="0"/>
          <w:sz w:val="22"/>
        </w:rPr>
      </w:pPr>
    </w:p>
    <w:p w14:paraId="5A558753"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Each CCM/CPC shall notify the Secretariat of the name, address and contact details of the organization that will serve as the point of contact for questions related to ePBCDs or </w:t>
      </w:r>
      <w:ins w:id="155" w:author="JP (Coyle)" w:date="2025-07-09T14:14:00Z">
        <w:r w:rsidRPr="00BF0462">
          <w:rPr>
            <w:rFonts w:ascii="Calibri" w:eastAsia="MS Mincho" w:hAnsi="Calibri" w:cs="Calibri"/>
            <w:kern w:val="0"/>
            <w:sz w:val="22"/>
          </w:rPr>
          <w:t>[</w:t>
        </w:r>
      </w:ins>
      <w:r w:rsidRPr="00BF0462">
        <w:rPr>
          <w:rFonts w:ascii="Calibri" w:eastAsia="MS Mincho" w:hAnsi="Calibri" w:cs="Calibri"/>
          <w:kern w:val="0"/>
          <w:sz w:val="22"/>
        </w:rPr>
        <w:t>ePBRCs</w:t>
      </w:r>
      <w:ins w:id="156" w:author="JP (Coyle)" w:date="2025-07-09T14:14:00Z">
        <w:r w:rsidRPr="00BF0462">
          <w:rPr>
            <w:rFonts w:ascii="Calibri" w:eastAsia="MS Mincho" w:hAnsi="Calibri" w:cs="Calibri"/>
            <w:kern w:val="0"/>
            <w:sz w:val="22"/>
          </w:rPr>
          <w:t>]</w:t>
        </w:r>
      </w:ins>
      <w:r w:rsidRPr="00BF0462">
        <w:rPr>
          <w:rFonts w:ascii="Calibri" w:eastAsia="MS Mincho" w:hAnsi="Calibri" w:cs="Calibri"/>
          <w:kern w:val="0"/>
          <w:sz w:val="22"/>
        </w:rPr>
        <w:t xml:space="preserve"> concerning the CCM/CPC. Any changes to the content of the notification under this paragraph shall be promptly notified to the Secretariat.</w:t>
      </w:r>
    </w:p>
    <w:p w14:paraId="1E355CDC" w14:textId="77777777" w:rsidR="005C417C" w:rsidRPr="00BF0462" w:rsidRDefault="005C417C" w:rsidP="005C417C">
      <w:pPr>
        <w:widowControl/>
        <w:adjustRightInd w:val="0"/>
        <w:snapToGrid w:val="0"/>
        <w:ind w:left="1440" w:hanging="1440"/>
        <w:rPr>
          <w:rFonts w:ascii="Calibri" w:eastAsia="MS Mincho" w:hAnsi="Calibri" w:cs="Calibri"/>
          <w:kern w:val="0"/>
          <w:sz w:val="22"/>
        </w:rPr>
      </w:pPr>
    </w:p>
    <w:p w14:paraId="0038385F"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All CCMs/CPCs concerned shall, as soon as possible for the ePBCD system implementation, submit to the Secretariat the data necessary to ensure the registration of their users in the ePBCD system. Access to and use of the system cannot be ensured for those who fail to provide and maintain the data required by the ePBCD system. </w:t>
      </w:r>
    </w:p>
    <w:p w14:paraId="07D73CD4" w14:textId="77777777" w:rsidR="005C417C" w:rsidRPr="00BF0462" w:rsidRDefault="005C417C" w:rsidP="005C417C">
      <w:pPr>
        <w:widowControl/>
        <w:adjustRightInd w:val="0"/>
        <w:snapToGrid w:val="0"/>
        <w:ind w:left="440"/>
        <w:rPr>
          <w:rFonts w:ascii="Calibri" w:eastAsia="MS Mincho" w:hAnsi="Calibri" w:cs="Calibri"/>
          <w:kern w:val="0"/>
          <w:sz w:val="22"/>
        </w:rPr>
      </w:pPr>
    </w:p>
    <w:p w14:paraId="674539DA"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The Commission shall request the non-CCMs/non-CPCs that are involved in export, import or re-export of PBF to cooperate with the implementation of the program and to provide to the Commission data obtained from such implementation.</w:t>
      </w:r>
    </w:p>
    <w:p w14:paraId="65C9482F" w14:textId="77777777" w:rsidR="005C417C" w:rsidRPr="00BF0462" w:rsidRDefault="005C417C" w:rsidP="005C417C">
      <w:pPr>
        <w:widowControl/>
        <w:adjustRightInd w:val="0"/>
        <w:snapToGrid w:val="0"/>
        <w:ind w:left="440"/>
        <w:rPr>
          <w:rFonts w:ascii="Calibri" w:eastAsia="MS Mincho" w:hAnsi="Calibri" w:cs="Calibri"/>
          <w:kern w:val="0"/>
          <w:sz w:val="22"/>
        </w:rPr>
      </w:pPr>
    </w:p>
    <w:p w14:paraId="75E3287C"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Access to the ePBCD system shall be granted to non-CCMs/non-CPCs to facilitate trade of PBF. Until such time as the functionality is developed that allows non-CCMs/non-CPCs access to the system, this shall be accomplished through completion by the non-CCMs/non-CPCs of paper PBCD and </w:t>
      </w:r>
      <w:ins w:id="157" w:author="JP (Coyle)" w:date="2025-07-09T14:15:00Z">
        <w:r w:rsidRPr="00BF0462">
          <w:rPr>
            <w:rFonts w:ascii="Calibri" w:eastAsia="MS Mincho" w:hAnsi="Calibri" w:cs="Calibri"/>
            <w:kern w:val="0"/>
            <w:sz w:val="22"/>
          </w:rPr>
          <w:t>[</w:t>
        </w:r>
      </w:ins>
      <w:r w:rsidRPr="00BF0462">
        <w:rPr>
          <w:rFonts w:ascii="Calibri" w:eastAsia="MS Mincho" w:hAnsi="Calibri" w:cs="Calibri"/>
          <w:kern w:val="0"/>
          <w:sz w:val="22"/>
        </w:rPr>
        <w:t>PBRC</w:t>
      </w:r>
      <w:ins w:id="158" w:author="JP (Coyle)" w:date="2025-07-09T14:15:00Z">
        <w:r w:rsidRPr="00BF0462">
          <w:rPr>
            <w:rFonts w:ascii="Calibri" w:eastAsia="MS Mincho" w:hAnsi="Calibri" w:cs="Calibri"/>
            <w:kern w:val="0"/>
            <w:sz w:val="22"/>
          </w:rPr>
          <w:t>]</w:t>
        </w:r>
      </w:ins>
      <w:r w:rsidRPr="00BF0462">
        <w:rPr>
          <w:rFonts w:ascii="Calibri" w:eastAsia="MS Mincho" w:hAnsi="Calibri" w:cs="Calibri"/>
          <w:kern w:val="0"/>
          <w:sz w:val="22"/>
        </w:rPr>
        <w:t xml:space="preserve"> consistent with the terms of paragraph 5(4) and submission to the Secretariat for entry into the ePBCD system. The Secretariat shall communicate without delay to those non-CCMs/non-CPCs known to import, export or re-export PBF to make them aware of the ePBCD system and the applicable provisions of this CMM/Resolution.</w:t>
      </w:r>
    </w:p>
    <w:p w14:paraId="26950F17"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3F70AA84" w14:textId="77777777" w:rsidR="005C417C" w:rsidRPr="00BF0462" w:rsidRDefault="005C417C" w:rsidP="005C417C">
      <w:pPr>
        <w:widowControl/>
        <w:adjustRightInd w:val="0"/>
        <w:snapToGrid w:val="0"/>
        <w:jc w:val="left"/>
        <w:rPr>
          <w:rFonts w:ascii="Calibri" w:eastAsia="MS Mincho" w:hAnsi="Calibri" w:cs="Calibri"/>
          <w:b/>
          <w:bCs/>
          <w:kern w:val="0"/>
          <w:sz w:val="22"/>
        </w:rPr>
      </w:pPr>
      <w:r w:rsidRPr="00BF0462">
        <w:rPr>
          <w:rFonts w:ascii="Calibri" w:eastAsia="MS Mincho" w:hAnsi="Calibri" w:cs="Calibri"/>
          <w:b/>
          <w:bCs/>
          <w:kern w:val="0"/>
          <w:sz w:val="22"/>
        </w:rPr>
        <w:t>Part VII: Data Sharing and Confidentiality</w:t>
      </w:r>
    </w:p>
    <w:p w14:paraId="604A5687"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1EE66B50"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The information notified under paragraph 18 shall be handled as non-public domain data and the Secretariat shall facilitate access to this information by authorized CCM/CPC users through the secure pages of the Commission website.</w:t>
      </w:r>
    </w:p>
    <w:p w14:paraId="08AF8F9E" w14:textId="77777777" w:rsidR="005C417C" w:rsidRPr="00BF0462" w:rsidRDefault="005C417C" w:rsidP="005C417C">
      <w:pPr>
        <w:widowControl/>
        <w:adjustRightInd w:val="0"/>
        <w:snapToGrid w:val="0"/>
        <w:rPr>
          <w:rFonts w:ascii="Calibri" w:eastAsia="MS Mincho" w:hAnsi="Calibri" w:cs="Calibri"/>
          <w:b/>
          <w:bCs/>
          <w:kern w:val="0"/>
          <w:sz w:val="22"/>
        </w:rPr>
      </w:pPr>
    </w:p>
    <w:p w14:paraId="522552AD"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The Secretariat shall facilitate access to the information notified under paragraph 19 through the public pages of the Commission website. </w:t>
      </w:r>
    </w:p>
    <w:p w14:paraId="7CE18C1D" w14:textId="77777777" w:rsidR="005C417C" w:rsidRPr="00BF0462" w:rsidRDefault="005C417C" w:rsidP="005C417C">
      <w:pPr>
        <w:widowControl/>
        <w:adjustRightInd w:val="0"/>
        <w:snapToGrid w:val="0"/>
        <w:rPr>
          <w:rFonts w:ascii="Calibri" w:eastAsia="MS Mincho" w:hAnsi="Calibri" w:cs="Calibri"/>
          <w:b/>
          <w:bCs/>
          <w:kern w:val="0"/>
          <w:sz w:val="22"/>
        </w:rPr>
      </w:pPr>
    </w:p>
    <w:p w14:paraId="73C9297F"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All the data in ePBCD shall be processed in accordance with the Rules of Procedures for the Protection, Access to, and Dissemination of Data Compiled by the Commission/Resolution on Confidentiality. </w:t>
      </w:r>
    </w:p>
    <w:p w14:paraId="0749DBCF" w14:textId="77777777" w:rsidR="005C417C" w:rsidRPr="00BF0462" w:rsidRDefault="005C417C" w:rsidP="005C417C">
      <w:pPr>
        <w:widowControl/>
        <w:adjustRightInd w:val="0"/>
        <w:snapToGrid w:val="0"/>
        <w:jc w:val="left"/>
        <w:rPr>
          <w:rFonts w:ascii="Calibri" w:eastAsia="MS Mincho" w:hAnsi="Calibri" w:cs="Calibri"/>
          <w:kern w:val="0"/>
          <w:sz w:val="22"/>
        </w:rPr>
      </w:pPr>
    </w:p>
    <w:p w14:paraId="3782529E" w14:textId="77777777" w:rsidR="005C417C" w:rsidRPr="00BF0462" w:rsidRDefault="005C417C" w:rsidP="005C417C">
      <w:pPr>
        <w:widowControl/>
        <w:adjustRightInd w:val="0"/>
        <w:snapToGrid w:val="0"/>
        <w:jc w:val="left"/>
        <w:rPr>
          <w:rFonts w:ascii="Calibri" w:eastAsia="MS Mincho" w:hAnsi="Calibri" w:cs="Calibri"/>
          <w:b/>
          <w:bCs/>
          <w:kern w:val="0"/>
          <w:sz w:val="22"/>
        </w:rPr>
      </w:pPr>
      <w:r w:rsidRPr="00BF0462">
        <w:rPr>
          <w:rFonts w:ascii="Calibri" w:eastAsia="MS Mincho" w:hAnsi="Calibri" w:cs="Calibri"/>
          <w:b/>
          <w:bCs/>
          <w:kern w:val="0"/>
          <w:sz w:val="22"/>
        </w:rPr>
        <w:t>Part VIII: Exceptional Arrangements</w:t>
      </w:r>
    </w:p>
    <w:p w14:paraId="1DA836A4"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5944F0BE"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Paper PBCDs and </w:t>
      </w:r>
      <w:ins w:id="159" w:author="JP (Coyle)" w:date="2025-07-09T14:19:00Z">
        <w:r w:rsidRPr="00BF0462">
          <w:rPr>
            <w:rFonts w:ascii="Calibri" w:eastAsia="MS Mincho" w:hAnsi="Calibri" w:cs="Calibri"/>
            <w:kern w:val="0"/>
            <w:sz w:val="22"/>
          </w:rPr>
          <w:t>[</w:t>
        </w:r>
      </w:ins>
      <w:r w:rsidRPr="00BF0462">
        <w:rPr>
          <w:rFonts w:ascii="Calibri" w:eastAsia="MS Mincho" w:hAnsi="Calibri" w:cs="Calibri"/>
          <w:kern w:val="0"/>
          <w:sz w:val="22"/>
        </w:rPr>
        <w:t>PBRCs</w:t>
      </w:r>
      <w:ins w:id="160" w:author="JP (Coyle)" w:date="2025-07-09T14:19:00Z">
        <w:r w:rsidRPr="00BF0462">
          <w:rPr>
            <w:rFonts w:ascii="Calibri" w:eastAsia="MS Mincho" w:hAnsi="Calibri" w:cs="Calibri"/>
            <w:kern w:val="0"/>
            <w:sz w:val="22"/>
          </w:rPr>
          <w:t>]</w:t>
        </w:r>
      </w:ins>
      <w:r w:rsidRPr="00BF0462">
        <w:rPr>
          <w:rFonts w:ascii="Calibri" w:eastAsia="MS Mincho" w:hAnsi="Calibri" w:cs="Calibri"/>
          <w:kern w:val="0"/>
          <w:sz w:val="22"/>
        </w:rPr>
        <w:t xml:space="preserve">, whose formats are attached as Annex A and B, respectively, or printed ePBCDs and </w:t>
      </w:r>
      <w:ins w:id="161" w:author="JP (Coyle)" w:date="2025-07-09T14:29:00Z">
        <w:r w:rsidRPr="00BF0462">
          <w:rPr>
            <w:rFonts w:ascii="Calibri" w:eastAsia="MS Mincho" w:hAnsi="Calibri" w:cs="Calibri"/>
            <w:kern w:val="0"/>
            <w:sz w:val="22"/>
          </w:rPr>
          <w:t>[</w:t>
        </w:r>
      </w:ins>
      <w:r w:rsidRPr="00BF0462">
        <w:rPr>
          <w:rFonts w:ascii="Calibri" w:eastAsia="MS Mincho" w:hAnsi="Calibri" w:cs="Calibri"/>
          <w:kern w:val="0"/>
          <w:sz w:val="22"/>
        </w:rPr>
        <w:t>ePBRCs</w:t>
      </w:r>
      <w:ins w:id="162" w:author="JP (Coyle)" w:date="2025-07-09T14:29:00Z">
        <w:r w:rsidRPr="00BF0462">
          <w:rPr>
            <w:rFonts w:ascii="Calibri" w:eastAsia="MS Mincho" w:hAnsi="Calibri" w:cs="Calibri"/>
            <w:kern w:val="0"/>
            <w:sz w:val="22"/>
          </w:rPr>
          <w:t>]</w:t>
        </w:r>
      </w:ins>
      <w:r w:rsidRPr="00BF0462">
        <w:rPr>
          <w:rFonts w:ascii="Calibri" w:eastAsia="MS Mincho" w:hAnsi="Calibri" w:cs="Calibri"/>
          <w:kern w:val="0"/>
          <w:sz w:val="22"/>
        </w:rPr>
        <w:t xml:space="preserve"> may be used in accordance with paragraph 5(4), if any of the following circumstances apply:</w:t>
      </w:r>
    </w:p>
    <w:p w14:paraId="44D48795" w14:textId="77777777" w:rsidR="005C417C" w:rsidRPr="00BF0462" w:rsidRDefault="005C417C" w:rsidP="005C417C">
      <w:pPr>
        <w:widowControl/>
        <w:numPr>
          <w:ilvl w:val="0"/>
          <w:numId w:val="50"/>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lastRenderedPageBreak/>
        <w:t>The landing or caging of PBF by one vessel or one trap at a time is less than [1] metric ton</w:t>
      </w:r>
      <w:ins w:id="163" w:author="JP (Coyle)" w:date="2025-07-09T14:30:00Z">
        <w:r w:rsidRPr="00BF0462">
          <w:rPr>
            <w:rFonts w:ascii="Calibri" w:eastAsia="MS Mincho" w:hAnsi="Calibri" w:cs="Calibri"/>
            <w:kern w:val="0"/>
            <w:sz w:val="22"/>
          </w:rPr>
          <w:t>, or the PBF is tagged in accordance with Part IV</w:t>
        </w:r>
      </w:ins>
      <w:r w:rsidRPr="00BF0462">
        <w:rPr>
          <w:rFonts w:ascii="Calibri" w:eastAsia="MS Mincho" w:hAnsi="Calibri" w:cs="Calibri"/>
          <w:kern w:val="0"/>
          <w:sz w:val="22"/>
        </w:rPr>
        <w:t xml:space="preserve">. In this case, the logbook or the sales note may be used as a temporary PBCD. Such paper PBCDs, printed ePBCDs or temporary PBCDs shall be converted to ePBCDs within a period of [    ] days or prior to the export, whichever is first; </w:t>
      </w:r>
    </w:p>
    <w:p w14:paraId="286241D0" w14:textId="77777777" w:rsidR="005C417C" w:rsidRPr="00BF0462" w:rsidRDefault="005C417C" w:rsidP="005C417C">
      <w:pPr>
        <w:widowControl/>
        <w:numPr>
          <w:ilvl w:val="0"/>
          <w:numId w:val="50"/>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t xml:space="preserve">PBF is caught prior to the full implementation of the ePBCD system as specified in paragraph 5(3); </w:t>
      </w:r>
    </w:p>
    <w:p w14:paraId="5C838481" w14:textId="77777777" w:rsidR="005C417C" w:rsidRPr="00BF0462" w:rsidRDefault="005C417C" w:rsidP="005C417C">
      <w:pPr>
        <w:widowControl/>
        <w:numPr>
          <w:ilvl w:val="0"/>
          <w:numId w:val="50"/>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t>Technical difficulties arise with the ePBCD system that preclude a CCM/CPC from using the system. In this case, the CCM/CPC shall follow the procedures set forth in Annex E. Delays by CCMs/CPCs in taking necessary actions, such as providing the data necessary to ensure the registration of users in the ePBCD system or other avoidable situations, do not constitute technical difficulties in this subparagraph.</w:t>
      </w:r>
    </w:p>
    <w:p w14:paraId="3C7F2EB1" w14:textId="77777777" w:rsidR="005C417C" w:rsidRPr="00BF0462" w:rsidRDefault="005C417C" w:rsidP="005C417C">
      <w:pPr>
        <w:widowControl/>
        <w:numPr>
          <w:ilvl w:val="0"/>
          <w:numId w:val="50"/>
        </w:numPr>
        <w:adjustRightInd w:val="0"/>
        <w:snapToGrid w:val="0"/>
        <w:ind w:left="884" w:hanging="442"/>
        <w:rPr>
          <w:rFonts w:ascii="Calibri" w:eastAsia="MS Mincho" w:hAnsi="Calibri" w:cs="Calibri"/>
          <w:kern w:val="0"/>
          <w:sz w:val="22"/>
        </w:rPr>
      </w:pPr>
      <w:r w:rsidRPr="00BF0462">
        <w:rPr>
          <w:rFonts w:ascii="Calibri" w:eastAsia="MS Mincho" w:hAnsi="Calibri" w:cs="Calibri"/>
          <w:kern w:val="0"/>
          <w:sz w:val="22"/>
        </w:rPr>
        <w:t>In the case of trade between CCMs/CPCs and non-CCMs/non-CPCs, where access to the ePBCD system by non-CCMs/non-CPCs through the Secretariat in accordance with paragraph 22 is not possible or is not timely enough to ensure that trade is not unduly delayed or disrupted.</w:t>
      </w:r>
    </w:p>
    <w:p w14:paraId="762F105E"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0693DEB6"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r w:rsidRPr="00BF0462">
        <w:rPr>
          <w:rFonts w:ascii="Calibri" w:eastAsia="MS Mincho" w:hAnsi="Calibri" w:cs="Calibri"/>
          <w:kern w:val="0"/>
          <w:sz w:val="22"/>
        </w:rPr>
        <w:t xml:space="preserve">When a paper PBCD or </w:t>
      </w:r>
      <w:ins w:id="164" w:author="JP (Coyle)" w:date="2025-07-09T14:31:00Z">
        <w:r w:rsidRPr="00BF0462">
          <w:rPr>
            <w:rFonts w:ascii="Calibri" w:eastAsia="MS Mincho" w:hAnsi="Calibri" w:cs="Calibri"/>
            <w:kern w:val="0"/>
            <w:sz w:val="22"/>
          </w:rPr>
          <w:t>[</w:t>
        </w:r>
      </w:ins>
      <w:r w:rsidRPr="00BF0462">
        <w:rPr>
          <w:rFonts w:ascii="Calibri" w:eastAsia="MS Mincho" w:hAnsi="Calibri" w:cs="Calibri"/>
          <w:kern w:val="0"/>
          <w:sz w:val="22"/>
        </w:rPr>
        <w:t>PBRC</w:t>
      </w:r>
      <w:ins w:id="165" w:author="JP (Coyle)" w:date="2025-07-09T14:31:00Z">
        <w:r w:rsidRPr="00BF0462">
          <w:rPr>
            <w:rFonts w:ascii="Calibri" w:eastAsia="MS Mincho" w:hAnsi="Calibri" w:cs="Calibri"/>
            <w:kern w:val="0"/>
            <w:sz w:val="22"/>
          </w:rPr>
          <w:t>]</w:t>
        </w:r>
      </w:ins>
      <w:r w:rsidRPr="00BF0462">
        <w:rPr>
          <w:rFonts w:ascii="Calibri" w:eastAsia="MS Mincho" w:hAnsi="Calibri" w:cs="Calibri"/>
          <w:kern w:val="0"/>
          <w:sz w:val="22"/>
        </w:rPr>
        <w:t xml:space="preserve">, or a printed ePBCD or </w:t>
      </w:r>
      <w:ins w:id="166" w:author="JP (Coyle)" w:date="2025-07-09T14:32:00Z">
        <w:r w:rsidRPr="00BF0462">
          <w:rPr>
            <w:rFonts w:ascii="Calibri" w:eastAsia="MS Mincho" w:hAnsi="Calibri" w:cs="Calibri"/>
            <w:kern w:val="0"/>
            <w:sz w:val="22"/>
          </w:rPr>
          <w:t>[</w:t>
        </w:r>
      </w:ins>
      <w:r w:rsidRPr="00BF0462">
        <w:rPr>
          <w:rFonts w:ascii="Calibri" w:eastAsia="MS Mincho" w:hAnsi="Calibri" w:cs="Calibri"/>
          <w:kern w:val="0"/>
          <w:sz w:val="22"/>
        </w:rPr>
        <w:t>ePBRC</w:t>
      </w:r>
      <w:ins w:id="167" w:author="JP (Coyle)" w:date="2025-07-09T14:32:00Z">
        <w:r w:rsidRPr="00BF0462">
          <w:rPr>
            <w:rFonts w:ascii="Calibri" w:eastAsia="MS Mincho" w:hAnsi="Calibri" w:cs="Calibri"/>
            <w:kern w:val="0"/>
            <w:sz w:val="22"/>
          </w:rPr>
          <w:t>]</w:t>
        </w:r>
      </w:ins>
      <w:r w:rsidRPr="00BF0462">
        <w:rPr>
          <w:rFonts w:ascii="Calibri" w:eastAsia="MS Mincho" w:hAnsi="Calibri" w:cs="Calibri"/>
          <w:kern w:val="0"/>
          <w:sz w:val="22"/>
        </w:rPr>
        <w:t xml:space="preserve"> is used in accordance with paragraphs 5(4) and 26, importing CCMs/CPCs, solely on the basis of the use of such paper or printed PBCD and </w:t>
      </w:r>
      <w:ins w:id="168" w:author="JP (Coyle)" w:date="2025-07-09T14:32:00Z">
        <w:r w:rsidRPr="00BF0462">
          <w:rPr>
            <w:rFonts w:ascii="Calibri" w:eastAsia="MS Mincho" w:hAnsi="Calibri" w:cs="Calibri"/>
            <w:kern w:val="0"/>
            <w:sz w:val="22"/>
          </w:rPr>
          <w:t>[</w:t>
        </w:r>
      </w:ins>
      <w:r w:rsidRPr="00BF0462">
        <w:rPr>
          <w:rFonts w:ascii="Calibri" w:eastAsia="MS Mincho" w:hAnsi="Calibri" w:cs="Calibri"/>
          <w:kern w:val="0"/>
          <w:sz w:val="22"/>
        </w:rPr>
        <w:t>PBRC</w:t>
      </w:r>
      <w:ins w:id="169" w:author="JP (Coyle)" w:date="2025-07-09T14:32:00Z">
        <w:r w:rsidRPr="00BF0462">
          <w:rPr>
            <w:rFonts w:ascii="Calibri" w:eastAsia="MS Mincho" w:hAnsi="Calibri" w:cs="Calibri"/>
            <w:kern w:val="0"/>
            <w:sz w:val="22"/>
          </w:rPr>
          <w:t>]</w:t>
        </w:r>
      </w:ins>
      <w:r w:rsidRPr="00BF0462">
        <w:rPr>
          <w:rFonts w:ascii="Calibri" w:eastAsia="MS Mincho" w:hAnsi="Calibri" w:cs="Calibri"/>
          <w:kern w:val="0"/>
          <w:sz w:val="22"/>
        </w:rPr>
        <w:t>, shall not be cited as a reason to delay or deny import of PBF.</w:t>
      </w:r>
    </w:p>
    <w:p w14:paraId="71D3A9A1" w14:textId="77777777" w:rsidR="005C417C" w:rsidRPr="00BF0462" w:rsidRDefault="005C417C" w:rsidP="005C417C">
      <w:pPr>
        <w:widowControl/>
        <w:adjustRightInd w:val="0"/>
        <w:snapToGrid w:val="0"/>
        <w:ind w:left="440"/>
        <w:rPr>
          <w:rFonts w:ascii="Calibri" w:eastAsia="MS Mincho" w:hAnsi="Calibri" w:cs="Calibri"/>
          <w:kern w:val="0"/>
          <w:sz w:val="22"/>
        </w:rPr>
      </w:pPr>
    </w:p>
    <w:p w14:paraId="601F8A8F" w14:textId="77777777" w:rsidR="005C417C" w:rsidRPr="00BF0462" w:rsidRDefault="005C417C" w:rsidP="005C417C">
      <w:pPr>
        <w:widowControl/>
        <w:numPr>
          <w:ilvl w:val="0"/>
          <w:numId w:val="44"/>
        </w:numPr>
        <w:adjustRightInd w:val="0"/>
        <w:snapToGrid w:val="0"/>
        <w:rPr>
          <w:ins w:id="170" w:author="JP (Coyle)" w:date="2025-07-09T14:33:00Z"/>
          <w:rFonts w:ascii="Calibri" w:eastAsia="MS Mincho" w:hAnsi="Calibri" w:cs="Calibri"/>
          <w:kern w:val="0"/>
          <w:sz w:val="22"/>
        </w:rPr>
      </w:pPr>
      <w:r w:rsidRPr="00BF0462">
        <w:rPr>
          <w:rFonts w:ascii="Calibri" w:eastAsia="MS Mincho" w:hAnsi="Calibri" w:cs="Calibri"/>
          <w:kern w:val="0"/>
          <w:sz w:val="22"/>
        </w:rPr>
        <w:t xml:space="preserve">Where requested by a CCM/CPC, the Secretariat shall facilitate the conversion of paper PBCDs or </w:t>
      </w:r>
      <w:ins w:id="171" w:author="JP (Coyle)" w:date="2025-07-09T14:32:00Z">
        <w:r w:rsidRPr="00BF0462">
          <w:rPr>
            <w:rFonts w:ascii="Calibri" w:eastAsia="MS Mincho" w:hAnsi="Calibri" w:cs="Calibri"/>
            <w:kern w:val="0"/>
            <w:sz w:val="22"/>
          </w:rPr>
          <w:t>[</w:t>
        </w:r>
      </w:ins>
      <w:r w:rsidRPr="00BF0462">
        <w:rPr>
          <w:rFonts w:ascii="Calibri" w:eastAsia="MS Mincho" w:hAnsi="Calibri" w:cs="Calibri"/>
          <w:kern w:val="0"/>
          <w:sz w:val="22"/>
        </w:rPr>
        <w:t>PBRCs</w:t>
      </w:r>
      <w:ins w:id="172" w:author="JP (Coyle)" w:date="2025-07-09T14:32:00Z">
        <w:r w:rsidRPr="00BF0462">
          <w:rPr>
            <w:rFonts w:ascii="Calibri" w:eastAsia="MS Mincho" w:hAnsi="Calibri" w:cs="Calibri"/>
            <w:kern w:val="0"/>
            <w:sz w:val="22"/>
          </w:rPr>
          <w:t>]</w:t>
        </w:r>
      </w:ins>
      <w:r w:rsidRPr="00BF0462">
        <w:rPr>
          <w:rFonts w:ascii="Calibri" w:eastAsia="MS Mincho" w:hAnsi="Calibri" w:cs="Calibri"/>
          <w:kern w:val="0"/>
          <w:sz w:val="22"/>
        </w:rPr>
        <w:t xml:space="preserve">, or printed ePBCDs or </w:t>
      </w:r>
      <w:ins w:id="173" w:author="JP (Coyle)" w:date="2025-07-09T14:32:00Z">
        <w:r w:rsidRPr="00BF0462">
          <w:rPr>
            <w:rFonts w:ascii="Calibri" w:eastAsia="MS Mincho" w:hAnsi="Calibri" w:cs="Calibri"/>
            <w:kern w:val="0"/>
            <w:sz w:val="22"/>
          </w:rPr>
          <w:t>[</w:t>
        </w:r>
      </w:ins>
      <w:r w:rsidRPr="00BF0462">
        <w:rPr>
          <w:rFonts w:ascii="Calibri" w:eastAsia="MS Mincho" w:hAnsi="Calibri" w:cs="Calibri"/>
          <w:kern w:val="0"/>
          <w:sz w:val="22"/>
        </w:rPr>
        <w:t>ePBRCs</w:t>
      </w:r>
      <w:ins w:id="174" w:author="JP (Coyle)" w:date="2025-07-09T14:32:00Z">
        <w:r w:rsidRPr="00BF0462">
          <w:rPr>
            <w:rFonts w:ascii="Calibri" w:eastAsia="MS Mincho" w:hAnsi="Calibri" w:cs="Calibri"/>
            <w:kern w:val="0"/>
            <w:sz w:val="22"/>
          </w:rPr>
          <w:t>]</w:t>
        </w:r>
      </w:ins>
      <w:r w:rsidRPr="00BF0462">
        <w:rPr>
          <w:rFonts w:ascii="Calibri" w:eastAsia="MS Mincho" w:hAnsi="Calibri" w:cs="Calibri"/>
          <w:kern w:val="0"/>
          <w:sz w:val="22"/>
        </w:rPr>
        <w:t xml:space="preserve"> to ePBCDs or </w:t>
      </w:r>
      <w:ins w:id="175" w:author="JP (Coyle)" w:date="2025-07-09T14:32:00Z">
        <w:r w:rsidRPr="00BF0462">
          <w:rPr>
            <w:rFonts w:ascii="Calibri" w:eastAsia="MS Mincho" w:hAnsi="Calibri" w:cs="Calibri"/>
            <w:kern w:val="0"/>
            <w:sz w:val="22"/>
          </w:rPr>
          <w:t>[</w:t>
        </w:r>
      </w:ins>
      <w:r w:rsidRPr="00BF0462">
        <w:rPr>
          <w:rFonts w:ascii="Calibri" w:eastAsia="MS Mincho" w:hAnsi="Calibri" w:cs="Calibri"/>
          <w:kern w:val="0"/>
          <w:sz w:val="22"/>
        </w:rPr>
        <w:t>ePBRCs</w:t>
      </w:r>
      <w:ins w:id="176" w:author="JP (Coyle)" w:date="2025-07-09T14:32:00Z">
        <w:r w:rsidRPr="00BF0462">
          <w:rPr>
            <w:rFonts w:ascii="Calibri" w:eastAsia="MS Mincho" w:hAnsi="Calibri" w:cs="Calibri"/>
            <w:kern w:val="0"/>
            <w:sz w:val="22"/>
          </w:rPr>
          <w:t>]</w:t>
        </w:r>
      </w:ins>
      <w:r w:rsidRPr="00BF0462">
        <w:rPr>
          <w:rFonts w:ascii="Calibri" w:eastAsia="MS Mincho" w:hAnsi="Calibri" w:cs="Calibri"/>
          <w:kern w:val="0"/>
          <w:sz w:val="22"/>
        </w:rPr>
        <w:t>.</w:t>
      </w:r>
    </w:p>
    <w:p w14:paraId="35138091" w14:textId="77777777" w:rsidR="005C417C" w:rsidRPr="00BF0462" w:rsidRDefault="005C417C" w:rsidP="005C417C">
      <w:pPr>
        <w:widowControl/>
        <w:adjustRightInd w:val="0"/>
        <w:snapToGrid w:val="0"/>
        <w:ind w:left="720" w:hanging="1440"/>
        <w:rPr>
          <w:ins w:id="177" w:author="JP (Coyle)" w:date="2025-07-09T14:33:00Z"/>
          <w:rFonts w:ascii="Calibri" w:eastAsia="MS Mincho" w:hAnsi="Calibri" w:cs="Calibri"/>
          <w:rPrChange w:id="178" w:author="JP (Coyle)" w:date="2025-07-09T14:33:00Z">
            <w:rPr>
              <w:ins w:id="179" w:author="JP (Coyle)" w:date="2025-07-09T14:33:00Z"/>
              <w:lang w:eastAsia="ja-JP"/>
            </w:rPr>
          </w:rPrChange>
        </w:rPr>
        <w:pPrChange w:id="180" w:author="JP (Coyle)" w:date="2025-07-09T14:33:00Z">
          <w:pPr>
            <w:pStyle w:val="ListParagraph"/>
            <w:numPr>
              <w:numId w:val="3"/>
            </w:numPr>
            <w:adjustRightInd w:val="0"/>
            <w:snapToGrid w:val="0"/>
            <w:ind w:left="640" w:hanging="540"/>
          </w:pPr>
        </w:pPrChange>
      </w:pPr>
    </w:p>
    <w:p w14:paraId="483814BD" w14:textId="77777777" w:rsidR="005C417C" w:rsidRPr="00BF0462" w:rsidRDefault="005C417C" w:rsidP="005C417C">
      <w:pPr>
        <w:widowControl/>
        <w:numPr>
          <w:ilvl w:val="0"/>
          <w:numId w:val="44"/>
        </w:numPr>
        <w:adjustRightInd w:val="0"/>
        <w:snapToGrid w:val="0"/>
        <w:rPr>
          <w:rFonts w:ascii="Calibri" w:eastAsia="MS Mincho" w:hAnsi="Calibri" w:cs="Calibri"/>
          <w:kern w:val="0"/>
          <w:sz w:val="22"/>
        </w:rPr>
      </w:pPr>
      <w:ins w:id="181" w:author="JP (Coyle)" w:date="2025-07-09T14:33:00Z">
        <w:r w:rsidRPr="00BF0462">
          <w:rPr>
            <w:rFonts w:ascii="Calibri" w:eastAsia="MS Mincho" w:hAnsi="Calibri" w:cs="Calibri"/>
            <w:kern w:val="0"/>
            <w:sz w:val="22"/>
          </w:rPr>
          <w:t>New text to be proposed by Korea</w:t>
        </w:r>
      </w:ins>
      <w:r w:rsidRPr="00BF0462">
        <w:rPr>
          <w:rFonts w:ascii="Calibri" w:eastAsia="MS Mincho" w:hAnsi="Calibri" w:cs="Calibri"/>
          <w:kern w:val="0"/>
          <w:sz w:val="22"/>
        </w:rPr>
        <w:t xml:space="preserve"> </w:t>
      </w:r>
    </w:p>
    <w:p w14:paraId="2A807D3D"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1E515A30"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31FDB2CA" w14:textId="77777777" w:rsidR="005C417C" w:rsidRPr="00BF0462" w:rsidRDefault="005C417C" w:rsidP="005C417C">
      <w:pPr>
        <w:widowControl/>
        <w:adjustRightInd w:val="0"/>
        <w:snapToGrid w:val="0"/>
        <w:jc w:val="left"/>
        <w:rPr>
          <w:rFonts w:ascii="Calibri" w:eastAsia="MS Mincho" w:hAnsi="Calibri" w:cs="Calibri"/>
          <w:b/>
          <w:bCs/>
          <w:kern w:val="0"/>
          <w:sz w:val="22"/>
        </w:rPr>
      </w:pPr>
      <w:r w:rsidRPr="00BF0462">
        <w:rPr>
          <w:rFonts w:ascii="Calibri" w:eastAsia="MS Mincho" w:hAnsi="Calibri" w:cs="Calibri"/>
          <w:b/>
          <w:bCs/>
          <w:kern w:val="0"/>
          <w:sz w:val="22"/>
        </w:rPr>
        <w:t>Annex A: Format of Paper PBCD</w:t>
      </w:r>
    </w:p>
    <w:p w14:paraId="6CC0B091" w14:textId="77777777" w:rsidR="005C417C" w:rsidRPr="00BF0462" w:rsidRDefault="005C417C" w:rsidP="005C417C">
      <w:pPr>
        <w:widowControl/>
        <w:adjustRightInd w:val="0"/>
        <w:snapToGrid w:val="0"/>
        <w:ind w:firstLineChars="100" w:firstLine="220"/>
        <w:jc w:val="left"/>
        <w:rPr>
          <w:rFonts w:ascii="Calibri" w:eastAsia="MS Mincho" w:hAnsi="Calibri" w:cs="Calibri"/>
          <w:kern w:val="0"/>
          <w:sz w:val="22"/>
        </w:rPr>
      </w:pPr>
      <w:r w:rsidRPr="00BF0462">
        <w:rPr>
          <w:rFonts w:ascii="Calibri" w:eastAsia="MS Mincho" w:hAnsi="Calibri" w:cs="Calibri"/>
          <w:kern w:val="0"/>
          <w:sz w:val="22"/>
        </w:rPr>
        <w:t>Need to be considered based on the discussion in the main text.</w:t>
      </w:r>
    </w:p>
    <w:p w14:paraId="3742ABEE" w14:textId="77777777" w:rsidR="005C417C" w:rsidRPr="00BF0462" w:rsidRDefault="005C417C" w:rsidP="005C417C">
      <w:pPr>
        <w:autoSpaceDE w:val="0"/>
        <w:autoSpaceDN w:val="0"/>
        <w:adjustRightInd w:val="0"/>
        <w:snapToGrid w:val="0"/>
        <w:ind w:left="1439" w:hangingChars="654" w:hanging="1439"/>
        <w:rPr>
          <w:rFonts w:ascii="Calibri" w:eastAsia="MS Mincho" w:hAnsi="Calibri" w:cs="Calibri"/>
          <w:bCs/>
          <w:kern w:val="0"/>
          <w:sz w:val="22"/>
        </w:rPr>
      </w:pPr>
    </w:p>
    <w:p w14:paraId="13CA89AD" w14:textId="77777777" w:rsidR="005C417C" w:rsidRPr="00BF0462" w:rsidRDefault="005C417C" w:rsidP="005C417C">
      <w:pPr>
        <w:widowControl/>
        <w:adjustRightInd w:val="0"/>
        <w:snapToGrid w:val="0"/>
        <w:jc w:val="left"/>
        <w:rPr>
          <w:rFonts w:ascii="Calibri" w:eastAsia="MS Mincho" w:hAnsi="Calibri" w:cs="Calibri"/>
          <w:b/>
          <w:bCs/>
          <w:kern w:val="0"/>
          <w:sz w:val="22"/>
        </w:rPr>
      </w:pPr>
      <w:r w:rsidRPr="00BF0462">
        <w:rPr>
          <w:rFonts w:ascii="Calibri" w:eastAsia="MS Mincho" w:hAnsi="Calibri" w:cs="Calibri"/>
          <w:b/>
          <w:bCs/>
          <w:kern w:val="0"/>
          <w:sz w:val="22"/>
        </w:rPr>
        <w:t>Annex B: Format of Paper PBRC</w:t>
      </w:r>
    </w:p>
    <w:p w14:paraId="5C107EDF" w14:textId="77777777" w:rsidR="005C417C" w:rsidRPr="00BF0462" w:rsidRDefault="005C417C" w:rsidP="005C417C">
      <w:pPr>
        <w:widowControl/>
        <w:adjustRightInd w:val="0"/>
        <w:snapToGrid w:val="0"/>
        <w:ind w:firstLineChars="100" w:firstLine="220"/>
        <w:jc w:val="left"/>
        <w:rPr>
          <w:rFonts w:ascii="Calibri" w:eastAsia="MS Mincho" w:hAnsi="Calibri" w:cs="Calibri"/>
          <w:kern w:val="0"/>
          <w:sz w:val="22"/>
        </w:rPr>
      </w:pPr>
      <w:r w:rsidRPr="00BF0462">
        <w:rPr>
          <w:rFonts w:ascii="Calibri" w:eastAsia="MS Mincho" w:hAnsi="Calibri" w:cs="Calibri"/>
          <w:kern w:val="0"/>
          <w:sz w:val="22"/>
        </w:rPr>
        <w:t>Need to be considered based on the discussion in the main text.</w:t>
      </w:r>
    </w:p>
    <w:p w14:paraId="7FE026B8"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553A6EC2" w14:textId="77777777" w:rsidR="005C417C" w:rsidRPr="00BF0462" w:rsidRDefault="005C417C" w:rsidP="005C417C">
      <w:pPr>
        <w:widowControl/>
        <w:adjustRightInd w:val="0"/>
        <w:snapToGrid w:val="0"/>
        <w:jc w:val="left"/>
        <w:rPr>
          <w:rFonts w:ascii="Calibri" w:eastAsia="MS Mincho" w:hAnsi="Calibri" w:cs="Calibri"/>
          <w:b/>
          <w:bCs/>
          <w:kern w:val="0"/>
          <w:sz w:val="22"/>
        </w:rPr>
      </w:pPr>
      <w:r w:rsidRPr="00BF0462">
        <w:rPr>
          <w:rFonts w:ascii="Calibri" w:eastAsia="MS Mincho" w:hAnsi="Calibri" w:cs="Calibri"/>
          <w:b/>
          <w:bCs/>
          <w:kern w:val="0"/>
          <w:sz w:val="22"/>
        </w:rPr>
        <w:t>Annex C: Information to be Recorded in ePBCD</w:t>
      </w:r>
    </w:p>
    <w:p w14:paraId="3DB7E384" w14:textId="77777777" w:rsidR="005C417C" w:rsidRPr="00BF0462" w:rsidRDefault="005C417C" w:rsidP="005C417C">
      <w:pPr>
        <w:widowControl/>
        <w:adjustRightInd w:val="0"/>
        <w:snapToGrid w:val="0"/>
        <w:ind w:firstLineChars="100" w:firstLine="220"/>
        <w:jc w:val="left"/>
        <w:rPr>
          <w:rFonts w:ascii="Calibri" w:eastAsia="MS Mincho" w:hAnsi="Calibri" w:cs="Calibri"/>
          <w:kern w:val="0"/>
          <w:sz w:val="22"/>
        </w:rPr>
      </w:pPr>
      <w:r w:rsidRPr="00BF0462">
        <w:rPr>
          <w:rFonts w:ascii="Calibri" w:eastAsia="MS Mincho" w:hAnsi="Calibri" w:cs="Calibri"/>
          <w:kern w:val="0"/>
          <w:sz w:val="22"/>
        </w:rPr>
        <w:t>Need to be considered based on the discussion in the main text.</w:t>
      </w:r>
    </w:p>
    <w:p w14:paraId="52A00D07"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6120A9B8" w14:textId="77777777" w:rsidR="005C417C" w:rsidRPr="00BF0462" w:rsidRDefault="005C417C" w:rsidP="005C417C">
      <w:pPr>
        <w:widowControl/>
        <w:adjustRightInd w:val="0"/>
        <w:snapToGrid w:val="0"/>
        <w:jc w:val="left"/>
        <w:rPr>
          <w:rFonts w:ascii="Calibri" w:eastAsia="MS Mincho" w:hAnsi="Calibri" w:cs="Calibri"/>
          <w:b/>
          <w:bCs/>
          <w:kern w:val="0"/>
          <w:sz w:val="22"/>
        </w:rPr>
      </w:pPr>
      <w:r w:rsidRPr="00BF0462">
        <w:rPr>
          <w:rFonts w:ascii="Calibri" w:eastAsia="MS Mincho" w:hAnsi="Calibri" w:cs="Calibri"/>
          <w:b/>
          <w:bCs/>
          <w:kern w:val="0"/>
          <w:sz w:val="22"/>
        </w:rPr>
        <w:t>Annex D: Information to be Recorded in ePBRC</w:t>
      </w:r>
    </w:p>
    <w:p w14:paraId="3D1BF26D" w14:textId="77777777" w:rsidR="005C417C" w:rsidRPr="00BF0462" w:rsidRDefault="005C417C" w:rsidP="005C417C">
      <w:pPr>
        <w:widowControl/>
        <w:adjustRightInd w:val="0"/>
        <w:snapToGrid w:val="0"/>
        <w:ind w:firstLineChars="100" w:firstLine="220"/>
        <w:jc w:val="left"/>
        <w:rPr>
          <w:rFonts w:ascii="Calibri" w:eastAsia="MS Mincho" w:hAnsi="Calibri" w:cs="Calibri"/>
          <w:kern w:val="0"/>
          <w:sz w:val="22"/>
        </w:rPr>
      </w:pPr>
      <w:r w:rsidRPr="00BF0462">
        <w:rPr>
          <w:rFonts w:ascii="Calibri" w:eastAsia="MS Mincho" w:hAnsi="Calibri" w:cs="Calibri"/>
          <w:kern w:val="0"/>
          <w:sz w:val="22"/>
        </w:rPr>
        <w:t>Need to be considered based on the discussion in the main text.</w:t>
      </w:r>
    </w:p>
    <w:p w14:paraId="74301FBA" w14:textId="77777777" w:rsidR="005C417C" w:rsidRPr="00BF0462" w:rsidRDefault="005C417C" w:rsidP="005C417C">
      <w:pPr>
        <w:widowControl/>
        <w:adjustRightInd w:val="0"/>
        <w:snapToGrid w:val="0"/>
        <w:ind w:firstLineChars="100" w:firstLine="220"/>
        <w:jc w:val="left"/>
        <w:rPr>
          <w:rFonts w:ascii="Calibri" w:eastAsia="MS Mincho" w:hAnsi="Calibri" w:cs="Calibri"/>
          <w:kern w:val="0"/>
          <w:sz w:val="22"/>
        </w:rPr>
      </w:pPr>
    </w:p>
    <w:p w14:paraId="753E247E" w14:textId="77777777" w:rsidR="005C417C" w:rsidRPr="00BF0462" w:rsidRDefault="005C417C" w:rsidP="005C417C">
      <w:pPr>
        <w:widowControl/>
        <w:adjustRightInd w:val="0"/>
        <w:snapToGrid w:val="0"/>
        <w:jc w:val="left"/>
        <w:rPr>
          <w:rFonts w:ascii="Calibri" w:eastAsia="MS Mincho" w:hAnsi="Calibri" w:cs="Calibri"/>
          <w:b/>
          <w:bCs/>
          <w:kern w:val="0"/>
          <w:sz w:val="22"/>
        </w:rPr>
      </w:pPr>
      <w:r w:rsidRPr="00BF0462">
        <w:rPr>
          <w:rFonts w:ascii="Calibri" w:eastAsia="MS Mincho" w:hAnsi="Calibri" w:cs="Calibri"/>
          <w:b/>
          <w:bCs/>
          <w:kern w:val="0"/>
          <w:sz w:val="22"/>
        </w:rPr>
        <w:t>Annex E: Procedures for Technical Difficulties with the ePBCD system</w:t>
      </w:r>
    </w:p>
    <w:p w14:paraId="6C0AF4C6" w14:textId="77777777" w:rsidR="005C417C" w:rsidRPr="00BF0462" w:rsidRDefault="005C417C" w:rsidP="005C417C">
      <w:pPr>
        <w:widowControl/>
        <w:adjustRightInd w:val="0"/>
        <w:snapToGrid w:val="0"/>
        <w:ind w:firstLineChars="100" w:firstLine="220"/>
        <w:jc w:val="left"/>
        <w:rPr>
          <w:rFonts w:ascii="Calibri" w:eastAsia="MS Mincho" w:hAnsi="Calibri" w:cs="Calibri"/>
          <w:kern w:val="0"/>
          <w:sz w:val="22"/>
        </w:rPr>
      </w:pPr>
      <w:r w:rsidRPr="00BF0462">
        <w:rPr>
          <w:rFonts w:ascii="Calibri" w:eastAsia="MS Mincho" w:hAnsi="Calibri" w:cs="Calibri"/>
          <w:kern w:val="0"/>
          <w:sz w:val="22"/>
        </w:rPr>
        <w:t>Need to be considered based on the discussion in the main text.</w:t>
      </w:r>
    </w:p>
    <w:p w14:paraId="7B5D4BA2" w14:textId="77777777" w:rsidR="005C417C" w:rsidRPr="00BF0462" w:rsidRDefault="005C417C" w:rsidP="005C417C">
      <w:pPr>
        <w:widowControl/>
        <w:adjustRightInd w:val="0"/>
        <w:snapToGrid w:val="0"/>
        <w:jc w:val="left"/>
        <w:rPr>
          <w:rFonts w:ascii="Calibri" w:eastAsia="MS Mincho" w:hAnsi="Calibri" w:cs="Calibri"/>
          <w:b/>
          <w:bCs/>
          <w:kern w:val="0"/>
          <w:sz w:val="22"/>
        </w:rPr>
      </w:pPr>
    </w:p>
    <w:p w14:paraId="452B81DC" w14:textId="77777777" w:rsidR="005C417C" w:rsidRPr="00BF0462" w:rsidRDefault="005C417C" w:rsidP="005C417C">
      <w:pPr>
        <w:widowControl/>
        <w:adjustRightInd w:val="0"/>
        <w:snapToGrid w:val="0"/>
        <w:jc w:val="left"/>
        <w:rPr>
          <w:rFonts w:ascii="Calibri" w:eastAsia="MS Mincho" w:hAnsi="Calibri" w:cs="Calibri"/>
          <w:b/>
          <w:bCs/>
          <w:kern w:val="0"/>
          <w:sz w:val="22"/>
        </w:rPr>
      </w:pPr>
      <w:r w:rsidRPr="00BF0462">
        <w:rPr>
          <w:rFonts w:ascii="Calibri" w:eastAsia="MS Mincho" w:hAnsi="Calibri" w:cs="Calibri"/>
          <w:b/>
          <w:bCs/>
          <w:kern w:val="0"/>
          <w:sz w:val="22"/>
        </w:rPr>
        <w:t>Annex F: Artificial Fry</w:t>
      </w:r>
    </w:p>
    <w:p w14:paraId="3121A014" w14:textId="77777777" w:rsidR="005C417C" w:rsidRPr="00BF0462" w:rsidRDefault="005C417C" w:rsidP="005C417C">
      <w:pPr>
        <w:widowControl/>
        <w:adjustRightInd w:val="0"/>
        <w:snapToGrid w:val="0"/>
        <w:ind w:firstLineChars="100" w:firstLine="220"/>
        <w:jc w:val="left"/>
        <w:rPr>
          <w:rFonts w:ascii="Calibri" w:eastAsia="MS Mincho" w:hAnsi="Calibri" w:cs="Calibri"/>
          <w:kern w:val="0"/>
          <w:sz w:val="22"/>
        </w:rPr>
      </w:pPr>
      <w:r w:rsidRPr="00BF0462">
        <w:rPr>
          <w:rFonts w:ascii="Calibri" w:eastAsia="MS Mincho" w:hAnsi="Calibri" w:cs="Calibri"/>
          <w:kern w:val="0"/>
          <w:sz w:val="22"/>
        </w:rPr>
        <w:t>Need to be considered based on the discussion in the main text.</w:t>
      </w:r>
    </w:p>
    <w:p w14:paraId="7206D9DB" w14:textId="77777777" w:rsidR="005C417C" w:rsidRPr="00BF0462" w:rsidRDefault="005C417C" w:rsidP="005C417C">
      <w:pPr>
        <w:autoSpaceDE w:val="0"/>
        <w:autoSpaceDN w:val="0"/>
        <w:adjustRightInd w:val="0"/>
        <w:snapToGrid w:val="0"/>
        <w:rPr>
          <w:rFonts w:ascii="Calibri" w:eastAsia="MS Mincho" w:hAnsi="Calibri" w:cs="Calibri"/>
          <w:bCs/>
          <w:kern w:val="0"/>
          <w:sz w:val="22"/>
        </w:rPr>
      </w:pPr>
    </w:p>
    <w:p w14:paraId="49D546E8" w14:textId="1BE980D2" w:rsidR="00D91A06" w:rsidRPr="002A1C75" w:rsidRDefault="00D91A06" w:rsidP="005460AA">
      <w:pPr>
        <w:adjustRightInd w:val="0"/>
        <w:snapToGrid w:val="0"/>
        <w:rPr>
          <w:rFonts w:ascii="Calibri" w:eastAsia="MS PGothic" w:hAnsi="Calibri" w:cs="Calibri"/>
          <w:sz w:val="22"/>
        </w:rPr>
      </w:pPr>
    </w:p>
    <w:p w14:paraId="67FFAD7C" w14:textId="6B99EC4E" w:rsidR="00D469D6" w:rsidRPr="002A1C75" w:rsidRDefault="00D469D6" w:rsidP="005460AA">
      <w:pPr>
        <w:adjustRightInd w:val="0"/>
        <w:snapToGrid w:val="0"/>
        <w:rPr>
          <w:rFonts w:ascii="Calibri" w:eastAsia="MS PGothic" w:hAnsi="Calibri" w:cs="Calibri"/>
          <w:sz w:val="22"/>
        </w:rPr>
      </w:pPr>
    </w:p>
    <w:p w14:paraId="0B0B51F1" w14:textId="64A200F9" w:rsidR="00D469D6" w:rsidRPr="002A1C75" w:rsidRDefault="00D469D6" w:rsidP="005460AA">
      <w:pPr>
        <w:adjustRightInd w:val="0"/>
        <w:snapToGrid w:val="0"/>
        <w:rPr>
          <w:rFonts w:ascii="Calibri" w:eastAsia="MS PGothic" w:hAnsi="Calibri" w:cs="Calibri"/>
          <w:sz w:val="22"/>
        </w:rPr>
      </w:pPr>
    </w:p>
    <w:p w14:paraId="5C45FB0A" w14:textId="77777777" w:rsidR="000A243A" w:rsidRDefault="000A243A" w:rsidP="002A1C75">
      <w:pPr>
        <w:adjustRightInd w:val="0"/>
        <w:snapToGrid w:val="0"/>
        <w:ind w:right="10"/>
        <w:jc w:val="right"/>
        <w:rPr>
          <w:rFonts w:ascii="Calibri" w:eastAsia="MS Mincho" w:hAnsi="Calibri" w:cs="Calibri"/>
          <w:b/>
          <w:color w:val="202020"/>
          <w:kern w:val="0"/>
          <w:sz w:val="22"/>
        </w:rPr>
      </w:pPr>
    </w:p>
    <w:p w14:paraId="7619759B" w14:textId="77777777" w:rsidR="000A243A" w:rsidRDefault="000A243A" w:rsidP="002A1C75">
      <w:pPr>
        <w:adjustRightInd w:val="0"/>
        <w:snapToGrid w:val="0"/>
        <w:ind w:right="10"/>
        <w:jc w:val="right"/>
        <w:rPr>
          <w:rFonts w:ascii="Calibri" w:eastAsia="MS Mincho" w:hAnsi="Calibri" w:cs="Calibri"/>
          <w:b/>
          <w:color w:val="202020"/>
          <w:kern w:val="0"/>
          <w:sz w:val="22"/>
        </w:rPr>
      </w:pPr>
    </w:p>
    <w:p w14:paraId="3255DE98" w14:textId="03BC9E81" w:rsidR="002A1C75" w:rsidRPr="00E344D9" w:rsidRDefault="002A1C75" w:rsidP="002A1C75">
      <w:pPr>
        <w:adjustRightInd w:val="0"/>
        <w:snapToGrid w:val="0"/>
        <w:ind w:right="10"/>
        <w:jc w:val="right"/>
        <w:rPr>
          <w:rFonts w:ascii="Calibri" w:eastAsia="MS Mincho" w:hAnsi="Calibri" w:cs="Calibri"/>
          <w:b/>
          <w:color w:val="202020"/>
          <w:kern w:val="0"/>
          <w:sz w:val="22"/>
        </w:rPr>
      </w:pPr>
      <w:r w:rsidRPr="00E344D9">
        <w:rPr>
          <w:rFonts w:ascii="Calibri" w:eastAsia="MS Mincho" w:hAnsi="Calibri" w:cs="Calibri"/>
          <w:b/>
          <w:color w:val="202020"/>
          <w:kern w:val="0"/>
          <w:sz w:val="22"/>
        </w:rPr>
        <w:lastRenderedPageBreak/>
        <w:t xml:space="preserve">Annex </w:t>
      </w:r>
      <w:r>
        <w:rPr>
          <w:rFonts w:ascii="Calibri" w:eastAsia="MS Mincho" w:hAnsi="Calibri" w:cs="Calibri"/>
          <w:b/>
          <w:color w:val="202020"/>
          <w:kern w:val="0"/>
          <w:sz w:val="22"/>
        </w:rPr>
        <w:t>E</w:t>
      </w:r>
    </w:p>
    <w:p w14:paraId="23493680" w14:textId="77777777" w:rsidR="002A1C75" w:rsidRPr="00E344D9" w:rsidRDefault="002A1C75" w:rsidP="002A1C75">
      <w:pPr>
        <w:adjustRightInd w:val="0"/>
        <w:snapToGrid w:val="0"/>
        <w:ind w:right="10"/>
        <w:jc w:val="center"/>
        <w:rPr>
          <w:rFonts w:ascii="Calibri" w:eastAsia="MS Mincho" w:hAnsi="Calibri" w:cs="Calibri"/>
          <w:b/>
          <w:kern w:val="0"/>
          <w:sz w:val="22"/>
        </w:rPr>
      </w:pPr>
    </w:p>
    <w:p w14:paraId="42532395" w14:textId="77777777" w:rsidR="002A1C75" w:rsidRPr="002A1C75" w:rsidRDefault="002A1C75" w:rsidP="002A1C75">
      <w:pPr>
        <w:widowControl/>
        <w:autoSpaceDE w:val="0"/>
        <w:autoSpaceDN w:val="0"/>
        <w:adjustRightInd w:val="0"/>
        <w:snapToGrid w:val="0"/>
        <w:jc w:val="center"/>
        <w:rPr>
          <w:rFonts w:ascii="Calibri" w:eastAsia="Batang" w:hAnsi="Calibri" w:cs="Calibri"/>
          <w:b/>
          <w:bCs/>
          <w:color w:val="000000"/>
          <w:kern w:val="0"/>
          <w:sz w:val="22"/>
          <w:lang w:eastAsia="ko-KR"/>
        </w:rPr>
      </w:pPr>
      <w:r w:rsidRPr="002A1C75">
        <w:rPr>
          <w:rFonts w:ascii="Calibri" w:eastAsia="Batang" w:hAnsi="Calibri" w:cs="Calibri"/>
          <w:b/>
          <w:bCs/>
          <w:color w:val="000000"/>
          <w:kern w:val="0"/>
          <w:sz w:val="22"/>
          <w:lang w:eastAsia="ko-KR"/>
        </w:rPr>
        <w:t xml:space="preserve">JOINT IATTC AND WCPFC-NC WORKING GROUP MEETING ON THE </w:t>
      </w:r>
      <w:r w:rsidRPr="002A1C75">
        <w:rPr>
          <w:rFonts w:ascii="Calibri" w:eastAsia="Batang" w:hAnsi="Calibri" w:cs="Calibri"/>
          <w:b/>
          <w:bCs/>
          <w:color w:val="000000"/>
          <w:kern w:val="0"/>
          <w:sz w:val="22"/>
          <w:lang w:eastAsia="ko-KR"/>
        </w:rPr>
        <w:br/>
        <w:t>MANAGEMENT OF PACIFIC BLUEFIN TUNA</w:t>
      </w:r>
    </w:p>
    <w:p w14:paraId="0A88F2FC" w14:textId="77777777" w:rsidR="002A1C75" w:rsidRPr="002A1C75" w:rsidRDefault="002A1C75" w:rsidP="002A1C75">
      <w:pPr>
        <w:widowControl/>
        <w:autoSpaceDE w:val="0"/>
        <w:autoSpaceDN w:val="0"/>
        <w:adjustRightInd w:val="0"/>
        <w:snapToGrid w:val="0"/>
        <w:jc w:val="center"/>
        <w:rPr>
          <w:rFonts w:ascii="Calibri" w:eastAsia="Batang" w:hAnsi="Calibri" w:cs="Calibri"/>
          <w:b/>
          <w:bCs/>
          <w:color w:val="000000"/>
          <w:kern w:val="0"/>
          <w:sz w:val="22"/>
          <w:lang w:eastAsia="ko-KR"/>
        </w:rPr>
      </w:pPr>
      <w:r w:rsidRPr="002A1C75">
        <w:rPr>
          <w:rFonts w:ascii="Calibri" w:eastAsia="Batang" w:hAnsi="Calibri" w:cs="Calibri"/>
          <w:b/>
          <w:bCs/>
          <w:color w:val="000000"/>
          <w:kern w:val="0"/>
          <w:sz w:val="22"/>
          <w:lang w:eastAsia="ko-KR"/>
        </w:rPr>
        <w:t>TENTH SESSION (JWG-10)</w:t>
      </w:r>
    </w:p>
    <w:p w14:paraId="42DE5795"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p>
    <w:p w14:paraId="66D2C525"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Toyama, Japan (Hybrid)</w:t>
      </w:r>
    </w:p>
    <w:p w14:paraId="3EE20A5D" w14:textId="77777777" w:rsidR="002A1C75" w:rsidRPr="002A1C75" w:rsidRDefault="002A1C75" w:rsidP="002A1C75">
      <w:pPr>
        <w:widowControl/>
        <w:autoSpaceDE w:val="0"/>
        <w:autoSpaceDN w:val="0"/>
        <w:adjustRightInd w:val="0"/>
        <w:snapToGrid w:val="0"/>
        <w:jc w:val="center"/>
        <w:rPr>
          <w:rFonts w:ascii="Calibri" w:eastAsia="Batang" w:hAnsi="Calibri" w:cs="Calibri"/>
          <w:bCs/>
          <w:color w:val="000000"/>
          <w:kern w:val="0"/>
          <w:sz w:val="22"/>
          <w:lang w:eastAsia="ko-KR"/>
        </w:rPr>
      </w:pPr>
      <w:r w:rsidRPr="002A1C75">
        <w:rPr>
          <w:rFonts w:ascii="Calibri" w:eastAsia="Batang" w:hAnsi="Calibri" w:cs="Calibri"/>
          <w:bCs/>
          <w:color w:val="000000"/>
          <w:kern w:val="0"/>
          <w:sz w:val="22"/>
          <w:lang w:eastAsia="ko-KR"/>
        </w:rPr>
        <w:t>9 – 12 July 2025</w:t>
      </w:r>
    </w:p>
    <w:tbl>
      <w:tblPr>
        <w:tblStyle w:val="1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2A1C75" w:rsidRPr="00E344D9" w14:paraId="7DD871B4" w14:textId="77777777" w:rsidTr="002A1C75">
        <w:tc>
          <w:tcPr>
            <w:tcW w:w="9360" w:type="dxa"/>
          </w:tcPr>
          <w:p w14:paraId="45984694" w14:textId="07F791C1" w:rsidR="002A1C75" w:rsidRPr="00E344D9" w:rsidRDefault="000A243A" w:rsidP="00B616D1">
            <w:pPr>
              <w:adjustRightInd w:val="0"/>
              <w:snapToGrid w:val="0"/>
              <w:ind w:right="10"/>
              <w:jc w:val="center"/>
              <w:rPr>
                <w:rFonts w:ascii="Calibri" w:hAnsi="Calibri" w:cs="Calibri"/>
                <w:color w:val="1F1F1F"/>
                <w:sz w:val="22"/>
                <w:szCs w:val="22"/>
              </w:rPr>
            </w:pPr>
            <w:r>
              <w:rPr>
                <w:rFonts w:ascii="Calibri" w:hAnsi="Calibri" w:cs="Calibri"/>
                <w:b/>
                <w:sz w:val="22"/>
                <w:szCs w:val="22"/>
              </w:rPr>
              <w:t>KOREA’S STATEMENT</w:t>
            </w:r>
          </w:p>
        </w:tc>
      </w:tr>
    </w:tbl>
    <w:p w14:paraId="738F13B4" w14:textId="77777777" w:rsidR="002A1C75" w:rsidRPr="00E344D9" w:rsidRDefault="002A1C75" w:rsidP="000A243A">
      <w:pPr>
        <w:widowControl/>
        <w:adjustRightInd w:val="0"/>
        <w:snapToGrid w:val="0"/>
        <w:jc w:val="left"/>
        <w:rPr>
          <w:rFonts w:ascii="Calibri" w:eastAsia="Times New Roman" w:hAnsi="Calibri" w:cs="Calibri"/>
          <w:bCs/>
          <w:sz w:val="22"/>
        </w:rPr>
      </w:pPr>
    </w:p>
    <w:p w14:paraId="52F3D068" w14:textId="77777777" w:rsidR="002A1C75" w:rsidRPr="00E344D9" w:rsidRDefault="002A1C75" w:rsidP="000A243A">
      <w:pPr>
        <w:widowControl/>
        <w:adjustRightInd w:val="0"/>
        <w:snapToGrid w:val="0"/>
        <w:jc w:val="left"/>
        <w:rPr>
          <w:rFonts w:ascii="Calibri" w:eastAsia="Times New Roman" w:hAnsi="Calibri" w:cs="Calibri"/>
          <w:bCs/>
          <w:sz w:val="22"/>
        </w:rPr>
      </w:pPr>
    </w:p>
    <w:p w14:paraId="50AAEAD1" w14:textId="15FB5849" w:rsidR="00D469D6" w:rsidRDefault="00D469D6" w:rsidP="000A243A">
      <w:pPr>
        <w:adjustRightInd w:val="0"/>
        <w:snapToGrid w:val="0"/>
        <w:rPr>
          <w:rFonts w:ascii="Calibri" w:hAnsi="Calibri" w:cs="Calibri"/>
          <w:sz w:val="24"/>
          <w:szCs w:val="28"/>
        </w:rPr>
      </w:pPr>
      <w:r w:rsidRPr="002A1C75">
        <w:rPr>
          <w:rFonts w:ascii="Calibri" w:hAnsi="Calibri" w:cs="Calibri"/>
          <w:sz w:val="24"/>
          <w:szCs w:val="28"/>
        </w:rPr>
        <w:t>Thank you, co-chairs.</w:t>
      </w:r>
    </w:p>
    <w:p w14:paraId="089AFC81" w14:textId="77777777" w:rsidR="000A243A" w:rsidRPr="002A1C75" w:rsidRDefault="000A243A" w:rsidP="000A243A">
      <w:pPr>
        <w:adjustRightInd w:val="0"/>
        <w:snapToGrid w:val="0"/>
        <w:rPr>
          <w:rFonts w:ascii="Calibri" w:hAnsi="Calibri" w:cs="Calibri"/>
          <w:sz w:val="24"/>
          <w:szCs w:val="28"/>
        </w:rPr>
      </w:pPr>
    </w:p>
    <w:p w14:paraId="47FF3DE0" w14:textId="77777777" w:rsidR="00D469D6" w:rsidRDefault="00D469D6" w:rsidP="000A243A">
      <w:pPr>
        <w:adjustRightInd w:val="0"/>
        <w:snapToGrid w:val="0"/>
        <w:rPr>
          <w:rFonts w:ascii="Calibri" w:hAnsi="Calibri" w:cs="Calibri"/>
          <w:sz w:val="24"/>
          <w:szCs w:val="28"/>
        </w:rPr>
      </w:pPr>
      <w:r w:rsidRPr="002A1C75">
        <w:rPr>
          <w:rFonts w:ascii="Calibri" w:hAnsi="Calibri" w:cs="Calibri"/>
          <w:sz w:val="24"/>
          <w:szCs w:val="28"/>
        </w:rPr>
        <w:t>The Republic of Korea would first like to express its sincere appreciation for the collective and arduous efforts of all members of the Joint Working Group. The latest scientific assessments from 2024 have provided clear and encouraging evidence that the Pacific bluefin tuna stock is in a period of rapid recovery, meeting our ambitious rebuilding targets well ahead of schedule. This is a testament to the effectiveness of our collaborative conservation measures over the past two decades and a shared success we can all be proud of.</w:t>
      </w:r>
    </w:p>
    <w:p w14:paraId="6B1B4315" w14:textId="77777777" w:rsidR="000A243A" w:rsidRPr="002A1C75" w:rsidRDefault="000A243A" w:rsidP="000A243A">
      <w:pPr>
        <w:adjustRightInd w:val="0"/>
        <w:snapToGrid w:val="0"/>
        <w:rPr>
          <w:rFonts w:ascii="Calibri" w:hAnsi="Calibri" w:cs="Calibri"/>
          <w:sz w:val="24"/>
          <w:szCs w:val="28"/>
        </w:rPr>
      </w:pPr>
    </w:p>
    <w:p w14:paraId="25F58E12" w14:textId="77777777" w:rsidR="00D469D6" w:rsidRDefault="00D469D6" w:rsidP="000A243A">
      <w:pPr>
        <w:adjustRightInd w:val="0"/>
        <w:snapToGrid w:val="0"/>
        <w:rPr>
          <w:rFonts w:ascii="Calibri" w:hAnsi="Calibri" w:cs="Calibri"/>
          <w:sz w:val="24"/>
          <w:szCs w:val="28"/>
        </w:rPr>
      </w:pPr>
      <w:r w:rsidRPr="002A1C75">
        <w:rPr>
          <w:rFonts w:ascii="Calibri" w:hAnsi="Calibri" w:cs="Calibri"/>
          <w:sz w:val="24"/>
          <w:szCs w:val="28"/>
        </w:rPr>
        <w:t>This very success has brought forth new and pressing realities for coastal states, including the Republic of Korea. In recent years, our waters have witnessed an unprecedented and dramatic increase in the abundance of Pacific bluefin tuna. While the precise causes are still under investigation, it is widely presumed that factors such as climate change are altering the migratory patterns and distribution of this valuable species. We note that Korea is not alone in observing these significant shifts.</w:t>
      </w:r>
    </w:p>
    <w:p w14:paraId="08EE6595" w14:textId="77777777" w:rsidR="000A243A" w:rsidRPr="002A1C75" w:rsidRDefault="000A243A" w:rsidP="000A243A">
      <w:pPr>
        <w:adjustRightInd w:val="0"/>
        <w:snapToGrid w:val="0"/>
        <w:rPr>
          <w:rFonts w:ascii="Calibri" w:hAnsi="Calibri" w:cs="Calibri"/>
          <w:sz w:val="24"/>
          <w:szCs w:val="28"/>
        </w:rPr>
      </w:pPr>
    </w:p>
    <w:p w14:paraId="58581E42" w14:textId="77777777" w:rsidR="00D469D6" w:rsidRDefault="00D469D6" w:rsidP="000A243A">
      <w:pPr>
        <w:adjustRightInd w:val="0"/>
        <w:snapToGrid w:val="0"/>
        <w:rPr>
          <w:rFonts w:ascii="Calibri" w:hAnsi="Calibri" w:cs="Calibri"/>
          <w:sz w:val="24"/>
          <w:szCs w:val="28"/>
        </w:rPr>
      </w:pPr>
      <w:r w:rsidRPr="002A1C75">
        <w:rPr>
          <w:rFonts w:ascii="Calibri" w:hAnsi="Calibri" w:cs="Calibri"/>
          <w:sz w:val="24"/>
          <w:szCs w:val="28"/>
        </w:rPr>
        <w:t>While coastal states of the WCPFC hold the rights to manage highly migratory species in their territorial and archipelagic waters, the Republic of Korea has voluntarily and steadfastly participated in this international management framework with very limited catch limits based on historical catch records that no longer reflect the reality of the resource’s distribution and abundance. We have done so as the stock was in a dire situation and to implement the principle that cooperative management is the most effective path to the long-term sustainability of this highly migratory species.</w:t>
      </w:r>
    </w:p>
    <w:p w14:paraId="0783910C" w14:textId="77777777" w:rsidR="000A243A" w:rsidRPr="002A1C75" w:rsidRDefault="000A243A" w:rsidP="000A243A">
      <w:pPr>
        <w:adjustRightInd w:val="0"/>
        <w:snapToGrid w:val="0"/>
        <w:rPr>
          <w:rFonts w:ascii="Calibri" w:hAnsi="Calibri" w:cs="Calibri"/>
          <w:sz w:val="24"/>
          <w:szCs w:val="28"/>
        </w:rPr>
      </w:pPr>
    </w:p>
    <w:p w14:paraId="478D9C06" w14:textId="77777777" w:rsidR="00D469D6" w:rsidRDefault="00D469D6" w:rsidP="000A243A">
      <w:pPr>
        <w:adjustRightInd w:val="0"/>
        <w:snapToGrid w:val="0"/>
        <w:rPr>
          <w:rFonts w:ascii="Calibri" w:hAnsi="Calibri" w:cs="Calibri"/>
          <w:sz w:val="24"/>
          <w:szCs w:val="28"/>
        </w:rPr>
      </w:pPr>
      <w:r w:rsidRPr="002A1C75">
        <w:rPr>
          <w:rFonts w:ascii="Calibri" w:hAnsi="Calibri" w:cs="Calibri"/>
          <w:sz w:val="24"/>
          <w:szCs w:val="28"/>
        </w:rPr>
        <w:t xml:space="preserve">However, the stock is rapidly recovering now. Catch limits based solely on catch records from 20 years ago have created a severe socio-economic strain on our coastal fishing communities. These communities, which are facing economic hardship and the threat of decline, now see a resurgent and abundant resource in their traditional fishing grounds, yet they are constrained by rigid, historical quotas. It is an untenable situation for a responsible coastal state to simply watch as its fishing communities suffer while a healthy and plentiful resource is at their doorstep. </w:t>
      </w:r>
    </w:p>
    <w:p w14:paraId="5E3D146E" w14:textId="77777777" w:rsidR="000A243A" w:rsidRPr="002A1C75" w:rsidRDefault="000A243A" w:rsidP="000A243A">
      <w:pPr>
        <w:adjustRightInd w:val="0"/>
        <w:snapToGrid w:val="0"/>
        <w:rPr>
          <w:rFonts w:ascii="Calibri" w:hAnsi="Calibri" w:cs="Calibri"/>
          <w:sz w:val="24"/>
          <w:szCs w:val="28"/>
        </w:rPr>
      </w:pPr>
    </w:p>
    <w:p w14:paraId="1EA7680D" w14:textId="77777777" w:rsidR="00D469D6" w:rsidRDefault="00D469D6" w:rsidP="000A243A">
      <w:pPr>
        <w:adjustRightInd w:val="0"/>
        <w:snapToGrid w:val="0"/>
        <w:rPr>
          <w:rFonts w:ascii="Calibri" w:hAnsi="Calibri" w:cs="Calibri"/>
          <w:sz w:val="24"/>
          <w:szCs w:val="28"/>
        </w:rPr>
      </w:pPr>
      <w:r w:rsidRPr="002A1C75">
        <w:rPr>
          <w:rFonts w:ascii="Calibri" w:hAnsi="Calibri" w:cs="Calibri"/>
          <w:sz w:val="24"/>
          <w:szCs w:val="28"/>
        </w:rPr>
        <w:t xml:space="preserve">The remarkable recovery of the Pacific bluefin tuna is a collective achievement that must now translate into adaptive and equitable management. Looking forward, it is imperative that the </w:t>
      </w:r>
      <w:r w:rsidRPr="002A1C75">
        <w:rPr>
          <w:rFonts w:ascii="Calibri" w:hAnsi="Calibri" w:cs="Calibri"/>
          <w:sz w:val="24"/>
          <w:szCs w:val="28"/>
        </w:rPr>
        <w:lastRenderedPageBreak/>
        <w:t>long-term management framework for this species fully considers the current state of the resource and the legitimate rights and acute needs of coastal states that are experiencing these dramatic changes in stock distribution.</w:t>
      </w:r>
    </w:p>
    <w:p w14:paraId="51411E1C" w14:textId="77777777" w:rsidR="000A243A" w:rsidRPr="002A1C75" w:rsidRDefault="000A243A" w:rsidP="000A243A">
      <w:pPr>
        <w:adjustRightInd w:val="0"/>
        <w:snapToGrid w:val="0"/>
        <w:rPr>
          <w:rFonts w:ascii="Calibri" w:hAnsi="Calibri" w:cs="Calibri"/>
          <w:sz w:val="24"/>
          <w:szCs w:val="28"/>
        </w:rPr>
      </w:pPr>
    </w:p>
    <w:p w14:paraId="174F7458" w14:textId="77777777" w:rsidR="00D469D6" w:rsidRDefault="00D469D6" w:rsidP="000A243A">
      <w:pPr>
        <w:adjustRightInd w:val="0"/>
        <w:snapToGrid w:val="0"/>
        <w:rPr>
          <w:rFonts w:ascii="Calibri" w:hAnsi="Calibri" w:cs="Calibri"/>
          <w:sz w:val="24"/>
          <w:szCs w:val="28"/>
        </w:rPr>
      </w:pPr>
      <w:r w:rsidRPr="002A1C75">
        <w:rPr>
          <w:rFonts w:ascii="Calibri" w:hAnsi="Calibri" w:cs="Calibri"/>
          <w:sz w:val="24"/>
          <w:szCs w:val="28"/>
        </w:rPr>
        <w:t>The Republic of Korea remains fully committed to the sustainable management of Pacific bluefin tuna. A long-term management regime that fully considers the new realities will motivate Korea to maintain its commitment. As a costal state, one of Korea’s top priorities is to ensure the livelihoods of our fishing communities who depend on the resources in our territorial waters.</w:t>
      </w:r>
    </w:p>
    <w:p w14:paraId="3A0AE63A" w14:textId="77777777" w:rsidR="000A243A" w:rsidRPr="002A1C75" w:rsidRDefault="000A243A" w:rsidP="000A243A">
      <w:pPr>
        <w:adjustRightInd w:val="0"/>
        <w:snapToGrid w:val="0"/>
        <w:rPr>
          <w:rFonts w:ascii="Calibri" w:hAnsi="Calibri" w:cs="Calibri"/>
          <w:sz w:val="24"/>
          <w:szCs w:val="28"/>
        </w:rPr>
      </w:pPr>
    </w:p>
    <w:p w14:paraId="5E2F2198" w14:textId="77777777" w:rsidR="00D469D6" w:rsidRPr="002A1C75" w:rsidRDefault="00D469D6" w:rsidP="000A243A">
      <w:pPr>
        <w:adjustRightInd w:val="0"/>
        <w:snapToGrid w:val="0"/>
        <w:rPr>
          <w:rFonts w:ascii="Calibri" w:hAnsi="Calibri" w:cs="Calibri"/>
          <w:sz w:val="24"/>
          <w:szCs w:val="28"/>
        </w:rPr>
      </w:pPr>
      <w:r w:rsidRPr="002A1C75">
        <w:rPr>
          <w:rFonts w:ascii="Calibri" w:hAnsi="Calibri" w:cs="Calibri"/>
          <w:sz w:val="24"/>
          <w:szCs w:val="28"/>
        </w:rPr>
        <w:t>We believe that by working together and acknowledging the changed circumstances, we can ensure both the continued health of the Pacific bluefin tuna and the vitality of the coastal communities that depend on it.</w:t>
      </w:r>
    </w:p>
    <w:p w14:paraId="5128A4F3" w14:textId="77777777" w:rsidR="00D469D6" w:rsidRPr="002A1C75" w:rsidRDefault="00D469D6" w:rsidP="000A243A">
      <w:pPr>
        <w:adjustRightInd w:val="0"/>
        <w:snapToGrid w:val="0"/>
        <w:rPr>
          <w:rFonts w:ascii="Calibri" w:hAnsi="Calibri" w:cs="Calibri"/>
          <w:sz w:val="24"/>
          <w:szCs w:val="28"/>
        </w:rPr>
      </w:pPr>
      <w:r w:rsidRPr="002A1C75">
        <w:rPr>
          <w:rFonts w:ascii="Calibri" w:hAnsi="Calibri" w:cs="Calibri"/>
          <w:sz w:val="24"/>
          <w:szCs w:val="28"/>
        </w:rPr>
        <w:t>Thank you.</w:t>
      </w:r>
    </w:p>
    <w:p w14:paraId="1F4CEB3A" w14:textId="77777777" w:rsidR="00D469D6" w:rsidRPr="002A1C75" w:rsidRDefault="00D469D6" w:rsidP="000A243A">
      <w:pPr>
        <w:adjustRightInd w:val="0"/>
        <w:snapToGrid w:val="0"/>
        <w:rPr>
          <w:rFonts w:ascii="Calibri" w:hAnsi="Calibri" w:cs="Calibri"/>
        </w:rPr>
      </w:pPr>
    </w:p>
    <w:p w14:paraId="17842DAB" w14:textId="77777777" w:rsidR="00D469D6" w:rsidRPr="002A1C75" w:rsidRDefault="00D469D6" w:rsidP="000A243A">
      <w:pPr>
        <w:adjustRightInd w:val="0"/>
        <w:snapToGrid w:val="0"/>
        <w:rPr>
          <w:rFonts w:ascii="Calibri" w:eastAsia="MS PGothic" w:hAnsi="Calibri" w:cs="Calibri"/>
          <w:sz w:val="22"/>
        </w:rPr>
      </w:pPr>
    </w:p>
    <w:sectPr w:rsidR="00D469D6" w:rsidRPr="002A1C75" w:rsidSect="002A1C75">
      <w:headerReference w:type="default" r:id="rId47"/>
      <w:footerReference w:type="default" r:id="rId48"/>
      <w:headerReference w:type="first" r:id="rId49"/>
      <w:footerReference w:type="first" r:id="rId5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493F4" w14:textId="77777777" w:rsidR="00F930C9" w:rsidRDefault="00F930C9" w:rsidP="00216F85">
      <w:r>
        <w:separator/>
      </w:r>
    </w:p>
  </w:endnote>
  <w:endnote w:type="continuationSeparator" w:id="0">
    <w:p w14:paraId="3269B1E6" w14:textId="77777777" w:rsidR="00F930C9" w:rsidRDefault="00F930C9" w:rsidP="00216F85">
      <w:r>
        <w:continuationSeparator/>
      </w:r>
    </w:p>
  </w:endnote>
  <w:endnote w:type="continuationNotice" w:id="1">
    <w:p w14:paraId="2C885F8A" w14:textId="77777777" w:rsidR="00F930C9" w:rsidRDefault="00F93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Mongolian Baiti">
    <w:panose1 w:val="03000500000000000000"/>
    <w:charset w:val="00"/>
    <w:family w:val="script"/>
    <w:pitch w:val="variable"/>
    <w:sig w:usb0="80000023" w:usb1="00000000" w:usb2="00020000" w:usb3="00000000" w:csb0="00000001" w:csb1="00000000"/>
  </w:font>
  <w:font w:name="Yu Gothic Light">
    <w:panose1 w:val="020B0300000000000000"/>
    <w:charset w:val="80"/>
    <w:family w:val="swiss"/>
    <w:pitch w:val="variable"/>
    <w:sig w:usb0="E00002FF" w:usb1="2AC7FDFF" w:usb2="00000016"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3846637"/>
      <w:docPartObj>
        <w:docPartGallery w:val="Page Numbers (Bottom of Page)"/>
        <w:docPartUnique/>
      </w:docPartObj>
    </w:sdtPr>
    <w:sdtEndPr>
      <w:rPr>
        <w:noProof/>
      </w:rPr>
    </w:sdtEndPr>
    <w:sdtContent>
      <w:p w14:paraId="57354717" w14:textId="3D743A25" w:rsidR="000B2010" w:rsidRDefault="000B201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3D02883" w14:textId="77777777" w:rsidR="000B2010" w:rsidRDefault="000B20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rPr>
      <w:id w:val="171311766"/>
      <w:docPartObj>
        <w:docPartGallery w:val="Page Numbers (Bottom of Page)"/>
        <w:docPartUnique/>
      </w:docPartObj>
    </w:sdtPr>
    <w:sdtEndPr>
      <w:rPr>
        <w:noProof/>
      </w:rPr>
    </w:sdtEndPr>
    <w:sdtContent>
      <w:p w14:paraId="60F4216A" w14:textId="77777777" w:rsidR="000B0887" w:rsidRPr="00750CA5" w:rsidRDefault="000B0887">
        <w:pPr>
          <w:pStyle w:val="Footer"/>
          <w:jc w:val="center"/>
          <w:rPr>
            <w:rFonts w:ascii="Calibri" w:hAnsi="Calibri" w:cs="Calibri"/>
          </w:rPr>
        </w:pPr>
        <w:r w:rsidRPr="00750CA5">
          <w:rPr>
            <w:rFonts w:ascii="Calibri" w:hAnsi="Calibri" w:cs="Calibri"/>
          </w:rPr>
          <w:fldChar w:fldCharType="begin"/>
        </w:r>
        <w:r w:rsidRPr="00750CA5">
          <w:rPr>
            <w:rFonts w:ascii="Calibri" w:hAnsi="Calibri" w:cs="Calibri"/>
          </w:rPr>
          <w:instrText xml:space="preserve"> PAGE   \* MERGEFORMAT </w:instrText>
        </w:r>
        <w:r w:rsidRPr="00750CA5">
          <w:rPr>
            <w:rFonts w:ascii="Calibri" w:hAnsi="Calibri" w:cs="Calibri"/>
          </w:rPr>
          <w:fldChar w:fldCharType="separate"/>
        </w:r>
        <w:r w:rsidRPr="00750CA5">
          <w:rPr>
            <w:rFonts w:ascii="Calibri" w:hAnsi="Calibri" w:cs="Calibri"/>
            <w:noProof/>
          </w:rPr>
          <w:t>2</w:t>
        </w:r>
        <w:r w:rsidRPr="00750CA5">
          <w:rPr>
            <w:rFonts w:ascii="Calibri" w:hAnsi="Calibri" w:cs="Calibri"/>
            <w:noProof/>
          </w:rPr>
          <w:fldChar w:fldCharType="end"/>
        </w:r>
      </w:p>
    </w:sdtContent>
  </w:sdt>
  <w:p w14:paraId="10B2BA2D" w14:textId="77777777" w:rsidR="00E344D9" w:rsidRDefault="00E344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1C85F" w14:textId="77777777" w:rsidR="000B0887" w:rsidRPr="00750CA5" w:rsidRDefault="000B0887">
    <w:pPr>
      <w:pStyle w:val="Footer"/>
      <w:jc w:val="center"/>
      <w:rPr>
        <w:rFonts w:ascii="Calibri" w:hAnsi="Calibri" w:cs="Calibri"/>
        <w:sz w:val="22"/>
      </w:rPr>
    </w:pPr>
  </w:p>
  <w:p w14:paraId="0500B3A4" w14:textId="77777777" w:rsidR="00E344D9" w:rsidRDefault="00E34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5B856" w14:textId="77777777" w:rsidR="00F930C9" w:rsidRDefault="00F930C9" w:rsidP="00216F85">
      <w:r>
        <w:separator/>
      </w:r>
    </w:p>
  </w:footnote>
  <w:footnote w:type="continuationSeparator" w:id="0">
    <w:p w14:paraId="5D2B163B" w14:textId="77777777" w:rsidR="00F930C9" w:rsidRDefault="00F930C9" w:rsidP="00216F85">
      <w:r>
        <w:continuationSeparator/>
      </w:r>
    </w:p>
  </w:footnote>
  <w:footnote w:type="continuationNotice" w:id="1">
    <w:p w14:paraId="0BDD9042" w14:textId="77777777" w:rsidR="00F930C9" w:rsidRDefault="00F930C9"/>
  </w:footnote>
  <w:footnote w:id="2">
    <w:p w14:paraId="0BE0A86A" w14:textId="77777777" w:rsidR="005C417C" w:rsidRPr="00BF0462" w:rsidDel="00603A44" w:rsidRDefault="005C417C" w:rsidP="005C417C">
      <w:pPr>
        <w:pStyle w:val="FootnoteText"/>
        <w:rPr>
          <w:del w:id="20" w:author="JP (Coyle)" w:date="2025-07-09T14:43:00Z"/>
          <w:rFonts w:ascii="Calibri" w:hAnsi="Calibri" w:cs="Calibri"/>
        </w:rPr>
      </w:pPr>
      <w:del w:id="21" w:author="JP (Coyle)" w:date="2025-07-09T14:43:00Z">
        <w:r w:rsidRPr="00BF0462" w:rsidDel="00603A44">
          <w:rPr>
            <w:rStyle w:val="FootnoteReference"/>
            <w:rFonts w:ascii="Calibri" w:hAnsi="Calibri" w:cs="Calibri"/>
          </w:rPr>
          <w:footnoteRef/>
        </w:r>
        <w:r w:rsidRPr="00BF0462" w:rsidDel="00603A44">
          <w:rPr>
            <w:rFonts w:ascii="Calibri" w:hAnsi="Calibri" w:cs="Calibri"/>
          </w:rPr>
          <w:delText xml:space="preserve"> By the Chinese Taipei</w:delText>
        </w:r>
      </w:del>
    </w:p>
  </w:footnote>
  <w:footnote w:id="3">
    <w:p w14:paraId="44A995BE" w14:textId="77777777" w:rsidR="005C417C" w:rsidRPr="00BF0462" w:rsidDel="004D5A0F" w:rsidRDefault="005C417C" w:rsidP="005C417C">
      <w:pPr>
        <w:pStyle w:val="FootnoteText"/>
        <w:rPr>
          <w:del w:id="64" w:author="JP (Coyle)" w:date="2025-07-09T11:50:00Z"/>
          <w:rFonts w:ascii="Calibri" w:hAnsi="Calibri" w:cs="Calibri"/>
        </w:rPr>
      </w:pPr>
      <w:del w:id="65" w:author="JP (Coyle)" w:date="2025-07-09T11:50:00Z">
        <w:r w:rsidRPr="00BF0462" w:rsidDel="004D5A0F">
          <w:rPr>
            <w:rStyle w:val="FootnoteReference"/>
            <w:rFonts w:ascii="Calibri" w:hAnsi="Calibri" w:cs="Calibri"/>
          </w:rPr>
          <w:footnoteRef/>
        </w:r>
        <w:r w:rsidRPr="00BF0462" w:rsidDel="004D5A0F">
          <w:rPr>
            <w:rFonts w:ascii="Calibri" w:hAnsi="Calibri" w:cs="Calibri"/>
          </w:rPr>
          <w:delText xml:space="preserve"> By the Chinese Taipei</w:delText>
        </w:r>
      </w:del>
    </w:p>
  </w:footnote>
  <w:footnote w:id="4">
    <w:p w14:paraId="38E26C72" w14:textId="77777777" w:rsidR="005C417C" w:rsidRPr="00BF0462" w:rsidDel="00C909E4" w:rsidRDefault="005C417C" w:rsidP="005C417C">
      <w:pPr>
        <w:pStyle w:val="FootnoteText"/>
        <w:rPr>
          <w:del w:id="130" w:author="JP (Coyle)" w:date="2025-07-09T12:28:00Z"/>
          <w:rFonts w:ascii="Calibri" w:hAnsi="Calibri" w:cs="Calibri"/>
        </w:rPr>
      </w:pPr>
      <w:del w:id="131" w:author="JP (Coyle)" w:date="2025-07-09T12:28:00Z">
        <w:r w:rsidRPr="00BF0462" w:rsidDel="00C909E4">
          <w:rPr>
            <w:rStyle w:val="FootnoteReference"/>
            <w:rFonts w:ascii="Calibri" w:hAnsi="Calibri" w:cs="Calibri"/>
          </w:rPr>
          <w:footnoteRef/>
        </w:r>
        <w:r w:rsidRPr="00BF0462" w:rsidDel="00C909E4">
          <w:rPr>
            <w:rFonts w:ascii="Calibri" w:hAnsi="Calibri" w:cs="Calibri"/>
          </w:rPr>
          <w:delText xml:space="preserve"> By the United States</w:delText>
        </w:r>
      </w:del>
    </w:p>
  </w:footnote>
  <w:footnote w:id="5">
    <w:p w14:paraId="616723C2" w14:textId="77777777" w:rsidR="005C417C" w:rsidRPr="00015F98" w:rsidDel="005F79AC" w:rsidRDefault="005C417C" w:rsidP="005C417C">
      <w:pPr>
        <w:pStyle w:val="FootnoteText"/>
        <w:rPr>
          <w:del w:id="151" w:author="JP (Coyle)" w:date="2025-07-09T14:06:00Z"/>
        </w:rPr>
      </w:pPr>
      <w:del w:id="152" w:author="JP (Coyle)" w:date="2025-07-09T14:06:00Z">
        <w:r w:rsidRPr="00BF0462" w:rsidDel="005F79AC">
          <w:rPr>
            <w:rStyle w:val="FootnoteReference"/>
            <w:rFonts w:ascii="Calibri" w:hAnsi="Calibri" w:cs="Calibri"/>
          </w:rPr>
          <w:footnoteRef/>
        </w:r>
        <w:r w:rsidRPr="00BF0462" w:rsidDel="005F79AC">
          <w:rPr>
            <w:rFonts w:ascii="Calibri" w:hAnsi="Calibri" w:cs="Calibri"/>
          </w:rPr>
          <w:delText xml:space="preserve"> By the Chinese Taipei</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7DE1B" w14:textId="77777777" w:rsidR="003C1794" w:rsidRDefault="003C1794" w:rsidP="003C1794">
    <w:pPr>
      <w:pStyle w:val="Header"/>
      <w:ind w:right="315"/>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E27E6" w14:textId="77777777" w:rsidR="00E344D9" w:rsidRDefault="00E344D9" w:rsidP="00F7407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C558D" w14:textId="77777777" w:rsidR="00E344D9" w:rsidRDefault="00E344D9">
    <w:pPr>
      <w:pStyle w:val="Header"/>
    </w:pPr>
  </w:p>
  <w:p w14:paraId="5F1AD491" w14:textId="77777777" w:rsidR="00E344D9" w:rsidRDefault="00E34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27C5"/>
    <w:multiLevelType w:val="hybridMultilevel"/>
    <w:tmpl w:val="C1347BD0"/>
    <w:lvl w:ilvl="0" w:tplc="FFFFFFFF">
      <w:start w:val="1"/>
      <w:numFmt w:val="decimal"/>
      <w:lvlText w:val="%1."/>
      <w:lvlJc w:val="left"/>
      <w:pPr>
        <w:ind w:left="440" w:hanging="440"/>
      </w:pPr>
    </w:lvl>
    <w:lvl w:ilvl="1" w:tplc="882C7C02">
      <w:start w:val="1"/>
      <w:numFmt w:val="decimal"/>
      <w:lvlText w:val="(%2)"/>
      <w:lvlJc w:val="left"/>
      <w:pPr>
        <w:ind w:left="1007" w:hanging="440"/>
      </w:pPr>
      <w:rPr>
        <w:rFonts w:hint="eastAsia"/>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41841CE"/>
    <w:multiLevelType w:val="multilevel"/>
    <w:tmpl w:val="7BAE2674"/>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7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6D36F34"/>
    <w:multiLevelType w:val="hybridMultilevel"/>
    <w:tmpl w:val="EC54013E"/>
    <w:lvl w:ilvl="0" w:tplc="E7369AE4">
      <w:start w:val="1"/>
      <w:numFmt w:val="decimal"/>
      <w:lvlText w:val="%1."/>
      <w:lvlJc w:val="left"/>
      <w:pPr>
        <w:ind w:left="72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1" w:tplc="BB1EE3D2">
      <w:start w:val="1"/>
      <w:numFmt w:val="lowerLetter"/>
      <w:lvlText w:val="%2"/>
      <w:lvlJc w:val="left"/>
      <w:pPr>
        <w:ind w:left="108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2" w:tplc="9C921B72">
      <w:start w:val="1"/>
      <w:numFmt w:val="lowerRoman"/>
      <w:lvlText w:val="%3"/>
      <w:lvlJc w:val="left"/>
      <w:pPr>
        <w:ind w:left="180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3" w:tplc="46189972">
      <w:start w:val="1"/>
      <w:numFmt w:val="decimal"/>
      <w:lvlText w:val="%4"/>
      <w:lvlJc w:val="left"/>
      <w:pPr>
        <w:ind w:left="252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4" w:tplc="313E7F36">
      <w:start w:val="1"/>
      <w:numFmt w:val="lowerLetter"/>
      <w:lvlText w:val="%5"/>
      <w:lvlJc w:val="left"/>
      <w:pPr>
        <w:ind w:left="324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5" w:tplc="A38E2DAA">
      <w:start w:val="1"/>
      <w:numFmt w:val="lowerRoman"/>
      <w:lvlText w:val="%6"/>
      <w:lvlJc w:val="left"/>
      <w:pPr>
        <w:ind w:left="396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6" w:tplc="2C866EE8">
      <w:start w:val="1"/>
      <w:numFmt w:val="decimal"/>
      <w:lvlText w:val="%7"/>
      <w:lvlJc w:val="left"/>
      <w:pPr>
        <w:ind w:left="468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7" w:tplc="36B2BF9A">
      <w:start w:val="1"/>
      <w:numFmt w:val="lowerLetter"/>
      <w:lvlText w:val="%8"/>
      <w:lvlJc w:val="left"/>
      <w:pPr>
        <w:ind w:left="540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8" w:tplc="15E0815C">
      <w:start w:val="1"/>
      <w:numFmt w:val="lowerRoman"/>
      <w:lvlText w:val="%9"/>
      <w:lvlJc w:val="left"/>
      <w:pPr>
        <w:ind w:left="612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abstractNum>
  <w:abstractNum w:abstractNumId="3" w15:restartNumberingAfterBreak="0">
    <w:nsid w:val="08514D88"/>
    <w:multiLevelType w:val="hybridMultilevel"/>
    <w:tmpl w:val="69EC012E"/>
    <w:lvl w:ilvl="0" w:tplc="EA682BE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0A13335D"/>
    <w:multiLevelType w:val="multilevel"/>
    <w:tmpl w:val="46B63B38"/>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B0D105C"/>
    <w:multiLevelType w:val="hybridMultilevel"/>
    <w:tmpl w:val="91B66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41976"/>
    <w:multiLevelType w:val="hybridMultilevel"/>
    <w:tmpl w:val="E208011A"/>
    <w:lvl w:ilvl="0" w:tplc="C47C82B8">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460F608">
      <w:start w:val="1"/>
      <w:numFmt w:val="bullet"/>
      <w:lvlText w:val="o"/>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B988428">
      <w:start w:val="1"/>
      <w:numFmt w:val="bullet"/>
      <w:lvlText w:val="▪"/>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5C0E47E">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72095E0">
      <w:start w:val="1"/>
      <w:numFmt w:val="bullet"/>
      <w:lvlText w:val="o"/>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2C8D43C">
      <w:start w:val="1"/>
      <w:numFmt w:val="bullet"/>
      <w:lvlText w:val="▪"/>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FC4241E">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97249A6">
      <w:start w:val="1"/>
      <w:numFmt w:val="bullet"/>
      <w:lvlText w:val="o"/>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BC0B4F0">
      <w:start w:val="1"/>
      <w:numFmt w:val="bullet"/>
      <w:lvlText w:val="▪"/>
      <w:lvlJc w:val="left"/>
      <w:pPr>
        <w:ind w:left="72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E3C57A4"/>
    <w:multiLevelType w:val="hybridMultilevel"/>
    <w:tmpl w:val="E66410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CE50A5"/>
    <w:multiLevelType w:val="hybridMultilevel"/>
    <w:tmpl w:val="67A0F6F4"/>
    <w:lvl w:ilvl="0" w:tplc="FFFFFFFF">
      <w:start w:val="1"/>
      <w:numFmt w:val="lowerLetter"/>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9" w15:restartNumberingAfterBreak="0">
    <w:nsid w:val="14967564"/>
    <w:multiLevelType w:val="hybridMultilevel"/>
    <w:tmpl w:val="936C1134"/>
    <w:lvl w:ilvl="0" w:tplc="652809EE">
      <w:start w:val="1"/>
      <w:numFmt w:val="decimal"/>
      <w:lvlText w:val="%1."/>
      <w:lvlJc w:val="left"/>
      <w:pPr>
        <w:ind w:left="72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1" w:tplc="6C043608">
      <w:start w:val="1"/>
      <w:numFmt w:val="lowerLetter"/>
      <w:lvlText w:val="%2"/>
      <w:lvlJc w:val="left"/>
      <w:pPr>
        <w:ind w:left="108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2" w:tplc="410CB80E">
      <w:start w:val="1"/>
      <w:numFmt w:val="lowerRoman"/>
      <w:lvlText w:val="%3"/>
      <w:lvlJc w:val="left"/>
      <w:pPr>
        <w:ind w:left="180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3" w:tplc="9B6E7916">
      <w:start w:val="1"/>
      <w:numFmt w:val="decimal"/>
      <w:lvlText w:val="%4"/>
      <w:lvlJc w:val="left"/>
      <w:pPr>
        <w:ind w:left="252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4" w:tplc="E698F5D6">
      <w:start w:val="1"/>
      <w:numFmt w:val="lowerLetter"/>
      <w:lvlText w:val="%5"/>
      <w:lvlJc w:val="left"/>
      <w:pPr>
        <w:ind w:left="324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5" w:tplc="A3DEF298">
      <w:start w:val="1"/>
      <w:numFmt w:val="lowerRoman"/>
      <w:lvlText w:val="%6"/>
      <w:lvlJc w:val="left"/>
      <w:pPr>
        <w:ind w:left="396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6" w:tplc="60C25822">
      <w:start w:val="1"/>
      <w:numFmt w:val="decimal"/>
      <w:lvlText w:val="%7"/>
      <w:lvlJc w:val="left"/>
      <w:pPr>
        <w:ind w:left="468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7" w:tplc="83A01BDC">
      <w:start w:val="1"/>
      <w:numFmt w:val="lowerLetter"/>
      <w:lvlText w:val="%8"/>
      <w:lvlJc w:val="left"/>
      <w:pPr>
        <w:ind w:left="540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8" w:tplc="39AE14A4">
      <w:start w:val="1"/>
      <w:numFmt w:val="lowerRoman"/>
      <w:lvlText w:val="%9"/>
      <w:lvlJc w:val="left"/>
      <w:pPr>
        <w:ind w:left="612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abstractNum>
  <w:abstractNum w:abstractNumId="10" w15:restartNumberingAfterBreak="0">
    <w:nsid w:val="14BE70F8"/>
    <w:multiLevelType w:val="hybridMultilevel"/>
    <w:tmpl w:val="D2F20CDE"/>
    <w:lvl w:ilvl="0" w:tplc="0422F89A">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17A11F89"/>
    <w:multiLevelType w:val="hybridMultilevel"/>
    <w:tmpl w:val="67A0F6F4"/>
    <w:lvl w:ilvl="0" w:tplc="FFFFFFFF">
      <w:start w:val="1"/>
      <w:numFmt w:val="lowerLetter"/>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2" w15:restartNumberingAfterBreak="0">
    <w:nsid w:val="195C20AC"/>
    <w:multiLevelType w:val="multilevel"/>
    <w:tmpl w:val="56D6A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A211B61"/>
    <w:multiLevelType w:val="hybridMultilevel"/>
    <w:tmpl w:val="96ACEF60"/>
    <w:lvl w:ilvl="0" w:tplc="A0624A30">
      <w:start w:val="1"/>
      <w:numFmt w:val="lowerLetter"/>
      <w:lvlText w:val="(%1)"/>
      <w:lvlJc w:val="left"/>
      <w:pPr>
        <w:tabs>
          <w:tab w:val="num" w:pos="1440"/>
        </w:tabs>
        <w:ind w:left="1440" w:hanging="720"/>
      </w:pPr>
      <w:rPr>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1A851D78"/>
    <w:multiLevelType w:val="hybridMultilevel"/>
    <w:tmpl w:val="AE849CDC"/>
    <w:lvl w:ilvl="0" w:tplc="00B44FBA">
      <w:start w:val="1"/>
      <w:numFmt w:val="decimal"/>
      <w:lvlText w:val="AGENDA ITEM %1"/>
      <w:lvlJc w:val="left"/>
      <w:pPr>
        <w:ind w:left="2160" w:hanging="360"/>
      </w:pPr>
      <w:rPr>
        <w:rFonts w:hint="default"/>
      </w:rPr>
    </w:lvl>
    <w:lvl w:ilvl="1" w:tplc="F842AD34">
      <w:start w:val="1"/>
      <w:numFmt w:val="decimal"/>
      <w:lvlText w:val="%2."/>
      <w:lvlJc w:val="left"/>
      <w:pPr>
        <w:ind w:left="2880" w:hanging="360"/>
      </w:pPr>
      <w:rPr>
        <w:rFonts w:hint="default"/>
      </w:rPr>
    </w:lvl>
    <w:lvl w:ilvl="2" w:tplc="31D88938">
      <w:start w:val="1"/>
      <w:numFmt w:val="lowerLetter"/>
      <w:lvlText w:val="%3."/>
      <w:lvlJc w:val="left"/>
      <w:pPr>
        <w:ind w:left="3780" w:hanging="360"/>
      </w:pPr>
      <w:rPr>
        <w:rFonts w:hint="default"/>
      </w:rPr>
    </w:lvl>
    <w:lvl w:ilvl="3" w:tplc="A5286E04">
      <w:start w:val="1"/>
      <w:numFmt w:val="decimal"/>
      <w:lvlText w:val="%4)"/>
      <w:lvlJc w:val="left"/>
      <w:pPr>
        <w:ind w:left="4320" w:hanging="360"/>
      </w:pPr>
      <w:rPr>
        <w:rFonts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1BAD70EE"/>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6" w15:restartNumberingAfterBreak="0">
    <w:nsid w:val="209650B7"/>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7" w15:restartNumberingAfterBreak="0">
    <w:nsid w:val="211441C9"/>
    <w:multiLevelType w:val="hybridMultilevel"/>
    <w:tmpl w:val="A9361FA4"/>
    <w:lvl w:ilvl="0" w:tplc="8C2E4F84">
      <w:start w:val="1"/>
      <w:numFmt w:val="decimal"/>
      <w:lvlText w:val="%1."/>
      <w:lvlJc w:val="left"/>
      <w:pPr>
        <w:ind w:left="360" w:hanging="360"/>
      </w:pPr>
      <w:rPr>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6430020"/>
    <w:multiLevelType w:val="hybridMultilevel"/>
    <w:tmpl w:val="0D40A762"/>
    <w:lvl w:ilvl="0" w:tplc="09D8E7CE">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D7EB3D6">
      <w:start w:val="1"/>
      <w:numFmt w:val="bullet"/>
      <w:lvlText w:val="o"/>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E585C18">
      <w:start w:val="1"/>
      <w:numFmt w:val="bullet"/>
      <w:lvlText w:val="▪"/>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C6869A8">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9C613DE">
      <w:start w:val="1"/>
      <w:numFmt w:val="bullet"/>
      <w:lvlText w:val="o"/>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4CE6D44">
      <w:start w:val="1"/>
      <w:numFmt w:val="bullet"/>
      <w:lvlText w:val="▪"/>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80C6E1A">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6C5084">
      <w:start w:val="1"/>
      <w:numFmt w:val="bullet"/>
      <w:lvlText w:val="o"/>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2201EEC">
      <w:start w:val="1"/>
      <w:numFmt w:val="bullet"/>
      <w:lvlText w:val="▪"/>
      <w:lvlJc w:val="left"/>
      <w:pPr>
        <w:ind w:left="72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9A84006"/>
    <w:multiLevelType w:val="multilevel"/>
    <w:tmpl w:val="37A89052"/>
    <w:lvl w:ilvl="0">
      <w:start w:val="2"/>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6D2F03"/>
    <w:multiLevelType w:val="hybridMultilevel"/>
    <w:tmpl w:val="67A0F6F4"/>
    <w:lvl w:ilvl="0" w:tplc="FFFFFFFF">
      <w:start w:val="1"/>
      <w:numFmt w:val="lowerLetter"/>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1" w15:restartNumberingAfterBreak="0">
    <w:nsid w:val="2E6E66C2"/>
    <w:multiLevelType w:val="multilevel"/>
    <w:tmpl w:val="4F98EF02"/>
    <w:styleLink w:val="CurrentList1"/>
    <w:lvl w:ilvl="0">
      <w:start w:val="1"/>
      <w:numFmt w:val="bullet"/>
      <w:lvlText w:val=""/>
      <w:lvlJc w:val="left"/>
      <w:pPr>
        <w:ind w:left="720" w:hanging="360"/>
      </w:pPr>
      <w:rPr>
        <w:rFonts w:ascii="Wingdings" w:hAnsi="Wingdings" w:hint="default"/>
        <w:sz w:val="21"/>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0C1087"/>
    <w:multiLevelType w:val="multilevel"/>
    <w:tmpl w:val="58029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FB62892"/>
    <w:multiLevelType w:val="hybridMultilevel"/>
    <w:tmpl w:val="86526ADC"/>
    <w:lvl w:ilvl="0" w:tplc="294A76F8">
      <w:start w:val="1"/>
      <w:numFmt w:val="lowerLetter"/>
      <w:lvlText w:val="(%1)"/>
      <w:lvlJc w:val="left"/>
      <w:pPr>
        <w:tabs>
          <w:tab w:val="num" w:pos="1440"/>
        </w:tabs>
        <w:ind w:left="1440" w:hanging="720"/>
      </w:pPr>
      <w:rPr>
        <w:sz w:val="22"/>
        <w:szCs w:val="22"/>
      </w:rPr>
    </w:lvl>
    <w:lvl w:ilvl="1" w:tplc="8A1A8F0E">
      <w:start w:val="3"/>
      <w:numFmt w:val="decimal"/>
      <w:lvlText w:val="%2."/>
      <w:lvlJc w:val="left"/>
      <w:pPr>
        <w:tabs>
          <w:tab w:val="num" w:pos="720"/>
        </w:tabs>
        <w:ind w:left="720" w:hanging="72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1E8466F"/>
    <w:multiLevelType w:val="hybridMultilevel"/>
    <w:tmpl w:val="98F21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8B28E4"/>
    <w:multiLevelType w:val="multilevel"/>
    <w:tmpl w:val="4420CFBE"/>
    <w:lvl w:ilvl="0">
      <w:start w:val="1"/>
      <w:numFmt w:val="decimal"/>
      <w:lvlText w:val="%1."/>
      <w:lvlJc w:val="left"/>
      <w:pPr>
        <w:ind w:left="640" w:hanging="540"/>
      </w:pPr>
      <w:rPr>
        <w:rFonts w:hint="default"/>
        <w:b/>
        <w:color w:val="0E0E0E"/>
      </w:rPr>
    </w:lvl>
    <w:lvl w:ilvl="1">
      <w:start w:val="1"/>
      <w:numFmt w:val="decimal"/>
      <w:isLgl/>
      <w:lvlText w:val="%1.%2"/>
      <w:lvlJc w:val="left"/>
      <w:pPr>
        <w:ind w:left="1425" w:hanging="765"/>
      </w:pPr>
      <w:rPr>
        <w:rFonts w:hint="default"/>
      </w:rPr>
    </w:lvl>
    <w:lvl w:ilvl="2">
      <w:start w:val="1"/>
      <w:numFmt w:val="decimal"/>
      <w:isLgl/>
      <w:lvlText w:val="%1.%2.%3"/>
      <w:lvlJc w:val="left"/>
      <w:pPr>
        <w:ind w:left="1985" w:hanging="765"/>
      </w:pPr>
      <w:rPr>
        <w:rFonts w:hint="default"/>
      </w:rPr>
    </w:lvl>
    <w:lvl w:ilvl="3">
      <w:start w:val="1"/>
      <w:numFmt w:val="decimal"/>
      <w:isLgl/>
      <w:lvlText w:val="%1.%2.%3.%4"/>
      <w:lvlJc w:val="left"/>
      <w:pPr>
        <w:ind w:left="2545" w:hanging="765"/>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980" w:hanging="1080"/>
      </w:pPr>
      <w:rPr>
        <w:rFonts w:hint="default"/>
      </w:rPr>
    </w:lvl>
    <w:lvl w:ilvl="6">
      <w:start w:val="1"/>
      <w:numFmt w:val="decimal"/>
      <w:isLgl/>
      <w:lvlText w:val="%1.%2.%3.%4.%5.%6.%7"/>
      <w:lvlJc w:val="left"/>
      <w:pPr>
        <w:ind w:left="4900" w:hanging="1440"/>
      </w:pPr>
      <w:rPr>
        <w:rFonts w:hint="default"/>
      </w:rPr>
    </w:lvl>
    <w:lvl w:ilvl="7">
      <w:start w:val="1"/>
      <w:numFmt w:val="decimal"/>
      <w:isLgl/>
      <w:lvlText w:val="%1.%2.%3.%4.%5.%6.%7.%8"/>
      <w:lvlJc w:val="left"/>
      <w:pPr>
        <w:ind w:left="5460" w:hanging="1440"/>
      </w:pPr>
      <w:rPr>
        <w:rFonts w:hint="default"/>
      </w:rPr>
    </w:lvl>
    <w:lvl w:ilvl="8">
      <w:start w:val="1"/>
      <w:numFmt w:val="decimal"/>
      <w:isLgl/>
      <w:lvlText w:val="%1.%2.%3.%4.%5.%6.%7.%8.%9"/>
      <w:lvlJc w:val="left"/>
      <w:pPr>
        <w:ind w:left="6020" w:hanging="1440"/>
      </w:pPr>
      <w:rPr>
        <w:rFonts w:hint="default"/>
      </w:rPr>
    </w:lvl>
  </w:abstractNum>
  <w:abstractNum w:abstractNumId="26" w15:restartNumberingAfterBreak="0">
    <w:nsid w:val="3B2527AA"/>
    <w:multiLevelType w:val="multilevel"/>
    <w:tmpl w:val="19B23914"/>
    <w:lvl w:ilvl="0">
      <w:start w:val="1"/>
      <w:numFmt w:val="bullet"/>
      <w:lvlText w:val=""/>
      <w:lvlJc w:val="left"/>
      <w:pPr>
        <w:ind w:left="720" w:hanging="360"/>
      </w:pPr>
      <w:rPr>
        <w:rFonts w:ascii="Wingdings" w:hAnsi="Wingdings" w:hint="default"/>
        <w:sz w:val="21"/>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8106AA"/>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8" w15:restartNumberingAfterBreak="0">
    <w:nsid w:val="3E707FF1"/>
    <w:multiLevelType w:val="multilevel"/>
    <w:tmpl w:val="2F5AE7BE"/>
    <w:lvl w:ilvl="0">
      <w:start w:val="5"/>
      <w:numFmt w:val="decimal"/>
      <w:lvlText w:val="%1."/>
      <w:lvlJc w:val="left"/>
      <w:pPr>
        <w:ind w:left="72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1">
      <w:start w:val="1"/>
      <w:numFmt w:val="decimal"/>
      <w:lvlText w:val="%1.%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79F684D"/>
    <w:multiLevelType w:val="multilevel"/>
    <w:tmpl w:val="518273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15:restartNumberingAfterBreak="0">
    <w:nsid w:val="48B80222"/>
    <w:multiLevelType w:val="hybridMultilevel"/>
    <w:tmpl w:val="752A6F88"/>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49A20BC4"/>
    <w:multiLevelType w:val="hybridMultilevel"/>
    <w:tmpl w:val="2612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094820"/>
    <w:multiLevelType w:val="multilevel"/>
    <w:tmpl w:val="5E6604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4FA07D81"/>
    <w:multiLevelType w:val="multilevel"/>
    <w:tmpl w:val="80BE93FC"/>
    <w:lvl w:ilvl="0">
      <w:start w:val="1"/>
      <w:numFmt w:val="bullet"/>
      <w:lvlText w:val=""/>
      <w:lvlJc w:val="left"/>
      <w:pPr>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70665D"/>
    <w:multiLevelType w:val="multilevel"/>
    <w:tmpl w:val="6B646A56"/>
    <w:lvl w:ilvl="0">
      <w:numFmt w:val="bullet"/>
      <w:lvlText w:val="●"/>
      <w:lvlJc w:val="left"/>
      <w:pPr>
        <w:ind w:left="941" w:hanging="360"/>
      </w:pPr>
      <w:rPr>
        <w:rFonts w:ascii="Arial" w:eastAsia="Arial" w:hAnsi="Arial" w:cs="Arial"/>
        <w:b w:val="0"/>
        <w:i w:val="0"/>
        <w:sz w:val="16"/>
        <w:szCs w:val="16"/>
      </w:rPr>
    </w:lvl>
    <w:lvl w:ilvl="1">
      <w:numFmt w:val="bullet"/>
      <w:lvlText w:val="•"/>
      <w:lvlJc w:val="left"/>
      <w:pPr>
        <w:ind w:left="1774" w:hanging="360"/>
      </w:pPr>
    </w:lvl>
    <w:lvl w:ilvl="2">
      <w:numFmt w:val="bullet"/>
      <w:lvlText w:val="•"/>
      <w:lvlJc w:val="left"/>
      <w:pPr>
        <w:ind w:left="2608" w:hanging="360"/>
      </w:pPr>
    </w:lvl>
    <w:lvl w:ilvl="3">
      <w:numFmt w:val="bullet"/>
      <w:lvlText w:val="•"/>
      <w:lvlJc w:val="left"/>
      <w:pPr>
        <w:ind w:left="3442" w:hanging="360"/>
      </w:pPr>
    </w:lvl>
    <w:lvl w:ilvl="4">
      <w:numFmt w:val="bullet"/>
      <w:lvlText w:val="•"/>
      <w:lvlJc w:val="left"/>
      <w:pPr>
        <w:ind w:left="4276" w:hanging="360"/>
      </w:pPr>
    </w:lvl>
    <w:lvl w:ilvl="5">
      <w:numFmt w:val="bullet"/>
      <w:lvlText w:val="•"/>
      <w:lvlJc w:val="left"/>
      <w:pPr>
        <w:ind w:left="5110" w:hanging="360"/>
      </w:pPr>
    </w:lvl>
    <w:lvl w:ilvl="6">
      <w:numFmt w:val="bullet"/>
      <w:lvlText w:val="•"/>
      <w:lvlJc w:val="left"/>
      <w:pPr>
        <w:ind w:left="5944" w:hanging="360"/>
      </w:pPr>
    </w:lvl>
    <w:lvl w:ilvl="7">
      <w:numFmt w:val="bullet"/>
      <w:lvlText w:val="•"/>
      <w:lvlJc w:val="left"/>
      <w:pPr>
        <w:ind w:left="6778" w:hanging="360"/>
      </w:pPr>
    </w:lvl>
    <w:lvl w:ilvl="8">
      <w:numFmt w:val="bullet"/>
      <w:lvlText w:val="•"/>
      <w:lvlJc w:val="left"/>
      <w:pPr>
        <w:ind w:left="7612" w:hanging="360"/>
      </w:pPr>
    </w:lvl>
  </w:abstractNum>
  <w:abstractNum w:abstractNumId="35" w15:restartNumberingAfterBreak="0">
    <w:nsid w:val="58AC7917"/>
    <w:multiLevelType w:val="hybridMultilevel"/>
    <w:tmpl w:val="F8160436"/>
    <w:lvl w:ilvl="0" w:tplc="882C7C02">
      <w:start w:val="1"/>
      <w:numFmt w:val="decimal"/>
      <w:lvlText w:val="(%1)"/>
      <w:lvlJc w:val="left"/>
      <w:pPr>
        <w:ind w:left="880" w:hanging="440"/>
      </w:pPr>
      <w:rPr>
        <w:rFonts w:hint="eastAsia"/>
      </w:rPr>
    </w:lvl>
    <w:lvl w:ilvl="1" w:tplc="FFFFFFFF">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36" w15:restartNumberingAfterBreak="0">
    <w:nsid w:val="5B370BA2"/>
    <w:multiLevelType w:val="multilevel"/>
    <w:tmpl w:val="0FEE8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D8B59DC"/>
    <w:multiLevelType w:val="hybridMultilevel"/>
    <w:tmpl w:val="3FCE1BC8"/>
    <w:lvl w:ilvl="0" w:tplc="88523F2E">
      <w:start w:val="1"/>
      <w:numFmt w:val="decimal"/>
      <w:lvlText w:val="%1."/>
      <w:lvlJc w:val="left"/>
      <w:pPr>
        <w:ind w:left="731" w:hanging="720"/>
      </w:pPr>
      <w:rPr>
        <w:rFonts w:hint="default"/>
      </w:rPr>
    </w:lvl>
    <w:lvl w:ilvl="1" w:tplc="04090017" w:tentative="1">
      <w:start w:val="1"/>
      <w:numFmt w:val="aiueoFullWidth"/>
      <w:lvlText w:val="(%2)"/>
      <w:lvlJc w:val="left"/>
      <w:pPr>
        <w:ind w:left="851" w:hanging="420"/>
      </w:pPr>
    </w:lvl>
    <w:lvl w:ilvl="2" w:tplc="04090011" w:tentative="1">
      <w:start w:val="1"/>
      <w:numFmt w:val="decimalEnclosedCircle"/>
      <w:lvlText w:val="%3"/>
      <w:lvlJc w:val="left"/>
      <w:pPr>
        <w:ind w:left="1271" w:hanging="420"/>
      </w:pPr>
    </w:lvl>
    <w:lvl w:ilvl="3" w:tplc="0409000F" w:tentative="1">
      <w:start w:val="1"/>
      <w:numFmt w:val="decimal"/>
      <w:lvlText w:val="%4."/>
      <w:lvlJc w:val="left"/>
      <w:pPr>
        <w:ind w:left="1691" w:hanging="420"/>
      </w:pPr>
    </w:lvl>
    <w:lvl w:ilvl="4" w:tplc="04090017" w:tentative="1">
      <w:start w:val="1"/>
      <w:numFmt w:val="aiueoFullWidth"/>
      <w:lvlText w:val="(%5)"/>
      <w:lvlJc w:val="left"/>
      <w:pPr>
        <w:ind w:left="2111" w:hanging="420"/>
      </w:pPr>
    </w:lvl>
    <w:lvl w:ilvl="5" w:tplc="04090011" w:tentative="1">
      <w:start w:val="1"/>
      <w:numFmt w:val="decimalEnclosedCircle"/>
      <w:lvlText w:val="%6"/>
      <w:lvlJc w:val="left"/>
      <w:pPr>
        <w:ind w:left="2531" w:hanging="420"/>
      </w:pPr>
    </w:lvl>
    <w:lvl w:ilvl="6" w:tplc="0409000F" w:tentative="1">
      <w:start w:val="1"/>
      <w:numFmt w:val="decimal"/>
      <w:lvlText w:val="%7."/>
      <w:lvlJc w:val="left"/>
      <w:pPr>
        <w:ind w:left="2951" w:hanging="420"/>
      </w:pPr>
    </w:lvl>
    <w:lvl w:ilvl="7" w:tplc="04090017" w:tentative="1">
      <w:start w:val="1"/>
      <w:numFmt w:val="aiueoFullWidth"/>
      <w:lvlText w:val="(%8)"/>
      <w:lvlJc w:val="left"/>
      <w:pPr>
        <w:ind w:left="3371" w:hanging="420"/>
      </w:pPr>
    </w:lvl>
    <w:lvl w:ilvl="8" w:tplc="04090011" w:tentative="1">
      <w:start w:val="1"/>
      <w:numFmt w:val="decimalEnclosedCircle"/>
      <w:lvlText w:val="%9"/>
      <w:lvlJc w:val="left"/>
      <w:pPr>
        <w:ind w:left="3791" w:hanging="420"/>
      </w:pPr>
    </w:lvl>
  </w:abstractNum>
  <w:abstractNum w:abstractNumId="38" w15:restartNumberingAfterBreak="0">
    <w:nsid w:val="5F9B13F4"/>
    <w:multiLevelType w:val="hybridMultilevel"/>
    <w:tmpl w:val="5DC26C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3BE42DF"/>
    <w:multiLevelType w:val="hybridMultilevel"/>
    <w:tmpl w:val="449EE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CC2C13"/>
    <w:multiLevelType w:val="multilevel"/>
    <w:tmpl w:val="FCAAD0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41" w15:restartNumberingAfterBreak="0">
    <w:nsid w:val="66F470A4"/>
    <w:multiLevelType w:val="hybridMultilevel"/>
    <w:tmpl w:val="D6C02982"/>
    <w:lvl w:ilvl="0" w:tplc="DE32E6BE">
      <w:start w:val="1"/>
      <w:numFmt w:val="decimal"/>
      <w:lvlText w:val="%1."/>
      <w:lvlJc w:val="left"/>
      <w:pPr>
        <w:ind w:left="108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242558"/>
    <w:multiLevelType w:val="multilevel"/>
    <w:tmpl w:val="A16898D2"/>
    <w:lvl w:ilvl="0">
      <w:start w:val="5"/>
      <w:numFmt w:val="decimal"/>
      <w:lvlText w:val="%1."/>
      <w:lvlJc w:val="left"/>
      <w:pPr>
        <w:ind w:left="720"/>
      </w:pPr>
      <w:rPr>
        <w:rFonts w:ascii="Calibri" w:eastAsia="Calibri" w:hAnsi="Calibri" w:cs="Calibri"/>
        <w:b/>
        <w:bCs/>
        <w:i w:val="0"/>
        <w:strike w:val="0"/>
        <w:dstrike w:val="0"/>
        <w:color w:val="0E0E0E"/>
        <w:sz w:val="24"/>
        <w:szCs w:val="24"/>
        <w:u w:val="none" w:color="000000"/>
        <w:bdr w:val="none" w:sz="0" w:space="0" w:color="auto"/>
        <w:shd w:val="clear" w:color="auto" w:fill="auto"/>
        <w:vertAlign w:val="baseline"/>
      </w:rPr>
    </w:lvl>
    <w:lvl w:ilvl="1">
      <w:start w:val="1"/>
      <w:numFmt w:val="decimal"/>
      <w:lvlText w:val="%1.%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D34349F"/>
    <w:multiLevelType w:val="hybridMultilevel"/>
    <w:tmpl w:val="1862E35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4" w15:restartNumberingAfterBreak="0">
    <w:nsid w:val="6E24324E"/>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45" w15:restartNumberingAfterBreak="0">
    <w:nsid w:val="6E8E7A5A"/>
    <w:multiLevelType w:val="hybridMultilevel"/>
    <w:tmpl w:val="627A5E32"/>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17329D4"/>
    <w:multiLevelType w:val="hybridMultilevel"/>
    <w:tmpl w:val="D4F089AC"/>
    <w:lvl w:ilvl="0" w:tplc="9F589A8E">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BD2A53"/>
    <w:multiLevelType w:val="hybridMultilevel"/>
    <w:tmpl w:val="67A0F6F4"/>
    <w:lvl w:ilvl="0" w:tplc="FFFFFFFF">
      <w:start w:val="1"/>
      <w:numFmt w:val="lowerLetter"/>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48" w15:restartNumberingAfterBreak="0">
    <w:nsid w:val="75ED6462"/>
    <w:multiLevelType w:val="hybridMultilevel"/>
    <w:tmpl w:val="12EEB9B6"/>
    <w:lvl w:ilvl="0" w:tplc="CD165D5E">
      <w:start w:val="1"/>
      <w:numFmt w:val="decimal"/>
      <w:lvlText w:val="%1."/>
      <w:lvlJc w:val="left"/>
      <w:pPr>
        <w:ind w:left="720" w:hanging="360"/>
      </w:pPr>
      <w:rPr>
        <w:rFonts w:ascii="Calibri" w:hAnsi="Calibri" w:cs="Calibri" w:hint="default"/>
        <w:b w:val="0"/>
        <w:bCs w:val="0"/>
        <w:i w:val="0"/>
        <w:iCs w:val="0"/>
        <w:spacing w:val="-1"/>
        <w:w w:val="99"/>
        <w:sz w:val="22"/>
        <w:szCs w:val="20"/>
      </w:rPr>
    </w:lvl>
    <w:lvl w:ilvl="1" w:tplc="41B67892">
      <w:start w:val="1"/>
      <w:numFmt w:val="decimal"/>
      <w:lvlText w:val="%2."/>
      <w:lvlJc w:val="left"/>
      <w:pPr>
        <w:ind w:left="1440" w:hanging="360"/>
      </w:pPr>
      <w:rPr>
        <w:sz w:val="2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76D50AB7"/>
    <w:multiLevelType w:val="hybridMultilevel"/>
    <w:tmpl w:val="15DAC504"/>
    <w:lvl w:ilvl="0" w:tplc="5F141BA4">
      <w:start w:val="1"/>
      <w:numFmt w:val="upperRoman"/>
      <w:lvlText w:val="%1."/>
      <w:lvlJc w:val="left"/>
      <w:pPr>
        <w:ind w:left="720" w:hanging="360"/>
      </w:pPr>
      <w:rPr>
        <w:b/>
        <w:i w:val="0"/>
      </w:rPr>
    </w:lvl>
    <w:lvl w:ilvl="1" w:tplc="CAACA96E">
      <w:start w:val="1"/>
      <w:numFmt w:val="decimal"/>
      <w:lvlText w:val="%2."/>
      <w:lvlJc w:val="left"/>
      <w:pPr>
        <w:ind w:left="1440" w:hanging="360"/>
      </w:pPr>
      <w:rPr>
        <w:rFonts w:eastAsia="Yu Minch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78647795"/>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51" w15:restartNumberingAfterBreak="0">
    <w:nsid w:val="7A7830A8"/>
    <w:multiLevelType w:val="hybridMultilevel"/>
    <w:tmpl w:val="F8160436"/>
    <w:lvl w:ilvl="0" w:tplc="FFFFFFFF">
      <w:start w:val="1"/>
      <w:numFmt w:val="decimal"/>
      <w:lvlText w:val="(%1)"/>
      <w:lvlJc w:val="left"/>
      <w:pPr>
        <w:ind w:left="880" w:hanging="440"/>
      </w:pPr>
      <w:rPr>
        <w:rFonts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52" w15:restartNumberingAfterBreak="0">
    <w:nsid w:val="7C6F7767"/>
    <w:multiLevelType w:val="hybridMultilevel"/>
    <w:tmpl w:val="A21A2788"/>
    <w:lvl w:ilvl="0" w:tplc="FFFFFFFF">
      <w:start w:val="1"/>
      <w:numFmt w:val="lowerLetter"/>
      <w:lvlText w:val="%1."/>
      <w:lvlJc w:val="left"/>
      <w:pPr>
        <w:ind w:left="1440" w:hanging="72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DB56F0B"/>
    <w:multiLevelType w:val="multilevel"/>
    <w:tmpl w:val="27425CD2"/>
    <w:lvl w:ilvl="0">
      <w:start w:val="1"/>
      <w:numFmt w:val="decimal"/>
      <w:lvlText w:val="%1."/>
      <w:lvlJc w:val="left"/>
      <w:pPr>
        <w:ind w:left="776" w:hanging="465"/>
      </w:pPr>
      <w:rPr>
        <w:rFonts w:ascii="Times New Roman" w:eastAsia="Times New Roman" w:hAnsi="Times New Roman" w:cs="Times New Roman"/>
        <w:b w:val="0"/>
        <w:i w:val="0"/>
        <w:color w:val="auto"/>
        <w:sz w:val="22"/>
        <w:szCs w:val="22"/>
      </w:rPr>
    </w:lvl>
    <w:lvl w:ilvl="1">
      <w:start w:val="1"/>
      <w:numFmt w:val="lowerLetter"/>
      <w:lvlText w:val="%2."/>
      <w:lvlJc w:val="left"/>
      <w:pPr>
        <w:ind w:left="1630" w:hanging="465"/>
      </w:pPr>
    </w:lvl>
    <w:lvl w:ilvl="2">
      <w:numFmt w:val="bullet"/>
      <w:lvlText w:val="•"/>
      <w:lvlJc w:val="left"/>
      <w:pPr>
        <w:ind w:left="2480" w:hanging="465"/>
      </w:pPr>
    </w:lvl>
    <w:lvl w:ilvl="3">
      <w:numFmt w:val="bullet"/>
      <w:lvlText w:val="•"/>
      <w:lvlJc w:val="left"/>
      <w:pPr>
        <w:ind w:left="3330" w:hanging="465"/>
      </w:pPr>
    </w:lvl>
    <w:lvl w:ilvl="4">
      <w:numFmt w:val="bullet"/>
      <w:lvlText w:val="•"/>
      <w:lvlJc w:val="left"/>
      <w:pPr>
        <w:ind w:left="4180" w:hanging="465"/>
      </w:pPr>
    </w:lvl>
    <w:lvl w:ilvl="5">
      <w:numFmt w:val="bullet"/>
      <w:lvlText w:val="•"/>
      <w:lvlJc w:val="left"/>
      <w:pPr>
        <w:ind w:left="5030" w:hanging="465"/>
      </w:pPr>
    </w:lvl>
    <w:lvl w:ilvl="6">
      <w:numFmt w:val="bullet"/>
      <w:lvlText w:val="•"/>
      <w:lvlJc w:val="left"/>
      <w:pPr>
        <w:ind w:left="5880" w:hanging="465"/>
      </w:pPr>
    </w:lvl>
    <w:lvl w:ilvl="7">
      <w:numFmt w:val="bullet"/>
      <w:lvlText w:val="•"/>
      <w:lvlJc w:val="left"/>
      <w:pPr>
        <w:ind w:left="6730" w:hanging="465"/>
      </w:pPr>
    </w:lvl>
    <w:lvl w:ilvl="8">
      <w:numFmt w:val="bullet"/>
      <w:lvlText w:val="•"/>
      <w:lvlJc w:val="left"/>
      <w:pPr>
        <w:ind w:left="7580" w:hanging="465"/>
      </w:pPr>
    </w:lvl>
  </w:abstractNum>
  <w:num w:numId="1" w16cid:durableId="1887403951">
    <w:abstractNumId w:val="45"/>
  </w:num>
  <w:num w:numId="2" w16cid:durableId="360520412">
    <w:abstractNumId w:val="14"/>
  </w:num>
  <w:num w:numId="3" w16cid:durableId="911309199">
    <w:abstractNumId w:val="25"/>
  </w:num>
  <w:num w:numId="4" w16cid:durableId="85466010">
    <w:abstractNumId w:val="12"/>
  </w:num>
  <w:num w:numId="5" w16cid:durableId="164126227">
    <w:abstractNumId w:val="36"/>
  </w:num>
  <w:num w:numId="6" w16cid:durableId="621107207">
    <w:abstractNumId w:val="32"/>
  </w:num>
  <w:num w:numId="7" w16cid:durableId="147976760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6953727">
    <w:abstractNumId w:val="29"/>
  </w:num>
  <w:num w:numId="9" w16cid:durableId="1861969467">
    <w:abstractNumId w:val="31"/>
  </w:num>
  <w:num w:numId="10" w16cid:durableId="1060321061">
    <w:abstractNumId w:val="4"/>
  </w:num>
  <w:num w:numId="11" w16cid:durableId="1103644058">
    <w:abstractNumId w:val="1"/>
  </w:num>
  <w:num w:numId="12" w16cid:durableId="1626305380">
    <w:abstractNumId w:val="37"/>
  </w:num>
  <w:num w:numId="13" w16cid:durableId="1824620455">
    <w:abstractNumId w:val="26"/>
  </w:num>
  <w:num w:numId="14" w16cid:durableId="1814517644">
    <w:abstractNumId w:val="33"/>
  </w:num>
  <w:num w:numId="15" w16cid:durableId="1779637165">
    <w:abstractNumId w:val="21"/>
  </w:num>
  <w:num w:numId="16" w16cid:durableId="537856875">
    <w:abstractNumId w:val="3"/>
  </w:num>
  <w:num w:numId="17" w16cid:durableId="207183393">
    <w:abstractNumId w:val="39"/>
  </w:num>
  <w:num w:numId="18" w16cid:durableId="1246914574">
    <w:abstractNumId w:val="24"/>
  </w:num>
  <w:num w:numId="19" w16cid:durableId="1315179202">
    <w:abstractNumId w:val="38"/>
  </w:num>
  <w:num w:numId="20" w16cid:durableId="179077958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283958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86991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3362098">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62083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94309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77564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13280124">
    <w:abstractNumId w:val="40"/>
  </w:num>
  <w:num w:numId="28" w16cid:durableId="2134521135">
    <w:abstractNumId w:val="22"/>
  </w:num>
  <w:num w:numId="29" w16cid:durableId="213348543">
    <w:abstractNumId w:val="19"/>
  </w:num>
  <w:num w:numId="30" w16cid:durableId="774254320">
    <w:abstractNumId w:val="17"/>
  </w:num>
  <w:num w:numId="31" w16cid:durableId="1840655562">
    <w:abstractNumId w:val="52"/>
  </w:num>
  <w:num w:numId="32" w16cid:durableId="2025203188">
    <w:abstractNumId w:val="53"/>
  </w:num>
  <w:num w:numId="33" w16cid:durableId="878903447">
    <w:abstractNumId w:val="34"/>
  </w:num>
  <w:num w:numId="34" w16cid:durableId="114836059">
    <w:abstractNumId w:val="36"/>
  </w:num>
  <w:num w:numId="35" w16cid:durableId="441144080">
    <w:abstractNumId w:val="12"/>
  </w:num>
  <w:num w:numId="36" w16cid:durableId="586034830">
    <w:abstractNumId w:val="9"/>
  </w:num>
  <w:num w:numId="37" w16cid:durableId="1082213253">
    <w:abstractNumId w:val="28"/>
  </w:num>
  <w:num w:numId="38" w16cid:durableId="336467341">
    <w:abstractNumId w:val="6"/>
  </w:num>
  <w:num w:numId="39" w16cid:durableId="1547523939">
    <w:abstractNumId w:val="2"/>
  </w:num>
  <w:num w:numId="40" w16cid:durableId="971136715">
    <w:abstractNumId w:val="42"/>
  </w:num>
  <w:num w:numId="41" w16cid:durableId="1660495209">
    <w:abstractNumId w:val="18"/>
  </w:num>
  <w:num w:numId="42" w16cid:durableId="894393173">
    <w:abstractNumId w:val="41"/>
  </w:num>
  <w:num w:numId="43" w16cid:durableId="177812711">
    <w:abstractNumId w:val="46"/>
  </w:num>
  <w:num w:numId="44" w16cid:durableId="1025015633">
    <w:abstractNumId w:val="30"/>
  </w:num>
  <w:num w:numId="45" w16cid:durableId="757598915">
    <w:abstractNumId w:val="0"/>
  </w:num>
  <w:num w:numId="46" w16cid:durableId="50470868">
    <w:abstractNumId w:val="35"/>
  </w:num>
  <w:num w:numId="47" w16cid:durableId="979925288">
    <w:abstractNumId w:val="27"/>
  </w:num>
  <w:num w:numId="48" w16cid:durableId="1249540648">
    <w:abstractNumId w:val="51"/>
  </w:num>
  <w:num w:numId="49" w16cid:durableId="656230204">
    <w:abstractNumId w:val="8"/>
  </w:num>
  <w:num w:numId="50" w16cid:durableId="4524585">
    <w:abstractNumId w:val="16"/>
  </w:num>
  <w:num w:numId="51" w16cid:durableId="19744745">
    <w:abstractNumId w:val="47"/>
  </w:num>
  <w:num w:numId="52" w16cid:durableId="1948153947">
    <w:abstractNumId w:val="15"/>
  </w:num>
  <w:num w:numId="53" w16cid:durableId="202982308">
    <w:abstractNumId w:val="50"/>
  </w:num>
  <w:num w:numId="54" w16cid:durableId="592593803">
    <w:abstractNumId w:val="44"/>
  </w:num>
  <w:num w:numId="55" w16cid:durableId="2091653652">
    <w:abstractNumId w:val="11"/>
  </w:num>
  <w:num w:numId="56" w16cid:durableId="748960094">
    <w:abstractNumId w:val="20"/>
  </w:num>
  <w:num w:numId="57" w16cid:durableId="869342653">
    <w:abstractNumId w:val="7"/>
  </w:num>
  <w:num w:numId="58" w16cid:durableId="1754625158">
    <w:abstractNumId w:val="5"/>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P (Coyle)">
    <w15:presenceInfo w15:providerId="None" w15:userId="JP (Coyle)"/>
  </w15:person>
  <w15:person w15:author="清水 宣維(SHIMIZU Nobushige)">
    <w15:presenceInfo w15:providerId="AD" w15:userId="S::nobushige_shimizu640@maff.go.jp::fd4ae65c-0f3e-4e26-bb20-432eb8870b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bordersDoNotSurroundHeader/>
  <w:bordersDoNotSurroundFooter/>
  <w:activeWritingStyle w:appName="MSWord" w:lang="en-US" w:vendorID="64" w:dllVersion="0" w:nlCheck="1" w:checkStyle="1"/>
  <w:activeWritingStyle w:appName="MSWord" w:lang="ja-JP" w:vendorID="64" w:dllVersion="0" w:nlCheck="1" w:checkStyle="1"/>
  <w:activeWritingStyle w:appName="MSWord" w:lang="en-NZ" w:vendorID="64" w:dllVersion="0" w:nlCheck="1" w:checkStyle="0"/>
  <w:activeWritingStyle w:appName="MSWord" w:lang="es-ES" w:vendorID="64" w:dllVersion="0" w:nlCheck="1" w:checkStyle="0"/>
  <w:activeWritingStyle w:appName="MSWord" w:lang="en-AU" w:vendorID="64" w:dllVersion="0" w:nlCheck="1" w:checkStyle="0"/>
  <w:defaultTabStop w:val="7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M3NzExNrKwMDA1NTdX0lEKTi0uzszPAykwrgUAuokfxCwAAAA="/>
  </w:docVars>
  <w:rsids>
    <w:rsidRoot w:val="00A30A19"/>
    <w:rsid w:val="0000250A"/>
    <w:rsid w:val="00002EA2"/>
    <w:rsid w:val="00003059"/>
    <w:rsid w:val="00003F2C"/>
    <w:rsid w:val="0000517E"/>
    <w:rsid w:val="00005BFE"/>
    <w:rsid w:val="0000683B"/>
    <w:rsid w:val="000143E3"/>
    <w:rsid w:val="0001642D"/>
    <w:rsid w:val="00022458"/>
    <w:rsid w:val="00022723"/>
    <w:rsid w:val="00023223"/>
    <w:rsid w:val="0002351C"/>
    <w:rsid w:val="000316C7"/>
    <w:rsid w:val="00031A8B"/>
    <w:rsid w:val="00032EC4"/>
    <w:rsid w:val="000338BC"/>
    <w:rsid w:val="00035DE7"/>
    <w:rsid w:val="00036401"/>
    <w:rsid w:val="00041202"/>
    <w:rsid w:val="000418B4"/>
    <w:rsid w:val="0004199F"/>
    <w:rsid w:val="00043178"/>
    <w:rsid w:val="00043EC1"/>
    <w:rsid w:val="000448F2"/>
    <w:rsid w:val="0004539C"/>
    <w:rsid w:val="0004615E"/>
    <w:rsid w:val="00047581"/>
    <w:rsid w:val="00047A72"/>
    <w:rsid w:val="00047C76"/>
    <w:rsid w:val="000513F3"/>
    <w:rsid w:val="00055BAE"/>
    <w:rsid w:val="0006138E"/>
    <w:rsid w:val="00062198"/>
    <w:rsid w:val="00063599"/>
    <w:rsid w:val="0006474A"/>
    <w:rsid w:val="00064BDE"/>
    <w:rsid w:val="0006698C"/>
    <w:rsid w:val="00066AB4"/>
    <w:rsid w:val="00067181"/>
    <w:rsid w:val="000677BB"/>
    <w:rsid w:val="00070287"/>
    <w:rsid w:val="000706F1"/>
    <w:rsid w:val="000714F9"/>
    <w:rsid w:val="00072456"/>
    <w:rsid w:val="0007250F"/>
    <w:rsid w:val="00072701"/>
    <w:rsid w:val="000735FC"/>
    <w:rsid w:val="00073CA9"/>
    <w:rsid w:val="00074204"/>
    <w:rsid w:val="000756DF"/>
    <w:rsid w:val="00076838"/>
    <w:rsid w:val="00077FDF"/>
    <w:rsid w:val="00081B87"/>
    <w:rsid w:val="000821D0"/>
    <w:rsid w:val="0008265C"/>
    <w:rsid w:val="00085453"/>
    <w:rsid w:val="000859BF"/>
    <w:rsid w:val="00085FD5"/>
    <w:rsid w:val="000902AD"/>
    <w:rsid w:val="0009092D"/>
    <w:rsid w:val="00093330"/>
    <w:rsid w:val="0009364D"/>
    <w:rsid w:val="00093B58"/>
    <w:rsid w:val="00094B53"/>
    <w:rsid w:val="0009549A"/>
    <w:rsid w:val="00096E5A"/>
    <w:rsid w:val="00097C25"/>
    <w:rsid w:val="000A243A"/>
    <w:rsid w:val="000A506F"/>
    <w:rsid w:val="000A6267"/>
    <w:rsid w:val="000A6BD3"/>
    <w:rsid w:val="000A6EC4"/>
    <w:rsid w:val="000A74FE"/>
    <w:rsid w:val="000A783B"/>
    <w:rsid w:val="000B0887"/>
    <w:rsid w:val="000B0E3D"/>
    <w:rsid w:val="000B2010"/>
    <w:rsid w:val="000B437E"/>
    <w:rsid w:val="000B73C6"/>
    <w:rsid w:val="000B783A"/>
    <w:rsid w:val="000C1C33"/>
    <w:rsid w:val="000C2C8F"/>
    <w:rsid w:val="000C3BC2"/>
    <w:rsid w:val="000C3F41"/>
    <w:rsid w:val="000C5D34"/>
    <w:rsid w:val="000C6056"/>
    <w:rsid w:val="000C6D07"/>
    <w:rsid w:val="000C76D8"/>
    <w:rsid w:val="000C7C3D"/>
    <w:rsid w:val="000D6419"/>
    <w:rsid w:val="000E02D0"/>
    <w:rsid w:val="000E0A22"/>
    <w:rsid w:val="000E1F8D"/>
    <w:rsid w:val="000E27CB"/>
    <w:rsid w:val="000E3511"/>
    <w:rsid w:val="000E3DDD"/>
    <w:rsid w:val="000E54D2"/>
    <w:rsid w:val="000E6352"/>
    <w:rsid w:val="000F076C"/>
    <w:rsid w:val="000F204B"/>
    <w:rsid w:val="000F3757"/>
    <w:rsid w:val="000F380D"/>
    <w:rsid w:val="000F667C"/>
    <w:rsid w:val="000F7264"/>
    <w:rsid w:val="00103764"/>
    <w:rsid w:val="00103E83"/>
    <w:rsid w:val="0010408C"/>
    <w:rsid w:val="001056C9"/>
    <w:rsid w:val="00112C00"/>
    <w:rsid w:val="00115981"/>
    <w:rsid w:val="00115DCB"/>
    <w:rsid w:val="001172D1"/>
    <w:rsid w:val="0011783E"/>
    <w:rsid w:val="00120EDB"/>
    <w:rsid w:val="001216F4"/>
    <w:rsid w:val="001237B0"/>
    <w:rsid w:val="00124FBE"/>
    <w:rsid w:val="00127768"/>
    <w:rsid w:val="00130324"/>
    <w:rsid w:val="00132931"/>
    <w:rsid w:val="001359F3"/>
    <w:rsid w:val="00136645"/>
    <w:rsid w:val="001405D6"/>
    <w:rsid w:val="001456DB"/>
    <w:rsid w:val="00146DBB"/>
    <w:rsid w:val="001505C8"/>
    <w:rsid w:val="00150AE6"/>
    <w:rsid w:val="00151C3E"/>
    <w:rsid w:val="00152611"/>
    <w:rsid w:val="00152851"/>
    <w:rsid w:val="001532B1"/>
    <w:rsid w:val="001532DB"/>
    <w:rsid w:val="00153DEF"/>
    <w:rsid w:val="0015404D"/>
    <w:rsid w:val="0015432E"/>
    <w:rsid w:val="0015468C"/>
    <w:rsid w:val="00155C01"/>
    <w:rsid w:val="00155D27"/>
    <w:rsid w:val="00157EA4"/>
    <w:rsid w:val="00157FA9"/>
    <w:rsid w:val="00160250"/>
    <w:rsid w:val="00160300"/>
    <w:rsid w:val="0016052C"/>
    <w:rsid w:val="00161ECF"/>
    <w:rsid w:val="00162022"/>
    <w:rsid w:val="001630AB"/>
    <w:rsid w:val="0016592F"/>
    <w:rsid w:val="001662CB"/>
    <w:rsid w:val="0016761D"/>
    <w:rsid w:val="00170631"/>
    <w:rsid w:val="00171240"/>
    <w:rsid w:val="00171C19"/>
    <w:rsid w:val="00172963"/>
    <w:rsid w:val="001737A0"/>
    <w:rsid w:val="00173967"/>
    <w:rsid w:val="00173E1A"/>
    <w:rsid w:val="0017484D"/>
    <w:rsid w:val="00174FE4"/>
    <w:rsid w:val="00175F40"/>
    <w:rsid w:val="00176355"/>
    <w:rsid w:val="00176C2C"/>
    <w:rsid w:val="00176FA6"/>
    <w:rsid w:val="00180B02"/>
    <w:rsid w:val="00180BC3"/>
    <w:rsid w:val="001811D6"/>
    <w:rsid w:val="00181E19"/>
    <w:rsid w:val="00182444"/>
    <w:rsid w:val="00182778"/>
    <w:rsid w:val="001832D1"/>
    <w:rsid w:val="0018377C"/>
    <w:rsid w:val="001846B5"/>
    <w:rsid w:val="00184958"/>
    <w:rsid w:val="00185CEC"/>
    <w:rsid w:val="001878D9"/>
    <w:rsid w:val="00192678"/>
    <w:rsid w:val="001926C7"/>
    <w:rsid w:val="0019273C"/>
    <w:rsid w:val="00192EE5"/>
    <w:rsid w:val="001931F2"/>
    <w:rsid w:val="001939C2"/>
    <w:rsid w:val="00193A06"/>
    <w:rsid w:val="001948B2"/>
    <w:rsid w:val="001952D9"/>
    <w:rsid w:val="001953DF"/>
    <w:rsid w:val="0019697C"/>
    <w:rsid w:val="00197773"/>
    <w:rsid w:val="001A1774"/>
    <w:rsid w:val="001A27B0"/>
    <w:rsid w:val="001A333C"/>
    <w:rsid w:val="001A3F62"/>
    <w:rsid w:val="001A44E6"/>
    <w:rsid w:val="001A4BE9"/>
    <w:rsid w:val="001A4D2D"/>
    <w:rsid w:val="001A6CB7"/>
    <w:rsid w:val="001B10E9"/>
    <w:rsid w:val="001B33A9"/>
    <w:rsid w:val="001B36EE"/>
    <w:rsid w:val="001B65B7"/>
    <w:rsid w:val="001C0D1A"/>
    <w:rsid w:val="001C5600"/>
    <w:rsid w:val="001C701C"/>
    <w:rsid w:val="001C7C44"/>
    <w:rsid w:val="001D0A0E"/>
    <w:rsid w:val="001D2AFF"/>
    <w:rsid w:val="001D3036"/>
    <w:rsid w:val="001D59CD"/>
    <w:rsid w:val="001D67E8"/>
    <w:rsid w:val="001E02D9"/>
    <w:rsid w:val="001E1139"/>
    <w:rsid w:val="001E4580"/>
    <w:rsid w:val="001E6D15"/>
    <w:rsid w:val="001E7EF8"/>
    <w:rsid w:val="001F1933"/>
    <w:rsid w:val="001F1CC8"/>
    <w:rsid w:val="001F392D"/>
    <w:rsid w:val="001F451F"/>
    <w:rsid w:val="001F6E57"/>
    <w:rsid w:val="0020180A"/>
    <w:rsid w:val="00201F0A"/>
    <w:rsid w:val="0020210B"/>
    <w:rsid w:val="00206736"/>
    <w:rsid w:val="002107BF"/>
    <w:rsid w:val="0021212C"/>
    <w:rsid w:val="0021224D"/>
    <w:rsid w:val="0021228C"/>
    <w:rsid w:val="00213DDA"/>
    <w:rsid w:val="002141BA"/>
    <w:rsid w:val="00215B0E"/>
    <w:rsid w:val="00215C81"/>
    <w:rsid w:val="00216F85"/>
    <w:rsid w:val="002204D8"/>
    <w:rsid w:val="00222067"/>
    <w:rsid w:val="00222EE0"/>
    <w:rsid w:val="00225708"/>
    <w:rsid w:val="002279E6"/>
    <w:rsid w:val="002313D7"/>
    <w:rsid w:val="002319E7"/>
    <w:rsid w:val="00232CEB"/>
    <w:rsid w:val="002332AA"/>
    <w:rsid w:val="0023553C"/>
    <w:rsid w:val="00236B17"/>
    <w:rsid w:val="002377F2"/>
    <w:rsid w:val="00240654"/>
    <w:rsid w:val="00244845"/>
    <w:rsid w:val="0025030A"/>
    <w:rsid w:val="0025273D"/>
    <w:rsid w:val="00254A9D"/>
    <w:rsid w:val="002560C4"/>
    <w:rsid w:val="0026047B"/>
    <w:rsid w:val="0026203A"/>
    <w:rsid w:val="00262767"/>
    <w:rsid w:val="0026416F"/>
    <w:rsid w:val="00266809"/>
    <w:rsid w:val="0026681B"/>
    <w:rsid w:val="002675BD"/>
    <w:rsid w:val="00270FFB"/>
    <w:rsid w:val="0027256C"/>
    <w:rsid w:val="002725C5"/>
    <w:rsid w:val="00273BDB"/>
    <w:rsid w:val="002753A6"/>
    <w:rsid w:val="00275A77"/>
    <w:rsid w:val="00276924"/>
    <w:rsid w:val="00276FF4"/>
    <w:rsid w:val="002771A1"/>
    <w:rsid w:val="00280098"/>
    <w:rsid w:val="0028516F"/>
    <w:rsid w:val="00285C06"/>
    <w:rsid w:val="00285F52"/>
    <w:rsid w:val="00286635"/>
    <w:rsid w:val="0029206D"/>
    <w:rsid w:val="0029211B"/>
    <w:rsid w:val="0029253F"/>
    <w:rsid w:val="002933A1"/>
    <w:rsid w:val="002939EF"/>
    <w:rsid w:val="00293A84"/>
    <w:rsid w:val="00295047"/>
    <w:rsid w:val="0029559E"/>
    <w:rsid w:val="00296794"/>
    <w:rsid w:val="00296A79"/>
    <w:rsid w:val="002971BB"/>
    <w:rsid w:val="002A1C75"/>
    <w:rsid w:val="002A4F98"/>
    <w:rsid w:val="002A5759"/>
    <w:rsid w:val="002A68C5"/>
    <w:rsid w:val="002A6FF7"/>
    <w:rsid w:val="002A72B5"/>
    <w:rsid w:val="002A769C"/>
    <w:rsid w:val="002A7FA5"/>
    <w:rsid w:val="002B0011"/>
    <w:rsid w:val="002B055A"/>
    <w:rsid w:val="002B05F2"/>
    <w:rsid w:val="002B0734"/>
    <w:rsid w:val="002B125C"/>
    <w:rsid w:val="002B16B6"/>
    <w:rsid w:val="002B38DC"/>
    <w:rsid w:val="002B42E4"/>
    <w:rsid w:val="002B5057"/>
    <w:rsid w:val="002B6F39"/>
    <w:rsid w:val="002B7C97"/>
    <w:rsid w:val="002C031B"/>
    <w:rsid w:val="002C108D"/>
    <w:rsid w:val="002C4859"/>
    <w:rsid w:val="002C6F76"/>
    <w:rsid w:val="002D0118"/>
    <w:rsid w:val="002D1E28"/>
    <w:rsid w:val="002D2D9B"/>
    <w:rsid w:val="002D2E63"/>
    <w:rsid w:val="002D4425"/>
    <w:rsid w:val="002D47B7"/>
    <w:rsid w:val="002D5269"/>
    <w:rsid w:val="002D60DA"/>
    <w:rsid w:val="002D77A5"/>
    <w:rsid w:val="002D7A9D"/>
    <w:rsid w:val="002E051F"/>
    <w:rsid w:val="002E183F"/>
    <w:rsid w:val="002E24B5"/>
    <w:rsid w:val="002E25B1"/>
    <w:rsid w:val="002E4453"/>
    <w:rsid w:val="002E4F96"/>
    <w:rsid w:val="002E6269"/>
    <w:rsid w:val="002E74D7"/>
    <w:rsid w:val="002E7882"/>
    <w:rsid w:val="002E78CA"/>
    <w:rsid w:val="002F1861"/>
    <w:rsid w:val="002F1A17"/>
    <w:rsid w:val="002F1A77"/>
    <w:rsid w:val="002F4C93"/>
    <w:rsid w:val="002F747D"/>
    <w:rsid w:val="002F793A"/>
    <w:rsid w:val="0030125C"/>
    <w:rsid w:val="00301766"/>
    <w:rsid w:val="00302C43"/>
    <w:rsid w:val="00305CCB"/>
    <w:rsid w:val="00306060"/>
    <w:rsid w:val="00307806"/>
    <w:rsid w:val="00307E15"/>
    <w:rsid w:val="00312E99"/>
    <w:rsid w:val="00314321"/>
    <w:rsid w:val="00315B4D"/>
    <w:rsid w:val="00316B1F"/>
    <w:rsid w:val="003212C4"/>
    <w:rsid w:val="00321F87"/>
    <w:rsid w:val="003254C3"/>
    <w:rsid w:val="00325870"/>
    <w:rsid w:val="0032639C"/>
    <w:rsid w:val="003277B4"/>
    <w:rsid w:val="00327D30"/>
    <w:rsid w:val="0033036C"/>
    <w:rsid w:val="00331A79"/>
    <w:rsid w:val="0033225F"/>
    <w:rsid w:val="003325D0"/>
    <w:rsid w:val="00332A76"/>
    <w:rsid w:val="003344DA"/>
    <w:rsid w:val="00336491"/>
    <w:rsid w:val="0034029B"/>
    <w:rsid w:val="00340536"/>
    <w:rsid w:val="00340964"/>
    <w:rsid w:val="00341D5B"/>
    <w:rsid w:val="00342066"/>
    <w:rsid w:val="0034216A"/>
    <w:rsid w:val="00342281"/>
    <w:rsid w:val="0034356A"/>
    <w:rsid w:val="00343B9A"/>
    <w:rsid w:val="003501A7"/>
    <w:rsid w:val="0035298B"/>
    <w:rsid w:val="0035333B"/>
    <w:rsid w:val="00353DE3"/>
    <w:rsid w:val="00353E1D"/>
    <w:rsid w:val="00354FD4"/>
    <w:rsid w:val="003579BF"/>
    <w:rsid w:val="00357BB1"/>
    <w:rsid w:val="00360010"/>
    <w:rsid w:val="00360B9B"/>
    <w:rsid w:val="0036301B"/>
    <w:rsid w:val="003632B3"/>
    <w:rsid w:val="00363BB1"/>
    <w:rsid w:val="0036567B"/>
    <w:rsid w:val="003676C2"/>
    <w:rsid w:val="00371241"/>
    <w:rsid w:val="003725E6"/>
    <w:rsid w:val="00372696"/>
    <w:rsid w:val="003746F9"/>
    <w:rsid w:val="00380FAD"/>
    <w:rsid w:val="003813D5"/>
    <w:rsid w:val="00381C8D"/>
    <w:rsid w:val="003826D9"/>
    <w:rsid w:val="00382B54"/>
    <w:rsid w:val="003835FD"/>
    <w:rsid w:val="003838D7"/>
    <w:rsid w:val="00384A09"/>
    <w:rsid w:val="003856F1"/>
    <w:rsid w:val="00386E71"/>
    <w:rsid w:val="003933B5"/>
    <w:rsid w:val="00393A6D"/>
    <w:rsid w:val="003952D0"/>
    <w:rsid w:val="003A0CC0"/>
    <w:rsid w:val="003A19FE"/>
    <w:rsid w:val="003A1FE8"/>
    <w:rsid w:val="003A27E9"/>
    <w:rsid w:val="003A2B36"/>
    <w:rsid w:val="003A3D63"/>
    <w:rsid w:val="003A5E36"/>
    <w:rsid w:val="003A6256"/>
    <w:rsid w:val="003A6578"/>
    <w:rsid w:val="003A7B2C"/>
    <w:rsid w:val="003B1D17"/>
    <w:rsid w:val="003B2AE8"/>
    <w:rsid w:val="003B329C"/>
    <w:rsid w:val="003B47E2"/>
    <w:rsid w:val="003B6238"/>
    <w:rsid w:val="003B6BA2"/>
    <w:rsid w:val="003B7595"/>
    <w:rsid w:val="003B7705"/>
    <w:rsid w:val="003B782A"/>
    <w:rsid w:val="003C02CE"/>
    <w:rsid w:val="003C050C"/>
    <w:rsid w:val="003C1794"/>
    <w:rsid w:val="003C4343"/>
    <w:rsid w:val="003C58AE"/>
    <w:rsid w:val="003C594D"/>
    <w:rsid w:val="003C6D94"/>
    <w:rsid w:val="003C780F"/>
    <w:rsid w:val="003D0FBD"/>
    <w:rsid w:val="003D2757"/>
    <w:rsid w:val="003D2986"/>
    <w:rsid w:val="003D3D98"/>
    <w:rsid w:val="003D557A"/>
    <w:rsid w:val="003D7086"/>
    <w:rsid w:val="003E0AD0"/>
    <w:rsid w:val="003E1FCB"/>
    <w:rsid w:val="003E1FFC"/>
    <w:rsid w:val="003E2567"/>
    <w:rsid w:val="003E387E"/>
    <w:rsid w:val="003E53B8"/>
    <w:rsid w:val="003E6BAD"/>
    <w:rsid w:val="003E77D4"/>
    <w:rsid w:val="003F12A3"/>
    <w:rsid w:val="003F1D52"/>
    <w:rsid w:val="003F4286"/>
    <w:rsid w:val="003F4CCA"/>
    <w:rsid w:val="003F5869"/>
    <w:rsid w:val="004008C9"/>
    <w:rsid w:val="004017E9"/>
    <w:rsid w:val="00403381"/>
    <w:rsid w:val="00404647"/>
    <w:rsid w:val="00405E19"/>
    <w:rsid w:val="0040676A"/>
    <w:rsid w:val="00407077"/>
    <w:rsid w:val="00410C6B"/>
    <w:rsid w:val="00412E94"/>
    <w:rsid w:val="0041348D"/>
    <w:rsid w:val="0041484B"/>
    <w:rsid w:val="004154A7"/>
    <w:rsid w:val="00415B8C"/>
    <w:rsid w:val="00415BFE"/>
    <w:rsid w:val="004173F1"/>
    <w:rsid w:val="00417749"/>
    <w:rsid w:val="00422D53"/>
    <w:rsid w:val="00423B5F"/>
    <w:rsid w:val="00423BC3"/>
    <w:rsid w:val="00425494"/>
    <w:rsid w:val="00425E4C"/>
    <w:rsid w:val="004271AA"/>
    <w:rsid w:val="00430428"/>
    <w:rsid w:val="004328D5"/>
    <w:rsid w:val="00434CE5"/>
    <w:rsid w:val="00434CED"/>
    <w:rsid w:val="00434F6C"/>
    <w:rsid w:val="004353A0"/>
    <w:rsid w:val="0043555E"/>
    <w:rsid w:val="00435CD8"/>
    <w:rsid w:val="00437485"/>
    <w:rsid w:val="00442886"/>
    <w:rsid w:val="00442FA6"/>
    <w:rsid w:val="00443C4D"/>
    <w:rsid w:val="00444361"/>
    <w:rsid w:val="00447908"/>
    <w:rsid w:val="00447935"/>
    <w:rsid w:val="00447A66"/>
    <w:rsid w:val="0045004F"/>
    <w:rsid w:val="00451DC0"/>
    <w:rsid w:val="00452384"/>
    <w:rsid w:val="004549CE"/>
    <w:rsid w:val="00454A50"/>
    <w:rsid w:val="00454E7B"/>
    <w:rsid w:val="00456912"/>
    <w:rsid w:val="0045702D"/>
    <w:rsid w:val="00457AFA"/>
    <w:rsid w:val="00464EDD"/>
    <w:rsid w:val="0046705F"/>
    <w:rsid w:val="00467708"/>
    <w:rsid w:val="00470C67"/>
    <w:rsid w:val="00474464"/>
    <w:rsid w:val="004747F6"/>
    <w:rsid w:val="004773AA"/>
    <w:rsid w:val="0047771F"/>
    <w:rsid w:val="0048278C"/>
    <w:rsid w:val="00482B00"/>
    <w:rsid w:val="004840D5"/>
    <w:rsid w:val="00484FC9"/>
    <w:rsid w:val="0048731C"/>
    <w:rsid w:val="004877B2"/>
    <w:rsid w:val="004928AB"/>
    <w:rsid w:val="0049305E"/>
    <w:rsid w:val="00493CC2"/>
    <w:rsid w:val="004959DB"/>
    <w:rsid w:val="00496C54"/>
    <w:rsid w:val="00497D53"/>
    <w:rsid w:val="004A1190"/>
    <w:rsid w:val="004A12A7"/>
    <w:rsid w:val="004A30BB"/>
    <w:rsid w:val="004A368F"/>
    <w:rsid w:val="004A3793"/>
    <w:rsid w:val="004A44A5"/>
    <w:rsid w:val="004A4D6C"/>
    <w:rsid w:val="004A6DB0"/>
    <w:rsid w:val="004A70A9"/>
    <w:rsid w:val="004B1E8D"/>
    <w:rsid w:val="004B28E5"/>
    <w:rsid w:val="004B41AD"/>
    <w:rsid w:val="004C149C"/>
    <w:rsid w:val="004C27E9"/>
    <w:rsid w:val="004C4821"/>
    <w:rsid w:val="004C68A8"/>
    <w:rsid w:val="004D18F3"/>
    <w:rsid w:val="004D2069"/>
    <w:rsid w:val="004D24A6"/>
    <w:rsid w:val="004D3978"/>
    <w:rsid w:val="004D4593"/>
    <w:rsid w:val="004D5721"/>
    <w:rsid w:val="004D592F"/>
    <w:rsid w:val="004D5BF1"/>
    <w:rsid w:val="004D74A5"/>
    <w:rsid w:val="004E3034"/>
    <w:rsid w:val="004E3035"/>
    <w:rsid w:val="004E35A5"/>
    <w:rsid w:val="004E3684"/>
    <w:rsid w:val="004E706A"/>
    <w:rsid w:val="004E7371"/>
    <w:rsid w:val="004F2B7E"/>
    <w:rsid w:val="004F38EE"/>
    <w:rsid w:val="004F5477"/>
    <w:rsid w:val="004F5F96"/>
    <w:rsid w:val="004F7165"/>
    <w:rsid w:val="005001A7"/>
    <w:rsid w:val="00501F29"/>
    <w:rsid w:val="00505251"/>
    <w:rsid w:val="005052D5"/>
    <w:rsid w:val="0050649C"/>
    <w:rsid w:val="005069F2"/>
    <w:rsid w:val="00510D6C"/>
    <w:rsid w:val="0051182D"/>
    <w:rsid w:val="005118C0"/>
    <w:rsid w:val="00512D94"/>
    <w:rsid w:val="00513182"/>
    <w:rsid w:val="0051379E"/>
    <w:rsid w:val="005139D6"/>
    <w:rsid w:val="00513CD4"/>
    <w:rsid w:val="00514332"/>
    <w:rsid w:val="00514A7C"/>
    <w:rsid w:val="00515AA5"/>
    <w:rsid w:val="00516E11"/>
    <w:rsid w:val="0051747C"/>
    <w:rsid w:val="00521C5A"/>
    <w:rsid w:val="0052282B"/>
    <w:rsid w:val="00522D22"/>
    <w:rsid w:val="00523E0F"/>
    <w:rsid w:val="00525535"/>
    <w:rsid w:val="00525A49"/>
    <w:rsid w:val="00526205"/>
    <w:rsid w:val="00526704"/>
    <w:rsid w:val="00527BB6"/>
    <w:rsid w:val="00531F96"/>
    <w:rsid w:val="00532471"/>
    <w:rsid w:val="00532875"/>
    <w:rsid w:val="00532F32"/>
    <w:rsid w:val="00533825"/>
    <w:rsid w:val="00534B26"/>
    <w:rsid w:val="00536DFC"/>
    <w:rsid w:val="00537A94"/>
    <w:rsid w:val="005414F3"/>
    <w:rsid w:val="00541571"/>
    <w:rsid w:val="005417AB"/>
    <w:rsid w:val="00541896"/>
    <w:rsid w:val="00541F7C"/>
    <w:rsid w:val="00542CE6"/>
    <w:rsid w:val="00544805"/>
    <w:rsid w:val="00544840"/>
    <w:rsid w:val="005460AA"/>
    <w:rsid w:val="0054653D"/>
    <w:rsid w:val="00552B45"/>
    <w:rsid w:val="00552C3F"/>
    <w:rsid w:val="00552E15"/>
    <w:rsid w:val="00553A88"/>
    <w:rsid w:val="00555C50"/>
    <w:rsid w:val="00555EA7"/>
    <w:rsid w:val="00557007"/>
    <w:rsid w:val="00561412"/>
    <w:rsid w:val="0056326F"/>
    <w:rsid w:val="0056339E"/>
    <w:rsid w:val="0056387E"/>
    <w:rsid w:val="0056394F"/>
    <w:rsid w:val="005649C6"/>
    <w:rsid w:val="00565900"/>
    <w:rsid w:val="00565F36"/>
    <w:rsid w:val="005701DA"/>
    <w:rsid w:val="00570490"/>
    <w:rsid w:val="00570977"/>
    <w:rsid w:val="00571016"/>
    <w:rsid w:val="005729A8"/>
    <w:rsid w:val="005754AA"/>
    <w:rsid w:val="00575604"/>
    <w:rsid w:val="005779FD"/>
    <w:rsid w:val="005832D0"/>
    <w:rsid w:val="00585BBA"/>
    <w:rsid w:val="005873A8"/>
    <w:rsid w:val="00590451"/>
    <w:rsid w:val="00590CE2"/>
    <w:rsid w:val="00591AEE"/>
    <w:rsid w:val="005944A3"/>
    <w:rsid w:val="00596677"/>
    <w:rsid w:val="00597AA0"/>
    <w:rsid w:val="005A0806"/>
    <w:rsid w:val="005A22EA"/>
    <w:rsid w:val="005A55A0"/>
    <w:rsid w:val="005A5E8A"/>
    <w:rsid w:val="005A7DA3"/>
    <w:rsid w:val="005B0172"/>
    <w:rsid w:val="005B02C5"/>
    <w:rsid w:val="005B0DA9"/>
    <w:rsid w:val="005B23A6"/>
    <w:rsid w:val="005B3EC8"/>
    <w:rsid w:val="005B3F40"/>
    <w:rsid w:val="005B3FA5"/>
    <w:rsid w:val="005B4E06"/>
    <w:rsid w:val="005B60ED"/>
    <w:rsid w:val="005B78BF"/>
    <w:rsid w:val="005C0BB3"/>
    <w:rsid w:val="005C14F7"/>
    <w:rsid w:val="005C27E2"/>
    <w:rsid w:val="005C417C"/>
    <w:rsid w:val="005C4A1F"/>
    <w:rsid w:val="005C5A0F"/>
    <w:rsid w:val="005D19F4"/>
    <w:rsid w:val="005D251A"/>
    <w:rsid w:val="005D25AB"/>
    <w:rsid w:val="005D3808"/>
    <w:rsid w:val="005D4F11"/>
    <w:rsid w:val="005D5EFF"/>
    <w:rsid w:val="005D603B"/>
    <w:rsid w:val="005D7BCC"/>
    <w:rsid w:val="005D7CA1"/>
    <w:rsid w:val="005E04E8"/>
    <w:rsid w:val="005E0E08"/>
    <w:rsid w:val="005E161D"/>
    <w:rsid w:val="005E25B9"/>
    <w:rsid w:val="005E3032"/>
    <w:rsid w:val="005E4CD7"/>
    <w:rsid w:val="005E62D2"/>
    <w:rsid w:val="005E6C1F"/>
    <w:rsid w:val="005E78CF"/>
    <w:rsid w:val="005F0DA5"/>
    <w:rsid w:val="005F13E8"/>
    <w:rsid w:val="005F171F"/>
    <w:rsid w:val="005F198F"/>
    <w:rsid w:val="005F209E"/>
    <w:rsid w:val="005F347B"/>
    <w:rsid w:val="005F3F4E"/>
    <w:rsid w:val="005F4302"/>
    <w:rsid w:val="005F4CFB"/>
    <w:rsid w:val="005F6CA9"/>
    <w:rsid w:val="00601801"/>
    <w:rsid w:val="00601B61"/>
    <w:rsid w:val="0060455F"/>
    <w:rsid w:val="00605BB9"/>
    <w:rsid w:val="006066D7"/>
    <w:rsid w:val="0061003A"/>
    <w:rsid w:val="006104EC"/>
    <w:rsid w:val="00610B02"/>
    <w:rsid w:val="00611847"/>
    <w:rsid w:val="00612F33"/>
    <w:rsid w:val="00613627"/>
    <w:rsid w:val="006139A1"/>
    <w:rsid w:val="006140C3"/>
    <w:rsid w:val="00614492"/>
    <w:rsid w:val="00616C80"/>
    <w:rsid w:val="00621897"/>
    <w:rsid w:val="00622DBF"/>
    <w:rsid w:val="0062371A"/>
    <w:rsid w:val="00626069"/>
    <w:rsid w:val="0062791E"/>
    <w:rsid w:val="006306BA"/>
    <w:rsid w:val="00630E46"/>
    <w:rsid w:val="00630EEB"/>
    <w:rsid w:val="006328AE"/>
    <w:rsid w:val="00633D40"/>
    <w:rsid w:val="00636416"/>
    <w:rsid w:val="00643655"/>
    <w:rsid w:val="00644C33"/>
    <w:rsid w:val="00645553"/>
    <w:rsid w:val="00650361"/>
    <w:rsid w:val="006503F2"/>
    <w:rsid w:val="0065067B"/>
    <w:rsid w:val="00650924"/>
    <w:rsid w:val="00651131"/>
    <w:rsid w:val="006522C8"/>
    <w:rsid w:val="006527A4"/>
    <w:rsid w:val="006541F7"/>
    <w:rsid w:val="00656FDE"/>
    <w:rsid w:val="00657129"/>
    <w:rsid w:val="00657C94"/>
    <w:rsid w:val="00662F72"/>
    <w:rsid w:val="006631B2"/>
    <w:rsid w:val="00663681"/>
    <w:rsid w:val="00666315"/>
    <w:rsid w:val="00666946"/>
    <w:rsid w:val="00666FFA"/>
    <w:rsid w:val="00667854"/>
    <w:rsid w:val="00667EDD"/>
    <w:rsid w:val="00670E67"/>
    <w:rsid w:val="006726AE"/>
    <w:rsid w:val="0067479B"/>
    <w:rsid w:val="00676DD0"/>
    <w:rsid w:val="006806A8"/>
    <w:rsid w:val="00683EC9"/>
    <w:rsid w:val="0068416D"/>
    <w:rsid w:val="00684C69"/>
    <w:rsid w:val="00684E54"/>
    <w:rsid w:val="006850FB"/>
    <w:rsid w:val="0068597B"/>
    <w:rsid w:val="0069062D"/>
    <w:rsid w:val="00691436"/>
    <w:rsid w:val="00691E98"/>
    <w:rsid w:val="00692A0D"/>
    <w:rsid w:val="006937C1"/>
    <w:rsid w:val="00696367"/>
    <w:rsid w:val="006A0EEF"/>
    <w:rsid w:val="006A1088"/>
    <w:rsid w:val="006A1C92"/>
    <w:rsid w:val="006A3D50"/>
    <w:rsid w:val="006A4241"/>
    <w:rsid w:val="006A454D"/>
    <w:rsid w:val="006A467A"/>
    <w:rsid w:val="006B0D08"/>
    <w:rsid w:val="006B1321"/>
    <w:rsid w:val="006B199D"/>
    <w:rsid w:val="006B2C2C"/>
    <w:rsid w:val="006B3CDC"/>
    <w:rsid w:val="006B5217"/>
    <w:rsid w:val="006B6CA2"/>
    <w:rsid w:val="006B72DE"/>
    <w:rsid w:val="006B7561"/>
    <w:rsid w:val="006B7D2C"/>
    <w:rsid w:val="006C24AE"/>
    <w:rsid w:val="006C323D"/>
    <w:rsid w:val="006C3D51"/>
    <w:rsid w:val="006C55BB"/>
    <w:rsid w:val="006D262A"/>
    <w:rsid w:val="006D4466"/>
    <w:rsid w:val="006D4E3E"/>
    <w:rsid w:val="006D60CF"/>
    <w:rsid w:val="006E0E6F"/>
    <w:rsid w:val="006E301F"/>
    <w:rsid w:val="006E365D"/>
    <w:rsid w:val="006E48B6"/>
    <w:rsid w:val="006E5356"/>
    <w:rsid w:val="006E7053"/>
    <w:rsid w:val="006F09F8"/>
    <w:rsid w:val="006F1CFD"/>
    <w:rsid w:val="006F4F39"/>
    <w:rsid w:val="006F4F96"/>
    <w:rsid w:val="006F5D63"/>
    <w:rsid w:val="006F7198"/>
    <w:rsid w:val="006F7794"/>
    <w:rsid w:val="007018AE"/>
    <w:rsid w:val="00703417"/>
    <w:rsid w:val="00703C20"/>
    <w:rsid w:val="00704EF2"/>
    <w:rsid w:val="007054AA"/>
    <w:rsid w:val="00707D14"/>
    <w:rsid w:val="007104BC"/>
    <w:rsid w:val="00711364"/>
    <w:rsid w:val="0071285B"/>
    <w:rsid w:val="00712BE4"/>
    <w:rsid w:val="0071701E"/>
    <w:rsid w:val="00717BA8"/>
    <w:rsid w:val="007209C7"/>
    <w:rsid w:val="007211DA"/>
    <w:rsid w:val="007227C8"/>
    <w:rsid w:val="007227D7"/>
    <w:rsid w:val="00724823"/>
    <w:rsid w:val="00725583"/>
    <w:rsid w:val="00725693"/>
    <w:rsid w:val="0072668C"/>
    <w:rsid w:val="00726A7F"/>
    <w:rsid w:val="00731F30"/>
    <w:rsid w:val="007322ED"/>
    <w:rsid w:val="007357ED"/>
    <w:rsid w:val="00735F8A"/>
    <w:rsid w:val="0074165C"/>
    <w:rsid w:val="00741A52"/>
    <w:rsid w:val="00741DEA"/>
    <w:rsid w:val="00743404"/>
    <w:rsid w:val="007434E8"/>
    <w:rsid w:val="00745109"/>
    <w:rsid w:val="007458D7"/>
    <w:rsid w:val="0075027B"/>
    <w:rsid w:val="00750A94"/>
    <w:rsid w:val="0075109D"/>
    <w:rsid w:val="007544CC"/>
    <w:rsid w:val="00757935"/>
    <w:rsid w:val="007617EE"/>
    <w:rsid w:val="007625C9"/>
    <w:rsid w:val="00762989"/>
    <w:rsid w:val="007637E1"/>
    <w:rsid w:val="00763A47"/>
    <w:rsid w:val="00765946"/>
    <w:rsid w:val="00767096"/>
    <w:rsid w:val="00772363"/>
    <w:rsid w:val="007728AB"/>
    <w:rsid w:val="00772BFD"/>
    <w:rsid w:val="007741C6"/>
    <w:rsid w:val="007755C1"/>
    <w:rsid w:val="007766A5"/>
    <w:rsid w:val="00776F86"/>
    <w:rsid w:val="0078143E"/>
    <w:rsid w:val="00784BF5"/>
    <w:rsid w:val="0078546D"/>
    <w:rsid w:val="0078684C"/>
    <w:rsid w:val="007917C7"/>
    <w:rsid w:val="00791AD8"/>
    <w:rsid w:val="0079297E"/>
    <w:rsid w:val="0079317F"/>
    <w:rsid w:val="007937DC"/>
    <w:rsid w:val="00793844"/>
    <w:rsid w:val="00794235"/>
    <w:rsid w:val="00795E8B"/>
    <w:rsid w:val="00796B2E"/>
    <w:rsid w:val="00796FA2"/>
    <w:rsid w:val="00797706"/>
    <w:rsid w:val="007A0E53"/>
    <w:rsid w:val="007A4A67"/>
    <w:rsid w:val="007A4C04"/>
    <w:rsid w:val="007A7530"/>
    <w:rsid w:val="007A7AC6"/>
    <w:rsid w:val="007B1119"/>
    <w:rsid w:val="007B2B31"/>
    <w:rsid w:val="007B2FF4"/>
    <w:rsid w:val="007B3021"/>
    <w:rsid w:val="007B328B"/>
    <w:rsid w:val="007B4B69"/>
    <w:rsid w:val="007B6082"/>
    <w:rsid w:val="007B7383"/>
    <w:rsid w:val="007C0D12"/>
    <w:rsid w:val="007C1058"/>
    <w:rsid w:val="007C1D06"/>
    <w:rsid w:val="007C409F"/>
    <w:rsid w:val="007C42A7"/>
    <w:rsid w:val="007C5646"/>
    <w:rsid w:val="007C60AB"/>
    <w:rsid w:val="007C682B"/>
    <w:rsid w:val="007C6E3D"/>
    <w:rsid w:val="007C75BB"/>
    <w:rsid w:val="007D170C"/>
    <w:rsid w:val="007D1D02"/>
    <w:rsid w:val="007D2823"/>
    <w:rsid w:val="007D2D26"/>
    <w:rsid w:val="007D2F8E"/>
    <w:rsid w:val="007D4533"/>
    <w:rsid w:val="007D527F"/>
    <w:rsid w:val="007D6421"/>
    <w:rsid w:val="007D7594"/>
    <w:rsid w:val="007E203C"/>
    <w:rsid w:val="007E2747"/>
    <w:rsid w:val="007E363E"/>
    <w:rsid w:val="007E6989"/>
    <w:rsid w:val="007E69FF"/>
    <w:rsid w:val="007E7FB0"/>
    <w:rsid w:val="007F25D1"/>
    <w:rsid w:val="007F38D1"/>
    <w:rsid w:val="007F4AA1"/>
    <w:rsid w:val="007F50C3"/>
    <w:rsid w:val="007F57CF"/>
    <w:rsid w:val="007F5961"/>
    <w:rsid w:val="007F5CD2"/>
    <w:rsid w:val="007F6A9E"/>
    <w:rsid w:val="007F782F"/>
    <w:rsid w:val="007F7AF9"/>
    <w:rsid w:val="008009FF"/>
    <w:rsid w:val="00803621"/>
    <w:rsid w:val="0080362B"/>
    <w:rsid w:val="008039B8"/>
    <w:rsid w:val="00805DE0"/>
    <w:rsid w:val="00807D6C"/>
    <w:rsid w:val="00810026"/>
    <w:rsid w:val="00811F58"/>
    <w:rsid w:val="0081289D"/>
    <w:rsid w:val="00813271"/>
    <w:rsid w:val="0081722C"/>
    <w:rsid w:val="00817641"/>
    <w:rsid w:val="00817AEA"/>
    <w:rsid w:val="00820C63"/>
    <w:rsid w:val="008219F8"/>
    <w:rsid w:val="00824470"/>
    <w:rsid w:val="00825684"/>
    <w:rsid w:val="00826763"/>
    <w:rsid w:val="00827717"/>
    <w:rsid w:val="00833F56"/>
    <w:rsid w:val="0083441C"/>
    <w:rsid w:val="008344A4"/>
    <w:rsid w:val="0083492C"/>
    <w:rsid w:val="00834F8F"/>
    <w:rsid w:val="008400A2"/>
    <w:rsid w:val="00841466"/>
    <w:rsid w:val="00841AD8"/>
    <w:rsid w:val="008434E7"/>
    <w:rsid w:val="00843D3A"/>
    <w:rsid w:val="0084456E"/>
    <w:rsid w:val="008459C7"/>
    <w:rsid w:val="00845B3A"/>
    <w:rsid w:val="008507CD"/>
    <w:rsid w:val="008508DA"/>
    <w:rsid w:val="00851050"/>
    <w:rsid w:val="00851534"/>
    <w:rsid w:val="00853EB6"/>
    <w:rsid w:val="0085544C"/>
    <w:rsid w:val="008607FB"/>
    <w:rsid w:val="0086151C"/>
    <w:rsid w:val="0086187B"/>
    <w:rsid w:val="00862BDF"/>
    <w:rsid w:val="00865B9B"/>
    <w:rsid w:val="0086652A"/>
    <w:rsid w:val="00866D63"/>
    <w:rsid w:val="008705E6"/>
    <w:rsid w:val="00870F9E"/>
    <w:rsid w:val="0087196D"/>
    <w:rsid w:val="0087233C"/>
    <w:rsid w:val="0087386B"/>
    <w:rsid w:val="00876DEF"/>
    <w:rsid w:val="008778D6"/>
    <w:rsid w:val="00877EF6"/>
    <w:rsid w:val="008807FC"/>
    <w:rsid w:val="00882FB8"/>
    <w:rsid w:val="00883B7B"/>
    <w:rsid w:val="00883C45"/>
    <w:rsid w:val="00885BA2"/>
    <w:rsid w:val="008867F1"/>
    <w:rsid w:val="00891459"/>
    <w:rsid w:val="008937C3"/>
    <w:rsid w:val="00895D82"/>
    <w:rsid w:val="00896ECD"/>
    <w:rsid w:val="00897EA1"/>
    <w:rsid w:val="008A0279"/>
    <w:rsid w:val="008A26D5"/>
    <w:rsid w:val="008A3FAF"/>
    <w:rsid w:val="008A4CFF"/>
    <w:rsid w:val="008A5478"/>
    <w:rsid w:val="008A5893"/>
    <w:rsid w:val="008A6773"/>
    <w:rsid w:val="008A70C5"/>
    <w:rsid w:val="008A7495"/>
    <w:rsid w:val="008B0E5F"/>
    <w:rsid w:val="008B2344"/>
    <w:rsid w:val="008B25F1"/>
    <w:rsid w:val="008B3710"/>
    <w:rsid w:val="008C0A31"/>
    <w:rsid w:val="008C0ECC"/>
    <w:rsid w:val="008C117E"/>
    <w:rsid w:val="008C1458"/>
    <w:rsid w:val="008C152E"/>
    <w:rsid w:val="008C2901"/>
    <w:rsid w:val="008C3756"/>
    <w:rsid w:val="008C3CBC"/>
    <w:rsid w:val="008C5B72"/>
    <w:rsid w:val="008C70A7"/>
    <w:rsid w:val="008D2B9D"/>
    <w:rsid w:val="008D3237"/>
    <w:rsid w:val="008D3F53"/>
    <w:rsid w:val="008D4478"/>
    <w:rsid w:val="008D5C9B"/>
    <w:rsid w:val="008E0336"/>
    <w:rsid w:val="008E0981"/>
    <w:rsid w:val="008E34D8"/>
    <w:rsid w:val="008E3A78"/>
    <w:rsid w:val="008E435E"/>
    <w:rsid w:val="008E6AAA"/>
    <w:rsid w:val="008E7D38"/>
    <w:rsid w:val="008F05E7"/>
    <w:rsid w:val="008F1A9E"/>
    <w:rsid w:val="008F2540"/>
    <w:rsid w:val="008F310E"/>
    <w:rsid w:val="008F5869"/>
    <w:rsid w:val="008F6F24"/>
    <w:rsid w:val="00903B5A"/>
    <w:rsid w:val="009044E3"/>
    <w:rsid w:val="009079BB"/>
    <w:rsid w:val="0091224E"/>
    <w:rsid w:val="00914239"/>
    <w:rsid w:val="00914C62"/>
    <w:rsid w:val="00915485"/>
    <w:rsid w:val="009154CE"/>
    <w:rsid w:val="00915A46"/>
    <w:rsid w:val="00921413"/>
    <w:rsid w:val="00921FF6"/>
    <w:rsid w:val="00922BAD"/>
    <w:rsid w:val="00925580"/>
    <w:rsid w:val="00926661"/>
    <w:rsid w:val="00930446"/>
    <w:rsid w:val="00930AF5"/>
    <w:rsid w:val="00930D63"/>
    <w:rsid w:val="00932681"/>
    <w:rsid w:val="00932EE3"/>
    <w:rsid w:val="009344BA"/>
    <w:rsid w:val="00934562"/>
    <w:rsid w:val="00934B16"/>
    <w:rsid w:val="009412BC"/>
    <w:rsid w:val="0094211F"/>
    <w:rsid w:val="0094455B"/>
    <w:rsid w:val="0095021D"/>
    <w:rsid w:val="00955F47"/>
    <w:rsid w:val="0095612C"/>
    <w:rsid w:val="00956FCA"/>
    <w:rsid w:val="00957CCF"/>
    <w:rsid w:val="0096278D"/>
    <w:rsid w:val="00962B3B"/>
    <w:rsid w:val="00963363"/>
    <w:rsid w:val="00963DAC"/>
    <w:rsid w:val="009654F7"/>
    <w:rsid w:val="00965F77"/>
    <w:rsid w:val="00966B5D"/>
    <w:rsid w:val="00966F87"/>
    <w:rsid w:val="00967E54"/>
    <w:rsid w:val="00973425"/>
    <w:rsid w:val="009737F3"/>
    <w:rsid w:val="00974F63"/>
    <w:rsid w:val="00977084"/>
    <w:rsid w:val="00980C63"/>
    <w:rsid w:val="009864FE"/>
    <w:rsid w:val="009867A2"/>
    <w:rsid w:val="00986948"/>
    <w:rsid w:val="00987549"/>
    <w:rsid w:val="00990317"/>
    <w:rsid w:val="0099095C"/>
    <w:rsid w:val="00993207"/>
    <w:rsid w:val="009947BD"/>
    <w:rsid w:val="00995865"/>
    <w:rsid w:val="00995A05"/>
    <w:rsid w:val="0099731F"/>
    <w:rsid w:val="009A07EA"/>
    <w:rsid w:val="009A1FDF"/>
    <w:rsid w:val="009A38EB"/>
    <w:rsid w:val="009A5818"/>
    <w:rsid w:val="009A608F"/>
    <w:rsid w:val="009A6ADE"/>
    <w:rsid w:val="009A7F5E"/>
    <w:rsid w:val="009B2951"/>
    <w:rsid w:val="009B32A4"/>
    <w:rsid w:val="009B4A3C"/>
    <w:rsid w:val="009B6270"/>
    <w:rsid w:val="009B7477"/>
    <w:rsid w:val="009C01DC"/>
    <w:rsid w:val="009C47DE"/>
    <w:rsid w:val="009D1E03"/>
    <w:rsid w:val="009D5834"/>
    <w:rsid w:val="009E0C81"/>
    <w:rsid w:val="009E17D2"/>
    <w:rsid w:val="009E19C9"/>
    <w:rsid w:val="009E3790"/>
    <w:rsid w:val="009E3BAF"/>
    <w:rsid w:val="009E4E1A"/>
    <w:rsid w:val="009E5923"/>
    <w:rsid w:val="009E5C9B"/>
    <w:rsid w:val="009E5D5F"/>
    <w:rsid w:val="009F247A"/>
    <w:rsid w:val="009F4FA7"/>
    <w:rsid w:val="009F6A22"/>
    <w:rsid w:val="009F777B"/>
    <w:rsid w:val="00A00E08"/>
    <w:rsid w:val="00A00EC0"/>
    <w:rsid w:val="00A029BC"/>
    <w:rsid w:val="00A02B47"/>
    <w:rsid w:val="00A045D7"/>
    <w:rsid w:val="00A06AC0"/>
    <w:rsid w:val="00A07274"/>
    <w:rsid w:val="00A109E4"/>
    <w:rsid w:val="00A11204"/>
    <w:rsid w:val="00A16C4E"/>
    <w:rsid w:val="00A203B9"/>
    <w:rsid w:val="00A222B6"/>
    <w:rsid w:val="00A224BF"/>
    <w:rsid w:val="00A25251"/>
    <w:rsid w:val="00A253F0"/>
    <w:rsid w:val="00A2733A"/>
    <w:rsid w:val="00A30631"/>
    <w:rsid w:val="00A30A19"/>
    <w:rsid w:val="00A3298F"/>
    <w:rsid w:val="00A329D2"/>
    <w:rsid w:val="00A32E93"/>
    <w:rsid w:val="00A33A62"/>
    <w:rsid w:val="00A34985"/>
    <w:rsid w:val="00A4057F"/>
    <w:rsid w:val="00A42703"/>
    <w:rsid w:val="00A4283B"/>
    <w:rsid w:val="00A42A7A"/>
    <w:rsid w:val="00A43258"/>
    <w:rsid w:val="00A43EF9"/>
    <w:rsid w:val="00A44B25"/>
    <w:rsid w:val="00A44C08"/>
    <w:rsid w:val="00A47983"/>
    <w:rsid w:val="00A50753"/>
    <w:rsid w:val="00A50BBA"/>
    <w:rsid w:val="00A524C5"/>
    <w:rsid w:val="00A52E9C"/>
    <w:rsid w:val="00A54693"/>
    <w:rsid w:val="00A54B81"/>
    <w:rsid w:val="00A5581A"/>
    <w:rsid w:val="00A5799E"/>
    <w:rsid w:val="00A61181"/>
    <w:rsid w:val="00A6157C"/>
    <w:rsid w:val="00A617F0"/>
    <w:rsid w:val="00A62FB1"/>
    <w:rsid w:val="00A6306E"/>
    <w:rsid w:val="00A65346"/>
    <w:rsid w:val="00A6598D"/>
    <w:rsid w:val="00A67DDF"/>
    <w:rsid w:val="00A7045D"/>
    <w:rsid w:val="00A70C5A"/>
    <w:rsid w:val="00A70EC8"/>
    <w:rsid w:val="00A72226"/>
    <w:rsid w:val="00A74C3A"/>
    <w:rsid w:val="00A74ED8"/>
    <w:rsid w:val="00A75989"/>
    <w:rsid w:val="00A77888"/>
    <w:rsid w:val="00A80037"/>
    <w:rsid w:val="00A806F1"/>
    <w:rsid w:val="00A82951"/>
    <w:rsid w:val="00A8500A"/>
    <w:rsid w:val="00A86433"/>
    <w:rsid w:val="00A866F3"/>
    <w:rsid w:val="00A87B24"/>
    <w:rsid w:val="00A910A7"/>
    <w:rsid w:val="00A91BF8"/>
    <w:rsid w:val="00A93758"/>
    <w:rsid w:val="00A94B13"/>
    <w:rsid w:val="00A94D03"/>
    <w:rsid w:val="00A950B4"/>
    <w:rsid w:val="00A964AC"/>
    <w:rsid w:val="00AA1E2B"/>
    <w:rsid w:val="00AA367C"/>
    <w:rsid w:val="00AA3D9B"/>
    <w:rsid w:val="00AA56F6"/>
    <w:rsid w:val="00AA65BA"/>
    <w:rsid w:val="00AB0030"/>
    <w:rsid w:val="00AB06D4"/>
    <w:rsid w:val="00AB38E2"/>
    <w:rsid w:val="00AB44EE"/>
    <w:rsid w:val="00AB6718"/>
    <w:rsid w:val="00AB7077"/>
    <w:rsid w:val="00AC2B39"/>
    <w:rsid w:val="00AC38AF"/>
    <w:rsid w:val="00AC3CCF"/>
    <w:rsid w:val="00AC3FE0"/>
    <w:rsid w:val="00AC5336"/>
    <w:rsid w:val="00AC6492"/>
    <w:rsid w:val="00AC7EE3"/>
    <w:rsid w:val="00AD1C5F"/>
    <w:rsid w:val="00AD214C"/>
    <w:rsid w:val="00AD360A"/>
    <w:rsid w:val="00AD47CD"/>
    <w:rsid w:val="00AD5ABC"/>
    <w:rsid w:val="00AD5FDB"/>
    <w:rsid w:val="00AD61DD"/>
    <w:rsid w:val="00AD7ACE"/>
    <w:rsid w:val="00AE063F"/>
    <w:rsid w:val="00AE0C75"/>
    <w:rsid w:val="00AE0F8E"/>
    <w:rsid w:val="00AE1980"/>
    <w:rsid w:val="00AE1E66"/>
    <w:rsid w:val="00AE3898"/>
    <w:rsid w:val="00AE7BBB"/>
    <w:rsid w:val="00AF07EE"/>
    <w:rsid w:val="00AF0F67"/>
    <w:rsid w:val="00AF1F7F"/>
    <w:rsid w:val="00AF339B"/>
    <w:rsid w:val="00AF342C"/>
    <w:rsid w:val="00AF38E0"/>
    <w:rsid w:val="00AF6ADA"/>
    <w:rsid w:val="00B01F9F"/>
    <w:rsid w:val="00B03733"/>
    <w:rsid w:val="00B050BF"/>
    <w:rsid w:val="00B05351"/>
    <w:rsid w:val="00B05389"/>
    <w:rsid w:val="00B07197"/>
    <w:rsid w:val="00B11203"/>
    <w:rsid w:val="00B115AF"/>
    <w:rsid w:val="00B11B7E"/>
    <w:rsid w:val="00B16A71"/>
    <w:rsid w:val="00B17C13"/>
    <w:rsid w:val="00B20448"/>
    <w:rsid w:val="00B21B11"/>
    <w:rsid w:val="00B25E64"/>
    <w:rsid w:val="00B3466A"/>
    <w:rsid w:val="00B3531A"/>
    <w:rsid w:val="00B40AA2"/>
    <w:rsid w:val="00B411F7"/>
    <w:rsid w:val="00B41863"/>
    <w:rsid w:val="00B423A0"/>
    <w:rsid w:val="00B42601"/>
    <w:rsid w:val="00B426E0"/>
    <w:rsid w:val="00B459F8"/>
    <w:rsid w:val="00B45BF5"/>
    <w:rsid w:val="00B47556"/>
    <w:rsid w:val="00B47C27"/>
    <w:rsid w:val="00B500AE"/>
    <w:rsid w:val="00B506DA"/>
    <w:rsid w:val="00B51337"/>
    <w:rsid w:val="00B515CC"/>
    <w:rsid w:val="00B52032"/>
    <w:rsid w:val="00B521B0"/>
    <w:rsid w:val="00B5263F"/>
    <w:rsid w:val="00B532A3"/>
    <w:rsid w:val="00B539E1"/>
    <w:rsid w:val="00B53F11"/>
    <w:rsid w:val="00B5426E"/>
    <w:rsid w:val="00B54610"/>
    <w:rsid w:val="00B54681"/>
    <w:rsid w:val="00B548CF"/>
    <w:rsid w:val="00B5557B"/>
    <w:rsid w:val="00B55F02"/>
    <w:rsid w:val="00B60062"/>
    <w:rsid w:val="00B614D4"/>
    <w:rsid w:val="00B6168E"/>
    <w:rsid w:val="00B62963"/>
    <w:rsid w:val="00B62E55"/>
    <w:rsid w:val="00B62F27"/>
    <w:rsid w:val="00B66EDF"/>
    <w:rsid w:val="00B678D7"/>
    <w:rsid w:val="00B67BFA"/>
    <w:rsid w:val="00B67DA4"/>
    <w:rsid w:val="00B7134B"/>
    <w:rsid w:val="00B71462"/>
    <w:rsid w:val="00B71514"/>
    <w:rsid w:val="00B71B1C"/>
    <w:rsid w:val="00B7218F"/>
    <w:rsid w:val="00B7421A"/>
    <w:rsid w:val="00B812BA"/>
    <w:rsid w:val="00B83018"/>
    <w:rsid w:val="00B87181"/>
    <w:rsid w:val="00B90012"/>
    <w:rsid w:val="00B91427"/>
    <w:rsid w:val="00B949AF"/>
    <w:rsid w:val="00B95EFA"/>
    <w:rsid w:val="00B9603D"/>
    <w:rsid w:val="00BA0068"/>
    <w:rsid w:val="00BA0B57"/>
    <w:rsid w:val="00BA22EA"/>
    <w:rsid w:val="00BA34BC"/>
    <w:rsid w:val="00BA35FD"/>
    <w:rsid w:val="00BA428C"/>
    <w:rsid w:val="00BA6B8C"/>
    <w:rsid w:val="00BA777A"/>
    <w:rsid w:val="00BB09AA"/>
    <w:rsid w:val="00BB282D"/>
    <w:rsid w:val="00BB2C84"/>
    <w:rsid w:val="00BB3264"/>
    <w:rsid w:val="00BB4253"/>
    <w:rsid w:val="00BB53C5"/>
    <w:rsid w:val="00BB5C24"/>
    <w:rsid w:val="00BB7284"/>
    <w:rsid w:val="00BC0227"/>
    <w:rsid w:val="00BC0654"/>
    <w:rsid w:val="00BC29C5"/>
    <w:rsid w:val="00BC2D49"/>
    <w:rsid w:val="00BC3F4D"/>
    <w:rsid w:val="00BC66FB"/>
    <w:rsid w:val="00BC6B8F"/>
    <w:rsid w:val="00BC72D3"/>
    <w:rsid w:val="00BD043F"/>
    <w:rsid w:val="00BD1D72"/>
    <w:rsid w:val="00BD330D"/>
    <w:rsid w:val="00BD4302"/>
    <w:rsid w:val="00BD434B"/>
    <w:rsid w:val="00BD43EA"/>
    <w:rsid w:val="00BD4EDC"/>
    <w:rsid w:val="00BD4F83"/>
    <w:rsid w:val="00BD54BE"/>
    <w:rsid w:val="00BD6D42"/>
    <w:rsid w:val="00BD71FA"/>
    <w:rsid w:val="00BE324B"/>
    <w:rsid w:val="00BE324D"/>
    <w:rsid w:val="00BE3796"/>
    <w:rsid w:val="00BE4A27"/>
    <w:rsid w:val="00BE4D02"/>
    <w:rsid w:val="00BE7537"/>
    <w:rsid w:val="00BE7577"/>
    <w:rsid w:val="00BF1318"/>
    <w:rsid w:val="00BF309D"/>
    <w:rsid w:val="00BF3182"/>
    <w:rsid w:val="00BF5547"/>
    <w:rsid w:val="00BF5A54"/>
    <w:rsid w:val="00BF7D72"/>
    <w:rsid w:val="00C00DEC"/>
    <w:rsid w:val="00C01301"/>
    <w:rsid w:val="00C0194E"/>
    <w:rsid w:val="00C01A2A"/>
    <w:rsid w:val="00C01F33"/>
    <w:rsid w:val="00C0354A"/>
    <w:rsid w:val="00C04928"/>
    <w:rsid w:val="00C06346"/>
    <w:rsid w:val="00C06E0D"/>
    <w:rsid w:val="00C12740"/>
    <w:rsid w:val="00C13644"/>
    <w:rsid w:val="00C14473"/>
    <w:rsid w:val="00C1480F"/>
    <w:rsid w:val="00C176D2"/>
    <w:rsid w:val="00C21A53"/>
    <w:rsid w:val="00C233BE"/>
    <w:rsid w:val="00C253FC"/>
    <w:rsid w:val="00C2604A"/>
    <w:rsid w:val="00C272EF"/>
    <w:rsid w:val="00C27401"/>
    <w:rsid w:val="00C30B8C"/>
    <w:rsid w:val="00C318C3"/>
    <w:rsid w:val="00C34DC9"/>
    <w:rsid w:val="00C352B2"/>
    <w:rsid w:val="00C357C5"/>
    <w:rsid w:val="00C35B07"/>
    <w:rsid w:val="00C35E09"/>
    <w:rsid w:val="00C40ABE"/>
    <w:rsid w:val="00C40AE3"/>
    <w:rsid w:val="00C4141F"/>
    <w:rsid w:val="00C42E34"/>
    <w:rsid w:val="00C43B32"/>
    <w:rsid w:val="00C46CE3"/>
    <w:rsid w:val="00C46E32"/>
    <w:rsid w:val="00C50BAD"/>
    <w:rsid w:val="00C5209C"/>
    <w:rsid w:val="00C52683"/>
    <w:rsid w:val="00C55474"/>
    <w:rsid w:val="00C5690F"/>
    <w:rsid w:val="00C60E1B"/>
    <w:rsid w:val="00C635D0"/>
    <w:rsid w:val="00C650DF"/>
    <w:rsid w:val="00C65B7B"/>
    <w:rsid w:val="00C71F2C"/>
    <w:rsid w:val="00C72757"/>
    <w:rsid w:val="00C730D0"/>
    <w:rsid w:val="00C735A6"/>
    <w:rsid w:val="00C73673"/>
    <w:rsid w:val="00C740C8"/>
    <w:rsid w:val="00C744EA"/>
    <w:rsid w:val="00C75DB0"/>
    <w:rsid w:val="00C75EC0"/>
    <w:rsid w:val="00C768AF"/>
    <w:rsid w:val="00C776F4"/>
    <w:rsid w:val="00C800DD"/>
    <w:rsid w:val="00C81848"/>
    <w:rsid w:val="00C81993"/>
    <w:rsid w:val="00C81D89"/>
    <w:rsid w:val="00C830FB"/>
    <w:rsid w:val="00C8349A"/>
    <w:rsid w:val="00C84FA5"/>
    <w:rsid w:val="00C90B56"/>
    <w:rsid w:val="00C91D6D"/>
    <w:rsid w:val="00C92ACA"/>
    <w:rsid w:val="00C9331B"/>
    <w:rsid w:val="00C9424B"/>
    <w:rsid w:val="00C945B0"/>
    <w:rsid w:val="00C94FC5"/>
    <w:rsid w:val="00C9509C"/>
    <w:rsid w:val="00C95A71"/>
    <w:rsid w:val="00C95E7D"/>
    <w:rsid w:val="00C95F62"/>
    <w:rsid w:val="00C961EA"/>
    <w:rsid w:val="00C96E3A"/>
    <w:rsid w:val="00C97C55"/>
    <w:rsid w:val="00CA0548"/>
    <w:rsid w:val="00CA1F45"/>
    <w:rsid w:val="00CA5B9F"/>
    <w:rsid w:val="00CA61C5"/>
    <w:rsid w:val="00CA7309"/>
    <w:rsid w:val="00CB0C71"/>
    <w:rsid w:val="00CB3BEE"/>
    <w:rsid w:val="00CB3FEA"/>
    <w:rsid w:val="00CB52E4"/>
    <w:rsid w:val="00CB5798"/>
    <w:rsid w:val="00CB60AA"/>
    <w:rsid w:val="00CB6431"/>
    <w:rsid w:val="00CB7EA2"/>
    <w:rsid w:val="00CC0B04"/>
    <w:rsid w:val="00CC0F2F"/>
    <w:rsid w:val="00CC1114"/>
    <w:rsid w:val="00CC11D3"/>
    <w:rsid w:val="00CC1B33"/>
    <w:rsid w:val="00CC1F7F"/>
    <w:rsid w:val="00CC2716"/>
    <w:rsid w:val="00CC3766"/>
    <w:rsid w:val="00CC37EB"/>
    <w:rsid w:val="00CC3A87"/>
    <w:rsid w:val="00CC3E3E"/>
    <w:rsid w:val="00CC4A9E"/>
    <w:rsid w:val="00CC7431"/>
    <w:rsid w:val="00CD0141"/>
    <w:rsid w:val="00CD24CB"/>
    <w:rsid w:val="00CD2FF7"/>
    <w:rsid w:val="00CD3C0A"/>
    <w:rsid w:val="00CD4AB6"/>
    <w:rsid w:val="00CD6E0B"/>
    <w:rsid w:val="00CD76BA"/>
    <w:rsid w:val="00CE20DD"/>
    <w:rsid w:val="00CE5B2C"/>
    <w:rsid w:val="00CE5C55"/>
    <w:rsid w:val="00CF0BAC"/>
    <w:rsid w:val="00CF1717"/>
    <w:rsid w:val="00CF176F"/>
    <w:rsid w:val="00CF2284"/>
    <w:rsid w:val="00CF6142"/>
    <w:rsid w:val="00CF7DD2"/>
    <w:rsid w:val="00D0023A"/>
    <w:rsid w:val="00D003E4"/>
    <w:rsid w:val="00D03D81"/>
    <w:rsid w:val="00D06280"/>
    <w:rsid w:val="00D07234"/>
    <w:rsid w:val="00D10DB9"/>
    <w:rsid w:val="00D11809"/>
    <w:rsid w:val="00D12E8D"/>
    <w:rsid w:val="00D15268"/>
    <w:rsid w:val="00D17B98"/>
    <w:rsid w:val="00D20C6B"/>
    <w:rsid w:val="00D22B2F"/>
    <w:rsid w:val="00D241E0"/>
    <w:rsid w:val="00D26A3E"/>
    <w:rsid w:val="00D26CF8"/>
    <w:rsid w:val="00D2724A"/>
    <w:rsid w:val="00D27454"/>
    <w:rsid w:val="00D30720"/>
    <w:rsid w:val="00D307AA"/>
    <w:rsid w:val="00D30C88"/>
    <w:rsid w:val="00D312D4"/>
    <w:rsid w:val="00D31EEA"/>
    <w:rsid w:val="00D3240B"/>
    <w:rsid w:val="00D32554"/>
    <w:rsid w:val="00D332CD"/>
    <w:rsid w:val="00D33CA9"/>
    <w:rsid w:val="00D33DD9"/>
    <w:rsid w:val="00D33FA1"/>
    <w:rsid w:val="00D352C9"/>
    <w:rsid w:val="00D36D41"/>
    <w:rsid w:val="00D37A06"/>
    <w:rsid w:val="00D37E32"/>
    <w:rsid w:val="00D4196C"/>
    <w:rsid w:val="00D43650"/>
    <w:rsid w:val="00D43C58"/>
    <w:rsid w:val="00D443AC"/>
    <w:rsid w:val="00D44A62"/>
    <w:rsid w:val="00D44D3C"/>
    <w:rsid w:val="00D464F3"/>
    <w:rsid w:val="00D469D6"/>
    <w:rsid w:val="00D46C3B"/>
    <w:rsid w:val="00D476E9"/>
    <w:rsid w:val="00D513F1"/>
    <w:rsid w:val="00D54200"/>
    <w:rsid w:val="00D558EF"/>
    <w:rsid w:val="00D607CA"/>
    <w:rsid w:val="00D60868"/>
    <w:rsid w:val="00D60885"/>
    <w:rsid w:val="00D6109F"/>
    <w:rsid w:val="00D611C3"/>
    <w:rsid w:val="00D61F1E"/>
    <w:rsid w:val="00D62B3C"/>
    <w:rsid w:val="00D63477"/>
    <w:rsid w:val="00D63C34"/>
    <w:rsid w:val="00D64818"/>
    <w:rsid w:val="00D675FC"/>
    <w:rsid w:val="00D732EB"/>
    <w:rsid w:val="00D73378"/>
    <w:rsid w:val="00D736BA"/>
    <w:rsid w:val="00D73E5D"/>
    <w:rsid w:val="00D749FA"/>
    <w:rsid w:val="00D75D48"/>
    <w:rsid w:val="00D76243"/>
    <w:rsid w:val="00D76787"/>
    <w:rsid w:val="00D77EA4"/>
    <w:rsid w:val="00D83AB3"/>
    <w:rsid w:val="00D83DD0"/>
    <w:rsid w:val="00D87018"/>
    <w:rsid w:val="00D87F38"/>
    <w:rsid w:val="00D87F53"/>
    <w:rsid w:val="00D91159"/>
    <w:rsid w:val="00D917CF"/>
    <w:rsid w:val="00D91A06"/>
    <w:rsid w:val="00D93727"/>
    <w:rsid w:val="00D96E4A"/>
    <w:rsid w:val="00D978AD"/>
    <w:rsid w:val="00DA1E98"/>
    <w:rsid w:val="00DA55F8"/>
    <w:rsid w:val="00DA68A7"/>
    <w:rsid w:val="00DB086A"/>
    <w:rsid w:val="00DB1310"/>
    <w:rsid w:val="00DB5AF2"/>
    <w:rsid w:val="00DB5CC3"/>
    <w:rsid w:val="00DB6A97"/>
    <w:rsid w:val="00DB6CD0"/>
    <w:rsid w:val="00DB7C72"/>
    <w:rsid w:val="00DC1529"/>
    <w:rsid w:val="00DC2639"/>
    <w:rsid w:val="00DC2F3B"/>
    <w:rsid w:val="00DC4475"/>
    <w:rsid w:val="00DC6B5D"/>
    <w:rsid w:val="00DC6F40"/>
    <w:rsid w:val="00DC6F8A"/>
    <w:rsid w:val="00DC73A0"/>
    <w:rsid w:val="00DC7FA8"/>
    <w:rsid w:val="00DD157E"/>
    <w:rsid w:val="00DD27C0"/>
    <w:rsid w:val="00DD283A"/>
    <w:rsid w:val="00DD2932"/>
    <w:rsid w:val="00DD2A55"/>
    <w:rsid w:val="00DD316E"/>
    <w:rsid w:val="00DD3E8A"/>
    <w:rsid w:val="00DD513E"/>
    <w:rsid w:val="00DD5732"/>
    <w:rsid w:val="00DD5DBD"/>
    <w:rsid w:val="00DD6627"/>
    <w:rsid w:val="00DE0E81"/>
    <w:rsid w:val="00DE1985"/>
    <w:rsid w:val="00DE252B"/>
    <w:rsid w:val="00DE2C22"/>
    <w:rsid w:val="00DE2EC9"/>
    <w:rsid w:val="00DE6EFD"/>
    <w:rsid w:val="00DE7431"/>
    <w:rsid w:val="00DE7544"/>
    <w:rsid w:val="00DE79CB"/>
    <w:rsid w:val="00DF0155"/>
    <w:rsid w:val="00DF2908"/>
    <w:rsid w:val="00DF354F"/>
    <w:rsid w:val="00DF5B01"/>
    <w:rsid w:val="00DF5F55"/>
    <w:rsid w:val="00DF736A"/>
    <w:rsid w:val="00DF7DAA"/>
    <w:rsid w:val="00E02258"/>
    <w:rsid w:val="00E02814"/>
    <w:rsid w:val="00E02C53"/>
    <w:rsid w:val="00E03677"/>
    <w:rsid w:val="00E038F6"/>
    <w:rsid w:val="00E03C24"/>
    <w:rsid w:val="00E05558"/>
    <w:rsid w:val="00E05A50"/>
    <w:rsid w:val="00E116E6"/>
    <w:rsid w:val="00E11B09"/>
    <w:rsid w:val="00E123A4"/>
    <w:rsid w:val="00E1247F"/>
    <w:rsid w:val="00E14CC6"/>
    <w:rsid w:val="00E2138F"/>
    <w:rsid w:val="00E22540"/>
    <w:rsid w:val="00E240A3"/>
    <w:rsid w:val="00E264A9"/>
    <w:rsid w:val="00E26826"/>
    <w:rsid w:val="00E310FB"/>
    <w:rsid w:val="00E31D94"/>
    <w:rsid w:val="00E344D9"/>
    <w:rsid w:val="00E34964"/>
    <w:rsid w:val="00E36040"/>
    <w:rsid w:val="00E3616C"/>
    <w:rsid w:val="00E36B05"/>
    <w:rsid w:val="00E36C14"/>
    <w:rsid w:val="00E3783E"/>
    <w:rsid w:val="00E4299E"/>
    <w:rsid w:val="00E431E8"/>
    <w:rsid w:val="00E441AE"/>
    <w:rsid w:val="00E44646"/>
    <w:rsid w:val="00E45369"/>
    <w:rsid w:val="00E455A8"/>
    <w:rsid w:val="00E45833"/>
    <w:rsid w:val="00E474C7"/>
    <w:rsid w:val="00E47AAC"/>
    <w:rsid w:val="00E50880"/>
    <w:rsid w:val="00E53815"/>
    <w:rsid w:val="00E55020"/>
    <w:rsid w:val="00E6097C"/>
    <w:rsid w:val="00E615E6"/>
    <w:rsid w:val="00E63335"/>
    <w:rsid w:val="00E6533C"/>
    <w:rsid w:val="00E66E7C"/>
    <w:rsid w:val="00E67A12"/>
    <w:rsid w:val="00E728B7"/>
    <w:rsid w:val="00E73AF8"/>
    <w:rsid w:val="00E77E77"/>
    <w:rsid w:val="00E8103F"/>
    <w:rsid w:val="00E81203"/>
    <w:rsid w:val="00E82275"/>
    <w:rsid w:val="00E823D2"/>
    <w:rsid w:val="00E859AB"/>
    <w:rsid w:val="00E86398"/>
    <w:rsid w:val="00E86BCE"/>
    <w:rsid w:val="00E86F1F"/>
    <w:rsid w:val="00E90A38"/>
    <w:rsid w:val="00E93CF6"/>
    <w:rsid w:val="00E94C9A"/>
    <w:rsid w:val="00E965D0"/>
    <w:rsid w:val="00E96FD3"/>
    <w:rsid w:val="00EA1135"/>
    <w:rsid w:val="00EA22C7"/>
    <w:rsid w:val="00EA3681"/>
    <w:rsid w:val="00EA456B"/>
    <w:rsid w:val="00EB2862"/>
    <w:rsid w:val="00EB3832"/>
    <w:rsid w:val="00EB4AED"/>
    <w:rsid w:val="00EB5943"/>
    <w:rsid w:val="00EB5EAF"/>
    <w:rsid w:val="00EC08B1"/>
    <w:rsid w:val="00EC08DB"/>
    <w:rsid w:val="00EC0BFE"/>
    <w:rsid w:val="00EC0F33"/>
    <w:rsid w:val="00EC132C"/>
    <w:rsid w:val="00EC1545"/>
    <w:rsid w:val="00EC1600"/>
    <w:rsid w:val="00EC2F0E"/>
    <w:rsid w:val="00EC3521"/>
    <w:rsid w:val="00EC3BBC"/>
    <w:rsid w:val="00EC4E00"/>
    <w:rsid w:val="00EC5FC0"/>
    <w:rsid w:val="00ED029E"/>
    <w:rsid w:val="00ED22EC"/>
    <w:rsid w:val="00ED3768"/>
    <w:rsid w:val="00ED4CF4"/>
    <w:rsid w:val="00ED5A3E"/>
    <w:rsid w:val="00ED7707"/>
    <w:rsid w:val="00EE0FEF"/>
    <w:rsid w:val="00EE3B8B"/>
    <w:rsid w:val="00EE572F"/>
    <w:rsid w:val="00EE699D"/>
    <w:rsid w:val="00EF19BE"/>
    <w:rsid w:val="00EF53B1"/>
    <w:rsid w:val="00EF6A8C"/>
    <w:rsid w:val="00EF71AA"/>
    <w:rsid w:val="00EF7BAE"/>
    <w:rsid w:val="00F01AEB"/>
    <w:rsid w:val="00F022E5"/>
    <w:rsid w:val="00F028DF"/>
    <w:rsid w:val="00F046A0"/>
    <w:rsid w:val="00F05180"/>
    <w:rsid w:val="00F0548E"/>
    <w:rsid w:val="00F059F7"/>
    <w:rsid w:val="00F069A5"/>
    <w:rsid w:val="00F101A9"/>
    <w:rsid w:val="00F13CF7"/>
    <w:rsid w:val="00F14819"/>
    <w:rsid w:val="00F1578B"/>
    <w:rsid w:val="00F15D40"/>
    <w:rsid w:val="00F17328"/>
    <w:rsid w:val="00F1754C"/>
    <w:rsid w:val="00F17F20"/>
    <w:rsid w:val="00F212DC"/>
    <w:rsid w:val="00F2163D"/>
    <w:rsid w:val="00F236AF"/>
    <w:rsid w:val="00F23758"/>
    <w:rsid w:val="00F26A88"/>
    <w:rsid w:val="00F26BDC"/>
    <w:rsid w:val="00F3164B"/>
    <w:rsid w:val="00F32F35"/>
    <w:rsid w:val="00F3311A"/>
    <w:rsid w:val="00F3387E"/>
    <w:rsid w:val="00F33EE2"/>
    <w:rsid w:val="00F3597B"/>
    <w:rsid w:val="00F37A7A"/>
    <w:rsid w:val="00F4467F"/>
    <w:rsid w:val="00F4633C"/>
    <w:rsid w:val="00F51454"/>
    <w:rsid w:val="00F51584"/>
    <w:rsid w:val="00F52F41"/>
    <w:rsid w:val="00F53102"/>
    <w:rsid w:val="00F53120"/>
    <w:rsid w:val="00F53BFA"/>
    <w:rsid w:val="00F53DA2"/>
    <w:rsid w:val="00F5534E"/>
    <w:rsid w:val="00F56629"/>
    <w:rsid w:val="00F56AAC"/>
    <w:rsid w:val="00F60D96"/>
    <w:rsid w:val="00F61186"/>
    <w:rsid w:val="00F6249C"/>
    <w:rsid w:val="00F63CCA"/>
    <w:rsid w:val="00F653A9"/>
    <w:rsid w:val="00F65FA5"/>
    <w:rsid w:val="00F66060"/>
    <w:rsid w:val="00F668CF"/>
    <w:rsid w:val="00F70BA8"/>
    <w:rsid w:val="00F7280E"/>
    <w:rsid w:val="00F753C4"/>
    <w:rsid w:val="00F75E8E"/>
    <w:rsid w:val="00F76412"/>
    <w:rsid w:val="00F765EB"/>
    <w:rsid w:val="00F8107F"/>
    <w:rsid w:val="00F82179"/>
    <w:rsid w:val="00F86CF6"/>
    <w:rsid w:val="00F86FBA"/>
    <w:rsid w:val="00F8719E"/>
    <w:rsid w:val="00F901CF"/>
    <w:rsid w:val="00F90BE3"/>
    <w:rsid w:val="00F90D53"/>
    <w:rsid w:val="00F913D1"/>
    <w:rsid w:val="00F930C9"/>
    <w:rsid w:val="00F93110"/>
    <w:rsid w:val="00F936CB"/>
    <w:rsid w:val="00F9519F"/>
    <w:rsid w:val="00F9539B"/>
    <w:rsid w:val="00F9636F"/>
    <w:rsid w:val="00F963EC"/>
    <w:rsid w:val="00FA0481"/>
    <w:rsid w:val="00FA3997"/>
    <w:rsid w:val="00FA64FA"/>
    <w:rsid w:val="00FA6D9C"/>
    <w:rsid w:val="00FA794A"/>
    <w:rsid w:val="00FB395D"/>
    <w:rsid w:val="00FB40D6"/>
    <w:rsid w:val="00FB7D97"/>
    <w:rsid w:val="00FC01F3"/>
    <w:rsid w:val="00FC02CB"/>
    <w:rsid w:val="00FC1F39"/>
    <w:rsid w:val="00FC1FCF"/>
    <w:rsid w:val="00FC2396"/>
    <w:rsid w:val="00FC3362"/>
    <w:rsid w:val="00FC3566"/>
    <w:rsid w:val="00FC36A4"/>
    <w:rsid w:val="00FC520E"/>
    <w:rsid w:val="00FC5B64"/>
    <w:rsid w:val="00FC5F9B"/>
    <w:rsid w:val="00FC70FE"/>
    <w:rsid w:val="00FD16D6"/>
    <w:rsid w:val="00FD1D70"/>
    <w:rsid w:val="00FD3E70"/>
    <w:rsid w:val="00FD416B"/>
    <w:rsid w:val="00FD52A6"/>
    <w:rsid w:val="00FD710A"/>
    <w:rsid w:val="00FE1355"/>
    <w:rsid w:val="00FE46DC"/>
    <w:rsid w:val="00FE5D5D"/>
    <w:rsid w:val="00FE62D1"/>
    <w:rsid w:val="00FE74CA"/>
    <w:rsid w:val="00FE7C99"/>
    <w:rsid w:val="00FF057F"/>
    <w:rsid w:val="00FF18C6"/>
    <w:rsid w:val="00FF20E6"/>
    <w:rsid w:val="00FF267C"/>
    <w:rsid w:val="00FF29A4"/>
    <w:rsid w:val="00FF4C3A"/>
    <w:rsid w:val="00FF4E6D"/>
    <w:rsid w:val="00FF5548"/>
    <w:rsid w:val="00FF582B"/>
    <w:rsid w:val="00FF7102"/>
  </w:rsids>
  <m:mathPr>
    <m:mathFont m:val="Cambria Math"/>
    <m:brkBin m:val="before"/>
    <m:brkBinSub m:val="--"/>
    <m:smallFrac m:val="0"/>
    <m:dispDef/>
    <m:lMargin m:val="0"/>
    <m:rMargin m:val="0"/>
    <m:defJc m:val="centerGroup"/>
    <m:wrapIndent m:val="1440"/>
    <m:intLim m:val="subSup"/>
    <m:naryLim m:val="undOvr"/>
  </m:mathPr>
  <w:themeFontLang w:val="en-US" w:eastAsia="ja-JP"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1FD0C5D"/>
  <w15:chartTrackingRefBased/>
  <w15:docId w15:val="{CD6F2A78-E429-4BFE-AE0B-2B891955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3A0"/>
    <w:pPr>
      <w:widowControl w:val="0"/>
      <w:jc w:val="both"/>
    </w:pPr>
  </w:style>
  <w:style w:type="paragraph" w:styleId="Heading1">
    <w:name w:val="heading 1"/>
    <w:basedOn w:val="Normal"/>
    <w:next w:val="Normal"/>
    <w:link w:val="Heading1Char"/>
    <w:uiPriority w:val="9"/>
    <w:qFormat/>
    <w:rsid w:val="00D6086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C0A31"/>
    <w:pPr>
      <w:keepNext/>
      <w:widowControl/>
      <w:tabs>
        <w:tab w:val="num" w:pos="1440"/>
      </w:tabs>
      <w:spacing w:before="240" w:after="60"/>
      <w:ind w:left="1440" w:hanging="720"/>
      <w:jc w:val="left"/>
      <w:outlineLvl w:val="1"/>
    </w:pPr>
    <w:rPr>
      <w:rFonts w:asciiTheme="majorHAnsi" w:eastAsiaTheme="majorEastAsia" w:hAnsiTheme="majorHAnsi" w:cstheme="majorBidi"/>
      <w:b/>
      <w:bCs/>
      <w:i/>
      <w:iCs/>
      <w:kern w:val="0"/>
      <w:sz w:val="28"/>
      <w:szCs w:val="28"/>
      <w:lang w:eastAsia="en-US"/>
    </w:rPr>
  </w:style>
  <w:style w:type="paragraph" w:styleId="Heading3">
    <w:name w:val="heading 3"/>
    <w:basedOn w:val="Normal"/>
    <w:next w:val="Normal"/>
    <w:link w:val="Heading3Char"/>
    <w:uiPriority w:val="9"/>
    <w:semiHidden/>
    <w:unhideWhenUsed/>
    <w:qFormat/>
    <w:rsid w:val="008C0A31"/>
    <w:pPr>
      <w:keepNext/>
      <w:widowControl/>
      <w:tabs>
        <w:tab w:val="num" w:pos="2160"/>
      </w:tabs>
      <w:spacing w:before="240" w:after="60"/>
      <w:ind w:left="2160" w:hanging="720"/>
      <w:jc w:val="left"/>
      <w:outlineLvl w:val="2"/>
    </w:pPr>
    <w:rPr>
      <w:rFonts w:asciiTheme="majorHAnsi" w:eastAsiaTheme="majorEastAsia" w:hAnsiTheme="majorHAnsi" w:cstheme="majorBidi"/>
      <w:b/>
      <w:bCs/>
      <w:kern w:val="0"/>
      <w:sz w:val="26"/>
      <w:szCs w:val="26"/>
      <w:lang w:eastAsia="en-US"/>
    </w:rPr>
  </w:style>
  <w:style w:type="paragraph" w:styleId="Heading4">
    <w:name w:val="heading 4"/>
    <w:basedOn w:val="Normal"/>
    <w:next w:val="Normal"/>
    <w:link w:val="Heading4Char"/>
    <w:uiPriority w:val="9"/>
    <w:semiHidden/>
    <w:unhideWhenUsed/>
    <w:qFormat/>
    <w:rsid w:val="008C0A31"/>
    <w:pPr>
      <w:keepNext/>
      <w:widowControl/>
      <w:tabs>
        <w:tab w:val="num" w:pos="2880"/>
      </w:tabs>
      <w:spacing w:before="240" w:after="60"/>
      <w:ind w:left="2880" w:hanging="720"/>
      <w:jc w:val="left"/>
      <w:outlineLvl w:val="3"/>
    </w:pPr>
    <w:rPr>
      <w:b/>
      <w:bCs/>
      <w:kern w:val="0"/>
      <w:sz w:val="28"/>
      <w:szCs w:val="28"/>
      <w:lang w:eastAsia="en-US"/>
    </w:rPr>
  </w:style>
  <w:style w:type="paragraph" w:styleId="Heading5">
    <w:name w:val="heading 5"/>
    <w:basedOn w:val="Normal"/>
    <w:next w:val="Normal"/>
    <w:link w:val="Heading5Char"/>
    <w:uiPriority w:val="9"/>
    <w:semiHidden/>
    <w:unhideWhenUsed/>
    <w:qFormat/>
    <w:rsid w:val="008C0A31"/>
    <w:pPr>
      <w:widowControl/>
      <w:tabs>
        <w:tab w:val="num" w:pos="3600"/>
      </w:tabs>
      <w:spacing w:before="240" w:after="60"/>
      <w:ind w:left="3600" w:hanging="720"/>
      <w:jc w:val="left"/>
      <w:outlineLvl w:val="4"/>
    </w:pPr>
    <w:rPr>
      <w:b/>
      <w:bCs/>
      <w:i/>
      <w:iCs/>
      <w:kern w:val="0"/>
      <w:sz w:val="26"/>
      <w:szCs w:val="26"/>
      <w:lang w:eastAsia="en-US"/>
    </w:rPr>
  </w:style>
  <w:style w:type="paragraph" w:styleId="Heading6">
    <w:name w:val="heading 6"/>
    <w:basedOn w:val="Normal"/>
    <w:next w:val="Normal"/>
    <w:link w:val="Heading6Char"/>
    <w:qFormat/>
    <w:rsid w:val="008C0A31"/>
    <w:pPr>
      <w:widowControl/>
      <w:tabs>
        <w:tab w:val="num" w:pos="4320"/>
      </w:tabs>
      <w:spacing w:before="240" w:after="60"/>
      <w:ind w:left="4320" w:hanging="720"/>
      <w:jc w:val="left"/>
      <w:outlineLvl w:val="5"/>
    </w:pPr>
    <w:rPr>
      <w:rFonts w:ascii="Times New Roman" w:eastAsia="Batang" w:hAnsi="Times New Roman" w:cs="Times New Roman"/>
      <w:b/>
      <w:bCs/>
      <w:kern w:val="0"/>
      <w:sz w:val="22"/>
      <w:lang w:eastAsia="en-US"/>
    </w:rPr>
  </w:style>
  <w:style w:type="paragraph" w:styleId="Heading7">
    <w:name w:val="heading 7"/>
    <w:basedOn w:val="Normal"/>
    <w:next w:val="Normal"/>
    <w:link w:val="Heading7Char"/>
    <w:uiPriority w:val="9"/>
    <w:semiHidden/>
    <w:unhideWhenUsed/>
    <w:qFormat/>
    <w:rsid w:val="008C0A31"/>
    <w:pPr>
      <w:widowControl/>
      <w:tabs>
        <w:tab w:val="num" w:pos="5040"/>
      </w:tabs>
      <w:spacing w:before="240" w:after="60"/>
      <w:ind w:left="5040" w:hanging="720"/>
      <w:jc w:val="left"/>
      <w:outlineLvl w:val="6"/>
    </w:pPr>
    <w:rPr>
      <w:kern w:val="0"/>
      <w:sz w:val="24"/>
      <w:szCs w:val="24"/>
      <w:lang w:eastAsia="en-US"/>
    </w:rPr>
  </w:style>
  <w:style w:type="paragraph" w:styleId="Heading8">
    <w:name w:val="heading 8"/>
    <w:basedOn w:val="Normal"/>
    <w:next w:val="Normal"/>
    <w:link w:val="Heading8Char"/>
    <w:uiPriority w:val="9"/>
    <w:semiHidden/>
    <w:unhideWhenUsed/>
    <w:qFormat/>
    <w:rsid w:val="008C0A31"/>
    <w:pPr>
      <w:widowControl/>
      <w:tabs>
        <w:tab w:val="num" w:pos="5760"/>
      </w:tabs>
      <w:spacing w:before="240" w:after="60"/>
      <w:ind w:left="5760" w:hanging="720"/>
      <w:jc w:val="left"/>
      <w:outlineLvl w:val="7"/>
    </w:pPr>
    <w:rPr>
      <w:i/>
      <w:iCs/>
      <w:kern w:val="0"/>
      <w:sz w:val="24"/>
      <w:szCs w:val="24"/>
      <w:lang w:eastAsia="en-US"/>
    </w:rPr>
  </w:style>
  <w:style w:type="paragraph" w:styleId="Heading9">
    <w:name w:val="heading 9"/>
    <w:basedOn w:val="Normal"/>
    <w:next w:val="Normal"/>
    <w:link w:val="Heading9Char"/>
    <w:uiPriority w:val="9"/>
    <w:semiHidden/>
    <w:unhideWhenUsed/>
    <w:qFormat/>
    <w:rsid w:val="008C0A31"/>
    <w:pPr>
      <w:widowControl/>
      <w:tabs>
        <w:tab w:val="num" w:pos="6480"/>
      </w:tabs>
      <w:spacing w:before="240" w:after="60"/>
      <w:ind w:left="6480" w:hanging="720"/>
      <w:jc w:val="left"/>
      <w:outlineLvl w:val="8"/>
    </w:pPr>
    <w:rPr>
      <w:rFonts w:asciiTheme="majorHAnsi" w:eastAsiaTheme="majorEastAsia" w:hAnsiTheme="majorHAnsi" w:cstheme="majorBidi"/>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A30A19"/>
    <w:pPr>
      <w:widowControl/>
      <w:spacing w:after="200" w:line="276" w:lineRule="auto"/>
      <w:ind w:left="720"/>
      <w:contextualSpacing/>
      <w:jc w:val="left"/>
    </w:pPr>
    <w:rPr>
      <w:kern w:val="0"/>
      <w:sz w:val="22"/>
      <w:lang w:eastAsia="ko-KR"/>
    </w:rPr>
  </w:style>
  <w:style w:type="paragraph" w:customStyle="1" w:styleId="Default">
    <w:name w:val="Default"/>
    <w:link w:val="DefaultChar"/>
    <w:rsid w:val="00A30A19"/>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30A19"/>
    <w:rPr>
      <w:rFonts w:ascii="Times New Roman" w:eastAsia="Batang" w:hAnsi="Times New Roman" w:cs="Times New Roman"/>
      <w:color w:val="000000"/>
      <w:kern w:val="0"/>
      <w:sz w:val="24"/>
      <w:szCs w:val="24"/>
      <w:lang w:eastAsia="ko-KR"/>
    </w:rPr>
  </w:style>
  <w:style w:type="paragraph" w:styleId="BalloonText">
    <w:name w:val="Balloon Text"/>
    <w:basedOn w:val="Normal"/>
    <w:link w:val="BalloonTextChar"/>
    <w:uiPriority w:val="99"/>
    <w:semiHidden/>
    <w:unhideWhenUsed/>
    <w:rsid w:val="00957CC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57CCF"/>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DE0E81"/>
    <w:pPr>
      <w:tabs>
        <w:tab w:val="center" w:pos="4680"/>
        <w:tab w:val="right" w:pos="9360"/>
      </w:tabs>
    </w:pPr>
  </w:style>
  <w:style w:type="character" w:customStyle="1" w:styleId="HeaderChar">
    <w:name w:val="Header Char"/>
    <w:basedOn w:val="DefaultParagraphFont"/>
    <w:link w:val="Header"/>
    <w:uiPriority w:val="99"/>
    <w:rsid w:val="00DE0E81"/>
  </w:style>
  <w:style w:type="paragraph" w:styleId="Footer">
    <w:name w:val="footer"/>
    <w:basedOn w:val="Normal"/>
    <w:link w:val="FooterChar"/>
    <w:uiPriority w:val="99"/>
    <w:unhideWhenUsed/>
    <w:rsid w:val="00DE0E81"/>
    <w:pPr>
      <w:tabs>
        <w:tab w:val="center" w:pos="4680"/>
        <w:tab w:val="right" w:pos="9360"/>
      </w:tabs>
    </w:pPr>
  </w:style>
  <w:style w:type="character" w:customStyle="1" w:styleId="FooterChar">
    <w:name w:val="Footer Char"/>
    <w:basedOn w:val="DefaultParagraphFont"/>
    <w:link w:val="Footer"/>
    <w:uiPriority w:val="99"/>
    <w:rsid w:val="00DE0E81"/>
  </w:style>
  <w:style w:type="paragraph" w:styleId="FootnoteText">
    <w:name w:val="footnote text"/>
    <w:basedOn w:val="Normal"/>
    <w:link w:val="FootnoteTextChar"/>
    <w:uiPriority w:val="99"/>
    <w:unhideWhenUsed/>
    <w:rsid w:val="00BB53C5"/>
    <w:pPr>
      <w:widowControl/>
    </w:pPr>
    <w:rPr>
      <w:rFonts w:ascii="Times New Roman" w:eastAsia="Batang" w:hAnsi="Times New Roman" w:cs="Times New Roman"/>
      <w:kern w:val="0"/>
      <w:sz w:val="20"/>
      <w:szCs w:val="20"/>
      <w:lang w:eastAsia="en-US"/>
    </w:rPr>
  </w:style>
  <w:style w:type="character" w:customStyle="1" w:styleId="FootnoteTextChar">
    <w:name w:val="Footnote Text Char"/>
    <w:basedOn w:val="DefaultParagraphFont"/>
    <w:link w:val="FootnoteText"/>
    <w:uiPriority w:val="99"/>
    <w:qFormat/>
    <w:rsid w:val="00BB53C5"/>
    <w:rPr>
      <w:rFonts w:ascii="Times New Roman" w:eastAsia="Batang" w:hAnsi="Times New Roman" w:cs="Times New Roman"/>
      <w:kern w:val="0"/>
      <w:sz w:val="20"/>
      <w:szCs w:val="20"/>
      <w:lang w:eastAsia="en-US"/>
    </w:rPr>
  </w:style>
  <w:style w:type="character" w:styleId="FootnoteReference">
    <w:name w:val="footnote reference"/>
    <w:basedOn w:val="DefaultParagraphFont"/>
    <w:uiPriority w:val="99"/>
    <w:unhideWhenUsed/>
    <w:rsid w:val="00BB53C5"/>
    <w:rPr>
      <w:vertAlign w:val="superscript"/>
    </w:rPr>
  </w:style>
  <w:style w:type="table" w:styleId="TableGrid">
    <w:name w:val="Table Grid"/>
    <w:basedOn w:val="TableNormal"/>
    <w:uiPriority w:val="39"/>
    <w:rsid w:val="00BB53C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BB53C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styleId="Hyperlink">
    <w:name w:val="Hyperlink"/>
    <w:basedOn w:val="DefaultParagraphFont"/>
    <w:uiPriority w:val="99"/>
    <w:unhideWhenUsed/>
    <w:rsid w:val="009044E3"/>
    <w:rPr>
      <w:color w:val="0563C1" w:themeColor="hyperlink"/>
      <w:u w:val="single"/>
    </w:rPr>
  </w:style>
  <w:style w:type="character" w:customStyle="1" w:styleId="1">
    <w:name w:val="未解決のメンション1"/>
    <w:basedOn w:val="DefaultParagraphFont"/>
    <w:uiPriority w:val="99"/>
    <w:semiHidden/>
    <w:unhideWhenUsed/>
    <w:rsid w:val="009044E3"/>
    <w:rPr>
      <w:color w:val="605E5C"/>
      <w:shd w:val="clear" w:color="auto" w:fill="E1DFDD"/>
    </w:rPr>
  </w:style>
  <w:style w:type="paragraph" w:styleId="BodyText">
    <w:name w:val="Body Text"/>
    <w:basedOn w:val="Normal"/>
    <w:link w:val="BodyTextChar"/>
    <w:qFormat/>
    <w:rsid w:val="001D3036"/>
    <w:pPr>
      <w:autoSpaceDE w:val="0"/>
      <w:autoSpaceDN w:val="0"/>
      <w:jc w:val="left"/>
    </w:pPr>
    <w:rPr>
      <w:rFonts w:ascii="Times New Roman" w:eastAsia="Times New Roman" w:hAnsi="Times New Roman" w:cs="Times New Roman"/>
      <w:kern w:val="0"/>
      <w:sz w:val="24"/>
      <w:szCs w:val="24"/>
      <w:lang w:eastAsia="en-US" w:bidi="en-US"/>
    </w:rPr>
  </w:style>
  <w:style w:type="character" w:customStyle="1" w:styleId="BodyTextChar">
    <w:name w:val="Body Text Char"/>
    <w:basedOn w:val="DefaultParagraphFont"/>
    <w:link w:val="BodyText"/>
    <w:rsid w:val="001D3036"/>
    <w:rPr>
      <w:rFonts w:ascii="Times New Roman" w:eastAsia="Times New Roman" w:hAnsi="Times New Roman" w:cs="Times New Roman"/>
      <w:kern w:val="0"/>
      <w:sz w:val="24"/>
      <w:szCs w:val="24"/>
      <w:lang w:eastAsia="en-US" w:bidi="en-US"/>
    </w:r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1D3036"/>
    <w:rPr>
      <w:kern w:val="0"/>
      <w:sz w:val="22"/>
      <w:lang w:eastAsia="ko-KR"/>
    </w:rPr>
  </w:style>
  <w:style w:type="paragraph" w:styleId="PlainText">
    <w:name w:val="Plain Text"/>
    <w:basedOn w:val="Normal"/>
    <w:link w:val="PlainTextChar"/>
    <w:uiPriority w:val="99"/>
    <w:semiHidden/>
    <w:unhideWhenUsed/>
    <w:rsid w:val="00E8103F"/>
    <w:pPr>
      <w:widowControl/>
      <w:jc w:val="left"/>
    </w:pPr>
    <w:rPr>
      <w:rFonts w:ascii="Calibri" w:hAnsi="Calibri" w:cs="Calibri"/>
      <w:kern w:val="0"/>
      <w:sz w:val="28"/>
      <w:szCs w:val="28"/>
      <w:lang w:eastAsia="zh-CN"/>
    </w:rPr>
  </w:style>
  <w:style w:type="character" w:customStyle="1" w:styleId="PlainTextChar">
    <w:name w:val="Plain Text Char"/>
    <w:basedOn w:val="DefaultParagraphFont"/>
    <w:link w:val="PlainText"/>
    <w:uiPriority w:val="99"/>
    <w:semiHidden/>
    <w:rsid w:val="00E8103F"/>
    <w:rPr>
      <w:rFonts w:ascii="Calibri" w:hAnsi="Calibri" w:cs="Calibri"/>
      <w:kern w:val="0"/>
      <w:sz w:val="28"/>
      <w:szCs w:val="28"/>
      <w:lang w:eastAsia="zh-CN"/>
    </w:rPr>
  </w:style>
  <w:style w:type="paragraph" w:styleId="NormalWeb">
    <w:name w:val="Normal (Web)"/>
    <w:basedOn w:val="Normal"/>
    <w:uiPriority w:val="99"/>
    <w:semiHidden/>
    <w:unhideWhenUsed/>
    <w:rsid w:val="005B0DA9"/>
    <w:pPr>
      <w:widowControl/>
      <w:jc w:val="left"/>
    </w:pPr>
    <w:rPr>
      <w:rFonts w:ascii="Calibri" w:hAnsi="Calibri" w:cs="Calibri"/>
      <w:kern w:val="0"/>
      <w:sz w:val="22"/>
      <w:lang w:eastAsia="zh-CN" w:bidi="mn-Mong-CN"/>
    </w:rPr>
  </w:style>
  <w:style w:type="paragraph" w:styleId="TOC1">
    <w:name w:val="toc 1"/>
    <w:basedOn w:val="Normal"/>
    <w:next w:val="Normal"/>
    <w:autoRedefine/>
    <w:uiPriority w:val="39"/>
    <w:unhideWhenUsed/>
    <w:rsid w:val="00743404"/>
    <w:pPr>
      <w:pBdr>
        <w:between w:val="double" w:sz="6" w:space="0" w:color="auto"/>
      </w:pBdr>
      <w:spacing w:before="120" w:after="120"/>
      <w:jc w:val="center"/>
    </w:pPr>
    <w:rPr>
      <w:rFonts w:eastAsiaTheme="minorHAnsi"/>
      <w:b/>
      <w:bCs/>
      <w:i/>
      <w:iCs/>
      <w:sz w:val="24"/>
      <w:szCs w:val="24"/>
    </w:rPr>
  </w:style>
  <w:style w:type="paragraph" w:customStyle="1" w:styleId="TTitle">
    <w:name w:val="TTitle"/>
    <w:uiPriority w:val="99"/>
    <w:rsid w:val="00743404"/>
    <w:pPr>
      <w:jc w:val="center"/>
    </w:pPr>
    <w:rPr>
      <w:rFonts w:ascii="Times New Roman" w:eastAsia="Batang" w:hAnsi="Times New Roman" w:cs="Times New Roman"/>
      <w:kern w:val="0"/>
      <w:sz w:val="28"/>
      <w:szCs w:val="28"/>
      <w:lang w:eastAsia="ar-SA"/>
    </w:rPr>
  </w:style>
  <w:style w:type="character" w:customStyle="1" w:styleId="Heading1Char">
    <w:name w:val="Heading 1 Char"/>
    <w:basedOn w:val="DefaultParagraphFont"/>
    <w:link w:val="Heading1"/>
    <w:rsid w:val="00D6086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60868"/>
    <w:pPr>
      <w:widowControl/>
      <w:spacing w:line="259" w:lineRule="auto"/>
      <w:jc w:val="left"/>
      <w:outlineLvl w:val="9"/>
    </w:pPr>
    <w:rPr>
      <w:kern w:val="0"/>
      <w:lang w:eastAsia="en-US"/>
    </w:rPr>
  </w:style>
  <w:style w:type="paragraph" w:styleId="Revision">
    <w:name w:val="Revision"/>
    <w:hidden/>
    <w:uiPriority w:val="99"/>
    <w:semiHidden/>
    <w:rsid w:val="00D30720"/>
  </w:style>
  <w:style w:type="character" w:styleId="CommentReference">
    <w:name w:val="annotation reference"/>
    <w:basedOn w:val="DefaultParagraphFont"/>
    <w:uiPriority w:val="99"/>
    <w:semiHidden/>
    <w:unhideWhenUsed/>
    <w:rsid w:val="00B54610"/>
    <w:rPr>
      <w:sz w:val="16"/>
      <w:szCs w:val="16"/>
    </w:rPr>
  </w:style>
  <w:style w:type="paragraph" w:styleId="CommentText">
    <w:name w:val="annotation text"/>
    <w:basedOn w:val="Normal"/>
    <w:link w:val="CommentTextChar"/>
    <w:uiPriority w:val="99"/>
    <w:unhideWhenUsed/>
    <w:rsid w:val="00B54610"/>
    <w:rPr>
      <w:sz w:val="20"/>
      <w:szCs w:val="20"/>
    </w:rPr>
  </w:style>
  <w:style w:type="character" w:customStyle="1" w:styleId="CommentTextChar">
    <w:name w:val="Comment Text Char"/>
    <w:basedOn w:val="DefaultParagraphFont"/>
    <w:link w:val="CommentText"/>
    <w:uiPriority w:val="99"/>
    <w:rsid w:val="00B54610"/>
    <w:rPr>
      <w:sz w:val="20"/>
      <w:szCs w:val="20"/>
    </w:rPr>
  </w:style>
  <w:style w:type="paragraph" w:styleId="CommentSubject">
    <w:name w:val="annotation subject"/>
    <w:basedOn w:val="CommentText"/>
    <w:next w:val="CommentText"/>
    <w:link w:val="CommentSubjectChar"/>
    <w:uiPriority w:val="99"/>
    <w:semiHidden/>
    <w:unhideWhenUsed/>
    <w:rsid w:val="00B54610"/>
    <w:rPr>
      <w:b/>
      <w:bCs/>
    </w:rPr>
  </w:style>
  <w:style w:type="character" w:customStyle="1" w:styleId="CommentSubjectChar">
    <w:name w:val="Comment Subject Char"/>
    <w:basedOn w:val="CommentTextChar"/>
    <w:link w:val="CommentSubject"/>
    <w:uiPriority w:val="99"/>
    <w:semiHidden/>
    <w:rsid w:val="00B54610"/>
    <w:rPr>
      <w:b/>
      <w:bCs/>
      <w:sz w:val="20"/>
      <w:szCs w:val="20"/>
    </w:rPr>
  </w:style>
  <w:style w:type="character" w:customStyle="1" w:styleId="Heading2Char">
    <w:name w:val="Heading 2 Char"/>
    <w:basedOn w:val="DefaultParagraphFont"/>
    <w:link w:val="Heading2"/>
    <w:uiPriority w:val="9"/>
    <w:semiHidden/>
    <w:rsid w:val="008C0A31"/>
    <w:rPr>
      <w:rFonts w:asciiTheme="majorHAnsi" w:eastAsiaTheme="majorEastAsia" w:hAnsiTheme="majorHAnsi" w:cstheme="majorBidi"/>
      <w:b/>
      <w:bCs/>
      <w:i/>
      <w:iCs/>
      <w:kern w:val="0"/>
      <w:sz w:val="28"/>
      <w:szCs w:val="28"/>
      <w:lang w:eastAsia="en-US"/>
    </w:rPr>
  </w:style>
  <w:style w:type="character" w:customStyle="1" w:styleId="Heading3Char">
    <w:name w:val="Heading 3 Char"/>
    <w:basedOn w:val="DefaultParagraphFont"/>
    <w:link w:val="Heading3"/>
    <w:uiPriority w:val="9"/>
    <w:semiHidden/>
    <w:rsid w:val="008C0A31"/>
    <w:rPr>
      <w:rFonts w:asciiTheme="majorHAnsi" w:eastAsiaTheme="majorEastAsia" w:hAnsiTheme="majorHAnsi" w:cstheme="majorBidi"/>
      <w:b/>
      <w:bCs/>
      <w:kern w:val="0"/>
      <w:sz w:val="26"/>
      <w:szCs w:val="26"/>
      <w:lang w:eastAsia="en-US"/>
    </w:rPr>
  </w:style>
  <w:style w:type="character" w:customStyle="1" w:styleId="Heading4Char">
    <w:name w:val="Heading 4 Char"/>
    <w:basedOn w:val="DefaultParagraphFont"/>
    <w:link w:val="Heading4"/>
    <w:uiPriority w:val="9"/>
    <w:semiHidden/>
    <w:rsid w:val="008C0A31"/>
    <w:rPr>
      <w:b/>
      <w:bCs/>
      <w:kern w:val="0"/>
      <w:sz w:val="28"/>
      <w:szCs w:val="28"/>
      <w:lang w:eastAsia="en-US"/>
    </w:rPr>
  </w:style>
  <w:style w:type="character" w:customStyle="1" w:styleId="Heading5Char">
    <w:name w:val="Heading 5 Char"/>
    <w:basedOn w:val="DefaultParagraphFont"/>
    <w:link w:val="Heading5"/>
    <w:uiPriority w:val="9"/>
    <w:semiHidden/>
    <w:rsid w:val="008C0A31"/>
    <w:rPr>
      <w:b/>
      <w:bCs/>
      <w:i/>
      <w:iCs/>
      <w:kern w:val="0"/>
      <w:sz w:val="26"/>
      <w:szCs w:val="26"/>
      <w:lang w:eastAsia="en-US"/>
    </w:rPr>
  </w:style>
  <w:style w:type="character" w:customStyle="1" w:styleId="Heading6Char">
    <w:name w:val="Heading 6 Char"/>
    <w:basedOn w:val="DefaultParagraphFont"/>
    <w:link w:val="Heading6"/>
    <w:rsid w:val="008C0A31"/>
    <w:rPr>
      <w:rFonts w:ascii="Times New Roman" w:eastAsia="Batang" w:hAnsi="Times New Roman" w:cs="Times New Roman"/>
      <w:b/>
      <w:bCs/>
      <w:kern w:val="0"/>
      <w:sz w:val="22"/>
      <w:lang w:eastAsia="en-US"/>
    </w:rPr>
  </w:style>
  <w:style w:type="character" w:customStyle="1" w:styleId="Heading7Char">
    <w:name w:val="Heading 7 Char"/>
    <w:basedOn w:val="DefaultParagraphFont"/>
    <w:link w:val="Heading7"/>
    <w:uiPriority w:val="9"/>
    <w:semiHidden/>
    <w:rsid w:val="008C0A31"/>
    <w:rPr>
      <w:kern w:val="0"/>
      <w:sz w:val="24"/>
      <w:szCs w:val="24"/>
      <w:lang w:eastAsia="en-US"/>
    </w:rPr>
  </w:style>
  <w:style w:type="character" w:customStyle="1" w:styleId="Heading8Char">
    <w:name w:val="Heading 8 Char"/>
    <w:basedOn w:val="DefaultParagraphFont"/>
    <w:link w:val="Heading8"/>
    <w:uiPriority w:val="9"/>
    <w:semiHidden/>
    <w:rsid w:val="008C0A31"/>
    <w:rPr>
      <w:i/>
      <w:iCs/>
      <w:kern w:val="0"/>
      <w:sz w:val="24"/>
      <w:szCs w:val="24"/>
      <w:lang w:eastAsia="en-US"/>
    </w:rPr>
  </w:style>
  <w:style w:type="character" w:customStyle="1" w:styleId="Heading9Char">
    <w:name w:val="Heading 9 Char"/>
    <w:basedOn w:val="DefaultParagraphFont"/>
    <w:link w:val="Heading9"/>
    <w:uiPriority w:val="9"/>
    <w:semiHidden/>
    <w:rsid w:val="008C0A31"/>
    <w:rPr>
      <w:rFonts w:asciiTheme="majorHAnsi" w:eastAsiaTheme="majorEastAsia" w:hAnsiTheme="majorHAnsi" w:cstheme="majorBidi"/>
      <w:kern w:val="0"/>
      <w:sz w:val="22"/>
      <w:lang w:eastAsia="en-US"/>
    </w:rPr>
  </w:style>
  <w:style w:type="table" w:customStyle="1" w:styleId="10">
    <w:name w:val="表 (格子)1"/>
    <w:basedOn w:val="TableNormal"/>
    <w:next w:val="TableGrid"/>
    <w:uiPriority w:val="39"/>
    <w:rsid w:val="008C0A31"/>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1"/>
    <w:basedOn w:val="TableNormal"/>
    <w:next w:val="TableGrid"/>
    <w:uiPriority w:val="39"/>
    <w:rsid w:val="00BE324B"/>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3746F9"/>
  </w:style>
  <w:style w:type="paragraph" w:styleId="TOC2">
    <w:name w:val="toc 2"/>
    <w:basedOn w:val="Normal"/>
    <w:next w:val="Normal"/>
    <w:autoRedefine/>
    <w:uiPriority w:val="39"/>
    <w:semiHidden/>
    <w:unhideWhenUsed/>
    <w:rsid w:val="003856F1"/>
    <w:pPr>
      <w:pBdr>
        <w:between w:val="double" w:sz="6" w:space="0" w:color="auto"/>
      </w:pBdr>
      <w:spacing w:before="120" w:after="120"/>
      <w:jc w:val="center"/>
    </w:pPr>
    <w:rPr>
      <w:rFonts w:eastAsiaTheme="minorHAnsi"/>
      <w:i/>
      <w:iCs/>
      <w:sz w:val="20"/>
      <w:szCs w:val="20"/>
    </w:rPr>
  </w:style>
  <w:style w:type="paragraph" w:styleId="TOC3">
    <w:name w:val="toc 3"/>
    <w:basedOn w:val="Normal"/>
    <w:next w:val="Normal"/>
    <w:autoRedefine/>
    <w:uiPriority w:val="39"/>
    <w:semiHidden/>
    <w:unhideWhenUsed/>
    <w:rsid w:val="003856F1"/>
    <w:pPr>
      <w:pBdr>
        <w:between w:val="double" w:sz="6" w:space="0" w:color="auto"/>
      </w:pBdr>
      <w:spacing w:before="120" w:after="120"/>
      <w:ind w:left="210"/>
      <w:jc w:val="center"/>
    </w:pPr>
    <w:rPr>
      <w:rFonts w:eastAsiaTheme="minorHAnsi"/>
      <w:sz w:val="20"/>
      <w:szCs w:val="20"/>
    </w:rPr>
  </w:style>
  <w:style w:type="paragraph" w:styleId="TOC4">
    <w:name w:val="toc 4"/>
    <w:basedOn w:val="Normal"/>
    <w:next w:val="Normal"/>
    <w:autoRedefine/>
    <w:uiPriority w:val="39"/>
    <w:semiHidden/>
    <w:unhideWhenUsed/>
    <w:rsid w:val="003856F1"/>
    <w:pPr>
      <w:pBdr>
        <w:between w:val="double" w:sz="6" w:space="0" w:color="auto"/>
      </w:pBdr>
      <w:spacing w:before="120" w:after="120"/>
      <w:ind w:left="420"/>
      <w:jc w:val="center"/>
    </w:pPr>
    <w:rPr>
      <w:rFonts w:eastAsiaTheme="minorHAnsi"/>
      <w:sz w:val="20"/>
      <w:szCs w:val="20"/>
    </w:rPr>
  </w:style>
  <w:style w:type="paragraph" w:styleId="TOC5">
    <w:name w:val="toc 5"/>
    <w:basedOn w:val="Normal"/>
    <w:next w:val="Normal"/>
    <w:autoRedefine/>
    <w:uiPriority w:val="39"/>
    <w:semiHidden/>
    <w:unhideWhenUsed/>
    <w:rsid w:val="003856F1"/>
    <w:pPr>
      <w:pBdr>
        <w:between w:val="double" w:sz="6" w:space="0" w:color="auto"/>
      </w:pBdr>
      <w:spacing w:before="120" w:after="120"/>
      <w:ind w:left="630"/>
      <w:jc w:val="center"/>
    </w:pPr>
    <w:rPr>
      <w:rFonts w:eastAsiaTheme="minorHAnsi"/>
      <w:sz w:val="20"/>
      <w:szCs w:val="20"/>
    </w:rPr>
  </w:style>
  <w:style w:type="paragraph" w:styleId="TOC6">
    <w:name w:val="toc 6"/>
    <w:basedOn w:val="Normal"/>
    <w:next w:val="Normal"/>
    <w:autoRedefine/>
    <w:uiPriority w:val="39"/>
    <w:semiHidden/>
    <w:unhideWhenUsed/>
    <w:rsid w:val="003856F1"/>
    <w:pPr>
      <w:pBdr>
        <w:between w:val="double" w:sz="6" w:space="0" w:color="auto"/>
      </w:pBdr>
      <w:spacing w:before="120" w:after="120"/>
      <w:ind w:left="840"/>
      <w:jc w:val="center"/>
    </w:pPr>
    <w:rPr>
      <w:rFonts w:eastAsiaTheme="minorHAnsi"/>
      <w:sz w:val="20"/>
      <w:szCs w:val="20"/>
    </w:rPr>
  </w:style>
  <w:style w:type="paragraph" w:styleId="TOC7">
    <w:name w:val="toc 7"/>
    <w:basedOn w:val="Normal"/>
    <w:next w:val="Normal"/>
    <w:autoRedefine/>
    <w:uiPriority w:val="39"/>
    <w:semiHidden/>
    <w:unhideWhenUsed/>
    <w:rsid w:val="003856F1"/>
    <w:pPr>
      <w:pBdr>
        <w:between w:val="double" w:sz="6" w:space="0" w:color="auto"/>
      </w:pBdr>
      <w:spacing w:before="120" w:after="120"/>
      <w:ind w:left="1050"/>
      <w:jc w:val="center"/>
    </w:pPr>
    <w:rPr>
      <w:rFonts w:eastAsiaTheme="minorHAnsi"/>
      <w:sz w:val="20"/>
      <w:szCs w:val="20"/>
    </w:rPr>
  </w:style>
  <w:style w:type="paragraph" w:styleId="TOC8">
    <w:name w:val="toc 8"/>
    <w:basedOn w:val="Normal"/>
    <w:next w:val="Normal"/>
    <w:autoRedefine/>
    <w:uiPriority w:val="39"/>
    <w:semiHidden/>
    <w:unhideWhenUsed/>
    <w:rsid w:val="003856F1"/>
    <w:pPr>
      <w:pBdr>
        <w:between w:val="double" w:sz="6" w:space="0" w:color="auto"/>
      </w:pBdr>
      <w:spacing w:before="120" w:after="120"/>
      <w:ind w:left="1260"/>
      <w:jc w:val="center"/>
    </w:pPr>
    <w:rPr>
      <w:rFonts w:eastAsiaTheme="minorHAnsi"/>
      <w:sz w:val="20"/>
      <w:szCs w:val="20"/>
    </w:rPr>
  </w:style>
  <w:style w:type="paragraph" w:styleId="TOC9">
    <w:name w:val="toc 9"/>
    <w:basedOn w:val="Normal"/>
    <w:next w:val="Normal"/>
    <w:autoRedefine/>
    <w:uiPriority w:val="39"/>
    <w:semiHidden/>
    <w:unhideWhenUsed/>
    <w:rsid w:val="003856F1"/>
    <w:pPr>
      <w:pBdr>
        <w:between w:val="double" w:sz="6" w:space="0" w:color="auto"/>
      </w:pBdr>
      <w:spacing w:before="120" w:after="120"/>
      <w:ind w:left="1470"/>
      <w:jc w:val="center"/>
    </w:pPr>
    <w:rPr>
      <w:rFonts w:eastAsiaTheme="minorHAnsi"/>
      <w:sz w:val="20"/>
      <w:szCs w:val="20"/>
    </w:rPr>
  </w:style>
  <w:style w:type="numbering" w:customStyle="1" w:styleId="CurrentList1">
    <w:name w:val="Current List1"/>
    <w:uiPriority w:val="99"/>
    <w:rsid w:val="00F65FA5"/>
    <w:pPr>
      <w:numPr>
        <w:numId w:val="15"/>
      </w:numPr>
    </w:pPr>
  </w:style>
  <w:style w:type="table" w:customStyle="1" w:styleId="TableGrid1">
    <w:name w:val="Table Grid1"/>
    <w:basedOn w:val="TableNormal"/>
    <w:next w:val="TableGrid"/>
    <w:uiPriority w:val="39"/>
    <w:rsid w:val="00D87F5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F046A0"/>
  </w:style>
  <w:style w:type="table" w:customStyle="1" w:styleId="2">
    <w:name w:val="表 (格子)2"/>
    <w:basedOn w:val="TableNormal"/>
    <w:next w:val="TableGrid"/>
    <w:uiPriority w:val="59"/>
    <w:rsid w:val="00E344D9"/>
    <w:pPr>
      <w:widowControl w:val="0"/>
      <w:autoSpaceDE w:val="0"/>
      <w:autoSpaceDN w:val="0"/>
    </w:pPr>
    <w:rPr>
      <w:rFonts w:ascii="Yu Mincho" w:eastAsia="Yu Mincho" w:hAnsi="Yu Mincho" w:cs="Mongolian Baiti"/>
      <w:sz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TableNormal"/>
    <w:next w:val="TableGrid"/>
    <w:uiPriority w:val="39"/>
    <w:rsid w:val="00E344D9"/>
    <w:pPr>
      <w:widowControl w:val="0"/>
    </w:pPr>
    <w:rPr>
      <w:rFonts w:ascii="Times New Roman" w:hAnsi="Times New Roman" w:cs="Times New Roman"/>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931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586">
      <w:bodyDiv w:val="1"/>
      <w:marLeft w:val="0"/>
      <w:marRight w:val="0"/>
      <w:marTop w:val="0"/>
      <w:marBottom w:val="0"/>
      <w:divBdr>
        <w:top w:val="none" w:sz="0" w:space="0" w:color="auto"/>
        <w:left w:val="none" w:sz="0" w:space="0" w:color="auto"/>
        <w:bottom w:val="none" w:sz="0" w:space="0" w:color="auto"/>
        <w:right w:val="none" w:sz="0" w:space="0" w:color="auto"/>
      </w:divBdr>
    </w:div>
    <w:div w:id="27530871">
      <w:bodyDiv w:val="1"/>
      <w:marLeft w:val="0"/>
      <w:marRight w:val="0"/>
      <w:marTop w:val="0"/>
      <w:marBottom w:val="0"/>
      <w:divBdr>
        <w:top w:val="none" w:sz="0" w:space="0" w:color="auto"/>
        <w:left w:val="none" w:sz="0" w:space="0" w:color="auto"/>
        <w:bottom w:val="none" w:sz="0" w:space="0" w:color="auto"/>
        <w:right w:val="none" w:sz="0" w:space="0" w:color="auto"/>
      </w:divBdr>
    </w:div>
    <w:div w:id="117838809">
      <w:bodyDiv w:val="1"/>
      <w:marLeft w:val="0"/>
      <w:marRight w:val="0"/>
      <w:marTop w:val="0"/>
      <w:marBottom w:val="0"/>
      <w:divBdr>
        <w:top w:val="none" w:sz="0" w:space="0" w:color="auto"/>
        <w:left w:val="none" w:sz="0" w:space="0" w:color="auto"/>
        <w:bottom w:val="none" w:sz="0" w:space="0" w:color="auto"/>
        <w:right w:val="none" w:sz="0" w:space="0" w:color="auto"/>
      </w:divBdr>
    </w:div>
    <w:div w:id="481509922">
      <w:bodyDiv w:val="1"/>
      <w:marLeft w:val="0"/>
      <w:marRight w:val="0"/>
      <w:marTop w:val="0"/>
      <w:marBottom w:val="0"/>
      <w:divBdr>
        <w:top w:val="none" w:sz="0" w:space="0" w:color="auto"/>
        <w:left w:val="none" w:sz="0" w:space="0" w:color="auto"/>
        <w:bottom w:val="none" w:sz="0" w:space="0" w:color="auto"/>
        <w:right w:val="none" w:sz="0" w:space="0" w:color="auto"/>
      </w:divBdr>
      <w:divsChild>
        <w:div w:id="146828570">
          <w:marLeft w:val="0"/>
          <w:marRight w:val="0"/>
          <w:marTop w:val="15"/>
          <w:marBottom w:val="0"/>
          <w:divBdr>
            <w:top w:val="single" w:sz="48" w:space="0" w:color="auto"/>
            <w:left w:val="single" w:sz="48" w:space="0" w:color="auto"/>
            <w:bottom w:val="single" w:sz="48" w:space="0" w:color="auto"/>
            <w:right w:val="single" w:sz="48" w:space="0" w:color="auto"/>
          </w:divBdr>
          <w:divsChild>
            <w:div w:id="361639989">
              <w:marLeft w:val="0"/>
              <w:marRight w:val="0"/>
              <w:marTop w:val="0"/>
              <w:marBottom w:val="0"/>
              <w:divBdr>
                <w:top w:val="none" w:sz="0" w:space="0" w:color="auto"/>
                <w:left w:val="none" w:sz="0" w:space="0" w:color="auto"/>
                <w:bottom w:val="none" w:sz="0" w:space="0" w:color="auto"/>
                <w:right w:val="none" w:sz="0" w:space="0" w:color="auto"/>
              </w:divBdr>
            </w:div>
          </w:divsChild>
        </w:div>
        <w:div w:id="305668115">
          <w:marLeft w:val="0"/>
          <w:marRight w:val="0"/>
          <w:marTop w:val="15"/>
          <w:marBottom w:val="0"/>
          <w:divBdr>
            <w:top w:val="single" w:sz="48" w:space="0" w:color="auto"/>
            <w:left w:val="single" w:sz="48" w:space="0" w:color="auto"/>
            <w:bottom w:val="single" w:sz="48" w:space="0" w:color="auto"/>
            <w:right w:val="single" w:sz="48" w:space="0" w:color="auto"/>
          </w:divBdr>
          <w:divsChild>
            <w:div w:id="37192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355528">
      <w:bodyDiv w:val="1"/>
      <w:marLeft w:val="0"/>
      <w:marRight w:val="0"/>
      <w:marTop w:val="0"/>
      <w:marBottom w:val="0"/>
      <w:divBdr>
        <w:top w:val="none" w:sz="0" w:space="0" w:color="auto"/>
        <w:left w:val="none" w:sz="0" w:space="0" w:color="auto"/>
        <w:bottom w:val="none" w:sz="0" w:space="0" w:color="auto"/>
        <w:right w:val="none" w:sz="0" w:space="0" w:color="auto"/>
      </w:divBdr>
    </w:div>
    <w:div w:id="551766479">
      <w:bodyDiv w:val="1"/>
      <w:marLeft w:val="0"/>
      <w:marRight w:val="0"/>
      <w:marTop w:val="0"/>
      <w:marBottom w:val="0"/>
      <w:divBdr>
        <w:top w:val="none" w:sz="0" w:space="0" w:color="auto"/>
        <w:left w:val="none" w:sz="0" w:space="0" w:color="auto"/>
        <w:bottom w:val="none" w:sz="0" w:space="0" w:color="auto"/>
        <w:right w:val="none" w:sz="0" w:space="0" w:color="auto"/>
      </w:divBdr>
    </w:div>
    <w:div w:id="726994766">
      <w:bodyDiv w:val="1"/>
      <w:marLeft w:val="0"/>
      <w:marRight w:val="0"/>
      <w:marTop w:val="0"/>
      <w:marBottom w:val="0"/>
      <w:divBdr>
        <w:top w:val="none" w:sz="0" w:space="0" w:color="auto"/>
        <w:left w:val="none" w:sz="0" w:space="0" w:color="auto"/>
        <w:bottom w:val="none" w:sz="0" w:space="0" w:color="auto"/>
        <w:right w:val="none" w:sz="0" w:space="0" w:color="auto"/>
      </w:divBdr>
    </w:div>
    <w:div w:id="814184230">
      <w:bodyDiv w:val="1"/>
      <w:marLeft w:val="0"/>
      <w:marRight w:val="0"/>
      <w:marTop w:val="0"/>
      <w:marBottom w:val="0"/>
      <w:divBdr>
        <w:top w:val="none" w:sz="0" w:space="0" w:color="auto"/>
        <w:left w:val="none" w:sz="0" w:space="0" w:color="auto"/>
        <w:bottom w:val="none" w:sz="0" w:space="0" w:color="auto"/>
        <w:right w:val="none" w:sz="0" w:space="0" w:color="auto"/>
      </w:divBdr>
      <w:divsChild>
        <w:div w:id="1320844942">
          <w:marLeft w:val="0"/>
          <w:marRight w:val="0"/>
          <w:marTop w:val="15"/>
          <w:marBottom w:val="0"/>
          <w:divBdr>
            <w:top w:val="single" w:sz="48" w:space="0" w:color="auto"/>
            <w:left w:val="single" w:sz="48" w:space="0" w:color="auto"/>
            <w:bottom w:val="single" w:sz="48" w:space="0" w:color="auto"/>
            <w:right w:val="single" w:sz="48" w:space="0" w:color="auto"/>
          </w:divBdr>
          <w:divsChild>
            <w:div w:id="139231066">
              <w:marLeft w:val="0"/>
              <w:marRight w:val="0"/>
              <w:marTop w:val="0"/>
              <w:marBottom w:val="0"/>
              <w:divBdr>
                <w:top w:val="none" w:sz="0" w:space="0" w:color="auto"/>
                <w:left w:val="none" w:sz="0" w:space="0" w:color="auto"/>
                <w:bottom w:val="none" w:sz="0" w:space="0" w:color="auto"/>
                <w:right w:val="none" w:sz="0" w:space="0" w:color="auto"/>
              </w:divBdr>
            </w:div>
          </w:divsChild>
        </w:div>
        <w:div w:id="1524248940">
          <w:marLeft w:val="0"/>
          <w:marRight w:val="0"/>
          <w:marTop w:val="15"/>
          <w:marBottom w:val="0"/>
          <w:divBdr>
            <w:top w:val="single" w:sz="48" w:space="0" w:color="auto"/>
            <w:left w:val="single" w:sz="48" w:space="0" w:color="auto"/>
            <w:bottom w:val="single" w:sz="48" w:space="0" w:color="auto"/>
            <w:right w:val="single" w:sz="48" w:space="0" w:color="auto"/>
          </w:divBdr>
          <w:divsChild>
            <w:div w:id="41432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706496">
      <w:bodyDiv w:val="1"/>
      <w:marLeft w:val="0"/>
      <w:marRight w:val="0"/>
      <w:marTop w:val="0"/>
      <w:marBottom w:val="0"/>
      <w:divBdr>
        <w:top w:val="none" w:sz="0" w:space="0" w:color="auto"/>
        <w:left w:val="none" w:sz="0" w:space="0" w:color="auto"/>
        <w:bottom w:val="none" w:sz="0" w:space="0" w:color="auto"/>
        <w:right w:val="none" w:sz="0" w:space="0" w:color="auto"/>
      </w:divBdr>
    </w:div>
    <w:div w:id="850486086">
      <w:bodyDiv w:val="1"/>
      <w:marLeft w:val="0"/>
      <w:marRight w:val="0"/>
      <w:marTop w:val="0"/>
      <w:marBottom w:val="0"/>
      <w:divBdr>
        <w:top w:val="none" w:sz="0" w:space="0" w:color="auto"/>
        <w:left w:val="none" w:sz="0" w:space="0" w:color="auto"/>
        <w:bottom w:val="none" w:sz="0" w:space="0" w:color="auto"/>
        <w:right w:val="none" w:sz="0" w:space="0" w:color="auto"/>
      </w:divBdr>
      <w:divsChild>
        <w:div w:id="839197987">
          <w:marLeft w:val="0"/>
          <w:marRight w:val="0"/>
          <w:marTop w:val="0"/>
          <w:marBottom w:val="0"/>
          <w:divBdr>
            <w:top w:val="none" w:sz="0" w:space="0" w:color="auto"/>
            <w:left w:val="none" w:sz="0" w:space="0" w:color="auto"/>
            <w:bottom w:val="none" w:sz="0" w:space="0" w:color="auto"/>
            <w:right w:val="none" w:sz="0" w:space="0" w:color="auto"/>
          </w:divBdr>
          <w:divsChild>
            <w:div w:id="1955403949">
              <w:marLeft w:val="0"/>
              <w:marRight w:val="0"/>
              <w:marTop w:val="0"/>
              <w:marBottom w:val="0"/>
              <w:divBdr>
                <w:top w:val="none" w:sz="0" w:space="0" w:color="auto"/>
                <w:left w:val="none" w:sz="0" w:space="0" w:color="auto"/>
                <w:bottom w:val="none" w:sz="0" w:space="0" w:color="auto"/>
                <w:right w:val="none" w:sz="0" w:space="0" w:color="auto"/>
              </w:divBdr>
              <w:divsChild>
                <w:div w:id="178457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66430">
          <w:marLeft w:val="0"/>
          <w:marRight w:val="0"/>
          <w:marTop w:val="0"/>
          <w:marBottom w:val="0"/>
          <w:divBdr>
            <w:top w:val="none" w:sz="0" w:space="0" w:color="auto"/>
            <w:left w:val="none" w:sz="0" w:space="0" w:color="auto"/>
            <w:bottom w:val="none" w:sz="0" w:space="0" w:color="auto"/>
            <w:right w:val="none" w:sz="0" w:space="0" w:color="auto"/>
          </w:divBdr>
          <w:divsChild>
            <w:div w:id="946543172">
              <w:marLeft w:val="0"/>
              <w:marRight w:val="0"/>
              <w:marTop w:val="0"/>
              <w:marBottom w:val="0"/>
              <w:divBdr>
                <w:top w:val="none" w:sz="0" w:space="0" w:color="auto"/>
                <w:left w:val="none" w:sz="0" w:space="0" w:color="auto"/>
                <w:bottom w:val="none" w:sz="0" w:space="0" w:color="auto"/>
                <w:right w:val="none" w:sz="0" w:space="0" w:color="auto"/>
              </w:divBdr>
              <w:divsChild>
                <w:div w:id="130419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7093">
      <w:bodyDiv w:val="1"/>
      <w:marLeft w:val="0"/>
      <w:marRight w:val="0"/>
      <w:marTop w:val="0"/>
      <w:marBottom w:val="0"/>
      <w:divBdr>
        <w:top w:val="none" w:sz="0" w:space="0" w:color="auto"/>
        <w:left w:val="none" w:sz="0" w:space="0" w:color="auto"/>
        <w:bottom w:val="none" w:sz="0" w:space="0" w:color="auto"/>
        <w:right w:val="none" w:sz="0" w:space="0" w:color="auto"/>
      </w:divBdr>
    </w:div>
    <w:div w:id="939408091">
      <w:bodyDiv w:val="1"/>
      <w:marLeft w:val="0"/>
      <w:marRight w:val="0"/>
      <w:marTop w:val="0"/>
      <w:marBottom w:val="0"/>
      <w:divBdr>
        <w:top w:val="none" w:sz="0" w:space="0" w:color="auto"/>
        <w:left w:val="none" w:sz="0" w:space="0" w:color="auto"/>
        <w:bottom w:val="none" w:sz="0" w:space="0" w:color="auto"/>
        <w:right w:val="none" w:sz="0" w:space="0" w:color="auto"/>
      </w:divBdr>
    </w:div>
    <w:div w:id="955911802">
      <w:bodyDiv w:val="1"/>
      <w:marLeft w:val="0"/>
      <w:marRight w:val="0"/>
      <w:marTop w:val="0"/>
      <w:marBottom w:val="0"/>
      <w:divBdr>
        <w:top w:val="none" w:sz="0" w:space="0" w:color="auto"/>
        <w:left w:val="none" w:sz="0" w:space="0" w:color="auto"/>
        <w:bottom w:val="none" w:sz="0" w:space="0" w:color="auto"/>
        <w:right w:val="none" w:sz="0" w:space="0" w:color="auto"/>
      </w:divBdr>
    </w:div>
    <w:div w:id="1062826126">
      <w:bodyDiv w:val="1"/>
      <w:marLeft w:val="0"/>
      <w:marRight w:val="0"/>
      <w:marTop w:val="0"/>
      <w:marBottom w:val="0"/>
      <w:divBdr>
        <w:top w:val="none" w:sz="0" w:space="0" w:color="auto"/>
        <w:left w:val="none" w:sz="0" w:space="0" w:color="auto"/>
        <w:bottom w:val="none" w:sz="0" w:space="0" w:color="auto"/>
        <w:right w:val="none" w:sz="0" w:space="0" w:color="auto"/>
      </w:divBdr>
    </w:div>
    <w:div w:id="1071924242">
      <w:bodyDiv w:val="1"/>
      <w:marLeft w:val="0"/>
      <w:marRight w:val="0"/>
      <w:marTop w:val="0"/>
      <w:marBottom w:val="0"/>
      <w:divBdr>
        <w:top w:val="none" w:sz="0" w:space="0" w:color="auto"/>
        <w:left w:val="none" w:sz="0" w:space="0" w:color="auto"/>
        <w:bottom w:val="none" w:sz="0" w:space="0" w:color="auto"/>
        <w:right w:val="none" w:sz="0" w:space="0" w:color="auto"/>
      </w:divBdr>
    </w:div>
    <w:div w:id="1085490956">
      <w:bodyDiv w:val="1"/>
      <w:marLeft w:val="0"/>
      <w:marRight w:val="0"/>
      <w:marTop w:val="0"/>
      <w:marBottom w:val="0"/>
      <w:divBdr>
        <w:top w:val="none" w:sz="0" w:space="0" w:color="auto"/>
        <w:left w:val="none" w:sz="0" w:space="0" w:color="auto"/>
        <w:bottom w:val="none" w:sz="0" w:space="0" w:color="auto"/>
        <w:right w:val="none" w:sz="0" w:space="0" w:color="auto"/>
      </w:divBdr>
    </w:div>
    <w:div w:id="1119839147">
      <w:bodyDiv w:val="1"/>
      <w:marLeft w:val="0"/>
      <w:marRight w:val="0"/>
      <w:marTop w:val="0"/>
      <w:marBottom w:val="0"/>
      <w:divBdr>
        <w:top w:val="none" w:sz="0" w:space="0" w:color="auto"/>
        <w:left w:val="none" w:sz="0" w:space="0" w:color="auto"/>
        <w:bottom w:val="none" w:sz="0" w:space="0" w:color="auto"/>
        <w:right w:val="none" w:sz="0" w:space="0" w:color="auto"/>
      </w:divBdr>
      <w:divsChild>
        <w:div w:id="1018462125">
          <w:marLeft w:val="0"/>
          <w:marRight w:val="0"/>
          <w:marTop w:val="0"/>
          <w:marBottom w:val="0"/>
          <w:divBdr>
            <w:top w:val="none" w:sz="0" w:space="0" w:color="auto"/>
            <w:left w:val="none" w:sz="0" w:space="0" w:color="auto"/>
            <w:bottom w:val="none" w:sz="0" w:space="0" w:color="auto"/>
            <w:right w:val="none" w:sz="0" w:space="0" w:color="auto"/>
          </w:divBdr>
          <w:divsChild>
            <w:div w:id="319697284">
              <w:marLeft w:val="0"/>
              <w:marRight w:val="0"/>
              <w:marTop w:val="0"/>
              <w:marBottom w:val="0"/>
              <w:divBdr>
                <w:top w:val="none" w:sz="0" w:space="0" w:color="auto"/>
                <w:left w:val="none" w:sz="0" w:space="0" w:color="auto"/>
                <w:bottom w:val="none" w:sz="0" w:space="0" w:color="auto"/>
                <w:right w:val="none" w:sz="0" w:space="0" w:color="auto"/>
              </w:divBdr>
              <w:divsChild>
                <w:div w:id="84674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465755">
      <w:bodyDiv w:val="1"/>
      <w:marLeft w:val="0"/>
      <w:marRight w:val="0"/>
      <w:marTop w:val="0"/>
      <w:marBottom w:val="0"/>
      <w:divBdr>
        <w:top w:val="none" w:sz="0" w:space="0" w:color="auto"/>
        <w:left w:val="none" w:sz="0" w:space="0" w:color="auto"/>
        <w:bottom w:val="none" w:sz="0" w:space="0" w:color="auto"/>
        <w:right w:val="none" w:sz="0" w:space="0" w:color="auto"/>
      </w:divBdr>
    </w:div>
    <w:div w:id="1364794298">
      <w:bodyDiv w:val="1"/>
      <w:marLeft w:val="0"/>
      <w:marRight w:val="0"/>
      <w:marTop w:val="0"/>
      <w:marBottom w:val="0"/>
      <w:divBdr>
        <w:top w:val="none" w:sz="0" w:space="0" w:color="auto"/>
        <w:left w:val="none" w:sz="0" w:space="0" w:color="auto"/>
        <w:bottom w:val="none" w:sz="0" w:space="0" w:color="auto"/>
        <w:right w:val="none" w:sz="0" w:space="0" w:color="auto"/>
      </w:divBdr>
    </w:div>
    <w:div w:id="1385639665">
      <w:bodyDiv w:val="1"/>
      <w:marLeft w:val="0"/>
      <w:marRight w:val="0"/>
      <w:marTop w:val="0"/>
      <w:marBottom w:val="0"/>
      <w:divBdr>
        <w:top w:val="none" w:sz="0" w:space="0" w:color="auto"/>
        <w:left w:val="none" w:sz="0" w:space="0" w:color="auto"/>
        <w:bottom w:val="none" w:sz="0" w:space="0" w:color="auto"/>
        <w:right w:val="none" w:sz="0" w:space="0" w:color="auto"/>
      </w:divBdr>
    </w:div>
    <w:div w:id="1403677392">
      <w:bodyDiv w:val="1"/>
      <w:marLeft w:val="0"/>
      <w:marRight w:val="0"/>
      <w:marTop w:val="0"/>
      <w:marBottom w:val="0"/>
      <w:divBdr>
        <w:top w:val="none" w:sz="0" w:space="0" w:color="auto"/>
        <w:left w:val="none" w:sz="0" w:space="0" w:color="auto"/>
        <w:bottom w:val="none" w:sz="0" w:space="0" w:color="auto"/>
        <w:right w:val="none" w:sz="0" w:space="0" w:color="auto"/>
      </w:divBdr>
    </w:div>
    <w:div w:id="1429158009">
      <w:bodyDiv w:val="1"/>
      <w:marLeft w:val="0"/>
      <w:marRight w:val="0"/>
      <w:marTop w:val="0"/>
      <w:marBottom w:val="0"/>
      <w:divBdr>
        <w:top w:val="none" w:sz="0" w:space="0" w:color="auto"/>
        <w:left w:val="none" w:sz="0" w:space="0" w:color="auto"/>
        <w:bottom w:val="none" w:sz="0" w:space="0" w:color="auto"/>
        <w:right w:val="none" w:sz="0" w:space="0" w:color="auto"/>
      </w:divBdr>
    </w:div>
    <w:div w:id="1474101756">
      <w:bodyDiv w:val="1"/>
      <w:marLeft w:val="0"/>
      <w:marRight w:val="0"/>
      <w:marTop w:val="0"/>
      <w:marBottom w:val="0"/>
      <w:divBdr>
        <w:top w:val="none" w:sz="0" w:space="0" w:color="auto"/>
        <w:left w:val="none" w:sz="0" w:space="0" w:color="auto"/>
        <w:bottom w:val="none" w:sz="0" w:space="0" w:color="auto"/>
        <w:right w:val="none" w:sz="0" w:space="0" w:color="auto"/>
      </w:divBdr>
    </w:div>
    <w:div w:id="1640964126">
      <w:bodyDiv w:val="1"/>
      <w:marLeft w:val="0"/>
      <w:marRight w:val="0"/>
      <w:marTop w:val="0"/>
      <w:marBottom w:val="0"/>
      <w:divBdr>
        <w:top w:val="none" w:sz="0" w:space="0" w:color="auto"/>
        <w:left w:val="none" w:sz="0" w:space="0" w:color="auto"/>
        <w:bottom w:val="none" w:sz="0" w:space="0" w:color="auto"/>
        <w:right w:val="none" w:sz="0" w:space="0" w:color="auto"/>
      </w:divBdr>
    </w:div>
    <w:div w:id="1663503105">
      <w:bodyDiv w:val="1"/>
      <w:marLeft w:val="0"/>
      <w:marRight w:val="0"/>
      <w:marTop w:val="0"/>
      <w:marBottom w:val="0"/>
      <w:divBdr>
        <w:top w:val="none" w:sz="0" w:space="0" w:color="auto"/>
        <w:left w:val="none" w:sz="0" w:space="0" w:color="auto"/>
        <w:bottom w:val="none" w:sz="0" w:space="0" w:color="auto"/>
        <w:right w:val="none" w:sz="0" w:space="0" w:color="auto"/>
      </w:divBdr>
    </w:div>
    <w:div w:id="1668940428">
      <w:bodyDiv w:val="1"/>
      <w:marLeft w:val="0"/>
      <w:marRight w:val="0"/>
      <w:marTop w:val="0"/>
      <w:marBottom w:val="0"/>
      <w:divBdr>
        <w:top w:val="none" w:sz="0" w:space="0" w:color="auto"/>
        <w:left w:val="none" w:sz="0" w:space="0" w:color="auto"/>
        <w:bottom w:val="none" w:sz="0" w:space="0" w:color="auto"/>
        <w:right w:val="none" w:sz="0" w:space="0" w:color="auto"/>
      </w:divBdr>
    </w:div>
    <w:div w:id="1688096561">
      <w:bodyDiv w:val="1"/>
      <w:marLeft w:val="0"/>
      <w:marRight w:val="0"/>
      <w:marTop w:val="0"/>
      <w:marBottom w:val="0"/>
      <w:divBdr>
        <w:top w:val="none" w:sz="0" w:space="0" w:color="auto"/>
        <w:left w:val="none" w:sz="0" w:space="0" w:color="auto"/>
        <w:bottom w:val="none" w:sz="0" w:space="0" w:color="auto"/>
        <w:right w:val="none" w:sz="0" w:space="0" w:color="auto"/>
      </w:divBdr>
    </w:div>
    <w:div w:id="1882014026">
      <w:bodyDiv w:val="1"/>
      <w:marLeft w:val="0"/>
      <w:marRight w:val="0"/>
      <w:marTop w:val="0"/>
      <w:marBottom w:val="0"/>
      <w:divBdr>
        <w:top w:val="none" w:sz="0" w:space="0" w:color="auto"/>
        <w:left w:val="none" w:sz="0" w:space="0" w:color="auto"/>
        <w:bottom w:val="none" w:sz="0" w:space="0" w:color="auto"/>
        <w:right w:val="none" w:sz="0" w:space="0" w:color="auto"/>
      </w:divBdr>
    </w:div>
    <w:div w:id="1968117370">
      <w:bodyDiv w:val="1"/>
      <w:marLeft w:val="0"/>
      <w:marRight w:val="0"/>
      <w:marTop w:val="0"/>
      <w:marBottom w:val="0"/>
      <w:divBdr>
        <w:top w:val="none" w:sz="0" w:space="0" w:color="auto"/>
        <w:left w:val="none" w:sz="0" w:space="0" w:color="auto"/>
        <w:bottom w:val="none" w:sz="0" w:space="0" w:color="auto"/>
        <w:right w:val="none" w:sz="0" w:space="0" w:color="auto"/>
      </w:divBdr>
    </w:div>
    <w:div w:id="202486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tibasaga@gmail.com" TargetMode="External"/><Relationship Id="rId18" Type="http://schemas.openxmlformats.org/officeDocument/2006/relationships/hyperlink" Target="mailto:joseph@ofdc.org.tw" TargetMode="External"/><Relationship Id="rId26" Type="http://schemas.openxmlformats.org/officeDocument/2006/relationships/hyperlink" Target="https://cmm.wcpfc.int/measure/cmm-2024-01" TargetMode="External"/><Relationship Id="rId39" Type="http://schemas.openxmlformats.org/officeDocument/2006/relationships/hyperlink" Target="https://www.iattc.org/GetAttachment/b02f2675-e880-40a0-bc9b-dabda92adaad/C-24-02_Bluefin-tuna.pdf" TargetMode="External"/><Relationship Id="rId21" Type="http://schemas.openxmlformats.org/officeDocument/2006/relationships/hyperlink" Target="mailto:mmaunder@iattc.org" TargetMode="External"/><Relationship Id="rId34" Type="http://schemas.openxmlformats.org/officeDocument/2006/relationships/hyperlink" Target="https://www.iattc.org/GetAttachment/b02f2675-e880-40a0-bc9b-dabda92adaad/C-24-02_Bluefin-tuna.pdf" TargetMode="External"/><Relationship Id="rId42" Type="http://schemas.openxmlformats.org/officeDocument/2006/relationships/hyperlink" Target="https://www.iattc.org/GetAttachment/76dc3f4f-d12f-49b2-ab1a-f1bca766d4f5/C-24-03_Bluefin-tuna-(monitoring-and-control).pdf"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shaowei0220@ms1.fa.gov.tw" TargetMode="External"/><Relationship Id="rId29" Type="http://schemas.openxmlformats.org/officeDocument/2006/relationships/hyperlink" Target="https://cmm.wcpfc.int/measure/cmm-2024-02" TargetMode="External"/><Relationship Id="rId11" Type="http://schemas.openxmlformats.org/officeDocument/2006/relationships/header" Target="header1.xml"/><Relationship Id="rId24" Type="http://schemas.openxmlformats.org/officeDocument/2006/relationships/hyperlink" Target="mailto:nicole.solomon@wcpfc.int" TargetMode="External"/><Relationship Id="rId32" Type="http://schemas.openxmlformats.org/officeDocument/2006/relationships/hyperlink" Target="https://cmm.wcpfc.int/measure/cmm-2024-02" TargetMode="External"/><Relationship Id="rId37" Type="http://schemas.openxmlformats.org/officeDocument/2006/relationships/hyperlink" Target="https://www.iattc.org/GetAttachment/b02f2675-e880-40a0-bc9b-dabda92adaad/C-24-02_Bluefin-tuna.pdf" TargetMode="External"/><Relationship Id="rId40" Type="http://schemas.openxmlformats.org/officeDocument/2006/relationships/hyperlink" Target="https://www.iattc.org/GetAttachment/b02f2675-e880-40a0-bc9b-dabda92adaad/C-24-02_Bluefin-tuna.pdf" TargetMode="External"/><Relationship Id="rId45" Type="http://schemas.openxmlformats.org/officeDocument/2006/relationships/hyperlink" Target="https://www.iattc.org/GetAttachment/76dc3f4f-d12f-49b2-ab1a-f1bca766d4f5/C-24-03_Bluefin-tuna-(monitoring-and-control).pdf"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mailto:evan@ofdc.org.tw" TargetMode="External"/><Relationship Id="rId31" Type="http://schemas.openxmlformats.org/officeDocument/2006/relationships/hyperlink" Target="https://cmm.wcpfc.int/measure/cmm-2024-02" TargetMode="External"/><Relationship Id="rId44" Type="http://schemas.openxmlformats.org/officeDocument/2006/relationships/hyperlink" Target="https://www.iattc.org/GetAttachment/76dc3f4f-d12f-49b2-ab1a-f1bca766d4f5/C-24-03_Bluefin-tuna-(monitoring-and-control).pdf" TargetMode="External"/><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tanangonan@bfar.da.gov.ph" TargetMode="External"/><Relationship Id="rId22" Type="http://schemas.openxmlformats.org/officeDocument/2006/relationships/hyperlink" Target="mailto:aalto@stanford.edu" TargetMode="External"/><Relationship Id="rId27" Type="http://schemas.openxmlformats.org/officeDocument/2006/relationships/hyperlink" Target="https://cmm.wcpfc.int/measure/cmm-2024-01" TargetMode="External"/><Relationship Id="rId30" Type="http://schemas.openxmlformats.org/officeDocument/2006/relationships/hyperlink" Target="https://cmm.wcpfc.int/measure/cmm-2024-02" TargetMode="External"/><Relationship Id="rId35" Type="http://schemas.openxmlformats.org/officeDocument/2006/relationships/hyperlink" Target="https://www.iattc.org/GetAttachment/b02f2675-e880-40a0-bc9b-dabda92adaad/C-24-02_Bluefin-tuna.pdf" TargetMode="External"/><Relationship Id="rId43" Type="http://schemas.openxmlformats.org/officeDocument/2006/relationships/hyperlink" Target="https://www.iattc.org/GetAttachment/76dc3f4f-d12f-49b2-ab1a-f1bca766d4f5/C-24-03_Bluefin-tuna-(monitoring-and-control).pdf" TargetMode="External"/><Relationship Id="rId48"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mailto:skchang@faculty.nsysu.edu.tw" TargetMode="External"/><Relationship Id="rId25" Type="http://schemas.openxmlformats.org/officeDocument/2006/relationships/hyperlink" Target="https://cmm.wcpfc.int/measure/cmm-2024-01" TargetMode="External"/><Relationship Id="rId33" Type="http://schemas.openxmlformats.org/officeDocument/2006/relationships/hyperlink" Target="https://cmm.wcpfc.int/measure/cmm-2024-02" TargetMode="External"/><Relationship Id="rId38" Type="http://schemas.openxmlformats.org/officeDocument/2006/relationships/hyperlink" Target="https://www.iattc.org/GetAttachment/b02f2675-e880-40a0-bc9b-dabda92adaad/C-24-02_Bluefin-tuna.pdf" TargetMode="External"/><Relationship Id="rId46" Type="http://schemas.openxmlformats.org/officeDocument/2006/relationships/hyperlink" Target="https://www.iattc.org/GetAttachment/76dc3f4f-d12f-49b2-ab1a-f1bca766d4f5/C-24-03_Bluefin-tuna-(monitoring-and-control).pdf" TargetMode="External"/><Relationship Id="rId20" Type="http://schemas.openxmlformats.org/officeDocument/2006/relationships/hyperlink" Target="mailto:alex.kahl@noaa.gov" TargetMode="External"/><Relationship Id="rId41" Type="http://schemas.openxmlformats.org/officeDocument/2006/relationships/hyperlink" Target="https://www.iattc.org/GetAttachment/76dc3f4f-d12f-49b2-ab1a-f1bca766d4f5/C-24-03_Bluefin-tuna-(monitoring-and-control).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joerenyleana@yahoo.com" TargetMode="External"/><Relationship Id="rId23" Type="http://schemas.openxmlformats.org/officeDocument/2006/relationships/hyperlink" Target="mailto:dgershman@pewtrusts.org" TargetMode="External"/><Relationship Id="rId28" Type="http://schemas.openxmlformats.org/officeDocument/2006/relationships/hyperlink" Target="https://cmm.wcpfc.int/measure/cmm-2024-01" TargetMode="External"/><Relationship Id="rId36" Type="http://schemas.openxmlformats.org/officeDocument/2006/relationships/hyperlink" Target="https://www.iattc.org/GetAttachment/b02f2675-e880-40a0-bc9b-dabda92adaad/C-24-02_Bluefin-tuna.pdf" TargetMode="External"/><Relationship Id="rId4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2a6a0be-ff96-4894-a69b-d85d6bc55b6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BFB3DB4E7CF3E4B86485F86723DC229" ma:contentTypeVersion="12" ma:contentTypeDescription="新しいドキュメントを作成します。" ma:contentTypeScope="" ma:versionID="e330c32b16edd2a0bde90113a12c2c3a">
  <xsd:schema xmlns:xsd="http://www.w3.org/2001/XMLSchema" xmlns:xs="http://www.w3.org/2001/XMLSchema" xmlns:p="http://schemas.microsoft.com/office/2006/metadata/properties" xmlns:ns3="42a6a0be-ff96-4894-a69b-d85d6bc55b69" targetNamespace="http://schemas.microsoft.com/office/2006/metadata/properties" ma:root="true" ma:fieldsID="ad336d8954c817e2f91433678b6b8dca" ns3:_="">
    <xsd:import namespace="42a6a0be-ff96-4894-a69b-d85d6bc55b69"/>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a6a0be-ff96-4894-a69b-d85d6bc55b6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DC60F3-6AB2-4957-B8C6-86927684A865}">
  <ds:schemaRefs>
    <ds:schemaRef ds:uri="http://schemas.microsoft.com/office/2006/metadata/properties"/>
    <ds:schemaRef ds:uri="http://schemas.microsoft.com/office/infopath/2007/PartnerControls"/>
    <ds:schemaRef ds:uri="42a6a0be-ff96-4894-a69b-d85d6bc55b69"/>
  </ds:schemaRefs>
</ds:datastoreItem>
</file>

<file path=customXml/itemProps2.xml><?xml version="1.0" encoding="utf-8"?>
<ds:datastoreItem xmlns:ds="http://schemas.openxmlformats.org/officeDocument/2006/customXml" ds:itemID="{8A8BE197-2C07-4C08-B5E7-3C76D7E90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a6a0be-ff96-4894-a69b-d85d6bc55b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0F4446-9925-40F6-96C8-6C5793CC7600}">
  <ds:schemaRefs>
    <ds:schemaRef ds:uri="http://schemas.openxmlformats.org/officeDocument/2006/bibliography"/>
  </ds:schemaRefs>
</ds:datastoreItem>
</file>

<file path=customXml/itemProps4.xml><?xml version="1.0" encoding="utf-8"?>
<ds:datastoreItem xmlns:ds="http://schemas.openxmlformats.org/officeDocument/2006/customXml" ds:itemID="{D0BCA49E-27BA-4C1B-B941-28270B5B20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40</Pages>
  <Words>12419</Words>
  <Characters>70543</Characters>
  <Application>Microsoft Office Word</Application>
  <DocSecurity>0</DocSecurity>
  <Lines>2015</Lines>
  <Paragraphs>1011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宮原 正典</dc:creator>
  <cp:keywords/>
  <dc:description/>
  <cp:lastModifiedBy>SungKwon Soh</cp:lastModifiedBy>
  <cp:revision>3</cp:revision>
  <cp:lastPrinted>2025-07-12T13:46:00Z</cp:lastPrinted>
  <dcterms:created xsi:type="dcterms:W3CDTF">2025-07-12T13:47:00Z</dcterms:created>
  <dcterms:modified xsi:type="dcterms:W3CDTF">2025-07-21T03:02:00Z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0x0101007BFB3DB4E7CF3E4B86485F86723DC229</vt:lpwstr>
  </property>
  <property fmtid="{D5CDD505-2E9C-101B-9397-08002B2CF9AE}" pid="3" name="GrammarlyDocumentId">
    <vt:lpwstr>63417acb-844e-4431-941e-0c0ce584e8dc</vt:lpwstr>
  </property>
</Properties>
</file>