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AF43" w14:textId="053EAB09" w:rsidR="00A83306" w:rsidRPr="00476F89" w:rsidRDefault="006348CC" w:rsidP="007959C4">
      <w:pPr>
        <w:widowControl w:val="0"/>
        <w:kinsoku w:val="0"/>
        <w:overflowPunct w:val="0"/>
        <w:autoSpaceDE w:val="0"/>
        <w:autoSpaceDN w:val="0"/>
        <w:adjustRightInd w:val="0"/>
        <w:snapToGrid w:val="0"/>
        <w:jc w:val="center"/>
        <w:rPr>
          <w:rFonts w:asciiTheme="minorHAnsi" w:hAnsiTheme="minorHAnsi" w:cstheme="minorHAnsi"/>
          <w:szCs w:val="22"/>
        </w:rPr>
      </w:pPr>
      <w:bookmarkStart w:id="0" w:name="_Hlk165806050"/>
      <w:r w:rsidRPr="00476F89">
        <w:rPr>
          <w:rFonts w:asciiTheme="minorHAnsi" w:hAnsiTheme="minorHAnsi" w:cstheme="minorHAnsi"/>
          <w:noProof/>
          <w:szCs w:val="22"/>
        </w:rPr>
        <w:drawing>
          <wp:inline distT="0" distB="0" distL="0" distR="0" wp14:anchorId="50343C01" wp14:editId="7EEED3FE">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5A8AF9F2" w14:textId="77777777" w:rsidR="00D642BD" w:rsidRPr="00476F89" w:rsidRDefault="00D642BD" w:rsidP="007959C4">
      <w:pPr>
        <w:widowControl w:val="0"/>
        <w:kinsoku w:val="0"/>
        <w:overflowPunct w:val="0"/>
        <w:autoSpaceDE w:val="0"/>
        <w:autoSpaceDN w:val="0"/>
        <w:adjustRightInd w:val="0"/>
        <w:snapToGrid w:val="0"/>
        <w:jc w:val="center"/>
        <w:rPr>
          <w:rFonts w:asciiTheme="minorHAnsi" w:eastAsiaTheme="minorEastAsia" w:hAnsiTheme="minorHAnsi" w:cstheme="minorHAnsi"/>
          <w:b/>
          <w:szCs w:val="22"/>
        </w:rPr>
      </w:pPr>
      <w:r w:rsidRPr="00476F89">
        <w:rPr>
          <w:rFonts w:asciiTheme="minorHAnsi" w:hAnsiTheme="minorHAnsi" w:cstheme="minorHAnsi"/>
          <w:b/>
          <w:szCs w:val="22"/>
        </w:rPr>
        <w:t>SCIENTIFIC COMMITTEE</w:t>
      </w:r>
    </w:p>
    <w:p w14:paraId="20A3A809" w14:textId="63471398" w:rsidR="00D642BD" w:rsidRPr="00476F89" w:rsidRDefault="00F5358F" w:rsidP="007959C4">
      <w:pPr>
        <w:widowControl w:val="0"/>
        <w:kinsoku w:val="0"/>
        <w:overflowPunct w:val="0"/>
        <w:autoSpaceDE w:val="0"/>
        <w:autoSpaceDN w:val="0"/>
        <w:adjustRightInd w:val="0"/>
        <w:snapToGrid w:val="0"/>
        <w:jc w:val="center"/>
        <w:rPr>
          <w:rFonts w:asciiTheme="minorHAnsi" w:eastAsiaTheme="minorEastAsia" w:hAnsiTheme="minorHAnsi" w:cstheme="minorHAnsi"/>
          <w:b/>
          <w:szCs w:val="22"/>
        </w:rPr>
      </w:pPr>
      <w:r w:rsidRPr="00476F89">
        <w:rPr>
          <w:rFonts w:asciiTheme="minorHAnsi" w:eastAsiaTheme="minorEastAsia" w:hAnsiTheme="minorHAnsi" w:cstheme="minorHAnsi"/>
          <w:b/>
          <w:szCs w:val="22"/>
        </w:rPr>
        <w:t>TWENTY</w:t>
      </w:r>
      <w:r w:rsidR="00AD4B81" w:rsidRPr="00476F89">
        <w:rPr>
          <w:rFonts w:asciiTheme="minorHAnsi" w:eastAsiaTheme="minorEastAsia" w:hAnsiTheme="minorHAnsi" w:cstheme="minorHAnsi"/>
          <w:b/>
          <w:szCs w:val="22"/>
        </w:rPr>
        <w:t>-</w:t>
      </w:r>
      <w:r w:rsidRPr="00476F89">
        <w:rPr>
          <w:rFonts w:asciiTheme="minorHAnsi" w:eastAsiaTheme="minorEastAsia" w:hAnsiTheme="minorHAnsi" w:cstheme="minorHAnsi"/>
          <w:b/>
          <w:szCs w:val="22"/>
        </w:rPr>
        <w:t>FIRST</w:t>
      </w:r>
      <w:r w:rsidRPr="00476F89">
        <w:rPr>
          <w:rFonts w:asciiTheme="minorHAnsi" w:hAnsiTheme="minorHAnsi" w:cstheme="minorHAnsi"/>
          <w:b/>
          <w:szCs w:val="22"/>
        </w:rPr>
        <w:t xml:space="preserve"> </w:t>
      </w:r>
      <w:r w:rsidR="00D642BD" w:rsidRPr="00476F89">
        <w:rPr>
          <w:rFonts w:asciiTheme="minorHAnsi" w:hAnsiTheme="minorHAnsi" w:cstheme="minorHAnsi"/>
          <w:b/>
          <w:szCs w:val="22"/>
        </w:rPr>
        <w:t>REGULAR SESSION</w:t>
      </w:r>
    </w:p>
    <w:p w14:paraId="4172230F" w14:textId="77777777" w:rsidR="00D642BD" w:rsidRPr="00476F89" w:rsidRDefault="00D642BD" w:rsidP="007959C4">
      <w:pPr>
        <w:widowControl w:val="0"/>
        <w:kinsoku w:val="0"/>
        <w:overflowPunct w:val="0"/>
        <w:autoSpaceDE w:val="0"/>
        <w:autoSpaceDN w:val="0"/>
        <w:adjustRightInd w:val="0"/>
        <w:snapToGrid w:val="0"/>
        <w:jc w:val="center"/>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 xml:space="preserve"> </w:t>
      </w:r>
    </w:p>
    <w:p w14:paraId="38230188" w14:textId="77777777" w:rsidR="00C95291" w:rsidRPr="006B2F81" w:rsidRDefault="00C95291" w:rsidP="00C95291">
      <w:pPr>
        <w:adjustRightInd w:val="0"/>
        <w:snapToGrid w:val="0"/>
        <w:jc w:val="center"/>
        <w:rPr>
          <w:rFonts w:asciiTheme="minorHAnsi" w:hAnsiTheme="minorHAnsi" w:cstheme="minorHAnsi"/>
          <w:szCs w:val="22"/>
        </w:rPr>
      </w:pPr>
      <w:r>
        <w:rPr>
          <w:rFonts w:asciiTheme="minorHAnsi" w:hAnsiTheme="minorHAnsi" w:cstheme="minorHAnsi"/>
          <w:szCs w:val="22"/>
        </w:rPr>
        <w:t>Nuku’alofa, Tonga</w:t>
      </w:r>
    </w:p>
    <w:p w14:paraId="6DC1DAF4" w14:textId="34BF857D" w:rsidR="00D642BD" w:rsidRPr="00476F89" w:rsidRDefault="00F5358F" w:rsidP="007959C4">
      <w:pPr>
        <w:widowControl w:val="0"/>
        <w:kinsoku w:val="0"/>
        <w:overflowPunct w:val="0"/>
        <w:autoSpaceDE w:val="0"/>
        <w:autoSpaceDN w:val="0"/>
        <w:adjustRightInd w:val="0"/>
        <w:snapToGrid w:val="0"/>
        <w:jc w:val="center"/>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 xml:space="preserve">13 </w:t>
      </w:r>
      <w:r w:rsidR="00D642BD" w:rsidRPr="00476F89">
        <w:rPr>
          <w:rFonts w:asciiTheme="minorHAnsi" w:eastAsiaTheme="minorEastAsia" w:hAnsiTheme="minorHAnsi" w:cstheme="minorHAnsi"/>
          <w:bCs/>
          <w:szCs w:val="22"/>
        </w:rPr>
        <w:t xml:space="preserve">– 21 </w:t>
      </w:r>
      <w:r w:rsidR="00D642BD" w:rsidRPr="00476F89">
        <w:rPr>
          <w:rFonts w:asciiTheme="minorHAnsi" w:hAnsiTheme="minorHAnsi" w:cstheme="minorHAnsi"/>
          <w:bCs/>
          <w:szCs w:val="22"/>
        </w:rPr>
        <w:t xml:space="preserve">August </w:t>
      </w:r>
      <w:r w:rsidRPr="00476F89">
        <w:rPr>
          <w:rFonts w:asciiTheme="minorHAnsi" w:hAnsiTheme="minorHAnsi" w:cstheme="minorHAnsi"/>
          <w:bCs/>
          <w:szCs w:val="22"/>
        </w:rPr>
        <w:t>2025</w:t>
      </w:r>
    </w:p>
    <w:bookmarkEnd w:id="0"/>
    <w:p w14:paraId="27C72B0C" w14:textId="19E08EA8" w:rsidR="00A83306" w:rsidRPr="00476F89" w:rsidRDefault="001E2BDE" w:rsidP="007959C4">
      <w:pPr>
        <w:pStyle w:val="BodyText"/>
        <w:widowControl w:val="0"/>
        <w:pBdr>
          <w:top w:val="single" w:sz="18" w:space="1" w:color="auto"/>
          <w:bottom w:val="single" w:sz="18" w:space="1" w:color="auto"/>
        </w:pBdr>
        <w:kinsoku w:val="0"/>
        <w:overflowPunct w:val="0"/>
        <w:autoSpaceDE w:val="0"/>
        <w:autoSpaceDN w:val="0"/>
        <w:adjustRightInd w:val="0"/>
        <w:snapToGrid w:val="0"/>
        <w:rPr>
          <w:rFonts w:asciiTheme="minorHAnsi" w:hAnsiTheme="minorHAnsi" w:cstheme="minorHAnsi"/>
          <w:b/>
          <w:szCs w:val="22"/>
          <w:lang w:val="en-US"/>
        </w:rPr>
      </w:pPr>
      <w:r w:rsidRPr="00476F89">
        <w:rPr>
          <w:rFonts w:asciiTheme="minorHAnsi" w:hAnsiTheme="minorHAnsi" w:cstheme="minorHAnsi"/>
          <w:b/>
          <w:szCs w:val="22"/>
          <w:lang w:val="en-US"/>
        </w:rPr>
        <w:t>PROVISIONAL ANNOTATED AGENDA</w:t>
      </w:r>
    </w:p>
    <w:p w14:paraId="444B8C59" w14:textId="1C61B2BB" w:rsidR="009351E4" w:rsidRPr="00476F89" w:rsidRDefault="009B4CC3" w:rsidP="007959C4">
      <w:pPr>
        <w:widowControl w:val="0"/>
        <w:kinsoku w:val="0"/>
        <w:overflowPunct w:val="0"/>
        <w:autoSpaceDE w:val="0"/>
        <w:autoSpaceDN w:val="0"/>
        <w:adjustRightInd w:val="0"/>
        <w:snapToGrid w:val="0"/>
        <w:jc w:val="right"/>
        <w:rPr>
          <w:rFonts w:asciiTheme="minorHAnsi" w:hAnsiTheme="minorHAnsi" w:cstheme="minorHAnsi"/>
          <w:b/>
          <w:szCs w:val="22"/>
        </w:rPr>
      </w:pPr>
      <w:r w:rsidRPr="00476F89">
        <w:rPr>
          <w:rFonts w:asciiTheme="minorHAnsi" w:hAnsiTheme="minorHAnsi" w:cstheme="minorHAnsi"/>
          <w:b/>
          <w:szCs w:val="22"/>
        </w:rPr>
        <w:t>WCPFC-</w:t>
      </w:r>
      <w:r w:rsidR="00F5358F" w:rsidRPr="00476F89">
        <w:rPr>
          <w:rFonts w:asciiTheme="minorHAnsi" w:hAnsiTheme="minorHAnsi" w:cstheme="minorHAnsi"/>
          <w:b/>
          <w:szCs w:val="22"/>
        </w:rPr>
        <w:t>SC21</w:t>
      </w:r>
      <w:r w:rsidRPr="00476F89">
        <w:rPr>
          <w:rFonts w:asciiTheme="minorHAnsi" w:hAnsiTheme="minorHAnsi" w:cstheme="minorHAnsi"/>
          <w:b/>
          <w:szCs w:val="22"/>
        </w:rPr>
        <w:t>-</w:t>
      </w:r>
      <w:r w:rsidR="00F5358F" w:rsidRPr="00476F89">
        <w:rPr>
          <w:rFonts w:asciiTheme="minorHAnsi" w:hAnsiTheme="minorHAnsi" w:cstheme="minorHAnsi"/>
          <w:b/>
          <w:szCs w:val="22"/>
        </w:rPr>
        <w:t>20</w:t>
      </w:r>
      <w:r w:rsidR="00F5358F" w:rsidRPr="00476F89">
        <w:rPr>
          <w:rFonts w:asciiTheme="minorHAnsi" w:eastAsia="Malgun Gothic" w:hAnsiTheme="minorHAnsi" w:cstheme="minorHAnsi"/>
          <w:b/>
          <w:szCs w:val="22"/>
        </w:rPr>
        <w:t>25</w:t>
      </w:r>
      <w:r w:rsidR="001E102B" w:rsidRPr="00476F89">
        <w:rPr>
          <w:rFonts w:asciiTheme="minorHAnsi" w:hAnsiTheme="minorHAnsi" w:cstheme="minorHAnsi"/>
          <w:b/>
          <w:szCs w:val="22"/>
        </w:rPr>
        <w:t>-</w:t>
      </w:r>
      <w:r w:rsidR="0022792C" w:rsidRPr="00476F89">
        <w:rPr>
          <w:rFonts w:asciiTheme="minorHAnsi" w:hAnsiTheme="minorHAnsi" w:cstheme="minorHAnsi"/>
          <w:b/>
          <w:szCs w:val="22"/>
        </w:rPr>
        <w:t>0</w:t>
      </w:r>
      <w:r w:rsidR="001E2BDE" w:rsidRPr="00476F89">
        <w:rPr>
          <w:rFonts w:asciiTheme="minorHAnsi" w:hAnsiTheme="minorHAnsi" w:cstheme="minorHAnsi"/>
          <w:b/>
          <w:szCs w:val="22"/>
        </w:rPr>
        <w:t>3</w:t>
      </w:r>
    </w:p>
    <w:p w14:paraId="29E9F652" w14:textId="2A1CB68E" w:rsidR="00FF1665" w:rsidRPr="00476F89" w:rsidRDefault="00AC5819" w:rsidP="008B4CB3">
      <w:pPr>
        <w:widowControl w:val="0"/>
        <w:kinsoku w:val="0"/>
        <w:overflowPunct w:val="0"/>
        <w:autoSpaceDE w:val="0"/>
        <w:autoSpaceDN w:val="0"/>
        <w:adjustRightInd w:val="0"/>
        <w:snapToGrid w:val="0"/>
        <w:jc w:val="right"/>
        <w:rPr>
          <w:rFonts w:asciiTheme="minorHAnsi" w:eastAsiaTheme="minorEastAsia" w:hAnsiTheme="minorHAnsi" w:cstheme="minorHAnsi"/>
          <w:color w:val="FF0000"/>
          <w:szCs w:val="22"/>
        </w:rPr>
      </w:pPr>
      <w:ins w:id="1" w:author="SungKwon Soh" w:date="2025-05-18T21:56:00Z" w16du:dateUtc="2025-05-18T10:56:00Z">
        <w:r>
          <w:rPr>
            <w:rFonts w:asciiTheme="minorHAnsi" w:hAnsiTheme="minorHAnsi" w:cstheme="minorHAnsi"/>
            <w:b/>
            <w:szCs w:val="22"/>
          </w:rPr>
          <w:t>18</w:t>
        </w:r>
      </w:ins>
      <w:r w:rsidR="008B4CB3" w:rsidRPr="00476F89">
        <w:rPr>
          <w:rFonts w:asciiTheme="minorHAnsi" w:hAnsiTheme="minorHAnsi" w:cstheme="minorHAnsi"/>
          <w:b/>
          <w:szCs w:val="22"/>
        </w:rPr>
        <w:t xml:space="preserve"> May 2025</w:t>
      </w:r>
    </w:p>
    <w:p w14:paraId="00563D03" w14:textId="77777777" w:rsidR="00E975FB" w:rsidRDefault="00E975FB" w:rsidP="007959C4">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color w:val="FF0000"/>
          <w:szCs w:val="22"/>
        </w:rPr>
      </w:pPr>
    </w:p>
    <w:p w14:paraId="0F9B7C3D" w14:textId="77777777" w:rsidR="00A83306" w:rsidRPr="00476F89" w:rsidRDefault="00A83306" w:rsidP="002E236C">
      <w:pPr>
        <w:widowControl w:val="0"/>
        <w:numPr>
          <w:ilvl w:val="0"/>
          <w:numId w:val="1"/>
        </w:numPr>
        <w:tabs>
          <w:tab w:val="clear" w:pos="360"/>
          <w:tab w:val="num" w:pos="108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OPENING OF THE MEETING</w:t>
      </w:r>
    </w:p>
    <w:p w14:paraId="17B8FD26" w14:textId="77777777" w:rsidR="001E2BDE" w:rsidRPr="00476F89" w:rsidRDefault="001E2BDE" w:rsidP="002E236C">
      <w:pPr>
        <w:widowControl w:val="0"/>
        <w:kinsoku w:val="0"/>
        <w:overflowPunct w:val="0"/>
        <w:autoSpaceDE w:val="0"/>
        <w:autoSpaceDN w:val="0"/>
        <w:adjustRightInd w:val="0"/>
        <w:snapToGrid w:val="0"/>
        <w:jc w:val="both"/>
        <w:rPr>
          <w:rFonts w:asciiTheme="minorHAnsi" w:hAnsiTheme="minorHAnsi" w:cstheme="minorHAnsi"/>
          <w:szCs w:val="22"/>
        </w:rPr>
      </w:pPr>
    </w:p>
    <w:p w14:paraId="0495CC73" w14:textId="1D63D0AB"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meeting will </w:t>
      </w:r>
      <w:r w:rsidR="00AC2BB2">
        <w:rPr>
          <w:rFonts w:asciiTheme="minorHAnsi" w:hAnsiTheme="minorHAnsi" w:cstheme="minorHAnsi"/>
          <w:szCs w:val="22"/>
        </w:rPr>
        <w:t>commence at 8:30 AM on Wednesday, August 13,</w:t>
      </w:r>
      <w:r w:rsidRPr="00476F89">
        <w:rPr>
          <w:rFonts w:asciiTheme="minorHAnsi" w:hAnsiTheme="minorHAnsi" w:cstheme="minorHAnsi"/>
          <w:szCs w:val="22"/>
        </w:rPr>
        <w:t xml:space="preserve"> </w:t>
      </w:r>
      <w:r w:rsidR="00F5358F" w:rsidRPr="00476F89">
        <w:rPr>
          <w:rFonts w:asciiTheme="minorHAnsi" w:hAnsiTheme="minorHAnsi" w:cstheme="minorHAnsi"/>
          <w:szCs w:val="22"/>
        </w:rPr>
        <w:t>2025</w:t>
      </w:r>
      <w:r w:rsidRPr="00476F89">
        <w:rPr>
          <w:rFonts w:asciiTheme="minorHAnsi" w:hAnsiTheme="minorHAnsi" w:cstheme="minorHAnsi"/>
          <w:szCs w:val="22"/>
        </w:rPr>
        <w:t>.</w:t>
      </w:r>
    </w:p>
    <w:p w14:paraId="5376833E" w14:textId="77777777" w:rsidR="001B1C7E" w:rsidRPr="00476F89" w:rsidRDefault="001B1C7E" w:rsidP="002E236C">
      <w:pPr>
        <w:widowControl w:val="0"/>
        <w:kinsoku w:val="0"/>
        <w:overflowPunct w:val="0"/>
        <w:autoSpaceDE w:val="0"/>
        <w:autoSpaceDN w:val="0"/>
        <w:adjustRightInd w:val="0"/>
        <w:snapToGrid w:val="0"/>
        <w:jc w:val="both"/>
        <w:rPr>
          <w:rFonts w:asciiTheme="minorHAnsi" w:hAnsiTheme="minorHAnsi" w:cstheme="minorHAnsi"/>
          <w:szCs w:val="22"/>
        </w:rPr>
      </w:pPr>
    </w:p>
    <w:p w14:paraId="2ED45793" w14:textId="77777777" w:rsidR="00A83306" w:rsidRPr="00476F89" w:rsidRDefault="00A83306" w:rsidP="002E236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Welcome address</w:t>
      </w:r>
    </w:p>
    <w:p w14:paraId="271BC3FC" w14:textId="77777777" w:rsidR="00E60639" w:rsidRPr="00476F89" w:rsidRDefault="00E60639"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1219E656" w14:textId="6B5D28E8"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Chair will welcome delegations </w:t>
      </w:r>
      <w:r w:rsidR="00AC2BB2">
        <w:rPr>
          <w:rFonts w:asciiTheme="minorHAnsi" w:hAnsiTheme="minorHAnsi" w:cstheme="minorHAnsi"/>
          <w:szCs w:val="22"/>
        </w:rPr>
        <w:t>from WCPFC Members, Cooperating Non-Members, participating Territories (CCMs), and Observers to the Twenty-First</w:t>
      </w:r>
      <w:r w:rsidR="00AC0681" w:rsidRPr="00476F89">
        <w:rPr>
          <w:rFonts w:asciiTheme="minorHAnsi" w:hAnsiTheme="minorHAnsi" w:cstheme="minorHAnsi"/>
          <w:szCs w:val="22"/>
        </w:rPr>
        <w:t xml:space="preserve"> </w:t>
      </w:r>
      <w:r w:rsidRPr="00476F89">
        <w:rPr>
          <w:rFonts w:asciiTheme="minorHAnsi" w:hAnsiTheme="minorHAnsi" w:cstheme="minorHAnsi"/>
          <w:szCs w:val="22"/>
        </w:rPr>
        <w:t>Regular Session of the Scientific Committee (</w:t>
      </w:r>
      <w:r w:rsidR="004814A7" w:rsidRPr="00476F89">
        <w:rPr>
          <w:rFonts w:asciiTheme="minorHAnsi" w:hAnsiTheme="minorHAnsi" w:cstheme="minorHAnsi"/>
          <w:szCs w:val="22"/>
        </w:rPr>
        <w:t>SC21</w:t>
      </w:r>
      <w:r w:rsidRPr="00476F89">
        <w:rPr>
          <w:rFonts w:asciiTheme="minorHAnsi" w:hAnsiTheme="minorHAnsi" w:cstheme="minorHAnsi"/>
          <w:szCs w:val="22"/>
        </w:rPr>
        <w:t xml:space="preserve">). </w:t>
      </w:r>
    </w:p>
    <w:p w14:paraId="06A6234C" w14:textId="77777777"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2EA4DAF9" w14:textId="43C64CD7"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A senior official from </w:t>
      </w:r>
      <w:r w:rsidR="001C2BFC" w:rsidRPr="00476F89">
        <w:rPr>
          <w:rFonts w:asciiTheme="minorHAnsi" w:hAnsiTheme="minorHAnsi" w:cstheme="minorHAnsi"/>
          <w:szCs w:val="22"/>
        </w:rPr>
        <w:t>Tonga</w:t>
      </w:r>
      <w:r w:rsidRPr="00476F89">
        <w:rPr>
          <w:rFonts w:asciiTheme="minorHAnsi" w:hAnsiTheme="minorHAnsi" w:cstheme="minorHAnsi"/>
          <w:szCs w:val="22"/>
        </w:rPr>
        <w:t xml:space="preserve">, the Commission Chair, the Executive Director, and the SC Chair will be invited to deliver an opening address. </w:t>
      </w:r>
    </w:p>
    <w:p w14:paraId="2CAE6F85" w14:textId="77777777"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679E406D" w14:textId="6CC044C9" w:rsidR="00A2122B" w:rsidRPr="00476F89" w:rsidRDefault="00A2122B" w:rsidP="002E236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Meeting arrangements </w:t>
      </w:r>
    </w:p>
    <w:p w14:paraId="439AFD6D" w14:textId="77777777" w:rsidR="008C6414" w:rsidRPr="00476F89" w:rsidRDefault="008C6414"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40EE549F" w14:textId="36CE3FD2" w:rsidR="001B1C7E" w:rsidRPr="00476F89" w:rsidRDefault="001B1C7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The Chair will outline procedural matters</w:t>
      </w:r>
      <w:r w:rsidR="00377B42" w:rsidRPr="00476F89">
        <w:rPr>
          <w:rFonts w:asciiTheme="minorHAnsi" w:hAnsiTheme="minorHAnsi" w:cstheme="minorHAnsi"/>
          <w:szCs w:val="22"/>
        </w:rPr>
        <w:t>,</w:t>
      </w:r>
      <w:r w:rsidRPr="00476F89">
        <w:rPr>
          <w:rFonts w:asciiTheme="minorHAnsi" w:hAnsiTheme="minorHAnsi" w:cstheme="minorHAnsi"/>
          <w:szCs w:val="22"/>
        </w:rPr>
        <w:t xml:space="preserve"> including the meeting schedule, administrative arrangements, and the list of </w:t>
      </w:r>
      <w:r w:rsidR="00095622" w:rsidRPr="00476F89">
        <w:rPr>
          <w:rFonts w:asciiTheme="minorHAnsi" w:hAnsiTheme="minorHAnsi" w:cstheme="minorHAnsi"/>
          <w:szCs w:val="22"/>
        </w:rPr>
        <w:t>T</w:t>
      </w:r>
      <w:r w:rsidRPr="00476F89">
        <w:rPr>
          <w:rFonts w:asciiTheme="minorHAnsi" w:hAnsiTheme="minorHAnsi" w:cstheme="minorHAnsi"/>
          <w:szCs w:val="22"/>
        </w:rPr>
        <w:t xml:space="preserve">heme </w:t>
      </w:r>
      <w:r w:rsidR="00095622" w:rsidRPr="00476F89">
        <w:rPr>
          <w:rFonts w:asciiTheme="minorHAnsi" w:hAnsiTheme="minorHAnsi" w:cstheme="minorHAnsi"/>
          <w:szCs w:val="22"/>
        </w:rPr>
        <w:t>Convenor</w:t>
      </w:r>
      <w:r w:rsidRPr="00476F89">
        <w:rPr>
          <w:rFonts w:asciiTheme="minorHAnsi" w:hAnsiTheme="minorHAnsi" w:cstheme="minorHAnsi"/>
          <w:szCs w:val="22"/>
        </w:rPr>
        <w:t>s.</w:t>
      </w:r>
    </w:p>
    <w:tbl>
      <w:tblPr>
        <w:tblW w:w="3561" w:type="pct"/>
        <w:tblInd w:w="10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711"/>
        <w:gridCol w:w="4948"/>
      </w:tblGrid>
      <w:tr w:rsidR="00AD4B81" w:rsidRPr="00476F89" w14:paraId="71B3D1DD"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60A8F8E" w14:textId="3D5EF9F4" w:rsidR="00547AF7" w:rsidRPr="00476F89" w:rsidRDefault="005F1A08" w:rsidP="002E236C">
            <w:pPr>
              <w:widowControl w:val="0"/>
              <w:kinsoku w:val="0"/>
              <w:overflowPunct w:val="0"/>
              <w:autoSpaceDE w:val="0"/>
              <w:autoSpaceDN w:val="0"/>
              <w:adjustRightInd w:val="0"/>
              <w:snapToGrid w:val="0"/>
              <w:spacing w:before="20" w:after="20"/>
              <w:ind w:left="162"/>
              <w:jc w:val="both"/>
              <w:rPr>
                <w:rFonts w:asciiTheme="minorHAnsi" w:eastAsiaTheme="minorEastAsia" w:hAnsiTheme="minorHAnsi" w:cstheme="minorHAnsi"/>
                <w:szCs w:val="22"/>
              </w:rPr>
            </w:pPr>
            <w:r w:rsidRPr="00476F89">
              <w:rPr>
                <w:rFonts w:asciiTheme="minorHAnsi" w:hAnsiTheme="minorHAnsi" w:cstheme="minorHAnsi"/>
                <w:szCs w:val="22"/>
              </w:rPr>
              <w:t xml:space="preserve"> </w:t>
            </w:r>
            <w:bookmarkStart w:id="2" w:name="_Hlk132919100"/>
            <w:r w:rsidR="00547AF7" w:rsidRPr="00476F89">
              <w:rPr>
                <w:rFonts w:asciiTheme="minorHAnsi" w:hAnsiTheme="minorHAnsi" w:cstheme="minorHAnsi"/>
                <w:szCs w:val="22"/>
              </w:rPr>
              <w:t>Chair</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E32109A" w14:textId="6E434D9F"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hAnsiTheme="minorHAnsi" w:cstheme="minorHAnsi"/>
                <w:i/>
                <w:iCs/>
                <w:szCs w:val="22"/>
                <w:lang w:val="fr-FR"/>
              </w:rPr>
            </w:pPr>
            <w:r w:rsidRPr="00476F89">
              <w:rPr>
                <w:rFonts w:asciiTheme="minorHAnsi" w:hAnsiTheme="minorHAnsi" w:cstheme="minorHAnsi"/>
                <w:iCs/>
                <w:szCs w:val="22"/>
              </w:rPr>
              <w:t xml:space="preserve">Emily Crigler: </w:t>
            </w:r>
            <w:hyperlink r:id="rId9" w:history="1">
              <w:r w:rsidR="00AD4B81" w:rsidRPr="00476F89">
                <w:rPr>
                  <w:rStyle w:val="Hyperlink"/>
                  <w:rFonts w:asciiTheme="minorHAnsi" w:hAnsiTheme="minorHAnsi" w:cstheme="minorHAnsi"/>
                  <w:iCs/>
                  <w:color w:val="auto"/>
                  <w:szCs w:val="22"/>
                  <w:u w:val="none"/>
                </w:rPr>
                <w:t>emily.crigler@noaa.gov</w:t>
              </w:r>
            </w:hyperlink>
            <w:r w:rsidR="00AD4B81" w:rsidRPr="00476F89">
              <w:rPr>
                <w:rFonts w:asciiTheme="minorHAnsi" w:hAnsiTheme="minorHAnsi" w:cstheme="minorHAnsi"/>
                <w:szCs w:val="22"/>
              </w:rPr>
              <w:t xml:space="preserve"> </w:t>
            </w:r>
          </w:p>
        </w:tc>
      </w:tr>
      <w:tr w:rsidR="00AD4B81" w:rsidRPr="00476F89" w14:paraId="4789AE9C"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86F709" w14:textId="71D3CFDB" w:rsidR="00547AF7" w:rsidRPr="00476F89" w:rsidRDefault="00547AF7" w:rsidP="002E236C">
            <w:pPr>
              <w:widowControl w:val="0"/>
              <w:kinsoku w:val="0"/>
              <w:overflowPunct w:val="0"/>
              <w:autoSpaceDE w:val="0"/>
              <w:autoSpaceDN w:val="0"/>
              <w:adjustRightInd w:val="0"/>
              <w:snapToGrid w:val="0"/>
              <w:spacing w:before="20" w:after="20"/>
              <w:ind w:left="162"/>
              <w:jc w:val="both"/>
              <w:rPr>
                <w:rFonts w:asciiTheme="minorHAnsi" w:hAnsiTheme="minorHAnsi" w:cstheme="minorHAnsi"/>
                <w:szCs w:val="22"/>
              </w:rPr>
            </w:pPr>
            <w:r w:rsidRPr="00476F89">
              <w:rPr>
                <w:rFonts w:asciiTheme="minorHAnsi" w:hAnsiTheme="minorHAnsi" w:cstheme="minorHAnsi"/>
                <w:szCs w:val="22"/>
              </w:rPr>
              <w:t>Vice Chair</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46BFCF8A" w14:textId="4DAEA548"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hAnsiTheme="minorHAnsi" w:cstheme="minorHAnsi"/>
                <w:szCs w:val="22"/>
              </w:rPr>
            </w:pPr>
            <w:r w:rsidRPr="00476F89">
              <w:rPr>
                <w:rFonts w:asciiTheme="minorHAnsi" w:hAnsiTheme="minorHAnsi" w:cstheme="minorHAnsi"/>
                <w:iCs/>
                <w:szCs w:val="22"/>
              </w:rPr>
              <w:t>Vacant</w:t>
            </w:r>
          </w:p>
        </w:tc>
      </w:tr>
      <w:tr w:rsidR="00AD4B81" w:rsidRPr="00476F89" w14:paraId="7CFBB901"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FC6979" w14:textId="2DC63F3F" w:rsidR="00547AF7" w:rsidRPr="00476F89" w:rsidRDefault="00547AF7" w:rsidP="002E236C">
            <w:pPr>
              <w:widowControl w:val="0"/>
              <w:kinsoku w:val="0"/>
              <w:overflowPunct w:val="0"/>
              <w:autoSpaceDE w:val="0"/>
              <w:autoSpaceDN w:val="0"/>
              <w:adjustRightInd w:val="0"/>
              <w:snapToGrid w:val="0"/>
              <w:spacing w:before="20" w:after="20"/>
              <w:ind w:left="162"/>
              <w:jc w:val="both"/>
              <w:rPr>
                <w:rFonts w:asciiTheme="minorHAnsi" w:eastAsiaTheme="minorEastAsia" w:hAnsiTheme="minorHAnsi" w:cstheme="minorHAnsi"/>
                <w:szCs w:val="22"/>
              </w:rPr>
            </w:pPr>
            <w:r w:rsidRPr="00476F89">
              <w:rPr>
                <w:rFonts w:asciiTheme="minorHAnsi" w:hAnsiTheme="minorHAnsi" w:cstheme="minorHAnsi"/>
                <w:szCs w:val="22"/>
              </w:rPr>
              <w:t>ST Theme</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966EF6A" w14:textId="681315A9"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hAnsiTheme="minorHAnsi" w:cstheme="minorHAnsi"/>
                <w:szCs w:val="22"/>
                <w:lang w:val="fr-FR"/>
              </w:rPr>
            </w:pPr>
            <w:r w:rsidRPr="00476F89">
              <w:rPr>
                <w:rFonts w:asciiTheme="minorHAnsi" w:hAnsiTheme="minorHAnsi" w:cstheme="minorHAnsi"/>
                <w:szCs w:val="22"/>
                <w:lang w:val="fr-FR"/>
              </w:rPr>
              <w:t>Valerie Post</w:t>
            </w:r>
            <w:r w:rsidR="00547AF7" w:rsidRPr="00476F89">
              <w:rPr>
                <w:rFonts w:asciiTheme="minorHAnsi" w:hAnsiTheme="minorHAnsi" w:cstheme="minorHAnsi"/>
                <w:szCs w:val="22"/>
                <w:lang w:val="fr-FR"/>
              </w:rPr>
              <w:t xml:space="preserve">: </w:t>
            </w:r>
            <w:hyperlink r:id="rId10" w:history="1">
              <w:r w:rsidR="00547AF7" w:rsidRPr="00476F89">
                <w:rPr>
                  <w:rStyle w:val="Hyperlink"/>
                  <w:rFonts w:asciiTheme="minorHAnsi" w:hAnsiTheme="minorHAnsi" w:cstheme="minorHAnsi"/>
                  <w:color w:val="auto"/>
                  <w:szCs w:val="22"/>
                  <w:u w:val="none"/>
                  <w:lang w:val="fr-FR"/>
                </w:rPr>
                <w:t>valerie.post@noaa.gov</w:t>
              </w:r>
            </w:hyperlink>
            <w:r w:rsidR="00547AF7" w:rsidRPr="00476F89">
              <w:rPr>
                <w:rStyle w:val="Hyperlink"/>
                <w:rFonts w:asciiTheme="minorHAnsi" w:hAnsiTheme="minorHAnsi" w:cstheme="minorHAnsi"/>
                <w:color w:val="auto"/>
                <w:szCs w:val="22"/>
                <w:u w:val="none"/>
                <w:lang w:val="fr-FR"/>
              </w:rPr>
              <w:t xml:space="preserve"> </w:t>
            </w:r>
          </w:p>
        </w:tc>
      </w:tr>
      <w:tr w:rsidR="00AD4B81" w:rsidRPr="00476F89" w14:paraId="26E7A09D"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FF5532C" w14:textId="4C62CBC1" w:rsidR="00547AF7" w:rsidRPr="00476F89" w:rsidRDefault="00547AF7" w:rsidP="002E236C">
            <w:pPr>
              <w:widowControl w:val="0"/>
              <w:kinsoku w:val="0"/>
              <w:overflowPunct w:val="0"/>
              <w:autoSpaceDE w:val="0"/>
              <w:autoSpaceDN w:val="0"/>
              <w:adjustRightInd w:val="0"/>
              <w:snapToGrid w:val="0"/>
              <w:spacing w:before="20" w:after="20"/>
              <w:ind w:left="162"/>
              <w:jc w:val="both"/>
              <w:rPr>
                <w:rFonts w:asciiTheme="minorHAnsi" w:eastAsiaTheme="minorEastAsia" w:hAnsiTheme="minorHAnsi" w:cstheme="minorHAnsi"/>
                <w:szCs w:val="22"/>
              </w:rPr>
            </w:pPr>
            <w:r w:rsidRPr="00476F89">
              <w:rPr>
                <w:rFonts w:asciiTheme="minorHAnsi" w:hAnsiTheme="minorHAnsi" w:cstheme="minorHAnsi"/>
                <w:szCs w:val="22"/>
              </w:rPr>
              <w:t>SA Theme</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A7F7CA7" w14:textId="18AD20B2" w:rsidR="00547AF7" w:rsidRPr="00476F89" w:rsidRDefault="00547AF7" w:rsidP="002E236C">
            <w:pPr>
              <w:widowControl w:val="0"/>
              <w:kinsoku w:val="0"/>
              <w:overflowPunct w:val="0"/>
              <w:autoSpaceDE w:val="0"/>
              <w:autoSpaceDN w:val="0"/>
              <w:adjustRightInd w:val="0"/>
              <w:snapToGrid w:val="0"/>
              <w:spacing w:before="20" w:after="20"/>
              <w:jc w:val="both"/>
              <w:rPr>
                <w:rStyle w:val="Hyperlink"/>
                <w:rFonts w:asciiTheme="minorHAnsi" w:hAnsiTheme="minorHAnsi" w:cstheme="minorHAnsi"/>
                <w:color w:val="auto"/>
                <w:szCs w:val="22"/>
                <w:u w:val="none"/>
              </w:rPr>
            </w:pPr>
            <w:r w:rsidRPr="00476F89">
              <w:rPr>
                <w:rFonts w:asciiTheme="minorHAnsi" w:hAnsiTheme="minorHAnsi" w:cstheme="minorHAnsi"/>
                <w:szCs w:val="22"/>
              </w:rPr>
              <w:t xml:space="preserve">Hidetada Kiyofuji: </w:t>
            </w:r>
            <w:r w:rsidRPr="00476F89">
              <w:rPr>
                <w:rStyle w:val="Hyperlink"/>
                <w:rFonts w:asciiTheme="minorHAnsi" w:hAnsiTheme="minorHAnsi" w:cstheme="minorHAnsi"/>
                <w:color w:val="auto"/>
                <w:szCs w:val="22"/>
                <w:u w:val="none"/>
              </w:rPr>
              <w:t>kiyofuji_hidetada20@fra.go.jp</w:t>
            </w:r>
          </w:p>
          <w:p w14:paraId="57DDCFCF" w14:textId="53D25AF0"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hAnsiTheme="minorHAnsi" w:cstheme="minorHAnsi"/>
                <w:szCs w:val="22"/>
                <w:lang w:val="fr-FR"/>
              </w:rPr>
            </w:pPr>
            <w:r w:rsidRPr="00476F89">
              <w:rPr>
                <w:rFonts w:asciiTheme="minorHAnsi" w:hAnsiTheme="minorHAnsi" w:cstheme="minorHAnsi"/>
                <w:szCs w:val="22"/>
                <w:lang w:val="fr-FR"/>
              </w:rPr>
              <w:t>Berry M</w:t>
            </w:r>
            <w:r w:rsidR="00AD77CB" w:rsidRPr="00476F89">
              <w:rPr>
                <w:rFonts w:asciiTheme="minorHAnsi" w:hAnsiTheme="minorHAnsi" w:cstheme="minorHAnsi"/>
                <w:szCs w:val="22"/>
                <w:lang w:val="fr-FR"/>
              </w:rPr>
              <w:t>u</w:t>
            </w:r>
            <w:r w:rsidRPr="00476F89">
              <w:rPr>
                <w:rFonts w:asciiTheme="minorHAnsi" w:hAnsiTheme="minorHAnsi" w:cstheme="minorHAnsi"/>
                <w:szCs w:val="22"/>
                <w:lang w:val="fr-FR"/>
              </w:rPr>
              <w:t>ller</w:t>
            </w:r>
            <w:r w:rsidR="00547AF7" w:rsidRPr="00476F89">
              <w:rPr>
                <w:rFonts w:asciiTheme="minorHAnsi" w:hAnsiTheme="minorHAnsi" w:cstheme="minorHAnsi"/>
                <w:szCs w:val="22"/>
                <w:lang w:val="fr-FR"/>
              </w:rPr>
              <w:t xml:space="preserve">: </w:t>
            </w:r>
            <w:hyperlink r:id="rId11" w:history="1">
              <w:r w:rsidR="00547AF7" w:rsidRPr="00476F89">
                <w:rPr>
                  <w:rStyle w:val="Hyperlink"/>
                  <w:rFonts w:asciiTheme="minorHAnsi" w:hAnsiTheme="minorHAnsi" w:cstheme="minorHAnsi"/>
                  <w:color w:val="auto"/>
                  <w:szCs w:val="22"/>
                  <w:u w:val="none"/>
                  <w:lang w:val="fr-FR"/>
                </w:rPr>
                <w:t>bmuller@mimra.com</w:t>
              </w:r>
            </w:hyperlink>
            <w:r w:rsidR="00547AF7" w:rsidRPr="00476F89">
              <w:rPr>
                <w:rFonts w:asciiTheme="minorHAnsi" w:hAnsiTheme="minorHAnsi" w:cstheme="minorHAnsi"/>
                <w:szCs w:val="22"/>
                <w:lang w:val="fr-FR"/>
              </w:rPr>
              <w:t xml:space="preserve"> </w:t>
            </w:r>
          </w:p>
          <w:p w14:paraId="39770AD7" w14:textId="3E866CC5"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hAnsiTheme="minorHAnsi" w:cstheme="minorHAnsi"/>
                <w:szCs w:val="22"/>
                <w:lang w:val="fr-FR"/>
              </w:rPr>
            </w:pPr>
            <w:r w:rsidRPr="00476F89">
              <w:rPr>
                <w:rFonts w:asciiTheme="minorHAnsi" w:hAnsiTheme="minorHAnsi" w:cstheme="minorHAnsi"/>
                <w:szCs w:val="22"/>
                <w:lang w:val="fr-FR"/>
              </w:rPr>
              <w:t>Michelle Sculley</w:t>
            </w:r>
            <w:r w:rsidR="00547AF7" w:rsidRPr="00476F89">
              <w:rPr>
                <w:rFonts w:asciiTheme="minorHAnsi" w:hAnsiTheme="minorHAnsi" w:cstheme="minorHAnsi"/>
                <w:szCs w:val="22"/>
                <w:lang w:val="fr-FR"/>
              </w:rPr>
              <w:t xml:space="preserve">: </w:t>
            </w:r>
            <w:hyperlink r:id="rId12" w:history="1">
              <w:r w:rsidR="00547AF7" w:rsidRPr="00476F89">
                <w:rPr>
                  <w:rStyle w:val="Hyperlink"/>
                  <w:rFonts w:asciiTheme="minorHAnsi" w:hAnsiTheme="minorHAnsi" w:cstheme="minorHAnsi"/>
                  <w:color w:val="auto"/>
                  <w:szCs w:val="22"/>
                  <w:u w:val="none"/>
                  <w:lang w:val="fr-FR"/>
                </w:rPr>
                <w:t>michelle.sculley@noaa.gov</w:t>
              </w:r>
            </w:hyperlink>
            <w:r w:rsidR="00547AF7" w:rsidRPr="00476F89">
              <w:rPr>
                <w:rStyle w:val="Hyperlink"/>
                <w:rFonts w:asciiTheme="minorHAnsi" w:hAnsiTheme="minorHAnsi" w:cstheme="minorHAnsi"/>
                <w:color w:val="auto"/>
                <w:szCs w:val="22"/>
                <w:u w:val="none"/>
                <w:lang w:val="fr-FR"/>
              </w:rPr>
              <w:t xml:space="preserve"> </w:t>
            </w:r>
            <w:r w:rsidR="006224DB" w:rsidRPr="00476F89">
              <w:rPr>
                <w:rStyle w:val="Hyperlink"/>
                <w:rFonts w:asciiTheme="minorHAnsi" w:hAnsiTheme="minorHAnsi" w:cstheme="minorHAnsi"/>
                <w:color w:val="auto"/>
                <w:szCs w:val="22"/>
                <w:u w:val="none"/>
                <w:lang w:val="fr-FR"/>
              </w:rPr>
              <w:t xml:space="preserve"> </w:t>
            </w:r>
          </w:p>
        </w:tc>
      </w:tr>
      <w:tr w:rsidR="00AD4B81" w:rsidRPr="00476F89" w14:paraId="160B8812"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F097DF4" w14:textId="06426CA2" w:rsidR="00547AF7" w:rsidRPr="00476F89" w:rsidRDefault="00547AF7" w:rsidP="002E236C">
            <w:pPr>
              <w:widowControl w:val="0"/>
              <w:kinsoku w:val="0"/>
              <w:overflowPunct w:val="0"/>
              <w:autoSpaceDE w:val="0"/>
              <w:autoSpaceDN w:val="0"/>
              <w:adjustRightInd w:val="0"/>
              <w:snapToGrid w:val="0"/>
              <w:spacing w:before="20" w:after="20"/>
              <w:ind w:left="162"/>
              <w:jc w:val="both"/>
              <w:rPr>
                <w:rFonts w:asciiTheme="minorHAnsi" w:eastAsiaTheme="minorEastAsia" w:hAnsiTheme="minorHAnsi" w:cstheme="minorHAnsi"/>
                <w:szCs w:val="22"/>
              </w:rPr>
            </w:pPr>
            <w:r w:rsidRPr="00476F89">
              <w:rPr>
                <w:rFonts w:asciiTheme="minorHAnsi" w:hAnsiTheme="minorHAnsi" w:cstheme="minorHAnsi"/>
                <w:szCs w:val="22"/>
              </w:rPr>
              <w:t>MI Theme</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2D5FB03" w14:textId="63F498CA" w:rsidR="00547AF7" w:rsidRPr="00476F89" w:rsidRDefault="006224DB" w:rsidP="002E236C">
            <w:pPr>
              <w:widowControl w:val="0"/>
              <w:kinsoku w:val="0"/>
              <w:overflowPunct w:val="0"/>
              <w:autoSpaceDE w:val="0"/>
              <w:autoSpaceDN w:val="0"/>
              <w:adjustRightInd w:val="0"/>
              <w:snapToGrid w:val="0"/>
              <w:spacing w:before="20" w:after="20"/>
              <w:jc w:val="both"/>
              <w:rPr>
                <w:rFonts w:asciiTheme="minorHAnsi" w:hAnsiTheme="minorHAnsi" w:cstheme="minorHAnsi"/>
                <w:szCs w:val="22"/>
                <w:lang w:val="fr-FR"/>
              </w:rPr>
            </w:pPr>
            <w:r w:rsidRPr="00476F89">
              <w:rPr>
                <w:rFonts w:asciiTheme="minorHAnsi" w:hAnsiTheme="minorHAnsi" w:cstheme="minorHAnsi"/>
                <w:iCs/>
                <w:szCs w:val="22"/>
              </w:rPr>
              <w:t>Shuya Nakatsuka</w:t>
            </w:r>
            <w:r w:rsidR="00D8406D" w:rsidRPr="00476F89">
              <w:rPr>
                <w:rFonts w:asciiTheme="minorHAnsi" w:hAnsiTheme="minorHAnsi" w:cstheme="minorHAnsi"/>
                <w:iCs/>
                <w:szCs w:val="22"/>
              </w:rPr>
              <w:t>:</w:t>
            </w:r>
            <w:r w:rsidR="00AD4B81" w:rsidRPr="00476F89">
              <w:rPr>
                <w:rFonts w:asciiTheme="minorHAnsi" w:hAnsiTheme="minorHAnsi" w:cstheme="minorHAnsi"/>
                <w:iCs/>
                <w:szCs w:val="22"/>
              </w:rPr>
              <w:t xml:space="preserve"> </w:t>
            </w:r>
            <w:r w:rsidRPr="00476F89">
              <w:rPr>
                <w:rFonts w:asciiTheme="minorHAnsi" w:hAnsiTheme="minorHAnsi" w:cstheme="minorHAnsi"/>
                <w:szCs w:val="22"/>
              </w:rPr>
              <w:t>nakatsuka_shuya49@fra.go.jp</w:t>
            </w:r>
          </w:p>
        </w:tc>
      </w:tr>
      <w:tr w:rsidR="00AD4B81" w:rsidRPr="00476F89" w14:paraId="3865D7FC" w14:textId="77777777" w:rsidTr="000E11C6">
        <w:tc>
          <w:tcPr>
            <w:tcW w:w="12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36FD642" w14:textId="052CEB6E" w:rsidR="00547AF7" w:rsidRPr="00476F89" w:rsidRDefault="00547AF7" w:rsidP="002E236C">
            <w:pPr>
              <w:widowControl w:val="0"/>
              <w:kinsoku w:val="0"/>
              <w:overflowPunct w:val="0"/>
              <w:autoSpaceDE w:val="0"/>
              <w:autoSpaceDN w:val="0"/>
              <w:adjustRightInd w:val="0"/>
              <w:snapToGrid w:val="0"/>
              <w:spacing w:before="20" w:after="20"/>
              <w:ind w:left="162"/>
              <w:jc w:val="both"/>
              <w:rPr>
                <w:rFonts w:asciiTheme="minorHAnsi" w:eastAsiaTheme="minorEastAsia" w:hAnsiTheme="minorHAnsi" w:cstheme="minorHAnsi"/>
                <w:szCs w:val="22"/>
              </w:rPr>
            </w:pPr>
            <w:r w:rsidRPr="00476F89">
              <w:rPr>
                <w:rFonts w:asciiTheme="minorHAnsi" w:hAnsiTheme="minorHAnsi" w:cstheme="minorHAnsi"/>
                <w:szCs w:val="22"/>
              </w:rPr>
              <w:t>EB Theme</w:t>
            </w:r>
          </w:p>
        </w:tc>
        <w:tc>
          <w:tcPr>
            <w:tcW w:w="37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9A5E2A6" w14:textId="4A73115A" w:rsidR="00547AF7" w:rsidRPr="00476F89" w:rsidRDefault="004924F6" w:rsidP="002E236C">
            <w:pPr>
              <w:widowControl w:val="0"/>
              <w:kinsoku w:val="0"/>
              <w:overflowPunct w:val="0"/>
              <w:autoSpaceDE w:val="0"/>
              <w:autoSpaceDN w:val="0"/>
              <w:adjustRightInd w:val="0"/>
              <w:snapToGrid w:val="0"/>
              <w:spacing w:before="20" w:after="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Yonat Swimmer</w:t>
            </w:r>
            <w:r w:rsidR="00547AF7" w:rsidRPr="00476F89">
              <w:rPr>
                <w:rFonts w:asciiTheme="minorHAnsi" w:eastAsiaTheme="minorEastAsia" w:hAnsiTheme="minorHAnsi" w:cstheme="minorHAnsi"/>
                <w:szCs w:val="22"/>
              </w:rPr>
              <w:t xml:space="preserve">: </w:t>
            </w:r>
            <w:hyperlink r:id="rId13" w:history="1">
              <w:r w:rsidR="00547AF7" w:rsidRPr="00476F89">
                <w:rPr>
                  <w:rStyle w:val="Hyperlink"/>
                  <w:rFonts w:asciiTheme="minorHAnsi" w:eastAsiaTheme="minorEastAsia" w:hAnsiTheme="minorHAnsi" w:cstheme="minorHAnsi"/>
                  <w:color w:val="auto"/>
                  <w:szCs w:val="22"/>
                  <w:u w:val="none"/>
                </w:rPr>
                <w:t>yonat.swimmer@noaa.gov</w:t>
              </w:r>
            </w:hyperlink>
            <w:r w:rsidR="00547AF7" w:rsidRPr="00476F89">
              <w:rPr>
                <w:rFonts w:asciiTheme="minorHAnsi" w:eastAsiaTheme="minorEastAsia" w:hAnsiTheme="minorHAnsi" w:cstheme="minorHAnsi"/>
                <w:szCs w:val="22"/>
              </w:rPr>
              <w:t xml:space="preserve"> </w:t>
            </w:r>
          </w:p>
          <w:p w14:paraId="0EF3C1FE" w14:textId="5D50AC72" w:rsidR="00547AF7" w:rsidRPr="00476F89" w:rsidRDefault="00CF2FE0" w:rsidP="002E236C">
            <w:pPr>
              <w:adjustRightInd w:val="0"/>
              <w:snapToGrid w:val="0"/>
              <w:spacing w:before="20" w:after="20"/>
              <w:jc w:val="both"/>
              <w:rPr>
                <w:rFonts w:asciiTheme="minorHAnsi" w:hAnsiTheme="minorHAnsi" w:cstheme="minorHAnsi"/>
                <w:szCs w:val="22"/>
              </w:rPr>
            </w:pPr>
            <w:r w:rsidRPr="00476F89">
              <w:rPr>
                <w:rFonts w:asciiTheme="minorHAnsi" w:hAnsiTheme="minorHAnsi" w:cstheme="minorHAnsi"/>
                <w:iCs/>
                <w:szCs w:val="22"/>
              </w:rPr>
              <w:t xml:space="preserve">Leyla Knittweis: </w:t>
            </w:r>
            <w:r w:rsidRPr="00476F89">
              <w:rPr>
                <w:rFonts w:asciiTheme="minorHAnsi" w:hAnsiTheme="minorHAnsi" w:cstheme="minorHAnsi"/>
                <w:szCs w:val="22"/>
              </w:rPr>
              <w:t>leyla.knittweis@mpi.govt.nz</w:t>
            </w:r>
          </w:p>
        </w:tc>
      </w:tr>
      <w:bookmarkEnd w:id="2"/>
    </w:tbl>
    <w:p w14:paraId="6F9E60B2" w14:textId="77777777" w:rsidR="00894AC5" w:rsidRDefault="00894AC5" w:rsidP="002E236C">
      <w:pPr>
        <w:widowControl w:val="0"/>
        <w:kinsoku w:val="0"/>
        <w:overflowPunct w:val="0"/>
        <w:autoSpaceDE w:val="0"/>
        <w:autoSpaceDN w:val="0"/>
        <w:adjustRightInd w:val="0"/>
        <w:snapToGrid w:val="0"/>
        <w:ind w:left="1440"/>
        <w:jc w:val="both"/>
        <w:rPr>
          <w:rFonts w:asciiTheme="minorHAnsi" w:eastAsiaTheme="minorEastAsia" w:hAnsiTheme="minorHAnsi" w:cstheme="minorHAnsi"/>
          <w:b/>
          <w:szCs w:val="22"/>
        </w:rPr>
      </w:pPr>
    </w:p>
    <w:p w14:paraId="15B53DAE" w14:textId="6E32AD90" w:rsidR="00894AC5" w:rsidRPr="00AC2BB2" w:rsidRDefault="003F4773" w:rsidP="00AC2BB2">
      <w:pPr>
        <w:adjustRightInd w:val="0"/>
        <w:snapToGrid w:val="0"/>
        <w:ind w:left="720"/>
        <w:jc w:val="both"/>
        <w:rPr>
          <w:rFonts w:asciiTheme="minorHAnsi" w:hAnsiTheme="minorHAnsi" w:cstheme="minorHAnsi"/>
          <w:bCs/>
          <w:szCs w:val="22"/>
        </w:rPr>
      </w:pPr>
      <w:bookmarkStart w:id="3" w:name="_Hlk197587652"/>
      <w:r w:rsidRPr="00AC2BB2">
        <w:rPr>
          <w:rFonts w:asciiTheme="minorHAnsi" w:eastAsiaTheme="minorEastAsia" w:hAnsiTheme="minorHAnsi" w:cstheme="minorHAnsi"/>
          <w:bCs/>
          <w:szCs w:val="22"/>
        </w:rPr>
        <w:t>Deadlines</w:t>
      </w:r>
      <w:r w:rsidR="00894AC5" w:rsidRPr="00AC2BB2">
        <w:rPr>
          <w:rFonts w:asciiTheme="minorHAnsi" w:hAnsiTheme="minorHAnsi" w:cstheme="minorHAnsi"/>
          <w:bCs/>
          <w:szCs w:val="22"/>
        </w:rPr>
        <w:t xml:space="preserve"> for submitting meeting papers</w:t>
      </w:r>
      <w:r w:rsidR="00AC2BB2" w:rsidRPr="00AC2BB2">
        <w:rPr>
          <w:rFonts w:asciiTheme="minorHAnsi" w:hAnsiTheme="minorHAnsi" w:cstheme="minorHAnsi"/>
          <w:szCs w:val="22"/>
        </w:rPr>
        <w:t xml:space="preserve"> via </w:t>
      </w:r>
      <w:r w:rsidR="00AC2BB2">
        <w:rPr>
          <w:rFonts w:asciiTheme="minorHAnsi" w:hAnsiTheme="minorHAnsi" w:cstheme="minorHAnsi"/>
          <w:szCs w:val="22"/>
        </w:rPr>
        <w:t xml:space="preserve">the </w:t>
      </w:r>
      <w:hyperlink r:id="rId14" w:history="1">
        <w:r w:rsidR="00CA0195" w:rsidRPr="00CA0195">
          <w:rPr>
            <w:rStyle w:val="Hyperlink"/>
            <w:rFonts w:eastAsia="Times New Roman"/>
          </w:rPr>
          <w:t>SC Document Submission System</w:t>
        </w:r>
      </w:hyperlink>
      <w:r w:rsidR="00CA0195">
        <w:rPr>
          <w:rFonts w:eastAsia="Times New Roman"/>
        </w:rPr>
        <w:t>:</w:t>
      </w:r>
    </w:p>
    <w:p w14:paraId="32C51537" w14:textId="28B03166" w:rsidR="00894AC5" w:rsidRPr="00476F89" w:rsidRDefault="00894AC5" w:rsidP="00AC2BB2">
      <w:pPr>
        <w:numPr>
          <w:ilvl w:val="0"/>
          <w:numId w:val="30"/>
        </w:numPr>
        <w:tabs>
          <w:tab w:val="clear" w:pos="360"/>
          <w:tab w:val="num" w:pos="2160"/>
        </w:tabs>
        <w:adjustRightInd w:val="0"/>
        <w:snapToGrid w:val="0"/>
        <w:ind w:left="1440" w:hanging="360"/>
        <w:jc w:val="both"/>
        <w:rPr>
          <w:rFonts w:asciiTheme="minorHAnsi" w:hAnsiTheme="minorHAnsi" w:cstheme="minorHAnsi"/>
          <w:szCs w:val="22"/>
        </w:rPr>
      </w:pPr>
      <w:r w:rsidRPr="00476F89">
        <w:rPr>
          <w:rFonts w:asciiTheme="minorHAnsi" w:hAnsiTheme="minorHAnsi" w:cstheme="minorHAnsi"/>
          <w:szCs w:val="22"/>
        </w:rPr>
        <w:t>Annual Report – Part 1</w:t>
      </w:r>
      <w:r w:rsidR="00AC2BB2">
        <w:rPr>
          <w:rFonts w:asciiTheme="minorHAnsi" w:hAnsiTheme="minorHAnsi" w:cstheme="minorHAnsi"/>
          <w:szCs w:val="22"/>
        </w:rPr>
        <w:t xml:space="preserve">: due </w:t>
      </w:r>
      <w:r w:rsidR="00AC2BB2" w:rsidRPr="00476F89">
        <w:rPr>
          <w:rFonts w:asciiTheme="minorHAnsi" w:eastAsiaTheme="minorEastAsia" w:hAnsiTheme="minorHAnsi" w:cstheme="minorHAnsi"/>
          <w:szCs w:val="22"/>
        </w:rPr>
        <w:t xml:space="preserve">by </w:t>
      </w:r>
      <w:r w:rsidR="00AC2BB2" w:rsidRPr="00476F89">
        <w:rPr>
          <w:rFonts w:asciiTheme="minorHAnsi" w:hAnsiTheme="minorHAnsi" w:cstheme="minorHAnsi"/>
          <w:szCs w:val="22"/>
        </w:rPr>
        <w:t>7 July 2025</w:t>
      </w:r>
      <w:r w:rsidR="00AC2BB2" w:rsidRPr="00476F89">
        <w:rPr>
          <w:rFonts w:asciiTheme="minorHAnsi" w:eastAsiaTheme="minorEastAsia" w:hAnsiTheme="minorHAnsi" w:cstheme="minorHAnsi"/>
          <w:szCs w:val="22"/>
        </w:rPr>
        <w:t xml:space="preserve"> </w:t>
      </w:r>
    </w:p>
    <w:p w14:paraId="5C462F78" w14:textId="010A0FDE" w:rsidR="00894AC5" w:rsidRPr="00476F89" w:rsidRDefault="003F4773" w:rsidP="00AC2BB2">
      <w:pPr>
        <w:numPr>
          <w:ilvl w:val="0"/>
          <w:numId w:val="30"/>
        </w:numPr>
        <w:tabs>
          <w:tab w:val="clear" w:pos="360"/>
          <w:tab w:val="num" w:pos="2160"/>
        </w:tabs>
        <w:adjustRightInd w:val="0"/>
        <w:snapToGrid w:val="0"/>
        <w:ind w:left="1440" w:hanging="360"/>
        <w:jc w:val="both"/>
        <w:rPr>
          <w:rFonts w:asciiTheme="minorHAnsi" w:hAnsiTheme="minorHAnsi" w:cstheme="minorHAnsi"/>
          <w:szCs w:val="22"/>
        </w:rPr>
      </w:pPr>
      <w:r w:rsidRPr="00476F89">
        <w:rPr>
          <w:rFonts w:asciiTheme="minorHAnsi" w:hAnsiTheme="minorHAnsi" w:cstheme="minorHAnsi"/>
          <w:szCs w:val="22"/>
        </w:rPr>
        <w:t>Titles</w:t>
      </w:r>
      <w:r w:rsidR="00AC2BB2">
        <w:rPr>
          <w:rFonts w:asciiTheme="minorHAnsi" w:hAnsiTheme="minorHAnsi" w:cstheme="minorHAnsi"/>
          <w:szCs w:val="22"/>
        </w:rPr>
        <w:t>,</w:t>
      </w:r>
      <w:r w:rsidRPr="00476F89">
        <w:rPr>
          <w:rFonts w:asciiTheme="minorHAnsi" w:hAnsiTheme="minorHAnsi" w:cstheme="minorHAnsi"/>
          <w:szCs w:val="22"/>
        </w:rPr>
        <w:t xml:space="preserve"> abstract</w:t>
      </w:r>
      <w:r w:rsidR="00AC2BB2">
        <w:rPr>
          <w:rFonts w:asciiTheme="minorHAnsi" w:hAnsiTheme="minorHAnsi" w:cstheme="minorHAnsi"/>
          <w:szCs w:val="22"/>
        </w:rPr>
        <w:t xml:space="preserve">s, and justification for acceptance: due by </w:t>
      </w:r>
      <w:r w:rsidR="00AC2BB2" w:rsidRPr="00476F89">
        <w:rPr>
          <w:rFonts w:asciiTheme="minorHAnsi" w:eastAsiaTheme="minorEastAsia" w:hAnsiTheme="minorHAnsi" w:cstheme="minorHAnsi"/>
          <w:szCs w:val="22"/>
        </w:rPr>
        <w:t xml:space="preserve">24 June 2025 </w:t>
      </w:r>
    </w:p>
    <w:p w14:paraId="360B6A71" w14:textId="3F6AEB7C" w:rsidR="003F4773" w:rsidRPr="00476F89" w:rsidRDefault="003F4773" w:rsidP="00AC2BB2">
      <w:pPr>
        <w:numPr>
          <w:ilvl w:val="0"/>
          <w:numId w:val="30"/>
        </w:numPr>
        <w:tabs>
          <w:tab w:val="clear" w:pos="360"/>
          <w:tab w:val="num" w:pos="1800"/>
        </w:tabs>
        <w:adjustRightInd w:val="0"/>
        <w:snapToGrid w:val="0"/>
        <w:ind w:left="1440" w:hanging="36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F</w:t>
      </w:r>
      <w:r w:rsidR="00894AC5" w:rsidRPr="00476F89">
        <w:rPr>
          <w:rFonts w:asciiTheme="minorHAnsi" w:hAnsiTheme="minorHAnsi" w:cstheme="minorHAnsi"/>
          <w:szCs w:val="22"/>
        </w:rPr>
        <w:t>ull papers</w:t>
      </w:r>
      <w:r w:rsidR="00AC2BB2">
        <w:rPr>
          <w:rFonts w:asciiTheme="minorHAnsi" w:hAnsiTheme="minorHAnsi" w:cstheme="minorHAnsi"/>
          <w:szCs w:val="22"/>
        </w:rPr>
        <w:t xml:space="preserve">: due by </w:t>
      </w:r>
      <w:r w:rsidR="00AC2BB2" w:rsidRPr="00476F89">
        <w:rPr>
          <w:rFonts w:asciiTheme="minorHAnsi" w:hAnsiTheme="minorHAnsi" w:cstheme="minorHAnsi"/>
          <w:szCs w:val="22"/>
        </w:rPr>
        <w:t xml:space="preserve">14 July 2025 </w:t>
      </w:r>
    </w:p>
    <w:bookmarkEnd w:id="3"/>
    <w:p w14:paraId="5C78873A" w14:textId="77777777" w:rsidR="003F4773" w:rsidRPr="00476F89" w:rsidRDefault="003F4773" w:rsidP="002E236C">
      <w:pPr>
        <w:adjustRightInd w:val="0"/>
        <w:snapToGrid w:val="0"/>
        <w:ind w:left="1440"/>
        <w:jc w:val="both"/>
        <w:rPr>
          <w:rFonts w:asciiTheme="minorHAnsi" w:eastAsiaTheme="minorEastAsia" w:hAnsiTheme="minorHAnsi" w:cstheme="minorHAnsi"/>
          <w:szCs w:val="22"/>
        </w:rPr>
      </w:pPr>
    </w:p>
    <w:p w14:paraId="62B737FB" w14:textId="33CE700A" w:rsidR="00A2122B" w:rsidRPr="00476F89" w:rsidRDefault="00A2122B" w:rsidP="006818DE">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lastRenderedPageBreak/>
        <w:t>Issues arising from the Commission</w:t>
      </w:r>
    </w:p>
    <w:p w14:paraId="67050069" w14:textId="77777777" w:rsidR="00E60639" w:rsidRPr="00476F89" w:rsidRDefault="00E60639"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68A97A63" w14:textId="4F2D0472" w:rsidR="001B1C7E" w:rsidRPr="00476F89" w:rsidRDefault="006224DB" w:rsidP="006818DE">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t>
      </w:r>
      <w:r w:rsidR="001B1C7E" w:rsidRPr="00476F89">
        <w:rPr>
          <w:rFonts w:asciiTheme="minorHAnsi" w:hAnsiTheme="minorHAnsi" w:cstheme="minorHAnsi"/>
          <w:szCs w:val="22"/>
        </w:rPr>
        <w:t xml:space="preserve">will </w:t>
      </w:r>
      <w:r w:rsidR="001B1C7E" w:rsidRPr="00476F89">
        <w:rPr>
          <w:rFonts w:asciiTheme="minorHAnsi" w:eastAsiaTheme="minorEastAsia" w:hAnsiTheme="minorHAnsi" w:cstheme="minorHAnsi"/>
          <w:szCs w:val="22"/>
        </w:rPr>
        <w:t>be briefed on</w:t>
      </w:r>
      <w:r w:rsidR="001B1C7E" w:rsidRPr="00476F89">
        <w:rPr>
          <w:rFonts w:asciiTheme="minorHAnsi" w:hAnsiTheme="minorHAnsi" w:cstheme="minorHAnsi"/>
          <w:szCs w:val="22"/>
        </w:rPr>
        <w:t xml:space="preserve"> issues arising from the previous meetings of the Commission and the Scientific Committee. </w:t>
      </w:r>
    </w:p>
    <w:p w14:paraId="12DDF916" w14:textId="77777777" w:rsidR="001B1C7E" w:rsidRPr="00476F89" w:rsidRDefault="001B1C7E"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0CEF6770" w14:textId="5C35CB43" w:rsidR="00A83306" w:rsidRPr="00476F89" w:rsidRDefault="00A83306" w:rsidP="006818DE">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Adoption of </w:t>
      </w:r>
      <w:r w:rsidR="00212AB9">
        <w:rPr>
          <w:rFonts w:asciiTheme="minorHAnsi" w:hAnsiTheme="minorHAnsi" w:cstheme="minorHAnsi"/>
          <w:b/>
          <w:szCs w:val="22"/>
        </w:rPr>
        <w:t xml:space="preserve">the </w:t>
      </w:r>
      <w:r w:rsidRPr="00476F89">
        <w:rPr>
          <w:rFonts w:asciiTheme="minorHAnsi" w:hAnsiTheme="minorHAnsi" w:cstheme="minorHAnsi"/>
          <w:b/>
          <w:szCs w:val="22"/>
        </w:rPr>
        <w:t>agenda</w:t>
      </w:r>
    </w:p>
    <w:p w14:paraId="4865E1C9" w14:textId="77777777" w:rsidR="00E60639" w:rsidRPr="00476F89" w:rsidRDefault="00E60639"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7C0603A2" w14:textId="53DD6DED" w:rsidR="001B1C7E" w:rsidRPr="00476F89" w:rsidRDefault="001B1C7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Provisional Agenda for </w:t>
      </w:r>
      <w:r w:rsidR="006224DB" w:rsidRPr="00476F89">
        <w:rPr>
          <w:rFonts w:asciiTheme="minorHAnsi" w:hAnsiTheme="minorHAnsi" w:cstheme="minorHAnsi"/>
          <w:szCs w:val="22"/>
        </w:rPr>
        <w:t xml:space="preserve">SC21 </w:t>
      </w:r>
      <w:r w:rsidR="00E96814" w:rsidRPr="00476F89">
        <w:rPr>
          <w:rFonts w:asciiTheme="minorHAnsi" w:hAnsiTheme="minorHAnsi" w:cstheme="minorHAnsi"/>
          <w:szCs w:val="22"/>
        </w:rPr>
        <w:t>was</w:t>
      </w:r>
      <w:r w:rsidRPr="00476F89">
        <w:rPr>
          <w:rFonts w:asciiTheme="minorHAnsi" w:hAnsiTheme="minorHAnsi" w:cstheme="minorHAnsi"/>
          <w:szCs w:val="22"/>
        </w:rPr>
        <w:t xml:space="preserve"> posted on </w:t>
      </w:r>
      <w:r w:rsidR="00AD4B81" w:rsidRPr="00476F89">
        <w:rPr>
          <w:rFonts w:asciiTheme="minorHAnsi" w:hAnsiTheme="minorHAnsi" w:cstheme="minorHAnsi"/>
          <w:szCs w:val="22"/>
        </w:rPr>
        <w:t>8</w:t>
      </w:r>
      <w:r w:rsidR="006224DB" w:rsidRPr="00476F89">
        <w:rPr>
          <w:rFonts w:asciiTheme="minorHAnsi" w:hAnsiTheme="minorHAnsi" w:cstheme="minorHAnsi"/>
          <w:szCs w:val="22"/>
        </w:rPr>
        <w:t xml:space="preserve"> </w:t>
      </w:r>
      <w:r w:rsidRPr="00476F89">
        <w:rPr>
          <w:rFonts w:asciiTheme="minorHAnsi" w:hAnsiTheme="minorHAnsi" w:cstheme="minorHAnsi"/>
          <w:szCs w:val="22"/>
        </w:rPr>
        <w:t xml:space="preserve">May </w:t>
      </w:r>
      <w:r w:rsidR="006224DB" w:rsidRPr="00476F89">
        <w:rPr>
          <w:rFonts w:asciiTheme="minorHAnsi" w:hAnsiTheme="minorHAnsi" w:cstheme="minorHAnsi"/>
          <w:szCs w:val="22"/>
        </w:rPr>
        <w:t>2025</w:t>
      </w:r>
      <w:r w:rsidR="00CA0195">
        <w:rPr>
          <w:rFonts w:asciiTheme="minorHAnsi" w:hAnsiTheme="minorHAnsi" w:cstheme="minorHAnsi"/>
          <w:szCs w:val="22"/>
        </w:rPr>
        <w:t>, in accordance with</w:t>
      </w:r>
      <w:r w:rsidRPr="00476F89">
        <w:rPr>
          <w:rFonts w:asciiTheme="minorHAnsi" w:hAnsiTheme="minorHAnsi" w:cstheme="minorHAnsi"/>
          <w:szCs w:val="22"/>
        </w:rPr>
        <w:t xml:space="preserve"> Rule 1 of the Commission’s Rules of Procedure. Any Member of the Commission, the Chair, or the Executive Director may, at least 30 days before the opening of the Regular Session</w:t>
      </w:r>
      <w:r w:rsidR="00377B42" w:rsidRPr="00476F89">
        <w:rPr>
          <w:rFonts w:asciiTheme="minorHAnsi" w:hAnsiTheme="minorHAnsi" w:cstheme="minorHAnsi"/>
          <w:szCs w:val="22"/>
        </w:rPr>
        <w:t>,</w:t>
      </w:r>
      <w:r w:rsidRPr="00476F89">
        <w:rPr>
          <w:rFonts w:asciiTheme="minorHAnsi" w:hAnsiTheme="minorHAnsi" w:cstheme="minorHAnsi"/>
          <w:szCs w:val="22"/>
        </w:rPr>
        <w:t xml:space="preserve"> request the inclusion of supplementary items in the Provisional Agenda. A request for the inclusion of a supplementary item in the Provisional Agenda shall be accompanied by a written explanation of the proposed supplementary item, which will be communicated to all CCMs and observers at least 20 days before the opening of the Session. </w:t>
      </w:r>
    </w:p>
    <w:p w14:paraId="0DC64C39" w14:textId="77777777" w:rsidR="001B1C7E" w:rsidRPr="00476F89" w:rsidRDefault="001B1C7E" w:rsidP="002E236C">
      <w:pPr>
        <w:widowControl w:val="0"/>
        <w:kinsoku w:val="0"/>
        <w:overflowPunct w:val="0"/>
        <w:autoSpaceDE w:val="0"/>
        <w:autoSpaceDN w:val="0"/>
        <w:adjustRightInd w:val="0"/>
        <w:snapToGrid w:val="0"/>
        <w:ind w:left="1440"/>
        <w:jc w:val="both"/>
        <w:rPr>
          <w:rFonts w:asciiTheme="minorHAnsi" w:hAnsiTheme="minorHAnsi" w:cstheme="minorHAnsi"/>
          <w:szCs w:val="22"/>
        </w:rPr>
      </w:pPr>
    </w:p>
    <w:p w14:paraId="0B66EF9E" w14:textId="77777777" w:rsidR="001B1C7E" w:rsidRPr="00476F89" w:rsidRDefault="001B1C7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Other matters to be discussed under Agenda Item 12 may be proposed here.</w:t>
      </w:r>
    </w:p>
    <w:p w14:paraId="070329C3" w14:textId="77777777" w:rsidR="001B1C7E" w:rsidRPr="00476F89" w:rsidRDefault="001B1C7E" w:rsidP="002E236C">
      <w:pPr>
        <w:widowControl w:val="0"/>
        <w:kinsoku w:val="0"/>
        <w:overflowPunct w:val="0"/>
        <w:autoSpaceDE w:val="0"/>
        <w:autoSpaceDN w:val="0"/>
        <w:adjustRightInd w:val="0"/>
        <w:snapToGrid w:val="0"/>
        <w:ind w:left="1080"/>
        <w:jc w:val="both"/>
        <w:rPr>
          <w:rFonts w:asciiTheme="minorHAnsi" w:hAnsiTheme="minorHAnsi" w:cstheme="minorHAnsi"/>
          <w:szCs w:val="22"/>
        </w:rPr>
      </w:pPr>
    </w:p>
    <w:p w14:paraId="258D7533" w14:textId="77777777" w:rsidR="00A83306" w:rsidRPr="00476F89" w:rsidRDefault="00A83306" w:rsidP="006818DE">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Reporting arrangements</w:t>
      </w:r>
      <w:r w:rsidR="00E93DF0" w:rsidRPr="00476F89">
        <w:rPr>
          <w:rFonts w:asciiTheme="minorHAnsi" w:hAnsiTheme="minorHAnsi" w:cstheme="minorHAnsi"/>
          <w:b/>
          <w:szCs w:val="22"/>
        </w:rPr>
        <w:t xml:space="preserve"> </w:t>
      </w:r>
    </w:p>
    <w:p w14:paraId="436911BC" w14:textId="77777777" w:rsidR="00E60639" w:rsidRPr="00476F89" w:rsidRDefault="00E60639" w:rsidP="002E236C">
      <w:pPr>
        <w:pStyle w:val="ListParagraph"/>
        <w:adjustRightInd w:val="0"/>
        <w:snapToGrid w:val="0"/>
        <w:ind w:left="1440"/>
        <w:jc w:val="both"/>
        <w:rPr>
          <w:rFonts w:asciiTheme="minorHAnsi" w:hAnsiTheme="minorHAnsi" w:cstheme="minorHAnsi"/>
          <w:b/>
          <w:szCs w:val="22"/>
        </w:rPr>
      </w:pPr>
    </w:p>
    <w:p w14:paraId="5271999B" w14:textId="70CB535C" w:rsidR="00E96814"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In accordance with Rule 33 of the Commission’s Rules of Procedure, </w:t>
      </w:r>
      <w:r w:rsidR="00212AB9">
        <w:rPr>
          <w:rFonts w:asciiTheme="minorHAnsi" w:hAnsiTheme="minorHAnsi" w:cstheme="minorHAnsi"/>
          <w:szCs w:val="22"/>
        </w:rPr>
        <w:t>the</w:t>
      </w:r>
      <w:r w:rsidR="00AD4B81" w:rsidRPr="00476F89">
        <w:rPr>
          <w:rFonts w:asciiTheme="minorHAnsi" w:hAnsiTheme="minorHAnsi" w:cstheme="minorHAnsi"/>
          <w:szCs w:val="22"/>
        </w:rPr>
        <w:t xml:space="preserve"> Outcomes Document, containing </w:t>
      </w:r>
      <w:r w:rsidRPr="00476F89">
        <w:rPr>
          <w:rFonts w:asciiTheme="minorHAnsi" w:hAnsiTheme="minorHAnsi" w:cstheme="minorHAnsi"/>
          <w:szCs w:val="22"/>
        </w:rPr>
        <w:t xml:space="preserve">the text of all decisions adopted by </w:t>
      </w:r>
      <w:r w:rsidR="00AD4B81" w:rsidRPr="00476F89">
        <w:rPr>
          <w:rFonts w:asciiTheme="minorHAnsi" w:hAnsiTheme="minorHAnsi" w:cstheme="minorHAnsi"/>
          <w:szCs w:val="22"/>
        </w:rPr>
        <w:t>SC21,</w:t>
      </w:r>
      <w:r w:rsidR="006224DB" w:rsidRPr="00476F89">
        <w:rPr>
          <w:rFonts w:asciiTheme="minorHAnsi" w:hAnsiTheme="minorHAnsi" w:cstheme="minorHAnsi"/>
          <w:szCs w:val="22"/>
        </w:rPr>
        <w:t xml:space="preserve"> </w:t>
      </w:r>
      <w:r w:rsidRPr="00476F89">
        <w:rPr>
          <w:rFonts w:asciiTheme="minorHAnsi" w:hAnsiTheme="minorHAnsi" w:cstheme="minorHAnsi"/>
          <w:szCs w:val="22"/>
        </w:rPr>
        <w:t xml:space="preserve">will be distributed to all members, territories, and observers within seven </w:t>
      </w:r>
      <w:r w:rsidR="00AD4B81" w:rsidRPr="00476F89">
        <w:rPr>
          <w:rFonts w:asciiTheme="minorHAnsi" w:hAnsiTheme="minorHAnsi" w:cstheme="minorHAnsi"/>
          <w:szCs w:val="22"/>
        </w:rPr>
        <w:t xml:space="preserve">(7) </w:t>
      </w:r>
      <w:r w:rsidRPr="00476F89">
        <w:rPr>
          <w:rFonts w:asciiTheme="minorHAnsi" w:hAnsiTheme="minorHAnsi" w:cstheme="minorHAnsi"/>
          <w:szCs w:val="22"/>
        </w:rPr>
        <w:t xml:space="preserve">working days </w:t>
      </w:r>
      <w:r w:rsidR="00AD4B81" w:rsidRPr="00476F89">
        <w:rPr>
          <w:rFonts w:asciiTheme="minorHAnsi" w:hAnsiTheme="minorHAnsi" w:cstheme="minorHAnsi"/>
          <w:szCs w:val="22"/>
        </w:rPr>
        <w:t>of</w:t>
      </w:r>
      <w:r w:rsidRPr="00476F89">
        <w:rPr>
          <w:rFonts w:asciiTheme="minorHAnsi" w:hAnsiTheme="minorHAnsi" w:cstheme="minorHAnsi"/>
          <w:szCs w:val="22"/>
        </w:rPr>
        <w:t xml:space="preserve"> the adoption.</w:t>
      </w:r>
      <w:r w:rsidR="00AD4B81" w:rsidRPr="00476F89">
        <w:rPr>
          <w:rFonts w:asciiTheme="minorHAnsi" w:hAnsiTheme="minorHAnsi" w:cstheme="minorHAnsi"/>
          <w:szCs w:val="22"/>
        </w:rPr>
        <w:t xml:space="preserve"> The SC21 </w:t>
      </w:r>
      <w:r w:rsidR="00E96814" w:rsidRPr="00476F89">
        <w:rPr>
          <w:rFonts w:asciiTheme="minorHAnsi" w:hAnsiTheme="minorHAnsi" w:cstheme="minorHAnsi"/>
          <w:szCs w:val="22"/>
        </w:rPr>
        <w:t>Summary Report</w:t>
      </w:r>
      <w:r w:rsidR="00E96814" w:rsidRPr="00476F89">
        <w:rPr>
          <w:rFonts w:asciiTheme="minorHAnsi" w:eastAsiaTheme="minorEastAsia" w:hAnsiTheme="minorHAnsi" w:cstheme="minorHAnsi"/>
          <w:szCs w:val="22"/>
        </w:rPr>
        <w:t xml:space="preserve"> will be adopted intersessionally</w:t>
      </w:r>
      <w:r w:rsidR="00E96814" w:rsidRPr="00476F89">
        <w:rPr>
          <w:rFonts w:asciiTheme="minorHAnsi" w:hAnsiTheme="minorHAnsi" w:cstheme="minorHAnsi"/>
          <w:szCs w:val="22"/>
        </w:rPr>
        <w:t xml:space="preserve">. </w:t>
      </w:r>
    </w:p>
    <w:p w14:paraId="7E26DBE8" w14:textId="131F7B5C" w:rsidR="00AD4B81" w:rsidRPr="00476F89" w:rsidRDefault="00AD4B81"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6B1EA985" w14:textId="4DF53E14" w:rsidR="00E96814" w:rsidRPr="00476F89" w:rsidRDefault="00AD4B81" w:rsidP="006818DE">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A</w:t>
      </w:r>
      <w:r w:rsidR="00E96814" w:rsidRPr="00476F89">
        <w:rPr>
          <w:rFonts w:asciiTheme="minorHAnsi" w:hAnsiTheme="minorHAnsi" w:cstheme="minorHAnsi"/>
          <w:szCs w:val="22"/>
        </w:rPr>
        <w:t xml:space="preserve"> </w:t>
      </w:r>
      <w:r w:rsidR="00E96814" w:rsidRPr="00476F89">
        <w:rPr>
          <w:rFonts w:asciiTheme="minorHAnsi" w:eastAsiaTheme="minorEastAsia" w:hAnsiTheme="minorHAnsi" w:cstheme="minorHAnsi"/>
          <w:szCs w:val="22"/>
        </w:rPr>
        <w:t xml:space="preserve">lead </w:t>
      </w:r>
      <w:r w:rsidR="00E96814" w:rsidRPr="00476F89">
        <w:rPr>
          <w:rFonts w:asciiTheme="minorHAnsi" w:hAnsiTheme="minorHAnsi" w:cstheme="minorHAnsi"/>
          <w:szCs w:val="22"/>
        </w:rPr>
        <w:t>rapporteur</w:t>
      </w:r>
      <w:r w:rsidR="00E96814" w:rsidRPr="00476F89">
        <w:rPr>
          <w:rFonts w:asciiTheme="minorHAnsi" w:eastAsiaTheme="minorEastAsia" w:hAnsiTheme="minorHAnsi" w:cstheme="minorHAnsi"/>
          <w:szCs w:val="22"/>
        </w:rPr>
        <w:t xml:space="preserve"> </w:t>
      </w:r>
      <w:r w:rsidRPr="00476F89">
        <w:rPr>
          <w:rFonts w:asciiTheme="minorHAnsi" w:eastAsiaTheme="minorEastAsia" w:hAnsiTheme="minorHAnsi" w:cstheme="minorHAnsi"/>
          <w:szCs w:val="22"/>
        </w:rPr>
        <w:t xml:space="preserve">will be hired </w:t>
      </w:r>
      <w:r w:rsidR="00E96814" w:rsidRPr="00476F89">
        <w:rPr>
          <w:rFonts w:asciiTheme="minorHAnsi" w:eastAsiaTheme="minorEastAsia" w:hAnsiTheme="minorHAnsi" w:cstheme="minorHAnsi"/>
          <w:szCs w:val="22"/>
        </w:rPr>
        <w:t xml:space="preserve">to produce a </w:t>
      </w:r>
      <w:r w:rsidR="00E96814" w:rsidRPr="00476F89">
        <w:rPr>
          <w:rFonts w:asciiTheme="minorHAnsi" w:hAnsiTheme="minorHAnsi" w:cstheme="minorHAnsi"/>
          <w:szCs w:val="22"/>
        </w:rPr>
        <w:t xml:space="preserve">DRAFT Summary Report, and the </w:t>
      </w:r>
      <w:r w:rsidR="00095622" w:rsidRPr="00476F89">
        <w:rPr>
          <w:rFonts w:asciiTheme="minorHAnsi" w:hAnsiTheme="minorHAnsi" w:cstheme="minorHAnsi"/>
          <w:szCs w:val="22"/>
        </w:rPr>
        <w:t>T</w:t>
      </w:r>
      <w:r w:rsidR="00E96814" w:rsidRPr="00476F89">
        <w:rPr>
          <w:rFonts w:asciiTheme="minorHAnsi" w:eastAsiaTheme="minorEastAsia" w:hAnsiTheme="minorHAnsi" w:cstheme="minorHAnsi"/>
          <w:szCs w:val="22"/>
        </w:rPr>
        <w:t xml:space="preserve">heme </w:t>
      </w:r>
      <w:r w:rsidR="00095622" w:rsidRPr="00476F89">
        <w:rPr>
          <w:rFonts w:asciiTheme="minorHAnsi" w:eastAsiaTheme="minorEastAsia" w:hAnsiTheme="minorHAnsi" w:cstheme="minorHAnsi"/>
          <w:szCs w:val="22"/>
        </w:rPr>
        <w:t>Convenor</w:t>
      </w:r>
      <w:r w:rsidR="00E96814" w:rsidRPr="00476F89">
        <w:rPr>
          <w:rFonts w:asciiTheme="minorHAnsi" w:eastAsiaTheme="minorEastAsia" w:hAnsiTheme="minorHAnsi" w:cstheme="minorHAnsi"/>
          <w:szCs w:val="22"/>
        </w:rPr>
        <w:t>s will</w:t>
      </w:r>
      <w:r w:rsidR="00E96814" w:rsidRPr="00476F89">
        <w:rPr>
          <w:rFonts w:asciiTheme="minorHAnsi" w:hAnsiTheme="minorHAnsi" w:cstheme="minorHAnsi"/>
          <w:szCs w:val="22"/>
        </w:rPr>
        <w:t xml:space="preserve"> </w:t>
      </w:r>
      <w:r w:rsidR="00E96814" w:rsidRPr="00476F89">
        <w:rPr>
          <w:rFonts w:asciiTheme="minorHAnsi" w:eastAsiaTheme="minorEastAsia" w:hAnsiTheme="minorHAnsi" w:cstheme="minorHAnsi"/>
          <w:szCs w:val="22"/>
        </w:rPr>
        <w:t>arrange</w:t>
      </w:r>
      <w:r w:rsidR="00E96814" w:rsidRPr="00476F89">
        <w:rPr>
          <w:rFonts w:asciiTheme="minorHAnsi" w:hAnsiTheme="minorHAnsi" w:cstheme="minorHAnsi"/>
          <w:szCs w:val="22"/>
        </w:rPr>
        <w:t xml:space="preserve"> their support rapporteurs</w:t>
      </w:r>
      <w:r w:rsidR="00E96814" w:rsidRPr="00476F89">
        <w:rPr>
          <w:rFonts w:asciiTheme="minorHAnsi" w:eastAsiaTheme="minorEastAsia" w:hAnsiTheme="minorHAnsi" w:cstheme="minorHAnsi"/>
          <w:szCs w:val="22"/>
        </w:rPr>
        <w:t xml:space="preserve"> as needed.</w:t>
      </w:r>
      <w:r w:rsidR="00E96814" w:rsidRPr="00476F89">
        <w:rPr>
          <w:rFonts w:asciiTheme="minorHAnsi" w:hAnsiTheme="minorHAnsi" w:cstheme="minorHAnsi"/>
          <w:szCs w:val="22"/>
        </w:rPr>
        <w:t xml:space="preserve"> </w:t>
      </w:r>
    </w:p>
    <w:p w14:paraId="125A47D5" w14:textId="77777777" w:rsidR="00E96814" w:rsidRPr="00476F89" w:rsidRDefault="00E96814" w:rsidP="002E236C">
      <w:pPr>
        <w:widowControl w:val="0"/>
        <w:kinsoku w:val="0"/>
        <w:overflowPunct w:val="0"/>
        <w:autoSpaceDE w:val="0"/>
        <w:autoSpaceDN w:val="0"/>
        <w:adjustRightInd w:val="0"/>
        <w:snapToGrid w:val="0"/>
        <w:ind w:left="1440"/>
        <w:jc w:val="both"/>
        <w:rPr>
          <w:rFonts w:asciiTheme="minorHAnsi" w:hAnsiTheme="minorHAnsi" w:cstheme="minorHAnsi"/>
          <w:szCs w:val="22"/>
        </w:rPr>
      </w:pPr>
    </w:p>
    <w:p w14:paraId="1B22B6BB" w14:textId="77777777" w:rsidR="00A83306" w:rsidRPr="00476F89" w:rsidRDefault="00A83306" w:rsidP="006818DE">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Intersessional activities of the Scientific Committee</w:t>
      </w:r>
      <w:r w:rsidR="00993582" w:rsidRPr="00476F89">
        <w:rPr>
          <w:rFonts w:asciiTheme="minorHAnsi" w:hAnsiTheme="minorHAnsi" w:cstheme="minorHAnsi"/>
          <w:b/>
          <w:szCs w:val="22"/>
        </w:rPr>
        <w:t xml:space="preserve"> </w:t>
      </w:r>
    </w:p>
    <w:p w14:paraId="1562F8EE" w14:textId="77777777" w:rsidR="00E60639" w:rsidRPr="00476F89" w:rsidRDefault="00E60639" w:rsidP="002E236C">
      <w:pPr>
        <w:pStyle w:val="ListParagraph"/>
        <w:adjustRightInd w:val="0"/>
        <w:snapToGrid w:val="0"/>
        <w:ind w:left="1440"/>
        <w:jc w:val="both"/>
        <w:rPr>
          <w:rFonts w:asciiTheme="minorHAnsi" w:hAnsiTheme="minorHAnsi" w:cstheme="minorHAnsi"/>
          <w:b/>
          <w:szCs w:val="22"/>
        </w:rPr>
      </w:pPr>
    </w:p>
    <w:p w14:paraId="1A033E44" w14:textId="368099BA"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b/>
          <w:bCs/>
          <w:szCs w:val="22"/>
        </w:rPr>
      </w:pPr>
      <w:r w:rsidRPr="00476F89">
        <w:rPr>
          <w:rFonts w:asciiTheme="minorHAnsi" w:hAnsiTheme="minorHAnsi" w:cstheme="minorHAnsi"/>
          <w:szCs w:val="22"/>
        </w:rPr>
        <w:t xml:space="preserve">The Chair, with support from the Secretariat, will report on </w:t>
      </w:r>
      <w:r w:rsidR="00AD4B81" w:rsidRPr="00476F89">
        <w:rPr>
          <w:rFonts w:asciiTheme="minorHAnsi" w:hAnsiTheme="minorHAnsi" w:cstheme="minorHAnsi"/>
          <w:szCs w:val="22"/>
        </w:rPr>
        <w:t>SC’s</w:t>
      </w:r>
      <w:r w:rsidR="00377B42" w:rsidRPr="00476F89">
        <w:rPr>
          <w:rFonts w:asciiTheme="minorHAnsi" w:hAnsiTheme="minorHAnsi" w:cstheme="minorHAnsi"/>
          <w:szCs w:val="22"/>
        </w:rPr>
        <w:t xml:space="preserve"> intersessional activities</w:t>
      </w:r>
      <w:r w:rsidRPr="00476F89">
        <w:rPr>
          <w:rFonts w:asciiTheme="minorHAnsi" w:hAnsiTheme="minorHAnsi" w:cstheme="minorHAnsi"/>
          <w:szCs w:val="22"/>
        </w:rPr>
        <w:t xml:space="preserve">. </w:t>
      </w:r>
    </w:p>
    <w:p w14:paraId="02D755CD" w14:textId="77777777" w:rsidR="007E569E" w:rsidRPr="00476F89" w:rsidRDefault="007E569E" w:rsidP="002E236C">
      <w:pPr>
        <w:pStyle w:val="ListParagraph"/>
        <w:adjustRightInd w:val="0"/>
        <w:snapToGrid w:val="0"/>
        <w:ind w:left="1440"/>
        <w:jc w:val="both"/>
        <w:rPr>
          <w:rFonts w:asciiTheme="minorHAnsi" w:hAnsiTheme="minorHAnsi" w:cstheme="minorHAnsi"/>
          <w:b/>
          <w:szCs w:val="22"/>
        </w:rPr>
      </w:pPr>
    </w:p>
    <w:p w14:paraId="1AD29D1B" w14:textId="77777777" w:rsidR="00AD4B81" w:rsidRPr="00476F89" w:rsidRDefault="00AD4B81" w:rsidP="002E236C">
      <w:pPr>
        <w:pStyle w:val="ListParagraph"/>
        <w:adjustRightInd w:val="0"/>
        <w:snapToGrid w:val="0"/>
        <w:ind w:left="1440"/>
        <w:jc w:val="both"/>
        <w:rPr>
          <w:rFonts w:asciiTheme="minorHAnsi" w:hAnsiTheme="minorHAnsi" w:cstheme="minorHAnsi"/>
          <w:b/>
          <w:szCs w:val="22"/>
        </w:rPr>
      </w:pPr>
    </w:p>
    <w:p w14:paraId="795F04B7" w14:textId="64C7240D" w:rsidR="00A83306" w:rsidRPr="00476F89" w:rsidRDefault="00A83306" w:rsidP="006818DE">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Cs w:val="22"/>
        </w:rPr>
      </w:pPr>
      <w:r w:rsidRPr="00476F89">
        <w:rPr>
          <w:rFonts w:asciiTheme="minorHAnsi" w:hAnsiTheme="minorHAnsi" w:cstheme="minorHAnsi"/>
          <w:b/>
          <w:szCs w:val="22"/>
        </w:rPr>
        <w:t>REVIEW OF FISHERIES</w:t>
      </w:r>
    </w:p>
    <w:p w14:paraId="4D44E913" w14:textId="77777777" w:rsidR="00A83306" w:rsidRPr="00476F89" w:rsidRDefault="00A83306"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67AE5CD6" w14:textId="64786DF8" w:rsidR="00A83306" w:rsidRPr="00476F89" w:rsidRDefault="00A83306" w:rsidP="006818DE">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Overview of Western and Central Pacific Ocean (WCPO) fisheries</w:t>
      </w:r>
      <w:r w:rsidR="005F1A08" w:rsidRPr="00476F89">
        <w:rPr>
          <w:rFonts w:asciiTheme="minorHAnsi" w:hAnsiTheme="minorHAnsi" w:cstheme="minorHAnsi"/>
          <w:b/>
          <w:szCs w:val="22"/>
        </w:rPr>
        <w:t xml:space="preserve"> </w:t>
      </w:r>
    </w:p>
    <w:p w14:paraId="33CEC292" w14:textId="77777777" w:rsidR="007E569E" w:rsidRPr="00476F89" w:rsidRDefault="007E569E"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2B2F92A0" w14:textId="59B3F94D"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w:t>
      </w:r>
      <w:r w:rsidRPr="00476F89">
        <w:rPr>
          <w:rFonts w:asciiTheme="minorHAnsi" w:eastAsiaTheme="minorEastAsia" w:hAnsiTheme="minorHAnsi" w:cstheme="minorHAnsi"/>
          <w:szCs w:val="22"/>
        </w:rPr>
        <w:t>Pacific Community – Oceanic Fisheries Programme (</w:t>
      </w:r>
      <w:r w:rsidRPr="00476F89">
        <w:rPr>
          <w:rFonts w:asciiTheme="minorHAnsi" w:hAnsiTheme="minorHAnsi" w:cstheme="minorHAnsi"/>
          <w:szCs w:val="22"/>
        </w:rPr>
        <w:t>SPC-OFP</w:t>
      </w:r>
      <w:r w:rsidRPr="00476F89">
        <w:rPr>
          <w:rFonts w:asciiTheme="minorHAnsi" w:eastAsiaTheme="minorEastAsia" w:hAnsiTheme="minorHAnsi" w:cstheme="minorHAnsi"/>
          <w:szCs w:val="22"/>
        </w:rPr>
        <w:t>)</w:t>
      </w:r>
      <w:r w:rsidRPr="00476F89">
        <w:rPr>
          <w:rFonts w:asciiTheme="minorHAnsi" w:hAnsiTheme="minorHAnsi" w:cstheme="minorHAnsi"/>
          <w:szCs w:val="22"/>
        </w:rPr>
        <w:t xml:space="preserve"> and </w:t>
      </w:r>
      <w:r w:rsidRPr="00476F89">
        <w:rPr>
          <w:rFonts w:asciiTheme="minorHAnsi" w:eastAsiaTheme="minorEastAsia" w:hAnsiTheme="minorHAnsi" w:cstheme="minorHAnsi"/>
          <w:szCs w:val="22"/>
        </w:rPr>
        <w:t>the Pacific Islands Forum Fisheries Agency (</w:t>
      </w:r>
      <w:r w:rsidRPr="00476F89">
        <w:rPr>
          <w:rFonts w:asciiTheme="minorHAnsi" w:hAnsiTheme="minorHAnsi" w:cstheme="minorHAnsi"/>
          <w:szCs w:val="22"/>
        </w:rPr>
        <w:t>FFA</w:t>
      </w:r>
      <w:r w:rsidRPr="00476F89">
        <w:rPr>
          <w:rFonts w:asciiTheme="minorHAnsi" w:eastAsiaTheme="minorEastAsia" w:hAnsiTheme="minorHAnsi" w:cstheme="minorHAnsi"/>
          <w:szCs w:val="22"/>
        </w:rPr>
        <w:t>)</w:t>
      </w:r>
      <w:r w:rsidRPr="00476F89">
        <w:rPr>
          <w:rFonts w:asciiTheme="minorHAnsi" w:hAnsiTheme="minorHAnsi" w:cstheme="minorHAnsi"/>
          <w:szCs w:val="22"/>
        </w:rPr>
        <w:t xml:space="preserve"> will present an overview of </w:t>
      </w:r>
      <w:r w:rsidR="00AD4B81" w:rsidRPr="00476F89">
        <w:rPr>
          <w:rFonts w:asciiTheme="minorHAnsi" w:hAnsiTheme="minorHAnsi" w:cstheme="minorHAnsi"/>
          <w:szCs w:val="22"/>
        </w:rPr>
        <w:t xml:space="preserve">tuna </w:t>
      </w:r>
      <w:r w:rsidRPr="00476F89">
        <w:rPr>
          <w:rFonts w:asciiTheme="minorHAnsi" w:hAnsiTheme="minorHAnsi" w:cstheme="minorHAnsi"/>
          <w:szCs w:val="22"/>
        </w:rPr>
        <w:t>fisheries</w:t>
      </w:r>
      <w:r w:rsidR="00AD4B81" w:rsidRPr="00476F89">
        <w:rPr>
          <w:rFonts w:asciiTheme="minorHAnsi" w:hAnsiTheme="minorHAnsi" w:cstheme="minorHAnsi"/>
          <w:szCs w:val="22"/>
        </w:rPr>
        <w:t xml:space="preserve"> in the </w:t>
      </w:r>
      <w:r w:rsidR="00212AB9">
        <w:rPr>
          <w:rFonts w:asciiTheme="minorHAnsi" w:hAnsiTheme="minorHAnsi" w:cstheme="minorHAnsi"/>
          <w:szCs w:val="22"/>
        </w:rPr>
        <w:t>Western and Central Pacific Ocean (WCPO)</w:t>
      </w:r>
      <w:r w:rsidR="00AD4B81" w:rsidRPr="00476F89">
        <w:rPr>
          <w:rFonts w:asciiTheme="minorHAnsi" w:hAnsiTheme="minorHAnsi" w:cstheme="minorHAnsi"/>
          <w:szCs w:val="22"/>
        </w:rPr>
        <w:t>, including economic conditions for 2024</w:t>
      </w:r>
      <w:r w:rsidRPr="00476F89">
        <w:rPr>
          <w:rFonts w:asciiTheme="minorHAnsi" w:hAnsiTheme="minorHAnsi" w:cstheme="minorHAnsi"/>
          <w:szCs w:val="22"/>
        </w:rPr>
        <w:t xml:space="preserve">. </w:t>
      </w:r>
    </w:p>
    <w:p w14:paraId="5B18DCFD" w14:textId="77777777" w:rsidR="007E569E" w:rsidRPr="00476F89" w:rsidRDefault="007E569E" w:rsidP="002E236C">
      <w:pPr>
        <w:widowControl w:val="0"/>
        <w:kinsoku w:val="0"/>
        <w:overflowPunct w:val="0"/>
        <w:autoSpaceDE w:val="0"/>
        <w:autoSpaceDN w:val="0"/>
        <w:adjustRightInd w:val="0"/>
        <w:snapToGrid w:val="0"/>
        <w:ind w:left="1440"/>
        <w:jc w:val="both"/>
        <w:rPr>
          <w:rFonts w:asciiTheme="minorHAnsi" w:hAnsiTheme="minorHAnsi" w:cstheme="minorHAnsi"/>
          <w:szCs w:val="22"/>
        </w:rPr>
      </w:pPr>
    </w:p>
    <w:p w14:paraId="63E2C015" w14:textId="24EC9BC9" w:rsidR="007E569E" w:rsidRPr="00476F89" w:rsidRDefault="00AD4B81"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As recommended by SC14 (paragraph 119), analyses and projections of economic conditions in WCPO fisheries will be presented under this agenda item. </w:t>
      </w:r>
      <w:r w:rsidR="00FB6F1E" w:rsidRPr="00476F89">
        <w:rPr>
          <w:rFonts w:asciiTheme="minorHAnsi" w:hAnsiTheme="minorHAnsi" w:cstheme="minorHAnsi"/>
          <w:szCs w:val="22"/>
        </w:rPr>
        <w:t xml:space="preserve">SC21 </w:t>
      </w:r>
      <w:r w:rsidR="007E569E" w:rsidRPr="00476F89">
        <w:rPr>
          <w:rFonts w:asciiTheme="minorHAnsi" w:hAnsiTheme="minorHAnsi" w:cstheme="minorHAnsi"/>
          <w:szCs w:val="22"/>
        </w:rPr>
        <w:t xml:space="preserve">will be invited to provide supplementary information, questions, and comments. </w:t>
      </w:r>
    </w:p>
    <w:p w14:paraId="2B8AE20C" w14:textId="77777777" w:rsidR="000E11C6" w:rsidRPr="00476F89" w:rsidRDefault="000E11C6" w:rsidP="002E236C">
      <w:pPr>
        <w:widowControl w:val="0"/>
        <w:kinsoku w:val="0"/>
        <w:overflowPunct w:val="0"/>
        <w:autoSpaceDE w:val="0"/>
        <w:autoSpaceDN w:val="0"/>
        <w:adjustRightInd w:val="0"/>
        <w:snapToGrid w:val="0"/>
        <w:ind w:left="1440"/>
        <w:jc w:val="both"/>
        <w:rPr>
          <w:rFonts w:asciiTheme="minorHAnsi" w:eastAsiaTheme="minorEastAsia" w:hAnsiTheme="minorHAnsi" w:cstheme="minorHAnsi"/>
          <w:szCs w:val="22"/>
          <w:lang w:val="en-NZ"/>
        </w:rPr>
      </w:pPr>
    </w:p>
    <w:p w14:paraId="547097E8" w14:textId="13941AA4" w:rsidR="00A83306" w:rsidRPr="00476F89" w:rsidRDefault="00A83306" w:rsidP="006818DE">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Overview of Eastern Pacific Ocean (EPO) fisheries </w:t>
      </w:r>
    </w:p>
    <w:p w14:paraId="5904EA04" w14:textId="77777777" w:rsidR="007E569E" w:rsidRPr="00476F89" w:rsidRDefault="007E569E"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0A9C0E31" w14:textId="072C7204"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w:t>
      </w:r>
      <w:r w:rsidRPr="00476F89">
        <w:rPr>
          <w:rFonts w:asciiTheme="minorHAnsi" w:eastAsiaTheme="minorEastAsia" w:hAnsiTheme="minorHAnsi" w:cstheme="minorHAnsi"/>
          <w:szCs w:val="22"/>
        </w:rPr>
        <w:t>Inter-American Tropical Tuna Commission (</w:t>
      </w:r>
      <w:r w:rsidRPr="00476F89">
        <w:rPr>
          <w:rFonts w:asciiTheme="minorHAnsi" w:hAnsiTheme="minorHAnsi" w:cstheme="minorHAnsi"/>
          <w:szCs w:val="22"/>
        </w:rPr>
        <w:t>IATTC</w:t>
      </w:r>
      <w:r w:rsidRPr="00476F89">
        <w:rPr>
          <w:rFonts w:asciiTheme="minorHAnsi" w:eastAsiaTheme="minorEastAsia" w:hAnsiTheme="minorHAnsi" w:cstheme="minorHAnsi"/>
          <w:szCs w:val="22"/>
        </w:rPr>
        <w:t>)</w:t>
      </w:r>
      <w:r w:rsidRPr="00476F89">
        <w:rPr>
          <w:rFonts w:asciiTheme="minorHAnsi" w:hAnsiTheme="minorHAnsi" w:cstheme="minorHAnsi"/>
          <w:szCs w:val="22"/>
        </w:rPr>
        <w:t xml:space="preserve"> will present an overview of the fisheries for highly migratory species in the EPO region. </w:t>
      </w:r>
      <w:r w:rsidR="00FB6F1E" w:rsidRPr="00476F89">
        <w:rPr>
          <w:rFonts w:asciiTheme="minorHAnsi" w:hAnsiTheme="minorHAnsi" w:cstheme="minorHAnsi"/>
          <w:szCs w:val="22"/>
        </w:rPr>
        <w:t xml:space="preserve">SC21 </w:t>
      </w:r>
      <w:r w:rsidRPr="00476F89">
        <w:rPr>
          <w:rFonts w:asciiTheme="minorHAnsi" w:hAnsiTheme="minorHAnsi" w:cstheme="minorHAnsi"/>
          <w:szCs w:val="22"/>
        </w:rPr>
        <w:t xml:space="preserve">will be invited to provide supplementary </w:t>
      </w:r>
      <w:r w:rsidRPr="00476F89">
        <w:rPr>
          <w:rFonts w:asciiTheme="minorHAnsi" w:hAnsiTheme="minorHAnsi" w:cstheme="minorHAnsi"/>
          <w:szCs w:val="22"/>
        </w:rPr>
        <w:lastRenderedPageBreak/>
        <w:t>information, questions, and comments.</w:t>
      </w:r>
    </w:p>
    <w:p w14:paraId="0BAD18C6" w14:textId="77777777" w:rsidR="007E569E" w:rsidRPr="00476F89" w:rsidRDefault="007E569E"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38762D0A" w14:textId="521A60EB" w:rsidR="00A83306" w:rsidRPr="00476F89" w:rsidRDefault="00FA2D25" w:rsidP="006818DE">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Annual Report</w:t>
      </w:r>
      <w:r w:rsidRPr="00476F89">
        <w:rPr>
          <w:rFonts w:asciiTheme="minorHAnsi" w:eastAsiaTheme="minorEastAsia" w:hAnsiTheme="minorHAnsi" w:cstheme="minorHAnsi"/>
          <w:b/>
          <w:szCs w:val="22"/>
        </w:rPr>
        <w:t xml:space="preserve"> –</w:t>
      </w:r>
      <w:r w:rsidRPr="00476F89">
        <w:rPr>
          <w:rFonts w:asciiTheme="minorHAnsi" w:hAnsiTheme="minorHAnsi" w:cstheme="minorHAnsi"/>
          <w:b/>
          <w:szCs w:val="22"/>
        </w:rPr>
        <w:t xml:space="preserve"> </w:t>
      </w:r>
      <w:r w:rsidR="001F33F2" w:rsidRPr="00476F89">
        <w:rPr>
          <w:rFonts w:asciiTheme="minorHAnsi" w:hAnsiTheme="minorHAnsi" w:cstheme="minorHAnsi"/>
          <w:b/>
          <w:szCs w:val="22"/>
        </w:rPr>
        <w:t>Part 1</w:t>
      </w:r>
      <w:r w:rsidR="00A83306" w:rsidRPr="00476F89">
        <w:rPr>
          <w:rFonts w:asciiTheme="minorHAnsi" w:hAnsiTheme="minorHAnsi" w:cstheme="minorHAnsi"/>
          <w:b/>
          <w:szCs w:val="22"/>
        </w:rPr>
        <w:t xml:space="preserve"> from Members, </w:t>
      </w:r>
      <w:r w:rsidR="00FD6B49" w:rsidRPr="00476F89">
        <w:rPr>
          <w:rFonts w:asciiTheme="minorHAnsi" w:hAnsiTheme="minorHAnsi" w:cstheme="minorHAnsi"/>
          <w:b/>
          <w:szCs w:val="22"/>
        </w:rPr>
        <w:t xml:space="preserve">Cooperating Non-Members, and </w:t>
      </w:r>
      <w:r w:rsidR="00A83306" w:rsidRPr="00476F89">
        <w:rPr>
          <w:rFonts w:asciiTheme="minorHAnsi" w:hAnsiTheme="minorHAnsi" w:cstheme="minorHAnsi"/>
          <w:b/>
          <w:szCs w:val="22"/>
        </w:rPr>
        <w:t xml:space="preserve">Participating Territories </w:t>
      </w:r>
    </w:p>
    <w:p w14:paraId="500BC472" w14:textId="77777777" w:rsidR="00E60639" w:rsidRPr="00476F89" w:rsidRDefault="00E60639"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6B1D1816" w14:textId="261FBE14"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All CCMs shall submit Part 1 of the Annual Report</w:t>
      </w:r>
      <w:r w:rsidRPr="00476F89">
        <w:rPr>
          <w:rFonts w:asciiTheme="minorHAnsi" w:eastAsiaTheme="minorEastAsia" w:hAnsiTheme="minorHAnsi" w:cstheme="minorHAnsi"/>
          <w:szCs w:val="22"/>
        </w:rPr>
        <w:t xml:space="preserve"> (t</w:t>
      </w:r>
      <w:r w:rsidRPr="00476F89">
        <w:rPr>
          <w:rFonts w:asciiTheme="minorHAnsi" w:hAnsiTheme="minorHAnsi" w:cstheme="minorHAnsi"/>
          <w:szCs w:val="22"/>
        </w:rPr>
        <w:t xml:space="preserve">he amended template is available at </w:t>
      </w:r>
      <w:hyperlink r:id="rId15" w:history="1">
        <w:r w:rsidRPr="00AC2BB2">
          <w:rPr>
            <w:rStyle w:val="Hyperlink"/>
            <w:rFonts w:asciiTheme="minorHAnsi" w:hAnsiTheme="minorHAnsi" w:cstheme="minorHAnsi"/>
            <w:szCs w:val="22"/>
          </w:rPr>
          <w:t>SC-1</w:t>
        </w:r>
      </w:hyperlink>
      <w:r w:rsidRPr="00AC2BB2">
        <w:rPr>
          <w:rFonts w:asciiTheme="minorHAnsi" w:hAnsiTheme="minorHAnsi" w:cstheme="minorHAnsi"/>
          <w:szCs w:val="22"/>
        </w:rPr>
        <w:t xml:space="preserve"> under </w:t>
      </w:r>
      <w:r w:rsidR="00212AB9">
        <w:rPr>
          <w:rFonts w:asciiTheme="minorHAnsi" w:hAnsiTheme="minorHAnsi" w:cstheme="minorHAnsi"/>
          <w:szCs w:val="22"/>
        </w:rPr>
        <w:t>the Guidelines on the WCPFC website) via the dedicated SC21 paper submission webpage by July 7,</w:t>
      </w:r>
      <w:r w:rsidRPr="00476F89">
        <w:rPr>
          <w:rFonts w:asciiTheme="minorHAnsi" w:hAnsiTheme="minorHAnsi" w:cstheme="minorHAnsi"/>
          <w:szCs w:val="22"/>
        </w:rPr>
        <w:t xml:space="preserve"> </w:t>
      </w:r>
      <w:r w:rsidR="00FB6F1E" w:rsidRPr="00476F89">
        <w:rPr>
          <w:rFonts w:asciiTheme="minorHAnsi" w:hAnsiTheme="minorHAnsi" w:cstheme="minorHAnsi"/>
          <w:szCs w:val="22"/>
        </w:rPr>
        <w:t>2025</w:t>
      </w:r>
      <w:r w:rsidRPr="00476F89">
        <w:rPr>
          <w:rFonts w:asciiTheme="minorHAnsi" w:hAnsiTheme="minorHAnsi" w:cstheme="minorHAnsi"/>
          <w:szCs w:val="22"/>
        </w:rPr>
        <w:t xml:space="preserve">.  </w:t>
      </w:r>
    </w:p>
    <w:p w14:paraId="56320505" w14:textId="77777777"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57F76290" w14:textId="2E895FD5" w:rsidR="007E569E" w:rsidRPr="00476F89" w:rsidRDefault="007E569E"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w:t>
      </w:r>
      <w:r w:rsidR="00AC2BB2">
        <w:rPr>
          <w:rFonts w:asciiTheme="minorHAnsi" w:hAnsiTheme="minorHAnsi" w:cstheme="minorHAnsi"/>
          <w:szCs w:val="22"/>
        </w:rPr>
        <w:t>submitted</w:t>
      </w:r>
      <w:r w:rsidRPr="00476F89">
        <w:rPr>
          <w:rFonts w:asciiTheme="minorHAnsi" w:hAnsiTheme="minorHAnsi" w:cstheme="minorHAnsi"/>
          <w:szCs w:val="22"/>
        </w:rPr>
        <w:t xml:space="preserve"> Part 1 reports are posted on the </w:t>
      </w:r>
      <w:r w:rsidR="00FB6F1E" w:rsidRPr="00476F89">
        <w:rPr>
          <w:rFonts w:asciiTheme="minorHAnsi" w:hAnsiTheme="minorHAnsi" w:cstheme="minorHAnsi"/>
          <w:szCs w:val="22"/>
        </w:rPr>
        <w:t xml:space="preserve">SC21 </w:t>
      </w:r>
      <w:r w:rsidRPr="00476F89">
        <w:rPr>
          <w:rFonts w:asciiTheme="minorHAnsi" w:hAnsiTheme="minorHAnsi" w:cstheme="minorHAnsi"/>
          <w:szCs w:val="22"/>
        </w:rPr>
        <w:t>website.</w:t>
      </w:r>
      <w:r w:rsidRPr="00476F89">
        <w:rPr>
          <w:rFonts w:asciiTheme="minorHAnsi" w:eastAsiaTheme="minorEastAsia" w:hAnsiTheme="minorHAnsi" w:cstheme="minorHAnsi"/>
          <w:szCs w:val="22"/>
        </w:rPr>
        <w:t xml:space="preserve"> </w:t>
      </w:r>
      <w:r w:rsidR="00805CF8" w:rsidRPr="00476F89">
        <w:rPr>
          <w:rFonts w:asciiTheme="minorHAnsi" w:hAnsiTheme="minorHAnsi" w:cstheme="minorHAnsi"/>
          <w:szCs w:val="22"/>
        </w:rPr>
        <w:t>All annual reports are assumed to</w:t>
      </w:r>
      <w:r w:rsidRPr="00476F89">
        <w:rPr>
          <w:rFonts w:asciiTheme="minorHAnsi" w:hAnsiTheme="minorHAnsi" w:cstheme="minorHAnsi"/>
          <w:szCs w:val="22"/>
        </w:rPr>
        <w:t xml:space="preserve"> have been </w:t>
      </w:r>
      <w:r w:rsidR="00AC2BB2">
        <w:rPr>
          <w:rFonts w:asciiTheme="minorHAnsi" w:hAnsiTheme="minorHAnsi" w:cstheme="minorHAnsi"/>
          <w:szCs w:val="22"/>
        </w:rPr>
        <w:t>reviewed before</w:t>
      </w:r>
      <w:r w:rsidRPr="00476F89">
        <w:rPr>
          <w:rFonts w:asciiTheme="minorHAnsi" w:hAnsiTheme="minorHAnsi" w:cstheme="minorHAnsi"/>
          <w:szCs w:val="22"/>
        </w:rPr>
        <w:t xml:space="preserve"> the meeting. This agenda item is an opportunity for questions and clarifications</w:t>
      </w:r>
      <w:r w:rsidRPr="00476F89">
        <w:rPr>
          <w:rFonts w:asciiTheme="minorHAnsi" w:eastAsiaTheme="minorEastAsia" w:hAnsiTheme="minorHAnsi" w:cstheme="minorHAnsi"/>
          <w:szCs w:val="22"/>
        </w:rPr>
        <w:t xml:space="preserve"> ONLY</w:t>
      </w:r>
      <w:r w:rsidRPr="00476F89">
        <w:rPr>
          <w:rFonts w:asciiTheme="minorHAnsi" w:hAnsiTheme="minorHAnsi" w:cstheme="minorHAnsi"/>
          <w:szCs w:val="22"/>
        </w:rPr>
        <w:t xml:space="preserve"> concerning these reports.</w:t>
      </w:r>
    </w:p>
    <w:p w14:paraId="1731C346" w14:textId="77777777" w:rsidR="007E569E" w:rsidRPr="00476F89" w:rsidRDefault="007E569E" w:rsidP="002E236C">
      <w:pPr>
        <w:widowControl w:val="0"/>
        <w:kinsoku w:val="0"/>
        <w:overflowPunct w:val="0"/>
        <w:autoSpaceDE w:val="0"/>
        <w:autoSpaceDN w:val="0"/>
        <w:adjustRightInd w:val="0"/>
        <w:snapToGrid w:val="0"/>
        <w:ind w:left="1440"/>
        <w:jc w:val="both"/>
        <w:rPr>
          <w:rFonts w:asciiTheme="minorHAnsi" w:hAnsiTheme="minorHAnsi" w:cstheme="minorHAnsi"/>
          <w:b/>
          <w:szCs w:val="22"/>
        </w:rPr>
      </w:pPr>
    </w:p>
    <w:p w14:paraId="3C10ADDC" w14:textId="73AD07A9" w:rsidR="00A83306" w:rsidRPr="00476F89" w:rsidRDefault="00A83306" w:rsidP="006818DE">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Reports from regional fisheries bodies and other organizations</w:t>
      </w:r>
    </w:p>
    <w:p w14:paraId="12AAAF68" w14:textId="5DE0D785" w:rsidR="00A83306" w:rsidRPr="00476F89" w:rsidRDefault="00A83306"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27E8FF47" w14:textId="508125E3" w:rsidR="00AD4B81" w:rsidRPr="00476F89" w:rsidRDefault="00AD4B81" w:rsidP="006818DE">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The deadline for submitting meeting documents</w:t>
      </w:r>
      <w:r w:rsidR="00AC2BB2">
        <w:rPr>
          <w:rFonts w:asciiTheme="minorHAnsi" w:hAnsiTheme="minorHAnsi" w:cstheme="minorHAnsi"/>
          <w:szCs w:val="22"/>
        </w:rPr>
        <w:t>,</w:t>
      </w:r>
      <w:r w:rsidRPr="00476F89">
        <w:rPr>
          <w:rFonts w:asciiTheme="minorHAnsi" w:hAnsiTheme="minorHAnsi" w:cstheme="minorHAnsi"/>
          <w:szCs w:val="22"/>
        </w:rPr>
        <w:t xml:space="preserve"> </w:t>
      </w:r>
      <w:r w:rsidR="00AC2BB2">
        <w:rPr>
          <w:rFonts w:asciiTheme="minorHAnsi" w:hAnsiTheme="minorHAnsi" w:cstheme="minorHAnsi"/>
          <w:szCs w:val="22"/>
        </w:rPr>
        <w:t>via the dedicated SC21 paper submission webpage,</w:t>
      </w:r>
      <w:r w:rsidR="00AC2BB2" w:rsidRPr="00476F89">
        <w:rPr>
          <w:rFonts w:asciiTheme="minorHAnsi" w:hAnsiTheme="minorHAnsi" w:cstheme="minorHAnsi"/>
          <w:szCs w:val="22"/>
        </w:rPr>
        <w:t xml:space="preserve"> </w:t>
      </w:r>
      <w:r w:rsidRPr="00476F89">
        <w:rPr>
          <w:rFonts w:asciiTheme="minorHAnsi" w:hAnsiTheme="minorHAnsi" w:cstheme="minorHAnsi"/>
          <w:szCs w:val="22"/>
        </w:rPr>
        <w:t xml:space="preserve">from regional fisheries bodies and other intergovernmental or non-governmental organizations is </w:t>
      </w:r>
      <w:r w:rsidRPr="00476F89">
        <w:rPr>
          <w:rStyle w:val="Strong"/>
          <w:rFonts w:asciiTheme="minorHAnsi" w:hAnsiTheme="minorHAnsi" w:cstheme="minorHAnsi"/>
          <w:b w:val="0"/>
          <w:bCs w:val="0"/>
          <w:szCs w:val="22"/>
        </w:rPr>
        <w:t>14 July 2025</w:t>
      </w:r>
      <w:r w:rsidRPr="00476F89">
        <w:rPr>
          <w:rFonts w:asciiTheme="minorHAnsi" w:hAnsiTheme="minorHAnsi" w:cstheme="minorHAnsi"/>
          <w:szCs w:val="22"/>
        </w:rPr>
        <w:t>. Organizations observing SC21 may deliver a brief presentation (up to 3 minutes) on key issues relevant to the Scientific Committee’s work. To arrange a presentation, a 1–2 paragraph summary must be submitted to the Secretariat and coordinated with the Chair by the same deadline.</w:t>
      </w:r>
    </w:p>
    <w:p w14:paraId="697F734B" w14:textId="77777777" w:rsidR="007E569E" w:rsidRPr="00476F89" w:rsidRDefault="007E569E"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2C4351A5" w14:textId="77777777" w:rsidR="007C3183" w:rsidRPr="00476F89" w:rsidRDefault="007C3183"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648914B7" w14:textId="77777777" w:rsidR="00CA4083" w:rsidRPr="00476F89" w:rsidRDefault="00CA4083" w:rsidP="006818DE">
      <w:pPr>
        <w:widowControl w:val="0"/>
        <w:numPr>
          <w:ilvl w:val="0"/>
          <w:numId w:val="1"/>
        </w:numPr>
        <w:tabs>
          <w:tab w:val="clear" w:pos="360"/>
          <w:tab w:val="num" w:pos="1080"/>
        </w:tabs>
        <w:kinsoku w:val="0"/>
        <w:overflowPunct w:val="0"/>
        <w:autoSpaceDE w:val="0"/>
        <w:autoSpaceDN w:val="0"/>
        <w:adjustRightInd w:val="0"/>
        <w:snapToGrid w:val="0"/>
        <w:ind w:left="2160" w:hanging="2160"/>
        <w:jc w:val="both"/>
        <w:rPr>
          <w:rFonts w:asciiTheme="minorHAnsi" w:hAnsiTheme="minorHAnsi" w:cstheme="minorHAnsi"/>
          <w:b/>
          <w:szCs w:val="22"/>
        </w:rPr>
      </w:pPr>
      <w:r w:rsidRPr="00476F89">
        <w:rPr>
          <w:rFonts w:asciiTheme="minorHAnsi" w:hAnsiTheme="minorHAnsi" w:cstheme="minorHAnsi"/>
          <w:b/>
          <w:szCs w:val="22"/>
        </w:rPr>
        <w:t>DATA AND STATISTICS THEME</w:t>
      </w:r>
    </w:p>
    <w:p w14:paraId="7D626547" w14:textId="77777777" w:rsidR="008C6414" w:rsidRPr="00476F89" w:rsidRDefault="008C6414" w:rsidP="002E236C">
      <w:pPr>
        <w:pStyle w:val="ListParagraph"/>
        <w:widowControl w:val="0"/>
        <w:kinsoku w:val="0"/>
        <w:overflowPunct w:val="0"/>
        <w:autoSpaceDE w:val="0"/>
        <w:autoSpaceDN w:val="0"/>
        <w:adjustRightInd w:val="0"/>
        <w:snapToGrid w:val="0"/>
        <w:jc w:val="both"/>
        <w:rPr>
          <w:rFonts w:asciiTheme="minorHAnsi" w:hAnsiTheme="minorHAnsi" w:cstheme="minorHAnsi"/>
          <w:b/>
          <w:szCs w:val="22"/>
        </w:rPr>
      </w:pPr>
    </w:p>
    <w:p w14:paraId="03ED6D2B" w14:textId="0FDF1CD9" w:rsidR="000D7CEF" w:rsidRPr="00476F89" w:rsidRDefault="000D7CEF"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Data gaps</w:t>
      </w:r>
      <w:r w:rsidR="0032042F" w:rsidRPr="00476F89">
        <w:rPr>
          <w:rFonts w:asciiTheme="minorHAnsi" w:hAnsiTheme="minorHAnsi" w:cstheme="minorHAnsi"/>
          <w:b/>
          <w:szCs w:val="22"/>
        </w:rPr>
        <w:t xml:space="preserve"> of the Commission</w:t>
      </w:r>
    </w:p>
    <w:p w14:paraId="7282F457"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3858350B" w14:textId="7C51455C" w:rsidR="00CF1F7C" w:rsidRPr="00476F89" w:rsidRDefault="00CF1F7C"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 xml:space="preserve">Report </w:t>
      </w:r>
      <w:r w:rsidR="007C3183" w:rsidRPr="00476F89">
        <w:rPr>
          <w:rFonts w:asciiTheme="minorHAnsi" w:hAnsiTheme="minorHAnsi" w:cstheme="minorHAnsi"/>
          <w:b/>
          <w:bCs/>
          <w:szCs w:val="22"/>
        </w:rPr>
        <w:t>on</w:t>
      </w:r>
      <w:r w:rsidRPr="00476F89">
        <w:rPr>
          <w:rFonts w:asciiTheme="minorHAnsi" w:hAnsiTheme="minorHAnsi" w:cstheme="minorHAnsi"/>
          <w:b/>
          <w:bCs/>
          <w:szCs w:val="22"/>
        </w:rPr>
        <w:t xml:space="preserve"> the WCPFC scientific data </w:t>
      </w:r>
    </w:p>
    <w:p w14:paraId="2DABABE7"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Cs/>
          <w:szCs w:val="22"/>
        </w:rPr>
      </w:pPr>
    </w:p>
    <w:p w14:paraId="57CAE36F" w14:textId="06FB3063" w:rsidR="004B6C49" w:rsidRPr="00476F89" w:rsidRDefault="007C3183" w:rsidP="006818DE">
      <w:pPr>
        <w:pStyle w:val="ListParagraph"/>
        <w:widowControl w:val="0"/>
        <w:kinsoku w:val="0"/>
        <w:overflowPunct w:val="0"/>
        <w:autoSpaceDE w:val="0"/>
        <w:autoSpaceDN w:val="0"/>
        <w:adjustRightInd w:val="0"/>
        <w:snapToGrid w:val="0"/>
        <w:jc w:val="both"/>
        <w:rPr>
          <w:rStyle w:val="Strong"/>
          <w:rFonts w:asciiTheme="minorHAnsi" w:eastAsiaTheme="minorEastAsia" w:hAnsiTheme="minorHAnsi" w:cstheme="minorHAnsi"/>
          <w:b w:val="0"/>
          <w:bCs w:val="0"/>
          <w:szCs w:val="22"/>
        </w:rPr>
      </w:pPr>
      <w:r w:rsidRPr="00476F89">
        <w:rPr>
          <w:rFonts w:asciiTheme="minorHAnsi" w:hAnsiTheme="minorHAnsi" w:cstheme="minorHAnsi"/>
          <w:bCs/>
          <w:szCs w:val="22"/>
        </w:rPr>
        <w:t xml:space="preserve">SSP will present </w:t>
      </w:r>
      <w:r w:rsidRPr="00476F89">
        <w:rPr>
          <w:rFonts w:asciiTheme="minorHAnsi" w:hAnsiTheme="minorHAnsi" w:cstheme="minorHAnsi"/>
          <w:i/>
          <w:iCs/>
          <w:szCs w:val="22"/>
        </w:rPr>
        <w:t>Scientific Data Available to the WCPFC</w:t>
      </w:r>
      <w:r w:rsidRPr="00476F89">
        <w:rPr>
          <w:rFonts w:asciiTheme="minorHAnsi" w:hAnsiTheme="minorHAnsi" w:cstheme="minorHAnsi"/>
          <w:szCs w:val="22"/>
        </w:rPr>
        <w:t xml:space="preserve"> related to data gaps. SC21 will review </w:t>
      </w:r>
      <w:r w:rsidR="00941389" w:rsidRPr="00476F89">
        <w:rPr>
          <w:rFonts w:asciiTheme="minorHAnsi" w:hAnsiTheme="minorHAnsi" w:cstheme="minorHAnsi"/>
          <w:szCs w:val="22"/>
        </w:rPr>
        <w:t xml:space="preserve">several sources of data gaps, including </w:t>
      </w:r>
      <w:r w:rsidRPr="00476F89">
        <w:rPr>
          <w:rFonts w:asciiTheme="minorHAnsi" w:hAnsiTheme="minorHAnsi" w:cstheme="minorHAnsi"/>
          <w:szCs w:val="22"/>
        </w:rPr>
        <w:t>historical and p</w:t>
      </w:r>
      <w:r w:rsidRPr="00476F89">
        <w:rPr>
          <w:rStyle w:val="Strong"/>
          <w:rFonts w:asciiTheme="minorHAnsi" w:hAnsiTheme="minorHAnsi" w:cstheme="minorHAnsi"/>
          <w:b w:val="0"/>
          <w:bCs w:val="0"/>
          <w:szCs w:val="22"/>
        </w:rPr>
        <w:t xml:space="preserve">ersistent </w:t>
      </w:r>
      <w:r w:rsidR="008A0276" w:rsidRPr="00476F89">
        <w:rPr>
          <w:rStyle w:val="Strong"/>
          <w:rFonts w:asciiTheme="minorHAnsi" w:eastAsiaTheme="minorEastAsia" w:hAnsiTheme="minorHAnsi" w:cstheme="minorHAnsi"/>
          <w:b w:val="0"/>
          <w:bCs w:val="0"/>
          <w:szCs w:val="22"/>
        </w:rPr>
        <w:t>d</w:t>
      </w:r>
      <w:r w:rsidRPr="00476F89">
        <w:rPr>
          <w:rStyle w:val="Strong"/>
          <w:rFonts w:asciiTheme="minorHAnsi" w:hAnsiTheme="minorHAnsi" w:cstheme="minorHAnsi"/>
          <w:b w:val="0"/>
          <w:bCs w:val="0"/>
          <w:szCs w:val="22"/>
        </w:rPr>
        <w:t xml:space="preserve">ata </w:t>
      </w:r>
      <w:r w:rsidR="008A0276" w:rsidRPr="00476F89">
        <w:rPr>
          <w:rStyle w:val="Strong"/>
          <w:rFonts w:asciiTheme="minorHAnsi" w:eastAsiaTheme="minorEastAsia" w:hAnsiTheme="minorHAnsi" w:cstheme="minorHAnsi"/>
          <w:b w:val="0"/>
          <w:bCs w:val="0"/>
          <w:szCs w:val="22"/>
        </w:rPr>
        <w:t>g</w:t>
      </w:r>
      <w:r w:rsidRPr="00476F89">
        <w:rPr>
          <w:rStyle w:val="Strong"/>
          <w:rFonts w:asciiTheme="minorHAnsi" w:hAnsiTheme="minorHAnsi" w:cstheme="minorHAnsi"/>
          <w:b w:val="0"/>
          <w:bCs w:val="0"/>
          <w:szCs w:val="22"/>
        </w:rPr>
        <w:t xml:space="preserve">aps, operational </w:t>
      </w:r>
      <w:r w:rsidR="008A0276" w:rsidRPr="00476F89">
        <w:rPr>
          <w:rStyle w:val="Strong"/>
          <w:rFonts w:asciiTheme="minorHAnsi" w:eastAsiaTheme="minorEastAsia" w:hAnsiTheme="minorHAnsi" w:cstheme="minorHAnsi"/>
          <w:b w:val="0"/>
          <w:bCs w:val="0"/>
          <w:szCs w:val="22"/>
        </w:rPr>
        <w:t>d</w:t>
      </w:r>
      <w:r w:rsidRPr="00476F89">
        <w:rPr>
          <w:rStyle w:val="Strong"/>
          <w:rFonts w:asciiTheme="minorHAnsi" w:hAnsiTheme="minorHAnsi" w:cstheme="minorHAnsi"/>
          <w:b w:val="0"/>
          <w:bCs w:val="0"/>
          <w:szCs w:val="22"/>
        </w:rPr>
        <w:t xml:space="preserve">ata </w:t>
      </w:r>
      <w:r w:rsidR="008A0276" w:rsidRPr="00476F89">
        <w:rPr>
          <w:rStyle w:val="Strong"/>
          <w:rFonts w:asciiTheme="minorHAnsi" w:eastAsiaTheme="minorEastAsia" w:hAnsiTheme="minorHAnsi" w:cstheme="minorHAnsi"/>
          <w:b w:val="0"/>
          <w:bCs w:val="0"/>
          <w:szCs w:val="22"/>
        </w:rPr>
        <w:t>c</w:t>
      </w:r>
      <w:r w:rsidRPr="00476F89">
        <w:rPr>
          <w:rStyle w:val="Strong"/>
          <w:rFonts w:asciiTheme="minorHAnsi" w:hAnsiTheme="minorHAnsi" w:cstheme="minorHAnsi"/>
          <w:b w:val="0"/>
          <w:bCs w:val="0"/>
          <w:szCs w:val="22"/>
        </w:rPr>
        <w:t xml:space="preserve">overage, </w:t>
      </w:r>
      <w:r w:rsidR="008A0276" w:rsidRPr="00476F89">
        <w:rPr>
          <w:rStyle w:val="Strong"/>
          <w:rFonts w:asciiTheme="minorHAnsi" w:eastAsiaTheme="minorEastAsia" w:hAnsiTheme="minorHAnsi" w:cstheme="minorHAnsi"/>
          <w:b w:val="0"/>
          <w:bCs w:val="0"/>
          <w:szCs w:val="22"/>
        </w:rPr>
        <w:t>i</w:t>
      </w:r>
      <w:r w:rsidRPr="00476F89">
        <w:rPr>
          <w:rStyle w:val="Strong"/>
          <w:rFonts w:asciiTheme="minorHAnsi" w:hAnsiTheme="minorHAnsi" w:cstheme="minorHAnsi"/>
          <w:b w:val="0"/>
          <w:bCs w:val="0"/>
          <w:szCs w:val="22"/>
        </w:rPr>
        <w:t xml:space="preserve">ncomplete </w:t>
      </w:r>
      <w:r w:rsidR="008A0276" w:rsidRPr="00476F89">
        <w:rPr>
          <w:rStyle w:val="Strong"/>
          <w:rFonts w:asciiTheme="minorHAnsi" w:eastAsiaTheme="minorEastAsia" w:hAnsiTheme="minorHAnsi" w:cstheme="minorHAnsi"/>
          <w:b w:val="0"/>
          <w:bCs w:val="0"/>
          <w:szCs w:val="22"/>
        </w:rPr>
        <w:t>d</w:t>
      </w:r>
      <w:r w:rsidRPr="00476F89">
        <w:rPr>
          <w:rStyle w:val="Strong"/>
          <w:rFonts w:asciiTheme="minorHAnsi" w:hAnsiTheme="minorHAnsi" w:cstheme="minorHAnsi"/>
          <w:b w:val="0"/>
          <w:bCs w:val="0"/>
          <w:szCs w:val="22"/>
        </w:rPr>
        <w:t xml:space="preserve">ata </w:t>
      </w:r>
      <w:r w:rsidR="008A0276" w:rsidRPr="00476F89">
        <w:rPr>
          <w:rStyle w:val="Strong"/>
          <w:rFonts w:asciiTheme="minorHAnsi" w:eastAsiaTheme="minorEastAsia" w:hAnsiTheme="minorHAnsi" w:cstheme="minorHAnsi"/>
          <w:b w:val="0"/>
          <w:bCs w:val="0"/>
          <w:szCs w:val="22"/>
        </w:rPr>
        <w:t>s</w:t>
      </w:r>
      <w:r w:rsidRPr="00476F89">
        <w:rPr>
          <w:rStyle w:val="Strong"/>
          <w:rFonts w:asciiTheme="minorHAnsi" w:hAnsiTheme="minorHAnsi" w:cstheme="minorHAnsi"/>
          <w:b w:val="0"/>
          <w:bCs w:val="0"/>
          <w:szCs w:val="22"/>
        </w:rPr>
        <w:t>ubmissions, challenges in collecting size data</w:t>
      </w:r>
      <w:r w:rsidR="00AD4B81" w:rsidRPr="00476F89">
        <w:rPr>
          <w:rStyle w:val="Strong"/>
          <w:rFonts w:asciiTheme="minorHAnsi" w:hAnsiTheme="minorHAnsi" w:cstheme="minorHAnsi"/>
          <w:b w:val="0"/>
          <w:bCs w:val="0"/>
          <w:szCs w:val="22"/>
        </w:rPr>
        <w:t>, and limitations</w:t>
      </w:r>
      <w:r w:rsidRPr="00476F89">
        <w:rPr>
          <w:rStyle w:val="Strong"/>
          <w:rFonts w:asciiTheme="minorHAnsi" w:hAnsiTheme="minorHAnsi" w:cstheme="minorHAnsi"/>
          <w:b w:val="0"/>
          <w:bCs w:val="0"/>
          <w:szCs w:val="22"/>
        </w:rPr>
        <w:t xml:space="preserve"> of </w:t>
      </w:r>
      <w:r w:rsidR="008A0276" w:rsidRPr="00476F89">
        <w:rPr>
          <w:rStyle w:val="Strong"/>
          <w:rFonts w:asciiTheme="minorHAnsi" w:eastAsiaTheme="minorEastAsia" w:hAnsiTheme="minorHAnsi" w:cstheme="minorHAnsi"/>
          <w:b w:val="0"/>
          <w:bCs w:val="0"/>
          <w:szCs w:val="22"/>
        </w:rPr>
        <w:t>o</w:t>
      </w:r>
      <w:r w:rsidRPr="00476F89">
        <w:rPr>
          <w:rStyle w:val="Strong"/>
          <w:rFonts w:asciiTheme="minorHAnsi" w:hAnsiTheme="minorHAnsi" w:cstheme="minorHAnsi"/>
          <w:b w:val="0"/>
          <w:bCs w:val="0"/>
          <w:szCs w:val="22"/>
        </w:rPr>
        <w:t xml:space="preserve">bserver </w:t>
      </w:r>
      <w:r w:rsidR="008A0276" w:rsidRPr="00476F89">
        <w:rPr>
          <w:rStyle w:val="Strong"/>
          <w:rFonts w:asciiTheme="minorHAnsi" w:eastAsiaTheme="minorEastAsia" w:hAnsiTheme="minorHAnsi" w:cstheme="minorHAnsi"/>
          <w:b w:val="0"/>
          <w:bCs w:val="0"/>
          <w:szCs w:val="22"/>
        </w:rPr>
        <w:t>c</w:t>
      </w:r>
      <w:r w:rsidRPr="00476F89">
        <w:rPr>
          <w:rStyle w:val="Strong"/>
          <w:rFonts w:asciiTheme="minorHAnsi" w:hAnsiTheme="minorHAnsi" w:cstheme="minorHAnsi"/>
          <w:b w:val="0"/>
          <w:bCs w:val="0"/>
          <w:szCs w:val="22"/>
        </w:rPr>
        <w:t>overage</w:t>
      </w:r>
      <w:r w:rsidR="00941389" w:rsidRPr="00476F89">
        <w:rPr>
          <w:rStyle w:val="Strong"/>
          <w:rFonts w:asciiTheme="minorHAnsi" w:hAnsiTheme="minorHAnsi" w:cstheme="minorHAnsi"/>
          <w:b w:val="0"/>
          <w:bCs w:val="0"/>
          <w:szCs w:val="22"/>
        </w:rPr>
        <w:t>.</w:t>
      </w:r>
      <w:r w:rsidRPr="00476F89">
        <w:rPr>
          <w:rStyle w:val="Strong"/>
          <w:rFonts w:asciiTheme="minorHAnsi" w:hAnsiTheme="minorHAnsi" w:cstheme="minorHAnsi"/>
          <w:b w:val="0"/>
          <w:bCs w:val="0"/>
          <w:szCs w:val="22"/>
        </w:rPr>
        <w:t xml:space="preserve"> </w:t>
      </w:r>
    </w:p>
    <w:p w14:paraId="6BE60EFA" w14:textId="77777777" w:rsidR="004B6C49" w:rsidRPr="00476F89" w:rsidRDefault="004B6C49" w:rsidP="006818DE">
      <w:pPr>
        <w:pStyle w:val="ListParagraph"/>
        <w:widowControl w:val="0"/>
        <w:kinsoku w:val="0"/>
        <w:overflowPunct w:val="0"/>
        <w:autoSpaceDE w:val="0"/>
        <w:autoSpaceDN w:val="0"/>
        <w:adjustRightInd w:val="0"/>
        <w:snapToGrid w:val="0"/>
        <w:jc w:val="both"/>
        <w:rPr>
          <w:rStyle w:val="Strong"/>
          <w:rFonts w:asciiTheme="minorHAnsi" w:eastAsiaTheme="minorEastAsia" w:hAnsiTheme="minorHAnsi" w:cstheme="minorHAnsi"/>
          <w:b w:val="0"/>
          <w:bCs w:val="0"/>
          <w:szCs w:val="22"/>
        </w:rPr>
      </w:pPr>
    </w:p>
    <w:p w14:paraId="4B55F3EF" w14:textId="1D83FF4E" w:rsidR="007C3183" w:rsidRPr="00476F89" w:rsidRDefault="007C3183" w:rsidP="006818DE">
      <w:pPr>
        <w:pStyle w:val="ListParagraph"/>
        <w:widowControl w:val="0"/>
        <w:kinsoku w:val="0"/>
        <w:overflowPunct w:val="0"/>
        <w:autoSpaceDE w:val="0"/>
        <w:autoSpaceDN w:val="0"/>
        <w:adjustRightInd w:val="0"/>
        <w:snapToGrid w:val="0"/>
        <w:jc w:val="both"/>
        <w:rPr>
          <w:rFonts w:asciiTheme="minorHAnsi" w:hAnsiTheme="minorHAnsi" w:cstheme="minorHAnsi"/>
          <w:bCs/>
          <w:szCs w:val="22"/>
        </w:rPr>
      </w:pPr>
      <w:r w:rsidRPr="00476F89">
        <w:rPr>
          <w:rStyle w:val="Strong"/>
          <w:rFonts w:asciiTheme="minorHAnsi" w:hAnsiTheme="minorHAnsi" w:cstheme="minorHAnsi"/>
          <w:b w:val="0"/>
          <w:bCs w:val="0"/>
          <w:szCs w:val="22"/>
        </w:rPr>
        <w:t>SC21 will review SSP’s report and, where relevant,</w:t>
      </w:r>
      <w:r w:rsidRPr="00476F89">
        <w:rPr>
          <w:rStyle w:val="Strong"/>
          <w:rFonts w:asciiTheme="minorHAnsi" w:hAnsiTheme="minorHAnsi" w:cstheme="minorHAnsi"/>
          <w:szCs w:val="22"/>
        </w:rPr>
        <w:t xml:space="preserve"> </w:t>
      </w:r>
      <w:r w:rsidRPr="00476F89">
        <w:rPr>
          <w:rFonts w:asciiTheme="minorHAnsi" w:hAnsiTheme="minorHAnsi" w:cstheme="minorHAnsi"/>
          <w:bCs/>
          <w:szCs w:val="22"/>
        </w:rPr>
        <w:t xml:space="preserve">recommend actions to address any identified data gaps. </w:t>
      </w:r>
    </w:p>
    <w:p w14:paraId="1EBD027F" w14:textId="3B7BF6C2" w:rsidR="007C3183" w:rsidRPr="00476F89" w:rsidRDefault="007C3183" w:rsidP="002E236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Cs w:val="22"/>
        </w:rPr>
      </w:pPr>
    </w:p>
    <w:p w14:paraId="79242DAD" w14:textId="5FEA870A" w:rsidR="004B6C49" w:rsidRPr="00476F89" w:rsidRDefault="004B6C49" w:rsidP="006818DE">
      <w:pPr>
        <w:pStyle w:val="ListParagraph"/>
        <w:widowControl w:val="0"/>
        <w:numPr>
          <w:ilvl w:val="2"/>
          <w:numId w:val="25"/>
        </w:numPr>
        <w:kinsoku w:val="0"/>
        <w:overflowPunct w:val="0"/>
        <w:autoSpaceDE w:val="0"/>
        <w:autoSpaceDN w:val="0"/>
        <w:adjustRightInd w:val="0"/>
        <w:snapToGrid w:val="0"/>
        <w:jc w:val="both"/>
        <w:rPr>
          <w:rFonts w:asciiTheme="minorHAnsi" w:eastAsiaTheme="minorEastAsia" w:hAnsiTheme="minorHAnsi" w:cstheme="minorHAnsi"/>
          <w:b/>
          <w:bCs/>
          <w:szCs w:val="22"/>
        </w:rPr>
      </w:pPr>
      <w:r w:rsidRPr="00476F89">
        <w:rPr>
          <w:rFonts w:asciiTheme="minorHAnsi" w:hAnsiTheme="minorHAnsi" w:cstheme="minorHAnsi"/>
          <w:b/>
          <w:bCs/>
          <w:szCs w:val="22"/>
        </w:rPr>
        <w:t xml:space="preserve">Improving </w:t>
      </w:r>
      <w:r w:rsidR="00AD4B81" w:rsidRPr="00476F89">
        <w:rPr>
          <w:rFonts w:asciiTheme="minorHAnsi" w:hAnsiTheme="minorHAnsi" w:cstheme="minorHAnsi"/>
          <w:b/>
          <w:bCs/>
          <w:szCs w:val="22"/>
        </w:rPr>
        <w:t>o</w:t>
      </w:r>
      <w:r w:rsidRPr="00476F89">
        <w:rPr>
          <w:rFonts w:asciiTheme="minorHAnsi" w:hAnsiTheme="minorHAnsi" w:cstheme="minorHAnsi"/>
          <w:b/>
          <w:bCs/>
          <w:szCs w:val="22"/>
        </w:rPr>
        <w:t xml:space="preserve">perational </w:t>
      </w:r>
      <w:r w:rsidR="00AD4B81" w:rsidRPr="00476F89">
        <w:rPr>
          <w:rFonts w:asciiTheme="minorHAnsi" w:hAnsiTheme="minorHAnsi" w:cstheme="minorHAnsi"/>
          <w:b/>
          <w:bCs/>
          <w:szCs w:val="22"/>
        </w:rPr>
        <w:t>d</w:t>
      </w:r>
      <w:r w:rsidRPr="00476F89">
        <w:rPr>
          <w:rFonts w:asciiTheme="minorHAnsi" w:hAnsiTheme="minorHAnsi" w:cstheme="minorHAnsi"/>
          <w:b/>
          <w:bCs/>
          <w:szCs w:val="22"/>
        </w:rPr>
        <w:t xml:space="preserve">ata </w:t>
      </w:r>
      <w:r w:rsidR="00AD4B81" w:rsidRPr="00476F89">
        <w:rPr>
          <w:rFonts w:asciiTheme="minorHAnsi" w:hAnsiTheme="minorHAnsi" w:cstheme="minorHAnsi"/>
          <w:b/>
          <w:bCs/>
          <w:szCs w:val="22"/>
        </w:rPr>
        <w:t>e</w:t>
      </w:r>
      <w:r w:rsidRPr="00476F89">
        <w:rPr>
          <w:rFonts w:asciiTheme="minorHAnsi" w:hAnsiTheme="minorHAnsi" w:cstheme="minorHAnsi"/>
          <w:b/>
          <w:bCs/>
          <w:szCs w:val="22"/>
        </w:rPr>
        <w:t xml:space="preserve">valuation and </w:t>
      </w:r>
      <w:r w:rsidR="00AD4B81" w:rsidRPr="00476F89">
        <w:rPr>
          <w:rFonts w:asciiTheme="minorHAnsi" w:hAnsiTheme="minorHAnsi" w:cstheme="minorHAnsi"/>
          <w:b/>
          <w:bCs/>
          <w:szCs w:val="22"/>
        </w:rPr>
        <w:t>s</w:t>
      </w:r>
      <w:r w:rsidRPr="00476F89">
        <w:rPr>
          <w:rFonts w:asciiTheme="minorHAnsi" w:hAnsiTheme="minorHAnsi" w:cstheme="minorHAnsi"/>
          <w:b/>
          <w:bCs/>
          <w:szCs w:val="22"/>
        </w:rPr>
        <w:t xml:space="preserve">ubmission </w:t>
      </w:r>
      <w:r w:rsidR="00AD4B81" w:rsidRPr="00476F89">
        <w:rPr>
          <w:rFonts w:asciiTheme="minorHAnsi" w:hAnsiTheme="minorHAnsi" w:cstheme="minorHAnsi"/>
          <w:b/>
          <w:bCs/>
          <w:szCs w:val="22"/>
        </w:rPr>
        <w:t>s</w:t>
      </w:r>
      <w:r w:rsidRPr="00476F89">
        <w:rPr>
          <w:rFonts w:asciiTheme="minorHAnsi" w:hAnsiTheme="minorHAnsi" w:cstheme="minorHAnsi"/>
          <w:b/>
          <w:bCs/>
          <w:szCs w:val="22"/>
        </w:rPr>
        <w:t>tandards</w:t>
      </w:r>
    </w:p>
    <w:p w14:paraId="341FB5A9" w14:textId="77777777" w:rsidR="004B6C49" w:rsidRPr="00476F89" w:rsidRDefault="004B6C49" w:rsidP="002E236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Cs w:val="22"/>
        </w:rPr>
      </w:pPr>
    </w:p>
    <w:p w14:paraId="6F199C9C" w14:textId="13E96F39" w:rsidR="004B6C49" w:rsidRPr="00476F89" w:rsidRDefault="004B6C49" w:rsidP="006818DE">
      <w:pPr>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will </w:t>
      </w:r>
      <w:r w:rsidRPr="00476F89">
        <w:rPr>
          <w:rFonts w:asciiTheme="minorHAnsi" w:eastAsiaTheme="minorEastAsia" w:hAnsiTheme="minorHAnsi" w:cstheme="minorHAnsi"/>
          <w:szCs w:val="22"/>
        </w:rPr>
        <w:t>review</w:t>
      </w:r>
      <w:r w:rsidRPr="00476F89">
        <w:rPr>
          <w:rFonts w:asciiTheme="minorHAnsi" w:hAnsiTheme="minorHAnsi" w:cstheme="minorHAnsi"/>
          <w:szCs w:val="22"/>
        </w:rPr>
        <w:t xml:space="preserve"> progress made by the SSP in developing (i) gear-specific subsets of key species to refine the evaluation of operational data reporting, and (ii) a proposal for standardized data submission workflows, including templates and formatting guidelines. These efforts aim to address limitations in current evaluation methods</w:t>
      </w:r>
      <w:r w:rsidRPr="00476F89">
        <w:rPr>
          <w:rFonts w:asciiTheme="minorHAnsi" w:eastAsiaTheme="minorEastAsia" w:hAnsiTheme="minorHAnsi" w:cstheme="minorHAnsi"/>
          <w:szCs w:val="22"/>
        </w:rPr>
        <w:t xml:space="preserve">, </w:t>
      </w:r>
      <w:r w:rsidRPr="00476F89">
        <w:rPr>
          <w:rFonts w:asciiTheme="minorHAnsi" w:hAnsiTheme="minorHAnsi" w:cstheme="minorHAnsi"/>
          <w:szCs w:val="22"/>
        </w:rPr>
        <w:t>where all gear types are assumed to encounter all key species</w:t>
      </w:r>
      <w:r w:rsidRPr="00476F89">
        <w:rPr>
          <w:rFonts w:asciiTheme="minorHAnsi" w:eastAsiaTheme="minorEastAsia" w:hAnsiTheme="minorHAnsi" w:cstheme="minorHAnsi"/>
          <w:szCs w:val="22"/>
        </w:rPr>
        <w:t xml:space="preserve">, </w:t>
      </w:r>
      <w:r w:rsidRPr="00476F89">
        <w:rPr>
          <w:rFonts w:asciiTheme="minorHAnsi" w:hAnsiTheme="minorHAnsi" w:cstheme="minorHAnsi"/>
          <w:szCs w:val="22"/>
        </w:rPr>
        <w:t xml:space="preserve">and to enhance the efficiency, consistency, and accuracy of scientific data submissions to the Commission. These developments respond to recommendations from SC20 </w:t>
      </w:r>
      <w:r w:rsidRPr="00476F89">
        <w:rPr>
          <w:rFonts w:asciiTheme="minorHAnsi" w:eastAsiaTheme="minorEastAsia" w:hAnsiTheme="minorHAnsi" w:cstheme="minorHAnsi"/>
          <w:szCs w:val="22"/>
        </w:rPr>
        <w:t xml:space="preserve">(paras 37 and 38, </w:t>
      </w:r>
      <w:r w:rsidR="007959C4" w:rsidRPr="00476F89">
        <w:rPr>
          <w:rFonts w:asciiTheme="minorHAnsi" w:eastAsiaTheme="minorEastAsia" w:hAnsiTheme="minorHAnsi" w:cstheme="minorHAnsi"/>
          <w:szCs w:val="22"/>
        </w:rPr>
        <w:t>S</w:t>
      </w:r>
      <w:r w:rsidRPr="00476F89">
        <w:rPr>
          <w:rFonts w:asciiTheme="minorHAnsi" w:eastAsiaTheme="minorEastAsia" w:hAnsiTheme="minorHAnsi" w:cstheme="minorHAnsi"/>
          <w:szCs w:val="22"/>
        </w:rPr>
        <w:t xml:space="preserve">C20 Summary Report) </w:t>
      </w:r>
      <w:r w:rsidRPr="00476F89">
        <w:rPr>
          <w:rFonts w:asciiTheme="minorHAnsi" w:hAnsiTheme="minorHAnsi" w:cstheme="minorHAnsi"/>
          <w:szCs w:val="22"/>
        </w:rPr>
        <w:t>and are intended to support more realistic reporting assessments and streamlined data handling across CCMs.</w:t>
      </w:r>
    </w:p>
    <w:p w14:paraId="434CBD54" w14:textId="77777777" w:rsidR="004B6C49" w:rsidRPr="00476F89" w:rsidRDefault="004B6C49" w:rsidP="006818DE">
      <w:pPr>
        <w:adjustRightInd w:val="0"/>
        <w:snapToGrid w:val="0"/>
        <w:ind w:left="720"/>
        <w:jc w:val="both"/>
        <w:rPr>
          <w:rFonts w:asciiTheme="minorHAnsi" w:eastAsiaTheme="minorEastAsia" w:hAnsiTheme="minorHAnsi" w:cstheme="minorHAnsi"/>
          <w:szCs w:val="22"/>
        </w:rPr>
      </w:pPr>
    </w:p>
    <w:p w14:paraId="3DE69108" w14:textId="55FC693D" w:rsidR="004B6C49" w:rsidRPr="00476F89" w:rsidRDefault="004B6C49" w:rsidP="006818DE">
      <w:pPr>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lastRenderedPageBreak/>
        <w:t xml:space="preserve">SC21 will provide recommendations to the Commission on amending </w:t>
      </w:r>
      <w:r w:rsidR="00AD4B81" w:rsidRPr="00476F89">
        <w:rPr>
          <w:rFonts w:asciiTheme="minorHAnsi" w:eastAsiaTheme="minorEastAsia" w:hAnsiTheme="minorHAnsi" w:cstheme="minorHAnsi"/>
          <w:i/>
          <w:iCs/>
          <w:szCs w:val="22"/>
        </w:rPr>
        <w:t>Scientific</w:t>
      </w:r>
      <w:r w:rsidRPr="00476F89">
        <w:rPr>
          <w:rFonts w:asciiTheme="minorHAnsi" w:hAnsiTheme="minorHAnsi" w:cstheme="minorHAnsi"/>
          <w:i/>
          <w:iCs/>
          <w:szCs w:val="22"/>
        </w:rPr>
        <w:t xml:space="preserve"> Data to be provided to the Commission</w:t>
      </w:r>
      <w:r w:rsidRPr="00476F89">
        <w:rPr>
          <w:rFonts w:asciiTheme="minorHAnsi" w:hAnsiTheme="minorHAnsi" w:cstheme="minorHAnsi"/>
          <w:szCs w:val="22"/>
        </w:rPr>
        <w:t xml:space="preserve"> (</w:t>
      </w:r>
      <w:r w:rsidRPr="00476F89">
        <w:rPr>
          <w:rFonts w:asciiTheme="minorHAnsi" w:eastAsiaTheme="minorEastAsia" w:hAnsiTheme="minorHAnsi" w:cstheme="minorHAnsi"/>
          <w:szCs w:val="22"/>
        </w:rPr>
        <w:t>SciData) as needed.</w:t>
      </w:r>
    </w:p>
    <w:p w14:paraId="226090BC" w14:textId="77777777" w:rsidR="004B6C49" w:rsidRPr="00476F89" w:rsidRDefault="004B6C49" w:rsidP="002E236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Cs w:val="22"/>
        </w:rPr>
      </w:pPr>
    </w:p>
    <w:p w14:paraId="5139CF7B" w14:textId="42D45AB1" w:rsidR="00B60263" w:rsidRPr="00476F89" w:rsidRDefault="00B60263"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bookmarkStart w:id="4" w:name="_Hlk164937049"/>
      <w:r w:rsidRPr="00476F89">
        <w:rPr>
          <w:rFonts w:asciiTheme="minorHAnsi" w:hAnsiTheme="minorHAnsi" w:cstheme="minorHAnsi"/>
          <w:b/>
          <w:bCs/>
          <w:szCs w:val="22"/>
        </w:rPr>
        <w:t>Better data on fish weights and lengths for scientific analyses</w:t>
      </w:r>
      <w:r w:rsidR="00945138" w:rsidRPr="00476F89">
        <w:rPr>
          <w:rFonts w:asciiTheme="minorHAnsi" w:eastAsiaTheme="minorEastAsia" w:hAnsiTheme="minorHAnsi" w:cstheme="minorHAnsi"/>
          <w:b/>
          <w:bCs/>
          <w:szCs w:val="22"/>
        </w:rPr>
        <w:t xml:space="preserve"> (Project 90)</w:t>
      </w:r>
    </w:p>
    <w:p w14:paraId="7F70457F"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bookmarkEnd w:id="4"/>
    <w:p w14:paraId="44B710F8" w14:textId="1EA7EFF4" w:rsidR="004B6C49" w:rsidRPr="00476F89" w:rsidRDefault="004B6C49"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r w:rsidRPr="00476F89">
        <w:rPr>
          <w:rStyle w:val="relative"/>
          <w:rFonts w:asciiTheme="minorHAnsi" w:eastAsiaTheme="minorEastAsia" w:hAnsiTheme="minorHAnsi" w:cstheme="minorHAnsi"/>
          <w:szCs w:val="22"/>
        </w:rPr>
        <w:t>SC21</w:t>
      </w:r>
      <w:r w:rsidRPr="00476F89">
        <w:rPr>
          <w:rStyle w:val="relative"/>
          <w:rFonts w:asciiTheme="minorHAnsi" w:hAnsiTheme="minorHAnsi" w:cstheme="minorHAnsi"/>
          <w:szCs w:val="22"/>
        </w:rPr>
        <w:t xml:space="preserve"> will review the progress of Project 90, which focuses on enhancing data collection and analysis related to fish weights and lengths for scientific analyses.</w:t>
      </w:r>
      <w:r w:rsidRPr="00476F89">
        <w:rPr>
          <w:rFonts w:asciiTheme="minorHAnsi" w:hAnsiTheme="minorHAnsi" w:cstheme="minorHAnsi"/>
          <w:szCs w:val="22"/>
        </w:rPr>
        <w:t xml:space="preserve"> </w:t>
      </w:r>
      <w:r w:rsidRPr="00476F89">
        <w:rPr>
          <w:rStyle w:val="relative"/>
          <w:rFonts w:asciiTheme="minorHAnsi" w:hAnsiTheme="minorHAnsi" w:cstheme="minorHAnsi"/>
          <w:szCs w:val="22"/>
        </w:rPr>
        <w:t>The final project report is scheduled for submission to the Secretariat by the end of 2025.</w:t>
      </w:r>
      <w:r w:rsidRPr="00476F89">
        <w:rPr>
          <w:rFonts w:asciiTheme="minorHAnsi" w:hAnsiTheme="minorHAnsi" w:cstheme="minorHAnsi"/>
          <w:szCs w:val="22"/>
        </w:rPr>
        <w:t xml:space="preserve"> </w:t>
      </w:r>
      <w:r w:rsidRPr="00476F89">
        <w:rPr>
          <w:rStyle w:val="relative"/>
          <w:rFonts w:asciiTheme="minorHAnsi" w:hAnsiTheme="minorHAnsi" w:cstheme="minorHAnsi"/>
          <w:szCs w:val="22"/>
        </w:rPr>
        <w:t xml:space="preserve">Several CCMs </w:t>
      </w:r>
      <w:r w:rsidRPr="00476F89">
        <w:rPr>
          <w:rStyle w:val="relative"/>
          <w:rFonts w:asciiTheme="minorHAnsi" w:eastAsiaTheme="minorEastAsia" w:hAnsiTheme="minorHAnsi" w:cstheme="minorHAnsi"/>
          <w:szCs w:val="22"/>
        </w:rPr>
        <w:t xml:space="preserve">at SC20 </w:t>
      </w:r>
      <w:r w:rsidRPr="00476F89">
        <w:rPr>
          <w:rFonts w:asciiTheme="minorHAnsi" w:hAnsiTheme="minorHAnsi" w:cstheme="minorHAnsi"/>
          <w:szCs w:val="22"/>
        </w:rPr>
        <w:t>commend</w:t>
      </w:r>
      <w:r w:rsidRPr="00476F89">
        <w:rPr>
          <w:rFonts w:asciiTheme="minorHAnsi" w:eastAsiaTheme="minorEastAsia" w:hAnsiTheme="minorHAnsi" w:cstheme="minorHAnsi"/>
          <w:szCs w:val="22"/>
        </w:rPr>
        <w:t>ed</w:t>
      </w:r>
      <w:r w:rsidRPr="00476F89">
        <w:rPr>
          <w:rFonts w:asciiTheme="minorHAnsi" w:hAnsiTheme="minorHAnsi" w:cstheme="minorHAnsi"/>
          <w:szCs w:val="22"/>
        </w:rPr>
        <w:t xml:space="preserve"> Project 90's significant progress in collecting and analyzing conversion factor data, </w:t>
      </w:r>
      <w:r w:rsidR="00AD4B81" w:rsidRPr="00476F89">
        <w:rPr>
          <w:rFonts w:asciiTheme="minorHAnsi" w:hAnsiTheme="minorHAnsi" w:cstheme="minorHAnsi"/>
          <w:szCs w:val="22"/>
        </w:rPr>
        <w:t>supported</w:t>
      </w:r>
      <w:r w:rsidRPr="00476F89">
        <w:rPr>
          <w:rFonts w:asciiTheme="minorHAnsi" w:hAnsiTheme="minorHAnsi" w:cstheme="minorHAnsi"/>
          <w:szCs w:val="22"/>
        </w:rPr>
        <w:t xml:space="preserve"> its continuation with dedicated funding, and prioritize</w:t>
      </w:r>
      <w:r w:rsidR="00AD4B81" w:rsidRPr="00476F89">
        <w:rPr>
          <w:rFonts w:asciiTheme="minorHAnsi" w:hAnsiTheme="minorHAnsi" w:cstheme="minorHAnsi"/>
          <w:szCs w:val="22"/>
        </w:rPr>
        <w:t>d</w:t>
      </w:r>
      <w:r w:rsidRPr="00476F89">
        <w:rPr>
          <w:rFonts w:asciiTheme="minorHAnsi" w:hAnsiTheme="minorHAnsi" w:cstheme="minorHAnsi"/>
          <w:szCs w:val="22"/>
        </w:rPr>
        <w:t xml:space="preserve"> tasks such as data collection through new agreements, database updates, and refinement of analytical tools to enhance stock assessments.</w:t>
      </w:r>
      <w:r w:rsidRPr="00476F89">
        <w:rPr>
          <w:rFonts w:asciiTheme="minorHAnsi" w:eastAsiaTheme="minorEastAsia" w:hAnsiTheme="minorHAnsi" w:cstheme="minorHAnsi"/>
          <w:szCs w:val="22"/>
        </w:rPr>
        <w:t xml:space="preserve"> </w:t>
      </w:r>
      <w:r w:rsidRPr="00476F89">
        <w:rPr>
          <w:rStyle w:val="relative"/>
          <w:rFonts w:asciiTheme="minorHAnsi" w:hAnsiTheme="minorHAnsi" w:cstheme="minorHAnsi"/>
          <w:szCs w:val="22"/>
        </w:rPr>
        <w:t xml:space="preserve">The Terms of Reference for Project 90 are available in document </w:t>
      </w:r>
      <w:hyperlink r:id="rId16" w:history="1">
        <w:r w:rsidRPr="00476F89">
          <w:rPr>
            <w:rStyle w:val="Hyperlink"/>
            <w:rFonts w:asciiTheme="minorHAnsi" w:hAnsiTheme="minorHAnsi" w:cstheme="minorHAnsi"/>
            <w:color w:val="auto"/>
            <w:szCs w:val="22"/>
          </w:rPr>
          <w:t>SC20-GN-WP-06</w:t>
        </w:r>
      </w:hyperlink>
      <w:r w:rsidRPr="00476F89">
        <w:rPr>
          <w:rStyle w:val="relative"/>
          <w:rFonts w:asciiTheme="minorHAnsi" w:hAnsiTheme="minorHAnsi" w:cstheme="minorHAnsi"/>
          <w:szCs w:val="22"/>
        </w:rPr>
        <w:t>.</w:t>
      </w:r>
      <w:r w:rsidRPr="00476F89">
        <w:rPr>
          <w:rFonts w:asciiTheme="minorHAnsi" w:hAnsiTheme="minorHAnsi" w:cstheme="minorHAnsi"/>
          <w:szCs w:val="22"/>
        </w:rPr>
        <w:t xml:space="preserve"> </w:t>
      </w:r>
    </w:p>
    <w:p w14:paraId="70796A9A" w14:textId="77777777" w:rsidR="004B6C49" w:rsidRPr="00476F89" w:rsidRDefault="004B6C49" w:rsidP="006818DE">
      <w:pPr>
        <w:pStyle w:val="ListParagraph"/>
        <w:widowControl w:val="0"/>
        <w:kinsoku w:val="0"/>
        <w:overflowPunct w:val="0"/>
        <w:autoSpaceDE w:val="0"/>
        <w:autoSpaceDN w:val="0"/>
        <w:adjustRightInd w:val="0"/>
        <w:snapToGrid w:val="0"/>
        <w:jc w:val="both"/>
        <w:rPr>
          <w:rStyle w:val="relative"/>
          <w:rFonts w:asciiTheme="minorHAnsi" w:eastAsiaTheme="minorEastAsia" w:hAnsiTheme="minorHAnsi" w:cstheme="minorHAnsi"/>
          <w:szCs w:val="22"/>
        </w:rPr>
      </w:pPr>
    </w:p>
    <w:p w14:paraId="559F29F2" w14:textId="3E12C0C0" w:rsidR="004B6C49" w:rsidRPr="00476F89" w:rsidRDefault="004B6C49"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r w:rsidRPr="00476F89">
        <w:rPr>
          <w:rStyle w:val="relative"/>
          <w:rFonts w:asciiTheme="minorHAnsi" w:hAnsiTheme="minorHAnsi" w:cstheme="minorHAnsi"/>
          <w:szCs w:val="22"/>
        </w:rPr>
        <w:t>Based on the review, SC21 will provide recommendations to the Commission regarding the future direction of this project.</w:t>
      </w:r>
      <w:r w:rsidRPr="00476F89">
        <w:rPr>
          <w:rFonts w:asciiTheme="minorHAnsi" w:hAnsiTheme="minorHAnsi" w:cstheme="minorHAnsi"/>
          <w:szCs w:val="22"/>
        </w:rPr>
        <w:t>​</w:t>
      </w:r>
    </w:p>
    <w:p w14:paraId="02737415"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bCs/>
          <w:szCs w:val="22"/>
        </w:rPr>
      </w:pPr>
    </w:p>
    <w:p w14:paraId="5F2B82C1" w14:textId="6F43DCCF" w:rsidR="002C04E2" w:rsidRPr="00476F89" w:rsidRDefault="00B60263"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Improved coverage of cannery receipt data</w:t>
      </w:r>
      <w:r w:rsidR="0022135B" w:rsidRPr="00476F89">
        <w:rPr>
          <w:rFonts w:asciiTheme="minorHAnsi" w:hAnsiTheme="minorHAnsi" w:cstheme="minorHAnsi"/>
          <w:b/>
          <w:bCs/>
          <w:szCs w:val="22"/>
        </w:rPr>
        <w:t xml:space="preserve"> </w:t>
      </w:r>
      <w:r w:rsidR="00945138" w:rsidRPr="00476F89">
        <w:rPr>
          <w:rFonts w:asciiTheme="minorHAnsi" w:eastAsiaTheme="minorEastAsia" w:hAnsiTheme="minorHAnsi" w:cstheme="minorHAnsi"/>
          <w:b/>
          <w:bCs/>
          <w:szCs w:val="22"/>
        </w:rPr>
        <w:t>(Project 114)</w:t>
      </w:r>
    </w:p>
    <w:p w14:paraId="23CA72F1"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Cs w:val="22"/>
        </w:rPr>
      </w:pPr>
    </w:p>
    <w:p w14:paraId="25AC33C7" w14:textId="2D346C26" w:rsidR="004B6C49" w:rsidRPr="00476F89" w:rsidRDefault="004B6C49" w:rsidP="006818DE">
      <w:pPr>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w:t>
      </w:r>
      <w:r w:rsidRPr="00476F89">
        <w:rPr>
          <w:rFonts w:asciiTheme="minorHAnsi" w:eastAsiaTheme="minorEastAsia" w:hAnsiTheme="minorHAnsi" w:cstheme="minorHAnsi"/>
          <w:szCs w:val="22"/>
        </w:rPr>
        <w:t xml:space="preserve">Some members at SC20 have recognized </w:t>
      </w:r>
      <w:r w:rsidRPr="00476F89">
        <w:rPr>
          <w:rStyle w:val="relative"/>
          <w:rFonts w:asciiTheme="minorHAnsi" w:hAnsiTheme="minorHAnsi" w:cstheme="minorHAnsi"/>
          <w:szCs w:val="22"/>
        </w:rPr>
        <w:t xml:space="preserve">Project 114 for its significant progress in enhancing the coverage of cannery receipt data, which </w:t>
      </w:r>
      <w:r w:rsidRPr="00476F89">
        <w:rPr>
          <w:rStyle w:val="relative"/>
          <w:rFonts w:asciiTheme="minorHAnsi" w:eastAsiaTheme="minorEastAsia" w:hAnsiTheme="minorHAnsi" w:cstheme="minorHAnsi"/>
          <w:szCs w:val="22"/>
        </w:rPr>
        <w:t>contributed</w:t>
      </w:r>
      <w:r w:rsidRPr="00476F89">
        <w:rPr>
          <w:rStyle w:val="relative"/>
          <w:rFonts w:asciiTheme="minorHAnsi" w:hAnsiTheme="minorHAnsi" w:cstheme="minorHAnsi"/>
          <w:szCs w:val="22"/>
        </w:rPr>
        <w:t xml:space="preserve"> accurate species composition analyses in purse seine fisheries.</w:t>
      </w:r>
      <w:r w:rsidRPr="00476F89">
        <w:rPr>
          <w:rFonts w:asciiTheme="minorHAnsi" w:hAnsiTheme="minorHAnsi" w:cstheme="minorHAnsi"/>
          <w:szCs w:val="22"/>
        </w:rPr>
        <w:t xml:space="preserve"> </w:t>
      </w:r>
      <w:r w:rsidRPr="00476F89">
        <w:rPr>
          <w:rStyle w:val="relative"/>
          <w:rFonts w:asciiTheme="minorHAnsi" w:hAnsiTheme="minorHAnsi" w:cstheme="minorHAnsi"/>
          <w:szCs w:val="22"/>
        </w:rPr>
        <w:t>S</w:t>
      </w:r>
      <w:r w:rsidRPr="00476F89">
        <w:rPr>
          <w:rStyle w:val="relative"/>
          <w:rFonts w:asciiTheme="minorHAnsi" w:eastAsiaTheme="minorEastAsia" w:hAnsiTheme="minorHAnsi" w:cstheme="minorHAnsi"/>
          <w:szCs w:val="22"/>
        </w:rPr>
        <w:t>ome s</w:t>
      </w:r>
      <w:r w:rsidRPr="00476F89">
        <w:rPr>
          <w:rStyle w:val="relative"/>
          <w:rFonts w:asciiTheme="minorHAnsi" w:hAnsiTheme="minorHAnsi" w:cstheme="minorHAnsi"/>
          <w:szCs w:val="22"/>
        </w:rPr>
        <w:t>takeholders have supported continued collaboration and expanding data collection efforts through bilateral arrangements to improve stock assessments and fishery monitoring within the WCPFC framework.</w:t>
      </w:r>
      <w:r w:rsidRPr="00476F89">
        <w:rPr>
          <w:rFonts w:asciiTheme="minorHAnsi" w:hAnsiTheme="minorHAnsi" w:cstheme="minorHAnsi"/>
          <w:szCs w:val="22"/>
        </w:rPr>
        <w:t xml:space="preserve"> ​</w:t>
      </w:r>
      <w:r w:rsidRPr="00476F89">
        <w:rPr>
          <w:rFonts w:asciiTheme="minorHAnsi" w:eastAsiaTheme="minorEastAsia" w:hAnsiTheme="minorHAnsi" w:cstheme="minorHAnsi"/>
          <w:szCs w:val="22"/>
          <w:lang w:val="en-AU"/>
        </w:rPr>
        <w:t xml:space="preserve">Due to the remaining funds from restricted travel from Noumea in 2024, this project will continue until 30 September 2025. </w:t>
      </w:r>
      <w:r w:rsidRPr="00476F89">
        <w:rPr>
          <w:rFonts w:asciiTheme="minorHAnsi" w:hAnsiTheme="minorHAnsi" w:cstheme="minorHAnsi"/>
          <w:szCs w:val="22"/>
        </w:rPr>
        <w:t xml:space="preserve">The TOR is available at </w:t>
      </w:r>
      <w:hyperlink r:id="rId17" w:history="1">
        <w:r w:rsidRPr="00476F89">
          <w:rPr>
            <w:rStyle w:val="Hyperlink"/>
            <w:rFonts w:asciiTheme="minorHAnsi" w:hAnsiTheme="minorHAnsi" w:cstheme="minorHAnsi"/>
            <w:bCs/>
            <w:color w:val="auto"/>
            <w:szCs w:val="22"/>
          </w:rPr>
          <w:t>SC20-GN-WP-06</w:t>
        </w:r>
      </w:hyperlink>
      <w:r w:rsidRPr="00476F89">
        <w:rPr>
          <w:rFonts w:asciiTheme="minorHAnsi" w:hAnsiTheme="minorHAnsi" w:cstheme="minorHAnsi"/>
          <w:bCs/>
          <w:szCs w:val="22"/>
        </w:rPr>
        <w:t>.</w:t>
      </w:r>
    </w:p>
    <w:p w14:paraId="314CECC3" w14:textId="77777777" w:rsidR="004B6C49" w:rsidRPr="00476F89" w:rsidRDefault="004B6C49" w:rsidP="002E236C">
      <w:pPr>
        <w:adjustRightInd w:val="0"/>
        <w:snapToGrid w:val="0"/>
        <w:ind w:left="1440"/>
        <w:jc w:val="both"/>
        <w:rPr>
          <w:rFonts w:asciiTheme="minorHAnsi" w:eastAsiaTheme="minorEastAsia" w:hAnsiTheme="minorHAnsi" w:cstheme="minorHAnsi"/>
          <w:szCs w:val="22"/>
        </w:rPr>
      </w:pPr>
    </w:p>
    <w:p w14:paraId="5D5A9720" w14:textId="1C34B5F0" w:rsidR="00CE7FCC" w:rsidRPr="00476F89" w:rsidRDefault="004B6C49" w:rsidP="006818DE">
      <w:pPr>
        <w:adjustRightInd w:val="0"/>
        <w:snapToGrid w:val="0"/>
        <w:ind w:left="720"/>
        <w:jc w:val="both"/>
        <w:rPr>
          <w:rFonts w:asciiTheme="minorHAnsi" w:eastAsiaTheme="minorEastAsia" w:hAnsiTheme="minorHAnsi" w:cstheme="minorHAnsi"/>
          <w:szCs w:val="22"/>
          <w:lang w:val="en-AU"/>
        </w:rPr>
      </w:pPr>
      <w:r w:rsidRPr="00476F89">
        <w:rPr>
          <w:rFonts w:asciiTheme="minorHAnsi" w:eastAsiaTheme="minorEastAsia" w:hAnsiTheme="minorHAnsi" w:cstheme="minorHAnsi"/>
          <w:szCs w:val="22"/>
          <w:lang w:val="en-AU"/>
        </w:rPr>
        <w:t xml:space="preserve">SC21 will review Project 114's final report and provide further evaluations and future directions as needed. </w:t>
      </w:r>
    </w:p>
    <w:p w14:paraId="4A30C265"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338FA283" w14:textId="1E0595D8" w:rsidR="002C04E2" w:rsidRPr="00476F89" w:rsidRDefault="002C04E2"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Minimum data reporting requirements</w:t>
      </w:r>
    </w:p>
    <w:p w14:paraId="208DA13C" w14:textId="77777777" w:rsidR="00E60639" w:rsidRPr="00476F89" w:rsidRDefault="00E60639" w:rsidP="002E236C">
      <w:pPr>
        <w:pStyle w:val="SCNumberedText"/>
        <w:widowControl w:val="0"/>
        <w:tabs>
          <w:tab w:val="clear" w:pos="0"/>
        </w:tabs>
        <w:ind w:left="1440"/>
        <w:rPr>
          <w:rFonts w:asciiTheme="minorHAnsi" w:hAnsiTheme="minorHAnsi" w:cstheme="minorHAnsi"/>
        </w:rPr>
      </w:pPr>
    </w:p>
    <w:p w14:paraId="500D3332" w14:textId="3E1AA2C9" w:rsidR="00A47A3D" w:rsidRPr="00476F89" w:rsidRDefault="004B6C49"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bookmarkStart w:id="5" w:name="_Hlk165642330"/>
      <w:r w:rsidRPr="00476F89">
        <w:rPr>
          <w:rFonts w:asciiTheme="minorHAnsi" w:eastAsiaTheme="minorEastAsia" w:hAnsiTheme="minorHAnsi" w:cstheme="minorHAnsi"/>
          <w:bCs/>
          <w:szCs w:val="22"/>
        </w:rPr>
        <w:t>SC21 will review any proposals to improve data reporting requirements. SC20 and WCPFC21 requested SC21 to consider the following issues.</w:t>
      </w:r>
    </w:p>
    <w:p w14:paraId="7F1A1173" w14:textId="3B4D06BD" w:rsidR="004B6C49" w:rsidRPr="00476F89" w:rsidRDefault="004B6C49" w:rsidP="002E236C">
      <w:pPr>
        <w:adjustRightInd w:val="0"/>
        <w:snapToGrid w:val="0"/>
        <w:ind w:left="720"/>
        <w:jc w:val="both"/>
        <w:rPr>
          <w:rFonts w:asciiTheme="minorHAnsi" w:hAnsiTheme="minorHAnsi" w:cstheme="minorHAnsi"/>
          <w:szCs w:val="22"/>
        </w:rPr>
      </w:pPr>
    </w:p>
    <w:p w14:paraId="1EBB5F7E" w14:textId="728C8709" w:rsidR="004B6C49" w:rsidRPr="00476F89" w:rsidRDefault="004B6C49" w:rsidP="006818DE">
      <w:pPr>
        <w:pStyle w:val="Heading3"/>
        <w:numPr>
          <w:ilvl w:val="3"/>
          <w:numId w:val="97"/>
        </w:numPr>
        <w:adjustRightInd w:val="0"/>
        <w:snapToGrid w:val="0"/>
        <w:spacing w:before="0"/>
        <w:jc w:val="both"/>
        <w:rPr>
          <w:rStyle w:val="Strong"/>
          <w:rFonts w:asciiTheme="minorHAnsi" w:hAnsiTheme="minorHAnsi" w:cstheme="minorHAnsi"/>
          <w:color w:val="auto"/>
          <w:szCs w:val="22"/>
        </w:rPr>
      </w:pPr>
      <w:r w:rsidRPr="00476F89">
        <w:rPr>
          <w:rStyle w:val="Strong"/>
          <w:rFonts w:asciiTheme="minorHAnsi" w:hAnsiTheme="minorHAnsi" w:cstheme="minorHAnsi"/>
          <w:color w:val="auto"/>
          <w:szCs w:val="22"/>
        </w:rPr>
        <w:t xml:space="preserve">Proposal on </w:t>
      </w:r>
      <w:r w:rsidR="008A0276" w:rsidRPr="00476F89">
        <w:rPr>
          <w:rStyle w:val="Strong"/>
          <w:rFonts w:asciiTheme="minorHAnsi" w:hAnsiTheme="minorHAnsi" w:cstheme="minorHAnsi"/>
          <w:color w:val="auto"/>
          <w:szCs w:val="22"/>
        </w:rPr>
        <w:t>s</w:t>
      </w:r>
      <w:r w:rsidRPr="00476F89">
        <w:rPr>
          <w:rStyle w:val="Strong"/>
          <w:rFonts w:asciiTheme="minorHAnsi" w:hAnsiTheme="minorHAnsi" w:cstheme="minorHAnsi"/>
          <w:color w:val="auto"/>
          <w:szCs w:val="22"/>
        </w:rPr>
        <w:t xml:space="preserve">ea </w:t>
      </w:r>
      <w:r w:rsidR="008A0276" w:rsidRPr="00476F89">
        <w:rPr>
          <w:rStyle w:val="Strong"/>
          <w:rFonts w:asciiTheme="minorHAnsi" w:hAnsiTheme="minorHAnsi" w:cstheme="minorHAnsi"/>
          <w:color w:val="auto"/>
          <w:szCs w:val="22"/>
        </w:rPr>
        <w:t>t</w:t>
      </w:r>
      <w:r w:rsidRPr="00476F89">
        <w:rPr>
          <w:rStyle w:val="Strong"/>
          <w:rFonts w:asciiTheme="minorHAnsi" w:hAnsiTheme="minorHAnsi" w:cstheme="minorHAnsi"/>
          <w:color w:val="auto"/>
          <w:szCs w:val="22"/>
        </w:rPr>
        <w:t xml:space="preserve">urtle </w:t>
      </w:r>
      <w:r w:rsidR="008A0276" w:rsidRPr="00476F89">
        <w:rPr>
          <w:rStyle w:val="Strong"/>
          <w:rFonts w:asciiTheme="minorHAnsi" w:hAnsiTheme="minorHAnsi" w:cstheme="minorHAnsi"/>
          <w:color w:val="auto"/>
          <w:szCs w:val="22"/>
        </w:rPr>
        <w:t>d</w:t>
      </w:r>
      <w:r w:rsidRPr="00476F89">
        <w:rPr>
          <w:rStyle w:val="Strong"/>
          <w:rFonts w:asciiTheme="minorHAnsi" w:hAnsiTheme="minorHAnsi" w:cstheme="minorHAnsi"/>
          <w:color w:val="auto"/>
          <w:szCs w:val="22"/>
        </w:rPr>
        <w:t xml:space="preserve">ata </w:t>
      </w:r>
      <w:r w:rsidR="008A0276" w:rsidRPr="00476F89">
        <w:rPr>
          <w:rStyle w:val="Strong"/>
          <w:rFonts w:asciiTheme="minorHAnsi" w:hAnsiTheme="minorHAnsi" w:cstheme="minorHAnsi"/>
          <w:color w:val="auto"/>
          <w:szCs w:val="22"/>
        </w:rPr>
        <w:t>r</w:t>
      </w:r>
      <w:r w:rsidRPr="00476F89">
        <w:rPr>
          <w:rStyle w:val="Strong"/>
          <w:rFonts w:asciiTheme="minorHAnsi" w:hAnsiTheme="minorHAnsi" w:cstheme="minorHAnsi"/>
          <w:color w:val="auto"/>
          <w:szCs w:val="22"/>
        </w:rPr>
        <w:t xml:space="preserve">eporting </w:t>
      </w:r>
      <w:r w:rsidR="008A0276" w:rsidRPr="00476F89">
        <w:rPr>
          <w:rStyle w:val="Strong"/>
          <w:rFonts w:asciiTheme="minorHAnsi" w:hAnsiTheme="minorHAnsi" w:cstheme="minorHAnsi"/>
          <w:color w:val="auto"/>
          <w:szCs w:val="22"/>
        </w:rPr>
        <w:t>r</w:t>
      </w:r>
      <w:r w:rsidRPr="00476F89">
        <w:rPr>
          <w:rStyle w:val="Strong"/>
          <w:rFonts w:asciiTheme="minorHAnsi" w:hAnsiTheme="minorHAnsi" w:cstheme="minorHAnsi"/>
          <w:color w:val="auto"/>
          <w:szCs w:val="22"/>
        </w:rPr>
        <w:t xml:space="preserve">equirements for </w:t>
      </w:r>
      <w:r w:rsidR="008A0276" w:rsidRPr="00476F89">
        <w:rPr>
          <w:rStyle w:val="Strong"/>
          <w:rFonts w:asciiTheme="minorHAnsi" w:hAnsiTheme="minorHAnsi" w:cstheme="minorHAnsi"/>
          <w:color w:val="auto"/>
          <w:szCs w:val="22"/>
        </w:rPr>
        <w:t>f</w:t>
      </w:r>
      <w:r w:rsidRPr="00476F89">
        <w:rPr>
          <w:rStyle w:val="Strong"/>
          <w:rFonts w:asciiTheme="minorHAnsi" w:hAnsiTheme="minorHAnsi" w:cstheme="minorHAnsi"/>
          <w:color w:val="auto"/>
          <w:szCs w:val="22"/>
        </w:rPr>
        <w:t xml:space="preserve">ishing </w:t>
      </w:r>
      <w:r w:rsidR="008A0276" w:rsidRPr="00476F89">
        <w:rPr>
          <w:rStyle w:val="Strong"/>
          <w:rFonts w:asciiTheme="minorHAnsi" w:hAnsiTheme="minorHAnsi" w:cstheme="minorHAnsi"/>
          <w:color w:val="auto"/>
          <w:szCs w:val="22"/>
        </w:rPr>
        <w:t>o</w:t>
      </w:r>
      <w:r w:rsidRPr="00476F89">
        <w:rPr>
          <w:rStyle w:val="Strong"/>
          <w:rFonts w:asciiTheme="minorHAnsi" w:hAnsiTheme="minorHAnsi" w:cstheme="minorHAnsi"/>
          <w:color w:val="auto"/>
          <w:szCs w:val="22"/>
        </w:rPr>
        <w:t>perations</w:t>
      </w:r>
    </w:p>
    <w:p w14:paraId="533B84EB" w14:textId="77777777" w:rsidR="004B6C49" w:rsidRPr="00476F89" w:rsidRDefault="004B6C49" w:rsidP="002E236C">
      <w:pPr>
        <w:pStyle w:val="ListParagraph"/>
        <w:adjustRightInd w:val="0"/>
        <w:snapToGrid w:val="0"/>
        <w:ind w:left="1440"/>
        <w:jc w:val="both"/>
        <w:rPr>
          <w:rFonts w:asciiTheme="minorHAnsi" w:hAnsiTheme="minorHAnsi" w:cstheme="minorHAnsi"/>
          <w:szCs w:val="22"/>
        </w:rPr>
      </w:pPr>
    </w:p>
    <w:p w14:paraId="154B1EFF" w14:textId="773CBBA7" w:rsidR="004B6C49" w:rsidRPr="00476F89" w:rsidRDefault="004B6C49"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consider a paper from the SSP outlining possible sea turtle data reporting requirements for longline and purse seine vessels. The proposal will aim to support the incorporation of these requirements into the annual </w:t>
      </w:r>
      <w:r w:rsidRPr="00476F89">
        <w:rPr>
          <w:rFonts w:asciiTheme="minorHAnsi" w:hAnsiTheme="minorHAnsi" w:cstheme="minorHAnsi"/>
          <w:i/>
          <w:iCs/>
          <w:szCs w:val="22"/>
        </w:rPr>
        <w:t>Scientific Data to be Provided to the Commission</w:t>
      </w:r>
      <w:r w:rsidRPr="00476F89">
        <w:rPr>
          <w:rFonts w:asciiTheme="minorHAnsi" w:hAnsiTheme="minorHAnsi" w:cstheme="minorHAnsi"/>
          <w:szCs w:val="22"/>
        </w:rPr>
        <w:t xml:space="preserve"> (SciData), as requested by SC20.</w:t>
      </w:r>
      <w:r w:rsidR="00AD4B81" w:rsidRPr="00476F89">
        <w:rPr>
          <w:rFonts w:asciiTheme="minorHAnsi" w:hAnsiTheme="minorHAnsi" w:cstheme="minorHAnsi"/>
          <w:szCs w:val="22"/>
        </w:rPr>
        <w:t xml:space="preserve"> </w:t>
      </w:r>
      <w:r w:rsidRPr="00476F89">
        <w:rPr>
          <w:rFonts w:asciiTheme="minorHAnsi" w:hAnsiTheme="minorHAnsi" w:cstheme="minorHAnsi"/>
          <w:szCs w:val="22"/>
        </w:rPr>
        <w:t>(</w:t>
      </w:r>
      <w:r w:rsidRPr="00476F89">
        <w:rPr>
          <w:rFonts w:asciiTheme="minorHAnsi" w:hAnsiTheme="minorHAnsi" w:cstheme="minorHAnsi"/>
          <w:i/>
          <w:iCs/>
          <w:szCs w:val="22"/>
        </w:rPr>
        <w:t>Paragraph 76, SC20 Summary Report)</w:t>
      </w:r>
    </w:p>
    <w:p w14:paraId="1DFB7D2A"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125CB391" w14:textId="74DC3A63" w:rsidR="004B6C49" w:rsidRPr="00476F89" w:rsidRDefault="004B6C49" w:rsidP="006818DE">
      <w:pPr>
        <w:pStyle w:val="Heading3"/>
        <w:numPr>
          <w:ilvl w:val="3"/>
          <w:numId w:val="97"/>
        </w:numPr>
        <w:adjustRightInd w:val="0"/>
        <w:snapToGrid w:val="0"/>
        <w:spacing w:before="0"/>
        <w:jc w:val="both"/>
        <w:rPr>
          <w:rFonts w:asciiTheme="minorHAnsi" w:eastAsiaTheme="minorEastAsia" w:hAnsiTheme="minorHAnsi" w:cstheme="minorHAnsi"/>
          <w:b w:val="0"/>
          <w:bCs w:val="0"/>
          <w:color w:val="auto"/>
          <w:szCs w:val="22"/>
        </w:rPr>
      </w:pPr>
      <w:bookmarkStart w:id="6" w:name="_Hlk197333343"/>
      <w:r w:rsidRPr="00476F89">
        <w:rPr>
          <w:rStyle w:val="Strong"/>
          <w:rFonts w:asciiTheme="minorHAnsi" w:hAnsiTheme="minorHAnsi" w:cstheme="minorHAnsi"/>
          <w:color w:val="auto"/>
          <w:szCs w:val="22"/>
        </w:rPr>
        <w:t>Development</w:t>
      </w:r>
      <w:r w:rsidRPr="00476F89">
        <w:rPr>
          <w:rFonts w:asciiTheme="minorHAnsi" w:hAnsiTheme="minorHAnsi" w:cstheme="minorHAnsi"/>
          <w:b w:val="0"/>
          <w:bCs w:val="0"/>
          <w:i/>
          <w:iCs/>
          <w:color w:val="auto"/>
          <w:szCs w:val="22"/>
        </w:rPr>
        <w:t xml:space="preserve"> </w:t>
      </w:r>
      <w:r w:rsidRPr="00476F89">
        <w:rPr>
          <w:rFonts w:asciiTheme="minorHAnsi" w:hAnsiTheme="minorHAnsi" w:cstheme="minorHAnsi"/>
          <w:b w:val="0"/>
          <w:bCs w:val="0"/>
          <w:color w:val="auto"/>
          <w:szCs w:val="22"/>
        </w:rPr>
        <w:t xml:space="preserve">of a FAD Logbook </w:t>
      </w:r>
      <w:r w:rsidR="00D973FA" w:rsidRPr="00476F89">
        <w:rPr>
          <w:rFonts w:asciiTheme="minorHAnsi" w:hAnsiTheme="minorHAnsi" w:cstheme="minorHAnsi"/>
          <w:b w:val="0"/>
          <w:bCs w:val="0"/>
          <w:color w:val="auto"/>
          <w:szCs w:val="22"/>
        </w:rPr>
        <w:t>– Jamel 4/11 email</w:t>
      </w:r>
    </w:p>
    <w:p w14:paraId="5683D969" w14:textId="77777777" w:rsidR="004B6C49" w:rsidRPr="00476F89" w:rsidRDefault="004B6C49" w:rsidP="002E236C">
      <w:pPr>
        <w:adjustRightInd w:val="0"/>
        <w:snapToGrid w:val="0"/>
        <w:ind w:left="720"/>
        <w:jc w:val="both"/>
        <w:rPr>
          <w:rFonts w:asciiTheme="minorHAnsi" w:hAnsiTheme="minorHAnsi" w:cstheme="minorHAnsi"/>
          <w:szCs w:val="22"/>
        </w:rPr>
      </w:pPr>
    </w:p>
    <w:p w14:paraId="6A1DB767" w14:textId="14255B69" w:rsidR="00D973FA" w:rsidRPr="00476F89" w:rsidRDefault="00D973FA" w:rsidP="006818DE">
      <w:pPr>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After reviewing </w:t>
      </w:r>
      <w:hyperlink r:id="rId18" w:history="1">
        <w:r w:rsidRPr="00476F89">
          <w:rPr>
            <w:rStyle w:val="Hyperlink"/>
            <w:rFonts w:asciiTheme="minorHAnsi" w:eastAsiaTheme="minorEastAsia" w:hAnsiTheme="minorHAnsi" w:cstheme="minorHAnsi"/>
            <w:szCs w:val="22"/>
          </w:rPr>
          <w:t>SC20-ST-WP-06</w:t>
        </w:r>
      </w:hyperlink>
      <w:r w:rsidRPr="00476F89">
        <w:rPr>
          <w:rFonts w:asciiTheme="minorHAnsi" w:eastAsiaTheme="minorEastAsia" w:hAnsiTheme="minorHAnsi" w:cstheme="minorHAnsi"/>
          <w:szCs w:val="22"/>
        </w:rPr>
        <w:t xml:space="preserve"> and </w:t>
      </w:r>
      <w:hyperlink r:id="rId19" w:history="1">
        <w:r w:rsidRPr="00476F89">
          <w:rPr>
            <w:rStyle w:val="Hyperlink"/>
            <w:rFonts w:asciiTheme="minorHAnsi" w:eastAsiaTheme="minorEastAsia" w:hAnsiTheme="minorHAnsi" w:cstheme="minorHAnsi"/>
            <w:szCs w:val="22"/>
          </w:rPr>
          <w:t>SC20-ST-IP-09</w:t>
        </w:r>
      </w:hyperlink>
      <w:r w:rsidRPr="00476F89">
        <w:rPr>
          <w:rFonts w:asciiTheme="minorHAnsi" w:eastAsiaTheme="minorEastAsia" w:hAnsiTheme="minorHAnsi" w:cstheme="minorHAnsi"/>
          <w:szCs w:val="22"/>
        </w:rPr>
        <w:t xml:space="preserve">, </w:t>
      </w:r>
      <w:r w:rsidR="004B6C49" w:rsidRPr="00476F89">
        <w:rPr>
          <w:rFonts w:asciiTheme="minorHAnsi" w:hAnsiTheme="minorHAnsi" w:cstheme="minorHAnsi"/>
          <w:szCs w:val="22"/>
        </w:rPr>
        <w:t>SC20 requested SSP to identify FAD data fields needed for scientific analyses and</w:t>
      </w:r>
      <w:r w:rsidRPr="00476F89">
        <w:rPr>
          <w:rFonts w:asciiTheme="minorHAnsi" w:eastAsiaTheme="minorEastAsia" w:hAnsiTheme="minorHAnsi" w:cstheme="minorHAnsi"/>
          <w:szCs w:val="22"/>
        </w:rPr>
        <w:t xml:space="preserve">, as requested, </w:t>
      </w:r>
      <w:r w:rsidR="004B6C49" w:rsidRPr="00476F89">
        <w:rPr>
          <w:rFonts w:asciiTheme="minorHAnsi" w:hAnsiTheme="minorHAnsi" w:cstheme="minorHAnsi"/>
          <w:szCs w:val="22"/>
        </w:rPr>
        <w:t>SSP and the Secretariat prepare</w:t>
      </w:r>
      <w:r w:rsidRPr="00476F89">
        <w:rPr>
          <w:rFonts w:asciiTheme="minorHAnsi" w:eastAsiaTheme="minorEastAsia" w:hAnsiTheme="minorHAnsi" w:cstheme="minorHAnsi"/>
          <w:szCs w:val="22"/>
        </w:rPr>
        <w:t>d</w:t>
      </w:r>
      <w:r w:rsidR="004B6C49" w:rsidRPr="00476F89">
        <w:rPr>
          <w:rFonts w:asciiTheme="minorHAnsi" w:hAnsiTheme="minorHAnsi" w:cstheme="minorHAnsi"/>
          <w:szCs w:val="22"/>
        </w:rPr>
        <w:t xml:space="preserve"> a paper for TCC20 and FADMO-IWG outlining FAD data needs for WCPFC’s science, management, and monitoring work</w:t>
      </w:r>
      <w:r w:rsidRPr="00476F89">
        <w:rPr>
          <w:rFonts w:asciiTheme="minorHAnsi" w:eastAsiaTheme="minorEastAsia" w:hAnsiTheme="minorHAnsi" w:cstheme="minorHAnsi"/>
          <w:szCs w:val="22"/>
        </w:rPr>
        <w:t xml:space="preserve"> (</w:t>
      </w:r>
      <w:hyperlink r:id="rId20" w:history="1">
        <w:r w:rsidRPr="00476F89">
          <w:rPr>
            <w:rStyle w:val="Hyperlink"/>
            <w:rFonts w:asciiTheme="minorHAnsi" w:eastAsiaTheme="minorEastAsia" w:hAnsiTheme="minorHAnsi" w:cstheme="minorHAnsi"/>
            <w:szCs w:val="22"/>
          </w:rPr>
          <w:t>TCC20-2024-18</w:t>
        </w:r>
      </w:hyperlink>
      <w:r w:rsidRPr="00476F89">
        <w:rPr>
          <w:rFonts w:asciiTheme="minorHAnsi" w:eastAsiaTheme="minorEastAsia" w:hAnsiTheme="minorHAnsi" w:cstheme="minorHAnsi"/>
          <w:szCs w:val="22"/>
        </w:rPr>
        <w:t>)</w:t>
      </w:r>
      <w:r w:rsidR="004B6C49" w:rsidRPr="00476F89">
        <w:rPr>
          <w:rFonts w:asciiTheme="minorHAnsi" w:hAnsiTheme="minorHAnsi" w:cstheme="minorHAnsi"/>
          <w:szCs w:val="22"/>
        </w:rPr>
        <w:t xml:space="preserve">. </w:t>
      </w:r>
      <w:r w:rsidRPr="00476F89">
        <w:rPr>
          <w:rFonts w:asciiTheme="minorHAnsi" w:hAnsiTheme="minorHAnsi" w:cstheme="minorHAnsi"/>
          <w:szCs w:val="22"/>
        </w:rPr>
        <w:t>(paras 77-78, SC20 Summary Report)</w:t>
      </w:r>
    </w:p>
    <w:p w14:paraId="788A06DC" w14:textId="77777777" w:rsidR="00D973FA" w:rsidRPr="00476F89" w:rsidRDefault="00D973FA" w:rsidP="006818DE">
      <w:pPr>
        <w:adjustRightInd w:val="0"/>
        <w:snapToGrid w:val="0"/>
        <w:ind w:left="720"/>
        <w:jc w:val="both"/>
        <w:rPr>
          <w:rFonts w:asciiTheme="minorHAnsi" w:eastAsiaTheme="minorEastAsia" w:hAnsiTheme="minorHAnsi" w:cstheme="minorHAnsi"/>
          <w:szCs w:val="22"/>
        </w:rPr>
      </w:pPr>
    </w:p>
    <w:p w14:paraId="76646EC1" w14:textId="7CD5E57A" w:rsidR="004B6C49" w:rsidRPr="00476F89" w:rsidRDefault="004B6C49"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lastRenderedPageBreak/>
        <w:t xml:space="preserve">SC21 will review </w:t>
      </w:r>
      <w:r w:rsidR="00D973FA" w:rsidRPr="00476F89">
        <w:rPr>
          <w:rFonts w:asciiTheme="minorHAnsi" w:eastAsiaTheme="minorEastAsia" w:hAnsiTheme="minorHAnsi" w:cstheme="minorHAnsi"/>
          <w:szCs w:val="22"/>
        </w:rPr>
        <w:t xml:space="preserve">reports related to the FAD minimum data fields from the FADMO-IWG </w:t>
      </w:r>
      <w:r w:rsidRPr="00476F89">
        <w:rPr>
          <w:rFonts w:asciiTheme="minorHAnsi" w:hAnsiTheme="minorHAnsi" w:cstheme="minorHAnsi"/>
          <w:szCs w:val="22"/>
        </w:rPr>
        <w:t xml:space="preserve">and provide </w:t>
      </w:r>
      <w:r w:rsidR="00D973FA" w:rsidRPr="00476F89">
        <w:rPr>
          <w:rFonts w:asciiTheme="minorHAnsi" w:eastAsiaTheme="minorEastAsia" w:hAnsiTheme="minorHAnsi" w:cstheme="minorHAnsi"/>
          <w:szCs w:val="22"/>
        </w:rPr>
        <w:t xml:space="preserve">feedback to the IWG to finalize the </w:t>
      </w:r>
      <w:r w:rsidRPr="00476F89">
        <w:rPr>
          <w:rFonts w:asciiTheme="minorHAnsi" w:hAnsiTheme="minorHAnsi" w:cstheme="minorHAnsi"/>
          <w:szCs w:val="22"/>
        </w:rPr>
        <w:t xml:space="preserve">FAD logbook </w:t>
      </w:r>
      <w:r w:rsidR="00D973FA" w:rsidRPr="00476F89">
        <w:rPr>
          <w:rFonts w:asciiTheme="minorHAnsi" w:eastAsiaTheme="minorEastAsia" w:hAnsiTheme="minorHAnsi" w:cstheme="minorHAnsi"/>
          <w:szCs w:val="22"/>
        </w:rPr>
        <w:t>data fields</w:t>
      </w:r>
      <w:r w:rsidRPr="00476F89">
        <w:rPr>
          <w:rFonts w:asciiTheme="minorHAnsi" w:hAnsiTheme="minorHAnsi" w:cstheme="minorHAnsi"/>
          <w:szCs w:val="22"/>
        </w:rPr>
        <w:t xml:space="preserve">. </w:t>
      </w:r>
    </w:p>
    <w:bookmarkEnd w:id="6"/>
    <w:p w14:paraId="5CD73F96" w14:textId="77777777" w:rsidR="004B6C49" w:rsidRPr="00476F89" w:rsidRDefault="004B6C49" w:rsidP="002E236C">
      <w:pPr>
        <w:adjustRightInd w:val="0"/>
        <w:snapToGrid w:val="0"/>
        <w:ind w:left="720"/>
        <w:jc w:val="both"/>
        <w:rPr>
          <w:rFonts w:asciiTheme="minorHAnsi" w:hAnsiTheme="minorHAnsi" w:cstheme="minorHAnsi"/>
          <w:szCs w:val="22"/>
        </w:rPr>
      </w:pPr>
    </w:p>
    <w:p w14:paraId="08E25480" w14:textId="21F3F79A" w:rsidR="004B6C49" w:rsidRPr="00476F89" w:rsidRDefault="004B6C49" w:rsidP="006818DE">
      <w:pPr>
        <w:pStyle w:val="Heading3"/>
        <w:numPr>
          <w:ilvl w:val="3"/>
          <w:numId w:val="97"/>
        </w:numPr>
        <w:adjustRightInd w:val="0"/>
        <w:snapToGrid w:val="0"/>
        <w:spacing w:before="0"/>
        <w:jc w:val="both"/>
        <w:rPr>
          <w:rFonts w:asciiTheme="minorHAnsi" w:eastAsiaTheme="minorEastAsia" w:hAnsiTheme="minorHAnsi" w:cstheme="minorHAnsi"/>
          <w:b w:val="0"/>
          <w:bCs w:val="0"/>
          <w:color w:val="auto"/>
          <w:szCs w:val="22"/>
        </w:rPr>
      </w:pPr>
      <w:r w:rsidRPr="00476F89">
        <w:rPr>
          <w:rStyle w:val="Strong"/>
          <w:rFonts w:asciiTheme="minorHAnsi" w:hAnsiTheme="minorHAnsi" w:cstheme="minorHAnsi"/>
          <w:color w:val="auto"/>
          <w:szCs w:val="22"/>
        </w:rPr>
        <w:t>Reporting requirements for cetacean interaction</w:t>
      </w:r>
    </w:p>
    <w:p w14:paraId="275B962A" w14:textId="77777777" w:rsidR="004B6C49" w:rsidRPr="00476F89" w:rsidRDefault="004B6C49" w:rsidP="002E236C">
      <w:pPr>
        <w:adjustRightInd w:val="0"/>
        <w:snapToGrid w:val="0"/>
        <w:ind w:left="720"/>
        <w:jc w:val="both"/>
        <w:rPr>
          <w:rFonts w:asciiTheme="minorHAnsi" w:hAnsiTheme="minorHAnsi" w:cstheme="minorHAnsi"/>
          <w:szCs w:val="22"/>
        </w:rPr>
      </w:pPr>
    </w:p>
    <w:p w14:paraId="6DD06A8B" w14:textId="34D185E3" w:rsidR="004B6C49" w:rsidRPr="00476F89" w:rsidRDefault="004B6C49"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In response to the Commission’s tasking (para 669, WCPFC21 Summary Report), SC21 will review background information provided by the SSP and develop scientific advice for WCPFC22 on appropriate requirements for effective reporting of cetacean interactions in tuna and associated species fisheries. This work </w:t>
      </w:r>
      <w:r w:rsidR="008A0276" w:rsidRPr="00476F89">
        <w:rPr>
          <w:rFonts w:asciiTheme="minorHAnsi" w:hAnsiTheme="minorHAnsi" w:cstheme="minorHAnsi"/>
          <w:szCs w:val="22"/>
        </w:rPr>
        <w:t xml:space="preserve">may </w:t>
      </w:r>
      <w:r w:rsidRPr="00476F89">
        <w:rPr>
          <w:rFonts w:asciiTheme="minorHAnsi" w:hAnsiTheme="minorHAnsi" w:cstheme="minorHAnsi"/>
          <w:szCs w:val="22"/>
        </w:rPr>
        <w:t xml:space="preserve">include consideration of data types, collection methods, reporting formats, and alignment with SciData provisions to ensure robust and consistent monitoring across gear types, particularly in support of implementing CMM 2024-07 </w:t>
      </w:r>
      <w:r w:rsidR="008A0276" w:rsidRPr="00476F89">
        <w:rPr>
          <w:rFonts w:asciiTheme="minorHAnsi" w:hAnsiTheme="minorHAnsi" w:cstheme="minorHAnsi"/>
          <w:szCs w:val="22"/>
        </w:rPr>
        <w:t>(</w:t>
      </w:r>
      <w:r w:rsidR="008A0276" w:rsidRPr="00476F89">
        <w:rPr>
          <w:rFonts w:asciiTheme="minorHAnsi" w:hAnsiTheme="minorHAnsi" w:cstheme="minorHAnsi"/>
          <w:i/>
          <w:iCs/>
          <w:color w:val="233544"/>
          <w:szCs w:val="22"/>
        </w:rPr>
        <w:t>CMM for Protection of Cetaceans from Purse Seine and Longline Fishing Operations</w:t>
      </w:r>
      <w:r w:rsidR="008A0276" w:rsidRPr="00476F89">
        <w:rPr>
          <w:rFonts w:asciiTheme="minorHAnsi" w:hAnsiTheme="minorHAnsi" w:cstheme="minorHAnsi"/>
          <w:color w:val="233544"/>
          <w:szCs w:val="22"/>
        </w:rPr>
        <w:t xml:space="preserve">) </w:t>
      </w:r>
      <w:r w:rsidRPr="00476F89">
        <w:rPr>
          <w:rFonts w:asciiTheme="minorHAnsi" w:hAnsiTheme="minorHAnsi" w:cstheme="minorHAnsi"/>
          <w:szCs w:val="22"/>
        </w:rPr>
        <w:t>and enhancing cetacean interaction data from both longline and purse seine operations.</w:t>
      </w:r>
    </w:p>
    <w:p w14:paraId="285D8A7E" w14:textId="6A6F18E7" w:rsidR="004B6C49" w:rsidRPr="00476F89" w:rsidRDefault="004B6C49" w:rsidP="006818DE">
      <w:pPr>
        <w:adjustRightInd w:val="0"/>
        <w:snapToGrid w:val="0"/>
        <w:ind w:left="720"/>
        <w:jc w:val="both"/>
        <w:rPr>
          <w:rFonts w:asciiTheme="minorHAnsi" w:hAnsiTheme="minorHAnsi" w:cstheme="minorHAnsi"/>
          <w:szCs w:val="22"/>
        </w:rPr>
      </w:pPr>
    </w:p>
    <w:p w14:paraId="2796C350" w14:textId="57FD5368" w:rsidR="004B6C49" w:rsidRPr="00476F89" w:rsidRDefault="004B6C49" w:rsidP="006818DE">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 xml:space="preserve">SC21 will review the SSP’s information and </w:t>
      </w:r>
      <w:r w:rsidR="00D973FA" w:rsidRPr="00476F89">
        <w:rPr>
          <w:rFonts w:asciiTheme="minorHAnsi" w:hAnsiTheme="minorHAnsi" w:cstheme="minorHAnsi"/>
          <w:szCs w:val="22"/>
        </w:rPr>
        <w:t>advise the Commission on</w:t>
      </w:r>
      <w:r w:rsidRPr="00476F89">
        <w:rPr>
          <w:rFonts w:asciiTheme="minorHAnsi" w:hAnsiTheme="minorHAnsi" w:cstheme="minorHAnsi"/>
          <w:szCs w:val="22"/>
        </w:rPr>
        <w:t xml:space="preserve"> effective reporting of cetacean interactions.</w:t>
      </w:r>
    </w:p>
    <w:p w14:paraId="5127ACA5" w14:textId="77777777" w:rsidR="00476F89" w:rsidRPr="00476F89" w:rsidRDefault="00476F89" w:rsidP="002E236C">
      <w:pPr>
        <w:adjustRightInd w:val="0"/>
        <w:snapToGrid w:val="0"/>
        <w:ind w:left="720"/>
        <w:jc w:val="both"/>
        <w:rPr>
          <w:rFonts w:asciiTheme="minorHAnsi" w:eastAsiaTheme="minorEastAsia" w:hAnsiTheme="minorHAnsi" w:cstheme="minorHAnsi"/>
          <w:szCs w:val="22"/>
        </w:rPr>
      </w:pPr>
    </w:p>
    <w:p w14:paraId="5F68B513" w14:textId="347A54B7" w:rsidR="00CC16E9" w:rsidRPr="00476F89" w:rsidRDefault="004B6C49"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Style w:val="Strong"/>
          <w:rFonts w:asciiTheme="minorHAnsi" w:hAnsiTheme="minorHAnsi" w:cstheme="minorHAnsi"/>
          <w:szCs w:val="22"/>
        </w:rPr>
        <w:t>Further analysis of purse seine fishing behavior, reporting, and effort estimation</w:t>
      </w:r>
    </w:p>
    <w:p w14:paraId="5AC1D822" w14:textId="77777777" w:rsidR="00E60639" w:rsidRPr="00476F89" w:rsidRDefault="00E60639" w:rsidP="002E236C">
      <w:pPr>
        <w:widowControl w:val="0"/>
        <w:kinsoku w:val="0"/>
        <w:overflowPunct w:val="0"/>
        <w:autoSpaceDE w:val="0"/>
        <w:autoSpaceDN w:val="0"/>
        <w:adjustRightInd w:val="0"/>
        <w:snapToGrid w:val="0"/>
        <w:ind w:left="1440"/>
        <w:jc w:val="both"/>
        <w:rPr>
          <w:rFonts w:asciiTheme="minorHAnsi" w:hAnsiTheme="minorHAnsi" w:cstheme="minorHAnsi"/>
          <w:szCs w:val="22"/>
          <w:lang w:val="en-AU"/>
        </w:rPr>
      </w:pPr>
    </w:p>
    <w:bookmarkEnd w:id="5"/>
    <w:p w14:paraId="0C1D4AB6" w14:textId="6F0B87C9" w:rsidR="00D973FA" w:rsidRPr="00476F89" w:rsidRDefault="00D973FA" w:rsidP="006818DE">
      <w:pPr>
        <w:adjustRightInd w:val="0"/>
        <w:snapToGrid w:val="0"/>
        <w:ind w:left="720"/>
        <w:jc w:val="both"/>
        <w:rPr>
          <w:rFonts w:asciiTheme="minorHAnsi" w:eastAsiaTheme="minorEastAsia" w:hAnsiTheme="minorHAnsi" w:cstheme="minorHAnsi"/>
          <w:szCs w:val="22"/>
          <w:shd w:val="clear" w:color="auto" w:fill="FFFFFF"/>
        </w:rPr>
      </w:pPr>
      <w:r w:rsidRPr="00476F89">
        <w:rPr>
          <w:rFonts w:asciiTheme="minorHAnsi" w:hAnsiTheme="minorHAnsi" w:cstheme="minorHAnsi"/>
          <w:szCs w:val="22"/>
        </w:rPr>
        <w:t xml:space="preserve">SC21 </w:t>
      </w:r>
      <w:r w:rsidRPr="00476F89">
        <w:rPr>
          <w:rFonts w:asciiTheme="minorHAnsi" w:eastAsiaTheme="minorEastAsia" w:hAnsiTheme="minorHAnsi" w:cstheme="minorHAnsi"/>
          <w:szCs w:val="22"/>
        </w:rPr>
        <w:t xml:space="preserve">is invited </w:t>
      </w:r>
      <w:r w:rsidRPr="00476F89">
        <w:rPr>
          <w:rFonts w:asciiTheme="minorHAnsi" w:hAnsiTheme="minorHAnsi" w:cstheme="minorHAnsi"/>
          <w:szCs w:val="22"/>
        </w:rPr>
        <w:t>to note that follow-up work by the SSP</w:t>
      </w:r>
      <w:r w:rsidRPr="00476F89">
        <w:rPr>
          <w:rFonts w:asciiTheme="minorHAnsi" w:eastAsiaTheme="minorEastAsia" w:hAnsiTheme="minorHAnsi" w:cstheme="minorHAnsi"/>
          <w:szCs w:val="22"/>
        </w:rPr>
        <w:t>,</w:t>
      </w:r>
      <w:r w:rsidRPr="00476F89">
        <w:rPr>
          <w:rFonts w:asciiTheme="minorHAnsi" w:hAnsiTheme="minorHAnsi" w:cstheme="minorHAnsi"/>
          <w:szCs w:val="22"/>
        </w:rPr>
        <w:t xml:space="preserve"> in response to SC20’s request for further analysis on changes in purse seine fishing behaviour and </w:t>
      </w:r>
      <w:r w:rsidRPr="00476F89">
        <w:rPr>
          <w:rFonts w:asciiTheme="minorHAnsi" w:eastAsiaTheme="minorEastAsia" w:hAnsiTheme="minorHAnsi" w:cstheme="minorHAnsi"/>
          <w:szCs w:val="22"/>
        </w:rPr>
        <w:t>their</w:t>
      </w:r>
      <w:r w:rsidRPr="00476F89">
        <w:rPr>
          <w:rFonts w:asciiTheme="minorHAnsi" w:hAnsiTheme="minorHAnsi" w:cstheme="minorHAnsi"/>
          <w:szCs w:val="22"/>
        </w:rPr>
        <w:t xml:space="preserve"> implications for estimating fishing effort (para 88, SC20 Summary Report), was initially intended for review during SC21. However, in light of the </w:t>
      </w:r>
      <w:r w:rsidRPr="00476F89">
        <w:rPr>
          <w:rFonts w:asciiTheme="minorHAnsi" w:eastAsiaTheme="minorEastAsia" w:hAnsiTheme="minorHAnsi" w:cstheme="minorHAnsi"/>
          <w:szCs w:val="22"/>
        </w:rPr>
        <w:t>anticipated</w:t>
      </w:r>
      <w:r w:rsidRPr="00476F89">
        <w:rPr>
          <w:rFonts w:asciiTheme="minorHAnsi" w:hAnsiTheme="minorHAnsi" w:cstheme="minorHAnsi"/>
          <w:szCs w:val="22"/>
        </w:rPr>
        <w:t xml:space="preserve"> workload and priorities in 2025, updates on this work </w:t>
      </w:r>
      <w:r w:rsidRPr="00476F89">
        <w:rPr>
          <w:rFonts w:asciiTheme="minorHAnsi" w:eastAsiaTheme="minorEastAsia" w:hAnsiTheme="minorHAnsi" w:cstheme="minorHAnsi"/>
          <w:szCs w:val="22"/>
        </w:rPr>
        <w:t>w</w:t>
      </w:r>
      <w:r w:rsidRPr="00476F89">
        <w:rPr>
          <w:rFonts w:asciiTheme="minorHAnsi" w:hAnsiTheme="minorHAnsi" w:cstheme="minorHAnsi"/>
          <w:szCs w:val="22"/>
        </w:rPr>
        <w:t xml:space="preserve">ill be </w:t>
      </w:r>
      <w:r w:rsidRPr="00476F89">
        <w:rPr>
          <w:rFonts w:asciiTheme="minorHAnsi" w:eastAsiaTheme="minorEastAsia" w:hAnsiTheme="minorHAnsi" w:cstheme="minorHAnsi"/>
          <w:szCs w:val="22"/>
        </w:rPr>
        <w:t>deferred</w:t>
      </w:r>
      <w:r w:rsidRPr="00476F89">
        <w:rPr>
          <w:rFonts w:asciiTheme="minorHAnsi" w:hAnsiTheme="minorHAnsi" w:cstheme="minorHAnsi"/>
          <w:szCs w:val="22"/>
        </w:rPr>
        <w:t xml:space="preserve"> </w:t>
      </w:r>
      <w:r w:rsidRPr="00476F89">
        <w:rPr>
          <w:rFonts w:asciiTheme="minorHAnsi" w:eastAsiaTheme="minorEastAsia" w:hAnsiTheme="minorHAnsi" w:cstheme="minorHAnsi"/>
          <w:szCs w:val="22"/>
        </w:rPr>
        <w:t>to</w:t>
      </w:r>
      <w:r w:rsidRPr="00476F89">
        <w:rPr>
          <w:rFonts w:asciiTheme="minorHAnsi" w:hAnsiTheme="minorHAnsi" w:cstheme="minorHAnsi"/>
          <w:szCs w:val="22"/>
        </w:rPr>
        <w:t xml:space="preserve"> SC22. Building on the findings of </w:t>
      </w:r>
      <w:hyperlink r:id="rId21" w:history="1">
        <w:r w:rsidRPr="00476F89">
          <w:rPr>
            <w:rStyle w:val="Hyperlink"/>
            <w:rFonts w:asciiTheme="minorHAnsi" w:hAnsiTheme="minorHAnsi" w:cstheme="minorHAnsi"/>
            <w:szCs w:val="22"/>
          </w:rPr>
          <w:t>SC20-ST-WP-03</w:t>
        </w:r>
      </w:hyperlink>
      <w:r w:rsidRPr="00476F89">
        <w:rPr>
          <w:rFonts w:asciiTheme="minorHAnsi" w:hAnsiTheme="minorHAnsi" w:cstheme="minorHAnsi"/>
          <w:szCs w:val="22"/>
        </w:rPr>
        <w:t xml:space="preserve">, the analysis will examine how evolving practices, such as increased reliance on instrumented FADs and shifting patterns in reported non-fishing activities, affect the accuracy of effort-based management. </w:t>
      </w:r>
      <w:bookmarkStart w:id="7" w:name="_Hlk197358547"/>
      <w:r w:rsidRPr="00476F89">
        <w:rPr>
          <w:rFonts w:asciiTheme="minorHAnsi" w:eastAsiaTheme="minorEastAsia" w:hAnsiTheme="minorHAnsi" w:cstheme="minorHAnsi"/>
          <w:szCs w:val="22"/>
        </w:rPr>
        <w:t>SC21 may provide s</w:t>
      </w:r>
      <w:r w:rsidRPr="00476F89">
        <w:rPr>
          <w:rFonts w:asciiTheme="minorHAnsi" w:hAnsiTheme="minorHAnsi" w:cstheme="minorHAnsi"/>
          <w:szCs w:val="22"/>
          <w:shd w:val="clear" w:color="auto" w:fill="FFFFFF"/>
        </w:rPr>
        <w:t xml:space="preserve">uggestions </w:t>
      </w:r>
      <w:r w:rsidRPr="00476F89">
        <w:rPr>
          <w:rFonts w:asciiTheme="minorHAnsi" w:eastAsiaTheme="minorEastAsia" w:hAnsiTheme="minorHAnsi" w:cstheme="minorHAnsi"/>
          <w:szCs w:val="22"/>
          <w:shd w:val="clear" w:color="auto" w:fill="FFFFFF"/>
        </w:rPr>
        <w:t xml:space="preserve">to the SSP </w:t>
      </w:r>
      <w:r w:rsidRPr="00476F89">
        <w:rPr>
          <w:rFonts w:asciiTheme="minorHAnsi" w:hAnsiTheme="minorHAnsi" w:cstheme="minorHAnsi"/>
          <w:szCs w:val="22"/>
          <w:shd w:val="clear" w:color="auto" w:fill="FFFFFF"/>
        </w:rPr>
        <w:t xml:space="preserve">on additional analyses </w:t>
      </w:r>
      <w:r w:rsidRPr="00476F89">
        <w:rPr>
          <w:rFonts w:asciiTheme="minorHAnsi" w:eastAsiaTheme="minorEastAsia" w:hAnsiTheme="minorHAnsi" w:cstheme="minorHAnsi"/>
          <w:szCs w:val="22"/>
          <w:shd w:val="clear" w:color="auto" w:fill="FFFFFF"/>
        </w:rPr>
        <w:t xml:space="preserve">that may be required. </w:t>
      </w:r>
      <w:bookmarkEnd w:id="7"/>
    </w:p>
    <w:p w14:paraId="3E9B9396" w14:textId="77777777" w:rsidR="00D973FA" w:rsidRPr="00476F89" w:rsidRDefault="00D973FA" w:rsidP="002E236C">
      <w:pPr>
        <w:adjustRightInd w:val="0"/>
        <w:snapToGrid w:val="0"/>
        <w:ind w:left="1440"/>
        <w:jc w:val="both"/>
        <w:rPr>
          <w:rFonts w:asciiTheme="minorHAnsi" w:eastAsiaTheme="minorEastAsia" w:hAnsiTheme="minorHAnsi" w:cstheme="minorHAnsi"/>
          <w:szCs w:val="22"/>
        </w:rPr>
      </w:pPr>
    </w:p>
    <w:p w14:paraId="5ACB2FDE" w14:textId="6BBB5C3D" w:rsidR="0011334C" w:rsidRPr="00476F89" w:rsidRDefault="0011334C"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Regional Observer Programme</w:t>
      </w:r>
    </w:p>
    <w:p w14:paraId="44EA43C1"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bookmarkStart w:id="8" w:name="_Hlk165629461"/>
    </w:p>
    <w:p w14:paraId="1E8820DB" w14:textId="7CCC4E71" w:rsidR="00EA2F18" w:rsidRPr="00476F89" w:rsidRDefault="00EA2F18"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ROP Data Issues</w:t>
      </w:r>
    </w:p>
    <w:p w14:paraId="0B52583D" w14:textId="77777777" w:rsidR="00E60639" w:rsidRPr="00476F89" w:rsidRDefault="00E60639" w:rsidP="002E236C">
      <w:pPr>
        <w:pStyle w:val="ListParagraph"/>
        <w:overflowPunct w:val="0"/>
        <w:autoSpaceDE w:val="0"/>
        <w:autoSpaceDN w:val="0"/>
        <w:adjustRightInd w:val="0"/>
        <w:snapToGrid w:val="0"/>
        <w:ind w:left="1440"/>
        <w:jc w:val="both"/>
        <w:rPr>
          <w:rFonts w:asciiTheme="minorHAnsi" w:hAnsiTheme="minorHAnsi" w:cstheme="minorHAnsi"/>
          <w:szCs w:val="22"/>
        </w:rPr>
      </w:pPr>
    </w:p>
    <w:p w14:paraId="757DFD0E" w14:textId="77549BB9" w:rsidR="00EE7D28" w:rsidRPr="00476F89" w:rsidRDefault="00DB343D" w:rsidP="006818DE">
      <w:pPr>
        <w:pStyle w:val="ListParagraph"/>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t>
      </w:r>
      <w:r w:rsidR="00EE7D28" w:rsidRPr="00476F89">
        <w:rPr>
          <w:rFonts w:asciiTheme="minorHAnsi" w:hAnsiTheme="minorHAnsi" w:cstheme="minorHAnsi"/>
          <w:szCs w:val="22"/>
        </w:rPr>
        <w:t xml:space="preserve">will receive an update on the work of the IWG-ROP related to any improvements to ROP Minimum Data Fields, including more information on species of special interest, removal of redundant ROP data fields, modification to the FAD data fields, </w:t>
      </w:r>
      <w:r w:rsidR="00FD727C" w:rsidRPr="00476F89">
        <w:rPr>
          <w:rFonts w:asciiTheme="minorHAnsi" w:hAnsiTheme="minorHAnsi" w:cstheme="minorHAnsi"/>
          <w:szCs w:val="22"/>
        </w:rPr>
        <w:t xml:space="preserve">adding non-fish transfers to observer data fields to monitor transshipment </w:t>
      </w:r>
      <w:r w:rsidR="00EE7D28" w:rsidRPr="00476F89">
        <w:rPr>
          <w:rFonts w:asciiTheme="minorHAnsi" w:hAnsiTheme="minorHAnsi" w:cstheme="minorHAnsi"/>
          <w:szCs w:val="22"/>
        </w:rPr>
        <w:t>and provide advice to TCC and Commission as needed.</w:t>
      </w:r>
    </w:p>
    <w:p w14:paraId="6794CDAF" w14:textId="77777777" w:rsidR="00476F89" w:rsidRPr="00476F89" w:rsidRDefault="00476F89" w:rsidP="002E236C">
      <w:pPr>
        <w:pStyle w:val="ListParagraph"/>
        <w:overflowPunct w:val="0"/>
        <w:autoSpaceDE w:val="0"/>
        <w:autoSpaceDN w:val="0"/>
        <w:adjustRightInd w:val="0"/>
        <w:snapToGrid w:val="0"/>
        <w:ind w:left="1440"/>
        <w:jc w:val="both"/>
        <w:rPr>
          <w:rFonts w:asciiTheme="minorHAnsi" w:eastAsiaTheme="minorEastAsia" w:hAnsiTheme="minorHAnsi" w:cstheme="minorHAnsi"/>
          <w:szCs w:val="22"/>
        </w:rPr>
      </w:pPr>
    </w:p>
    <w:p w14:paraId="666BB0B6" w14:textId="77777777" w:rsidR="004B6C49" w:rsidRPr="00476F89" w:rsidRDefault="004B6C49" w:rsidP="006818DE">
      <w:pPr>
        <w:pStyle w:val="ListParagraph"/>
        <w:widowControl w:val="0"/>
        <w:numPr>
          <w:ilvl w:val="2"/>
          <w:numId w:val="25"/>
        </w:numPr>
        <w:kinsoku w:val="0"/>
        <w:overflowPunct w:val="0"/>
        <w:autoSpaceDE w:val="0"/>
        <w:autoSpaceDN w:val="0"/>
        <w:adjustRightInd w:val="0"/>
        <w:snapToGrid w:val="0"/>
        <w:jc w:val="both"/>
        <w:rPr>
          <w:rFonts w:asciiTheme="minorHAnsi" w:hAnsiTheme="minorHAnsi" w:cstheme="minorHAnsi"/>
          <w:b/>
          <w:bCs/>
          <w:szCs w:val="22"/>
        </w:rPr>
      </w:pPr>
      <w:bookmarkStart w:id="9" w:name="_Hlk165897315"/>
      <w:bookmarkEnd w:id="8"/>
      <w:r w:rsidRPr="00476F89">
        <w:rPr>
          <w:rFonts w:asciiTheme="minorHAnsi" w:eastAsiaTheme="minorEastAsia" w:hAnsiTheme="minorHAnsi" w:cstheme="minorHAnsi"/>
          <w:b/>
          <w:bCs/>
          <w:szCs w:val="22"/>
        </w:rPr>
        <w:t>Training observers for elasmobranch biological sampling (Project 109)</w:t>
      </w:r>
    </w:p>
    <w:p w14:paraId="4C6730ED" w14:textId="77777777" w:rsidR="004B6C49" w:rsidRPr="00476F89" w:rsidRDefault="004B6C4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bCs/>
          <w:szCs w:val="22"/>
        </w:rPr>
      </w:pPr>
    </w:p>
    <w:p w14:paraId="2DCCC2C6" w14:textId="76E724DC" w:rsidR="004B6C49" w:rsidRPr="00476F89" w:rsidRDefault="004B6C49" w:rsidP="006818DE">
      <w:pPr>
        <w:adjustRightInd w:val="0"/>
        <w:snapToGrid w:val="0"/>
        <w:ind w:left="720"/>
        <w:jc w:val="both"/>
        <w:rPr>
          <w:rFonts w:asciiTheme="minorHAnsi" w:eastAsiaTheme="minorEastAsia" w:hAnsiTheme="minorHAnsi" w:cstheme="minorHAnsi"/>
          <w:szCs w:val="22"/>
          <w:lang w:val="en-AU"/>
        </w:rPr>
      </w:pPr>
      <w:r w:rsidRPr="00476F89">
        <w:rPr>
          <w:rFonts w:asciiTheme="minorHAnsi" w:hAnsiTheme="minorHAnsi" w:cstheme="minorHAnsi"/>
          <w:szCs w:val="22"/>
        </w:rPr>
        <w:t>Project 109 has made steady progress in enhancing elasmobranch biological sampling by resuming face-to-face observer training following COVID-19 disruptions</w:t>
      </w:r>
      <w:r w:rsidRPr="00476F89">
        <w:rPr>
          <w:rFonts w:asciiTheme="minorHAnsi" w:eastAsiaTheme="minorEastAsia" w:hAnsiTheme="minorHAnsi" w:cstheme="minorHAnsi"/>
          <w:szCs w:val="22"/>
        </w:rPr>
        <w:t>. The training includes in</w:t>
      </w:r>
      <w:r w:rsidRPr="00476F89">
        <w:rPr>
          <w:rFonts w:asciiTheme="minorHAnsi" w:hAnsiTheme="minorHAnsi" w:cstheme="minorHAnsi"/>
          <w:szCs w:val="22"/>
        </w:rPr>
        <w:t xml:space="preserve">tegrating key shark species identification, biological sampling methods, and morphometric data collection into standard regional programs. A consultant has been selected through a competitive process to develop standardized shark sampling protocols and training materials, which </w:t>
      </w:r>
      <w:r w:rsidR="00D973FA" w:rsidRPr="00476F89">
        <w:rPr>
          <w:rFonts w:asciiTheme="minorHAnsi" w:eastAsiaTheme="minorEastAsia" w:hAnsiTheme="minorHAnsi" w:cstheme="minorHAnsi"/>
          <w:szCs w:val="22"/>
        </w:rPr>
        <w:t>were</w:t>
      </w:r>
      <w:r w:rsidRPr="00476F89">
        <w:rPr>
          <w:rFonts w:asciiTheme="minorHAnsi" w:hAnsiTheme="minorHAnsi" w:cstheme="minorHAnsi"/>
          <w:szCs w:val="22"/>
        </w:rPr>
        <w:t xml:space="preserve"> scheduled for completion and implementation in </w:t>
      </w:r>
      <w:r w:rsidRPr="00476F89">
        <w:rPr>
          <w:rStyle w:val="Strong"/>
          <w:rFonts w:asciiTheme="minorHAnsi" w:hAnsiTheme="minorHAnsi" w:cstheme="minorHAnsi"/>
          <w:b w:val="0"/>
          <w:bCs w:val="0"/>
          <w:szCs w:val="22"/>
        </w:rPr>
        <w:t>Pacific Islands Regional Fisheries Observer</w:t>
      </w:r>
      <w:r w:rsidRPr="00476F89">
        <w:rPr>
          <w:rFonts w:asciiTheme="minorHAnsi" w:hAnsiTheme="minorHAnsi" w:cstheme="minorHAnsi"/>
          <w:szCs w:val="22"/>
        </w:rPr>
        <w:t xml:space="preserve"> programme</w:t>
      </w:r>
      <w:r w:rsidRPr="00476F89">
        <w:rPr>
          <w:rFonts w:asciiTheme="minorHAnsi" w:eastAsiaTheme="minorEastAsia" w:hAnsiTheme="minorHAnsi" w:cstheme="minorHAnsi"/>
          <w:szCs w:val="22"/>
        </w:rPr>
        <w:t xml:space="preserve"> </w:t>
      </w:r>
      <w:r w:rsidRPr="00476F89">
        <w:rPr>
          <w:rFonts w:asciiTheme="minorHAnsi" w:hAnsiTheme="minorHAnsi" w:cstheme="minorHAnsi"/>
          <w:szCs w:val="22"/>
        </w:rPr>
        <w:t>workshops by the end of 2024.</w:t>
      </w:r>
      <w:r w:rsidRPr="00476F89">
        <w:rPr>
          <w:rFonts w:asciiTheme="minorHAnsi" w:eastAsiaTheme="minorEastAsia" w:hAnsiTheme="minorHAnsi" w:cstheme="minorHAnsi"/>
          <w:szCs w:val="22"/>
        </w:rPr>
        <w:t xml:space="preserve"> However, due to </w:t>
      </w:r>
      <w:r w:rsidRPr="00476F89">
        <w:rPr>
          <w:rFonts w:asciiTheme="minorHAnsi" w:hAnsiTheme="minorHAnsi" w:cstheme="minorHAnsi"/>
          <w:szCs w:val="22"/>
          <w:lang w:val="en-AU"/>
        </w:rPr>
        <w:t>the travel restrictions</w:t>
      </w:r>
      <w:r w:rsidRPr="00476F89">
        <w:rPr>
          <w:rFonts w:asciiTheme="minorHAnsi" w:eastAsiaTheme="minorEastAsia" w:hAnsiTheme="minorHAnsi" w:cstheme="minorHAnsi"/>
          <w:szCs w:val="22"/>
          <w:lang w:val="en-AU"/>
        </w:rPr>
        <w:t xml:space="preserve"> from Noumea </w:t>
      </w:r>
      <w:r w:rsidRPr="00476F89">
        <w:rPr>
          <w:rFonts w:asciiTheme="minorHAnsi" w:eastAsiaTheme="minorEastAsia" w:hAnsiTheme="minorHAnsi" w:cstheme="minorHAnsi"/>
          <w:szCs w:val="22"/>
          <w:lang w:val="en-AU"/>
        </w:rPr>
        <w:lastRenderedPageBreak/>
        <w:t xml:space="preserve">in 2024, </w:t>
      </w:r>
      <w:r w:rsidRPr="00476F89">
        <w:rPr>
          <w:rFonts w:asciiTheme="minorHAnsi" w:hAnsiTheme="minorHAnsi" w:cstheme="minorHAnsi"/>
          <w:szCs w:val="22"/>
          <w:lang w:val="en-AU"/>
        </w:rPr>
        <w:t>demonstrat</w:t>
      </w:r>
      <w:r w:rsidRPr="00476F89">
        <w:rPr>
          <w:rFonts w:asciiTheme="minorHAnsi" w:eastAsiaTheme="minorEastAsia" w:hAnsiTheme="minorHAnsi" w:cstheme="minorHAnsi"/>
          <w:szCs w:val="22"/>
          <w:lang w:val="en-AU"/>
        </w:rPr>
        <w:t>ion of</w:t>
      </w:r>
      <w:r w:rsidRPr="00476F89">
        <w:rPr>
          <w:rFonts w:asciiTheme="minorHAnsi" w:hAnsiTheme="minorHAnsi" w:cstheme="minorHAnsi"/>
          <w:szCs w:val="22"/>
          <w:lang w:val="en-AU"/>
        </w:rPr>
        <w:t xml:space="preserve"> the practical application of the method</w:t>
      </w:r>
      <w:r w:rsidRPr="00476F89">
        <w:rPr>
          <w:rFonts w:asciiTheme="minorHAnsi" w:eastAsiaTheme="minorEastAsia" w:hAnsiTheme="minorHAnsi" w:cstheme="minorHAnsi"/>
          <w:szCs w:val="22"/>
          <w:lang w:val="en-AU"/>
        </w:rPr>
        <w:t xml:space="preserve"> was deferred to 2025</w:t>
      </w:r>
      <w:r w:rsidR="00D973FA" w:rsidRPr="00476F89">
        <w:rPr>
          <w:rFonts w:asciiTheme="minorHAnsi" w:eastAsiaTheme="minorEastAsia" w:hAnsiTheme="minorHAnsi" w:cstheme="minorHAnsi"/>
          <w:szCs w:val="22"/>
          <w:lang w:val="en-AU"/>
        </w:rPr>
        <w:t>,</w:t>
      </w:r>
      <w:r w:rsidRPr="00476F89">
        <w:rPr>
          <w:rFonts w:asciiTheme="minorHAnsi" w:eastAsiaTheme="minorEastAsia" w:hAnsiTheme="minorHAnsi" w:cstheme="minorHAnsi"/>
          <w:szCs w:val="22"/>
          <w:lang w:val="en-AU"/>
        </w:rPr>
        <w:t xml:space="preserve"> with no cost extension of the Project to the end of September 2025. </w:t>
      </w:r>
    </w:p>
    <w:p w14:paraId="2358F522" w14:textId="77777777" w:rsidR="004B6C49" w:rsidRPr="00476F89" w:rsidRDefault="004B6C49" w:rsidP="006818DE">
      <w:pPr>
        <w:adjustRightInd w:val="0"/>
        <w:snapToGrid w:val="0"/>
        <w:ind w:left="720"/>
        <w:jc w:val="both"/>
        <w:rPr>
          <w:rFonts w:asciiTheme="minorHAnsi" w:eastAsiaTheme="minorEastAsia" w:hAnsiTheme="minorHAnsi" w:cstheme="minorHAnsi"/>
          <w:szCs w:val="22"/>
          <w:lang w:val="en-AU"/>
        </w:rPr>
      </w:pPr>
    </w:p>
    <w:p w14:paraId="26C0CC9B" w14:textId="77777777" w:rsidR="004B6C49" w:rsidRPr="00476F89" w:rsidRDefault="004B6C49" w:rsidP="006818DE">
      <w:pPr>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lang w:val="en-AU"/>
        </w:rPr>
        <w:t>SC21 will review the progress of Project 109 and provide necessary advice as needed to the Commission.</w:t>
      </w:r>
    </w:p>
    <w:p w14:paraId="38157A36"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697FFA5E" w14:textId="3E5C4303" w:rsidR="00575D1C" w:rsidRPr="00476F89" w:rsidRDefault="00303D53"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 xml:space="preserve">Electronic Reporting and Electronic Monitoring </w:t>
      </w:r>
    </w:p>
    <w:p w14:paraId="0CEC9FEF" w14:textId="77777777" w:rsidR="00E60639" w:rsidRPr="00476F89" w:rsidRDefault="00E6063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1F9A8017" w14:textId="58A49D22" w:rsidR="0032150A" w:rsidRPr="00476F89" w:rsidRDefault="0032150A"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Commission at WCPFC21 adopted the </w:t>
      </w:r>
      <w:r w:rsidRPr="00476F89">
        <w:rPr>
          <w:rFonts w:asciiTheme="minorHAnsi" w:hAnsiTheme="minorHAnsi" w:cstheme="minorHAnsi"/>
          <w:i/>
          <w:iCs/>
          <w:szCs w:val="22"/>
        </w:rPr>
        <w:t>Interim</w:t>
      </w:r>
      <w:r w:rsidRPr="00476F89">
        <w:rPr>
          <w:rFonts w:asciiTheme="minorHAnsi" w:hAnsiTheme="minorHAnsi" w:cstheme="minorHAnsi"/>
          <w:szCs w:val="22"/>
        </w:rPr>
        <w:t xml:space="preserve"> </w:t>
      </w:r>
      <w:r w:rsidRPr="00476F89">
        <w:rPr>
          <w:rFonts w:asciiTheme="minorHAnsi" w:hAnsiTheme="minorHAnsi" w:cstheme="minorHAnsi"/>
          <w:i/>
          <w:iCs/>
          <w:szCs w:val="22"/>
        </w:rPr>
        <w:t>Electronic Monitoring Minimum Standards, covering Technical, Data and Reporting Requirements</w:t>
      </w:r>
      <w:r w:rsidRPr="00476F89">
        <w:rPr>
          <w:rFonts w:asciiTheme="minorHAnsi" w:hAnsiTheme="minorHAnsi" w:cstheme="minorHAnsi"/>
          <w:szCs w:val="22"/>
        </w:rPr>
        <w:t xml:space="preserve"> (Attachment 17, WCPFC21 Summary Report) and </w:t>
      </w:r>
      <w:r w:rsidRPr="00476F89">
        <w:rPr>
          <w:rFonts w:asciiTheme="minorHAnsi" w:hAnsiTheme="minorHAnsi" w:cstheme="minorHAnsi"/>
          <w:i/>
          <w:iCs/>
          <w:szCs w:val="22"/>
        </w:rPr>
        <w:t>ER and EM IWG workplan</w:t>
      </w:r>
      <w:r w:rsidRPr="00476F89">
        <w:rPr>
          <w:rFonts w:asciiTheme="minorHAnsi" w:hAnsiTheme="minorHAnsi" w:cstheme="minorHAnsi"/>
          <w:szCs w:val="22"/>
        </w:rPr>
        <w:t xml:space="preserve"> (Attachment 18, WCPFC21 Summary Report). </w:t>
      </w:r>
    </w:p>
    <w:p w14:paraId="2006AEDF" w14:textId="77777777" w:rsidR="0032150A" w:rsidRPr="00476F89" w:rsidRDefault="0032150A" w:rsidP="006818DE">
      <w:pPr>
        <w:adjustRightInd w:val="0"/>
        <w:snapToGrid w:val="0"/>
        <w:ind w:left="720"/>
        <w:jc w:val="both"/>
        <w:rPr>
          <w:rFonts w:asciiTheme="minorHAnsi" w:hAnsiTheme="minorHAnsi" w:cstheme="minorHAnsi"/>
          <w:szCs w:val="22"/>
        </w:rPr>
      </w:pPr>
    </w:p>
    <w:p w14:paraId="2F02FFE7" w14:textId="64EA7E43" w:rsidR="0032150A" w:rsidRPr="00476F89" w:rsidRDefault="0032150A"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SC21 will receive an update from the ER&amp;EM-IWG on a set of tasks identified by the ERandEM IWG workplan for 2025, aiming at enhancing electronic monitoring implementation across the WCPFC. The tasks include: (i) reviewing or developing standardized templates for Part 1 EM program reporting and related EM standards</w:t>
      </w:r>
      <w:r w:rsidR="00D973FA" w:rsidRPr="00476F89">
        <w:rPr>
          <w:rFonts w:asciiTheme="minorHAnsi" w:eastAsiaTheme="minorEastAsia" w:hAnsiTheme="minorHAnsi" w:cstheme="minorHAnsi"/>
          <w:szCs w:val="22"/>
        </w:rPr>
        <w:t xml:space="preserve"> (2025-2026)</w:t>
      </w:r>
      <w:r w:rsidRPr="00476F89">
        <w:rPr>
          <w:rFonts w:asciiTheme="minorHAnsi" w:hAnsiTheme="minorHAnsi" w:cstheme="minorHAnsi"/>
          <w:szCs w:val="22"/>
        </w:rPr>
        <w:t>, (ii) considering potential updates to interim EM standards to promote harmonization across RFMOs, informed by the ABNJ Tuna II workshop in December 2024</w:t>
      </w:r>
      <w:r w:rsidR="00D973FA" w:rsidRPr="00476F89">
        <w:rPr>
          <w:rFonts w:asciiTheme="minorHAnsi" w:eastAsiaTheme="minorEastAsia" w:hAnsiTheme="minorHAnsi" w:cstheme="minorHAnsi"/>
          <w:szCs w:val="22"/>
        </w:rPr>
        <w:t xml:space="preserve"> (2025-2026)</w:t>
      </w:r>
      <w:r w:rsidRPr="00476F89">
        <w:rPr>
          <w:rFonts w:asciiTheme="minorHAnsi" w:hAnsiTheme="minorHAnsi" w:cstheme="minorHAnsi"/>
          <w:szCs w:val="22"/>
        </w:rPr>
        <w:t>, (iii) reviewing EM data requirements linked to CMMs not already covered by ROP minimum data fields</w:t>
      </w:r>
      <w:r w:rsidR="00D973FA" w:rsidRPr="00476F89">
        <w:rPr>
          <w:rFonts w:asciiTheme="minorHAnsi" w:eastAsiaTheme="minorEastAsia" w:hAnsiTheme="minorHAnsi" w:cstheme="minorHAnsi"/>
          <w:szCs w:val="22"/>
        </w:rPr>
        <w:t xml:space="preserve"> (2025-2026)</w:t>
      </w:r>
      <w:r w:rsidRPr="00476F89">
        <w:rPr>
          <w:rFonts w:asciiTheme="minorHAnsi" w:hAnsiTheme="minorHAnsi" w:cstheme="minorHAnsi"/>
          <w:szCs w:val="22"/>
        </w:rPr>
        <w:t>, (iv) contributing to the design of an audit and assurance process for EM standards in longline fisheries</w:t>
      </w:r>
      <w:r w:rsidR="00D973FA" w:rsidRPr="00476F89">
        <w:rPr>
          <w:rFonts w:asciiTheme="minorHAnsi" w:eastAsiaTheme="minorEastAsia" w:hAnsiTheme="minorHAnsi" w:cstheme="minorHAnsi"/>
          <w:szCs w:val="22"/>
        </w:rPr>
        <w:t xml:space="preserve"> (2025)</w:t>
      </w:r>
      <w:r w:rsidRPr="00476F89">
        <w:rPr>
          <w:rFonts w:asciiTheme="minorHAnsi" w:hAnsiTheme="minorHAnsi" w:cstheme="minorHAnsi"/>
          <w:szCs w:val="22"/>
        </w:rPr>
        <w:t>, and (v) initiating work on developing EM standards for carrier vessels conducting transhipments for longline vessels</w:t>
      </w:r>
      <w:r w:rsidR="00D973FA" w:rsidRPr="00476F89">
        <w:rPr>
          <w:rFonts w:asciiTheme="minorHAnsi" w:eastAsiaTheme="minorEastAsia" w:hAnsiTheme="minorHAnsi" w:cstheme="minorHAnsi"/>
          <w:szCs w:val="22"/>
        </w:rPr>
        <w:t xml:space="preserve"> (2025)</w:t>
      </w:r>
      <w:r w:rsidRPr="00476F89">
        <w:rPr>
          <w:rFonts w:asciiTheme="minorHAnsi" w:hAnsiTheme="minorHAnsi" w:cstheme="minorHAnsi"/>
          <w:szCs w:val="22"/>
        </w:rPr>
        <w:t xml:space="preserve">. </w:t>
      </w:r>
    </w:p>
    <w:p w14:paraId="6858EE84" w14:textId="77777777" w:rsidR="0032150A" w:rsidRPr="00476F89" w:rsidRDefault="0032150A" w:rsidP="006818DE">
      <w:pPr>
        <w:adjustRightInd w:val="0"/>
        <w:snapToGrid w:val="0"/>
        <w:ind w:left="720"/>
        <w:jc w:val="both"/>
        <w:rPr>
          <w:rFonts w:asciiTheme="minorHAnsi" w:hAnsiTheme="minorHAnsi" w:cstheme="minorHAnsi"/>
          <w:szCs w:val="22"/>
        </w:rPr>
      </w:pPr>
    </w:p>
    <w:p w14:paraId="55CA713A" w14:textId="2E998A3E" w:rsidR="0032150A" w:rsidRPr="00476F89" w:rsidRDefault="0032150A"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provide its review outcomes to the Commission to support </w:t>
      </w:r>
      <w:r w:rsidR="00AD4B81" w:rsidRPr="00476F89">
        <w:rPr>
          <w:rFonts w:asciiTheme="minorHAnsi" w:hAnsiTheme="minorHAnsi" w:cstheme="minorHAnsi"/>
          <w:szCs w:val="22"/>
        </w:rPr>
        <w:t>the implementation</w:t>
      </w:r>
      <w:r w:rsidRPr="00476F89">
        <w:rPr>
          <w:rFonts w:asciiTheme="minorHAnsi" w:hAnsiTheme="minorHAnsi" w:cstheme="minorHAnsi"/>
          <w:szCs w:val="22"/>
        </w:rPr>
        <w:t xml:space="preserve"> and progress of the ER&amp;EM IWG workplan.</w:t>
      </w:r>
    </w:p>
    <w:bookmarkEnd w:id="9"/>
    <w:p w14:paraId="595F38B5" w14:textId="77777777" w:rsidR="007C3183" w:rsidRPr="00476F89" w:rsidRDefault="007C3183"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3AA8B06F" w14:textId="2D40A77E" w:rsidR="007C3183" w:rsidRPr="00476F89" w:rsidRDefault="007C3183"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Fisheries and Resources Monitoring Systems (FIRMS) Partnership</w:t>
      </w:r>
    </w:p>
    <w:p w14:paraId="74856A36" w14:textId="77777777" w:rsidR="007C3183" w:rsidRPr="00476F89" w:rsidRDefault="007C3183"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4797B32D" w14:textId="77777777" w:rsidR="0032150A" w:rsidRPr="00476F89" w:rsidRDefault="0032150A"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FIRMS is a formal inter-agency information partnership, established in 2004 and coordinated by the FAO through its Fisheries Global Information System (FIGIS). It aims to provide authoritative, standardized information on the status and trends of global fishery resources and fisheries.</w:t>
      </w:r>
    </w:p>
    <w:p w14:paraId="5BECE60B" w14:textId="77777777" w:rsidR="0032150A" w:rsidRPr="00476F89" w:rsidRDefault="0032150A" w:rsidP="006818DE">
      <w:pPr>
        <w:widowControl w:val="0"/>
        <w:kinsoku w:val="0"/>
        <w:overflowPunct w:val="0"/>
        <w:autoSpaceDE w:val="0"/>
        <w:autoSpaceDN w:val="0"/>
        <w:adjustRightInd w:val="0"/>
        <w:snapToGrid w:val="0"/>
        <w:ind w:left="720"/>
        <w:jc w:val="both"/>
        <w:rPr>
          <w:rFonts w:asciiTheme="minorHAnsi" w:hAnsiTheme="minorHAnsi" w:cstheme="minorHAnsi"/>
          <w:bCs/>
          <w:szCs w:val="22"/>
        </w:rPr>
      </w:pPr>
    </w:p>
    <w:p w14:paraId="3D489C4B" w14:textId="44A92A70" w:rsidR="007C3183" w:rsidRPr="00476F89" w:rsidRDefault="007C3183" w:rsidP="006818DE">
      <w:pPr>
        <w:widowControl w:val="0"/>
        <w:kinsoku w:val="0"/>
        <w:overflowPunct w:val="0"/>
        <w:autoSpaceDE w:val="0"/>
        <w:autoSpaceDN w:val="0"/>
        <w:adjustRightInd w:val="0"/>
        <w:snapToGrid w:val="0"/>
        <w:ind w:left="720"/>
        <w:jc w:val="both"/>
        <w:rPr>
          <w:rFonts w:asciiTheme="minorHAnsi" w:eastAsiaTheme="minorEastAsia" w:hAnsiTheme="minorHAnsi" w:cstheme="minorHAnsi"/>
          <w:bCs/>
          <w:szCs w:val="22"/>
        </w:rPr>
      </w:pPr>
      <w:r w:rsidRPr="00476F89">
        <w:rPr>
          <w:rFonts w:asciiTheme="minorHAnsi" w:hAnsiTheme="minorHAnsi" w:cstheme="minorHAnsi"/>
          <w:bCs/>
          <w:szCs w:val="22"/>
        </w:rPr>
        <w:t>The Commission tasked SC21 with assessing the value of WCPFC joining the FIRMS Partnership and reporting back to WCPFC22 in 2025 (para 793, WCPFC21 Summary Report).</w:t>
      </w:r>
    </w:p>
    <w:p w14:paraId="25A0BAB2" w14:textId="77777777" w:rsidR="007C3183" w:rsidRPr="00476F89" w:rsidRDefault="007C3183" w:rsidP="006818DE">
      <w:pPr>
        <w:widowControl w:val="0"/>
        <w:kinsoku w:val="0"/>
        <w:overflowPunct w:val="0"/>
        <w:autoSpaceDE w:val="0"/>
        <w:autoSpaceDN w:val="0"/>
        <w:adjustRightInd w:val="0"/>
        <w:snapToGrid w:val="0"/>
        <w:ind w:left="720"/>
        <w:jc w:val="both"/>
        <w:rPr>
          <w:rFonts w:asciiTheme="minorHAnsi" w:hAnsiTheme="minorHAnsi" w:cstheme="minorHAnsi"/>
          <w:bCs/>
          <w:szCs w:val="22"/>
        </w:rPr>
      </w:pPr>
    </w:p>
    <w:p w14:paraId="22270327" w14:textId="0BA64045" w:rsidR="007C3183" w:rsidRPr="00476F89" w:rsidRDefault="007C3183" w:rsidP="006818DE">
      <w:pPr>
        <w:widowControl w:val="0"/>
        <w:kinsoku w:val="0"/>
        <w:overflowPunct w:val="0"/>
        <w:autoSpaceDE w:val="0"/>
        <w:autoSpaceDN w:val="0"/>
        <w:adjustRightInd w:val="0"/>
        <w:snapToGrid w:val="0"/>
        <w:ind w:left="720"/>
        <w:jc w:val="both"/>
        <w:rPr>
          <w:rFonts w:asciiTheme="minorHAnsi" w:hAnsiTheme="minorHAnsi" w:cstheme="minorHAnsi"/>
          <w:bCs/>
          <w:szCs w:val="22"/>
        </w:rPr>
      </w:pPr>
      <w:r w:rsidRPr="00476F89">
        <w:rPr>
          <w:rFonts w:asciiTheme="minorHAnsi" w:hAnsiTheme="minorHAnsi" w:cstheme="minorHAnsi"/>
          <w:bCs/>
          <w:szCs w:val="22"/>
        </w:rPr>
        <w:t xml:space="preserve">Noting </w:t>
      </w:r>
      <w:r w:rsidR="0032150A" w:rsidRPr="00476F89">
        <w:rPr>
          <w:rFonts w:asciiTheme="minorHAnsi" w:hAnsiTheme="minorHAnsi" w:cstheme="minorHAnsi"/>
          <w:bCs/>
          <w:szCs w:val="22"/>
        </w:rPr>
        <w:t>the</w:t>
      </w:r>
      <w:r w:rsidRPr="00476F89">
        <w:rPr>
          <w:rFonts w:asciiTheme="minorHAnsi" w:hAnsiTheme="minorHAnsi" w:cstheme="minorHAnsi"/>
          <w:bCs/>
          <w:szCs w:val="22"/>
        </w:rPr>
        <w:t xml:space="preserve"> WCPFC21 tasking, SC21 will </w:t>
      </w:r>
      <w:r w:rsidRPr="00476F89">
        <w:rPr>
          <w:rFonts w:asciiTheme="minorHAnsi" w:eastAsiaTheme="minorEastAsia" w:hAnsiTheme="minorHAnsi" w:cstheme="minorHAnsi"/>
          <w:bCs/>
          <w:szCs w:val="22"/>
        </w:rPr>
        <w:t>r</w:t>
      </w:r>
      <w:r w:rsidRPr="00476F89">
        <w:rPr>
          <w:rFonts w:asciiTheme="minorHAnsi" w:hAnsiTheme="minorHAnsi" w:cstheme="minorHAnsi"/>
          <w:bCs/>
          <w:szCs w:val="22"/>
        </w:rPr>
        <w:t xml:space="preserve">eview </w:t>
      </w:r>
      <w:r w:rsidRPr="00476F89">
        <w:rPr>
          <w:rFonts w:asciiTheme="minorHAnsi" w:eastAsiaTheme="minorEastAsia" w:hAnsiTheme="minorHAnsi" w:cstheme="minorHAnsi"/>
          <w:bCs/>
          <w:szCs w:val="22"/>
        </w:rPr>
        <w:t xml:space="preserve">and discuss </w:t>
      </w:r>
      <w:r w:rsidRPr="00476F89">
        <w:rPr>
          <w:rFonts w:asciiTheme="minorHAnsi" w:hAnsiTheme="minorHAnsi" w:cstheme="minorHAnsi"/>
          <w:bCs/>
          <w:szCs w:val="22"/>
        </w:rPr>
        <w:t xml:space="preserve">any related materials and provide </w:t>
      </w:r>
      <w:r w:rsidRPr="00476F89">
        <w:rPr>
          <w:rFonts w:asciiTheme="minorHAnsi" w:eastAsiaTheme="minorEastAsia" w:hAnsiTheme="minorHAnsi" w:cstheme="minorHAnsi"/>
          <w:bCs/>
          <w:szCs w:val="22"/>
        </w:rPr>
        <w:t>recommendations</w:t>
      </w:r>
      <w:r w:rsidRPr="00476F89">
        <w:rPr>
          <w:rFonts w:asciiTheme="minorHAnsi" w:hAnsiTheme="minorHAnsi" w:cstheme="minorHAnsi"/>
          <w:bCs/>
          <w:szCs w:val="22"/>
        </w:rPr>
        <w:t xml:space="preserve"> to the Commission for </w:t>
      </w:r>
      <w:r w:rsidRPr="00476F89">
        <w:rPr>
          <w:rFonts w:asciiTheme="minorHAnsi" w:eastAsiaTheme="minorEastAsia" w:hAnsiTheme="minorHAnsi" w:cstheme="minorHAnsi"/>
          <w:bCs/>
          <w:szCs w:val="22"/>
        </w:rPr>
        <w:t>further consideration</w:t>
      </w:r>
      <w:r w:rsidRPr="00476F89">
        <w:rPr>
          <w:rFonts w:asciiTheme="minorHAnsi" w:hAnsiTheme="minorHAnsi" w:cstheme="minorHAnsi"/>
          <w:bCs/>
          <w:szCs w:val="22"/>
        </w:rPr>
        <w:t>.</w:t>
      </w:r>
    </w:p>
    <w:p w14:paraId="7414512F" w14:textId="77777777" w:rsidR="00476F89" w:rsidRPr="00476F89" w:rsidRDefault="00476F89" w:rsidP="002E236C">
      <w:pPr>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1F1FF6C1" w14:textId="59225E42" w:rsidR="00D973FA" w:rsidRPr="00476F89" w:rsidRDefault="00D973FA" w:rsidP="006818DE">
      <w:pPr>
        <w:pStyle w:val="ListParagraph"/>
        <w:widowControl w:val="0"/>
        <w:numPr>
          <w:ilvl w:val="1"/>
          <w:numId w:val="25"/>
        </w:numPr>
        <w:kinsoku w:val="0"/>
        <w:overflowPunct w:val="0"/>
        <w:autoSpaceDE w:val="0"/>
        <w:autoSpaceDN w:val="0"/>
        <w:adjustRightInd w:val="0"/>
        <w:snapToGrid w:val="0"/>
        <w:ind w:left="0" w:firstLine="0"/>
        <w:jc w:val="both"/>
        <w:rPr>
          <w:rFonts w:asciiTheme="minorHAnsi" w:hAnsiTheme="minorHAnsi" w:cstheme="minorHAnsi"/>
          <w:b/>
          <w:szCs w:val="22"/>
        </w:rPr>
      </w:pPr>
      <w:r w:rsidRPr="006818DE">
        <w:rPr>
          <w:rFonts w:asciiTheme="minorHAnsi" w:eastAsia="Times New Roman" w:hAnsiTheme="minorHAnsi" w:cstheme="minorHAnsi"/>
          <w:b/>
          <w:szCs w:val="22"/>
          <w:lang w:eastAsia="en-US"/>
        </w:rPr>
        <w:t>Other</w:t>
      </w:r>
      <w:r w:rsidRPr="00476F89">
        <w:rPr>
          <w:rFonts w:asciiTheme="minorHAnsi" w:eastAsiaTheme="minorEastAsia" w:hAnsiTheme="minorHAnsi" w:cstheme="minorHAnsi"/>
          <w:b/>
          <w:szCs w:val="22"/>
        </w:rPr>
        <w:t xml:space="preserve"> ST issues</w:t>
      </w:r>
    </w:p>
    <w:p w14:paraId="1A2527E3" w14:textId="77777777" w:rsidR="007B47E9" w:rsidRPr="00476F89" w:rsidRDefault="007B47E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11CFECEE" w14:textId="6D8015A7" w:rsidR="00D973FA" w:rsidRPr="00476F89" w:rsidRDefault="00D973FA"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 xml:space="preserve">SC21 </w:t>
      </w:r>
      <w:r w:rsidR="00E51472" w:rsidRPr="00476F89">
        <w:rPr>
          <w:rFonts w:asciiTheme="minorHAnsi" w:eastAsiaTheme="minorEastAsia" w:hAnsiTheme="minorHAnsi" w:cstheme="minorHAnsi"/>
          <w:bCs/>
          <w:szCs w:val="22"/>
        </w:rPr>
        <w:t>may</w:t>
      </w:r>
      <w:r w:rsidRPr="00476F89">
        <w:rPr>
          <w:rFonts w:asciiTheme="minorHAnsi" w:eastAsiaTheme="minorEastAsia" w:hAnsiTheme="minorHAnsi" w:cstheme="minorHAnsi"/>
          <w:bCs/>
          <w:szCs w:val="22"/>
        </w:rPr>
        <w:t xml:space="preserve"> consider any other issues that are not covered under </w:t>
      </w:r>
      <w:r w:rsidR="00E51472" w:rsidRPr="00476F89">
        <w:rPr>
          <w:rFonts w:asciiTheme="minorHAnsi" w:eastAsiaTheme="minorEastAsia" w:hAnsiTheme="minorHAnsi" w:cstheme="minorHAnsi"/>
          <w:bCs/>
          <w:szCs w:val="22"/>
        </w:rPr>
        <w:t>the</w:t>
      </w:r>
      <w:r w:rsidRPr="00476F89">
        <w:rPr>
          <w:rFonts w:asciiTheme="minorHAnsi" w:eastAsiaTheme="minorEastAsia" w:hAnsiTheme="minorHAnsi" w:cstheme="minorHAnsi"/>
          <w:bCs/>
          <w:szCs w:val="22"/>
        </w:rPr>
        <w:t xml:space="preserve"> Data and Statistics </w:t>
      </w:r>
      <w:r w:rsidR="00E51472" w:rsidRPr="00476F89">
        <w:rPr>
          <w:rFonts w:asciiTheme="minorHAnsi" w:eastAsiaTheme="minorEastAsia" w:hAnsiTheme="minorHAnsi" w:cstheme="minorHAnsi"/>
          <w:bCs/>
          <w:szCs w:val="22"/>
        </w:rPr>
        <w:t xml:space="preserve">Theme </w:t>
      </w:r>
      <w:r w:rsidRPr="00476F89">
        <w:rPr>
          <w:rFonts w:asciiTheme="minorHAnsi" w:eastAsiaTheme="minorEastAsia" w:hAnsiTheme="minorHAnsi" w:cstheme="minorHAnsi"/>
          <w:bCs/>
          <w:szCs w:val="22"/>
        </w:rPr>
        <w:t>agenda items.</w:t>
      </w:r>
    </w:p>
    <w:p w14:paraId="6B9FD31C" w14:textId="77777777" w:rsidR="00D973FA" w:rsidRPr="00476F89" w:rsidRDefault="00D973FA"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6D360F03" w14:textId="77777777" w:rsidR="000E11C6" w:rsidRPr="00476F89" w:rsidRDefault="000E11C6"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0B2CB52E" w14:textId="5D8371B0" w:rsidR="00A83306" w:rsidRPr="00476F89" w:rsidRDefault="0062275D" w:rsidP="006818DE">
      <w:pPr>
        <w:widowControl w:val="0"/>
        <w:numPr>
          <w:ilvl w:val="0"/>
          <w:numId w:val="1"/>
        </w:numPr>
        <w:tabs>
          <w:tab w:val="clear" w:pos="360"/>
          <w:tab w:val="num" w:pos="1800"/>
        </w:tabs>
        <w:kinsoku w:val="0"/>
        <w:overflowPunct w:val="0"/>
        <w:autoSpaceDE w:val="0"/>
        <w:autoSpaceDN w:val="0"/>
        <w:adjustRightInd w:val="0"/>
        <w:snapToGrid w:val="0"/>
        <w:ind w:left="2160" w:hanging="2160"/>
        <w:jc w:val="both"/>
        <w:rPr>
          <w:rFonts w:asciiTheme="minorHAnsi" w:hAnsiTheme="minorHAnsi" w:cstheme="minorHAnsi"/>
          <w:b/>
          <w:szCs w:val="22"/>
        </w:rPr>
      </w:pPr>
      <w:r w:rsidRPr="00476F89">
        <w:rPr>
          <w:rFonts w:asciiTheme="minorHAnsi" w:hAnsiTheme="minorHAnsi" w:cstheme="minorHAnsi"/>
          <w:b/>
          <w:szCs w:val="22"/>
        </w:rPr>
        <w:t xml:space="preserve">STOCK </w:t>
      </w:r>
      <w:r w:rsidR="00B820BA" w:rsidRPr="00476F89">
        <w:rPr>
          <w:rFonts w:asciiTheme="minorHAnsi" w:hAnsiTheme="minorHAnsi" w:cstheme="minorHAnsi"/>
          <w:b/>
          <w:szCs w:val="22"/>
        </w:rPr>
        <w:t>ASSESSMENT</w:t>
      </w:r>
      <w:r w:rsidRPr="00476F89">
        <w:rPr>
          <w:rFonts w:asciiTheme="minorHAnsi" w:hAnsiTheme="minorHAnsi" w:cstheme="minorHAnsi"/>
          <w:b/>
          <w:szCs w:val="22"/>
        </w:rPr>
        <w:t xml:space="preserve"> THEME </w:t>
      </w:r>
    </w:p>
    <w:p w14:paraId="68E20387" w14:textId="77777777" w:rsidR="00476F89" w:rsidRPr="00476F89" w:rsidRDefault="00476F8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30206A62" w14:textId="776AA366" w:rsidR="004F09B0" w:rsidRPr="00476F89" w:rsidRDefault="004F09B0"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bCs/>
          <w:szCs w:val="22"/>
        </w:rPr>
        <w:t>Improvement</w:t>
      </w:r>
      <w:r w:rsidRPr="00476F89">
        <w:rPr>
          <w:rFonts w:asciiTheme="minorHAnsi" w:eastAsia="Malgun Gothic" w:hAnsiTheme="minorHAnsi" w:cstheme="minorHAnsi"/>
          <w:b/>
          <w:bCs/>
          <w:szCs w:val="22"/>
        </w:rPr>
        <w:t xml:space="preserve"> of MULTIFAN-CL software </w:t>
      </w:r>
    </w:p>
    <w:p w14:paraId="076F4873" w14:textId="77777777" w:rsidR="00E60639" w:rsidRPr="00476F89" w:rsidRDefault="00E6063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3208AD5D" w14:textId="3D599B6B" w:rsidR="005B28AA" w:rsidRPr="00476F89" w:rsidRDefault="005B28AA"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lastRenderedPageBreak/>
        <w:t>Update of MULTIFAN-CL software</w:t>
      </w:r>
    </w:p>
    <w:p w14:paraId="2FBFB447" w14:textId="77777777" w:rsidR="005B28AA" w:rsidRPr="00476F89" w:rsidRDefault="005B28AA"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571E6BC0" w14:textId="18B6D377" w:rsidR="004F09B0" w:rsidRPr="00476F89" w:rsidRDefault="005A0165" w:rsidP="006818DE">
      <w:pPr>
        <w:widowControl w:val="0"/>
        <w:kinsoku w:val="0"/>
        <w:overflowPunct w:val="0"/>
        <w:autoSpaceDE w:val="0"/>
        <w:autoSpaceDN w:val="0"/>
        <w:adjustRightInd w:val="0"/>
        <w:snapToGrid w:val="0"/>
        <w:ind w:left="720"/>
        <w:jc w:val="both"/>
        <w:rPr>
          <w:rFonts w:asciiTheme="minorHAnsi" w:eastAsia="Malgun Gothic" w:hAnsiTheme="minorHAnsi" w:cstheme="minorHAnsi"/>
          <w:bCs/>
          <w:szCs w:val="22"/>
        </w:rPr>
      </w:pPr>
      <w:r w:rsidRPr="00476F89">
        <w:rPr>
          <w:rFonts w:asciiTheme="minorHAnsi" w:hAnsiTheme="minorHAnsi" w:cstheme="minorHAnsi"/>
          <w:szCs w:val="22"/>
        </w:rPr>
        <w:t xml:space="preserve">SC21 </w:t>
      </w:r>
      <w:r w:rsidR="008D5AC3" w:rsidRPr="00476F89">
        <w:rPr>
          <w:rFonts w:asciiTheme="minorHAnsi" w:hAnsiTheme="minorHAnsi" w:cstheme="minorHAnsi"/>
          <w:szCs w:val="22"/>
        </w:rPr>
        <w:t xml:space="preserve">will note </w:t>
      </w:r>
      <w:r w:rsidR="00212AB9">
        <w:rPr>
          <w:rFonts w:asciiTheme="minorHAnsi" w:hAnsiTheme="minorHAnsi" w:cstheme="minorHAnsi"/>
          <w:szCs w:val="22"/>
        </w:rPr>
        <w:t>the ongoing improvements to the MULTIFAN-CL software and briefly review these updates, providing</w:t>
      </w:r>
      <w:r w:rsidR="008D5AC3" w:rsidRPr="00476F89">
        <w:rPr>
          <w:rFonts w:asciiTheme="minorHAnsi" w:hAnsiTheme="minorHAnsi" w:cstheme="minorHAnsi"/>
          <w:szCs w:val="22"/>
        </w:rPr>
        <w:t xml:space="preserve"> comments as necessary.</w:t>
      </w:r>
    </w:p>
    <w:p w14:paraId="46969F66"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5BD9E084" w14:textId="77777777" w:rsidR="00937CBB" w:rsidRPr="00476F89" w:rsidRDefault="00937CBB"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hAnsiTheme="minorHAnsi" w:cstheme="minorHAnsi"/>
          <w:b/>
          <w:bCs/>
          <w:szCs w:val="22"/>
        </w:rPr>
        <w:t>Scoping</w:t>
      </w:r>
      <w:r w:rsidRPr="00476F89">
        <w:rPr>
          <w:rFonts w:asciiTheme="minorHAnsi" w:hAnsiTheme="minorHAnsi" w:cstheme="minorHAnsi"/>
          <w:b/>
          <w:szCs w:val="22"/>
        </w:rPr>
        <w:t xml:space="preserve"> the next generation of tuna stock assessment software (</w:t>
      </w:r>
      <w:r w:rsidRPr="00476F89">
        <w:rPr>
          <w:rFonts w:asciiTheme="minorHAnsi" w:hAnsiTheme="minorHAnsi" w:cstheme="minorHAnsi"/>
          <w:b/>
          <w:bCs/>
          <w:szCs w:val="22"/>
        </w:rPr>
        <w:t>Project 123)</w:t>
      </w:r>
    </w:p>
    <w:p w14:paraId="03241D18" w14:textId="77777777" w:rsidR="008D5AC3" w:rsidRPr="00476F89" w:rsidRDefault="008D5AC3"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1EDA1269" w14:textId="48B6C760"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3-year Project 123 aims to evaluate features and capabilities that will be important in future tuna assessments, explore fitting models to tuna data using existing software platforms, guide decisions on </w:t>
      </w:r>
      <w:r w:rsidR="00212AB9">
        <w:rPr>
          <w:rFonts w:asciiTheme="minorHAnsi" w:hAnsiTheme="minorHAnsi" w:cstheme="minorHAnsi"/>
          <w:szCs w:val="22"/>
        </w:rPr>
        <w:t>the type of new software development required, and establish collaboration with tuna Regional Fisheries Management Organizations (RFMOs)</w:t>
      </w:r>
      <w:r w:rsidRPr="00476F89">
        <w:rPr>
          <w:rFonts w:asciiTheme="minorHAnsi" w:hAnsiTheme="minorHAnsi" w:cstheme="minorHAnsi"/>
          <w:szCs w:val="22"/>
        </w:rPr>
        <w:t xml:space="preserve"> and research labs to achieve these goals. </w:t>
      </w:r>
    </w:p>
    <w:p w14:paraId="2F01174B" w14:textId="77777777"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57E76738" w14:textId="77777777"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At SC20, ISG-09 reviewed the scoping of next-generation tuna stock assessment software and supported prioritizing practical tasks, including transitioning swordfish and striped marlin assessments to Stock Synthesis and testing simplified models for yellowfin tuna. Members acknowledged the need to focus on immediate assessment priorities while keeping longer-term software development under consideration, depending on available resources and capacity. (Attachment E, SC20 Summary Report).</w:t>
      </w:r>
    </w:p>
    <w:p w14:paraId="636FBA6A" w14:textId="77777777"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504F6400" w14:textId="457C5EDF"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review the progress of </w:t>
      </w:r>
      <w:r w:rsidRPr="00476F89">
        <w:rPr>
          <w:rStyle w:val="Strong"/>
          <w:rFonts w:asciiTheme="minorHAnsi" w:hAnsiTheme="minorHAnsi" w:cstheme="minorHAnsi"/>
          <w:b w:val="0"/>
          <w:bCs w:val="0"/>
          <w:szCs w:val="22"/>
        </w:rPr>
        <w:t>Project 123</w:t>
      </w:r>
      <w:r w:rsidRPr="00476F89">
        <w:rPr>
          <w:rFonts w:asciiTheme="minorHAnsi" w:hAnsiTheme="minorHAnsi" w:cstheme="minorHAnsi"/>
          <w:b/>
          <w:szCs w:val="22"/>
        </w:rPr>
        <w:t>,</w:t>
      </w:r>
      <w:r w:rsidRPr="00476F89">
        <w:rPr>
          <w:rFonts w:asciiTheme="minorHAnsi" w:hAnsiTheme="minorHAnsi" w:cstheme="minorHAnsi"/>
          <w:szCs w:val="22"/>
        </w:rPr>
        <w:t xml:space="preserve"> which explores the transition to next-generation stock assessment software for tuna fisheries. The </w:t>
      </w:r>
      <w:r w:rsidR="00D973FA" w:rsidRPr="00476F89">
        <w:rPr>
          <w:rFonts w:asciiTheme="minorHAnsi" w:eastAsiaTheme="minorEastAsia" w:hAnsiTheme="minorHAnsi" w:cstheme="minorHAnsi"/>
          <w:szCs w:val="22"/>
        </w:rPr>
        <w:t>project report may</w:t>
      </w:r>
      <w:r w:rsidRPr="00476F89">
        <w:rPr>
          <w:rFonts w:asciiTheme="minorHAnsi" w:hAnsiTheme="minorHAnsi" w:cstheme="minorHAnsi"/>
          <w:szCs w:val="22"/>
        </w:rPr>
        <w:t xml:space="preserve"> include </w:t>
      </w:r>
      <w:r w:rsidR="00D973FA" w:rsidRPr="00476F89">
        <w:rPr>
          <w:rFonts w:asciiTheme="minorHAnsi" w:eastAsiaTheme="minorEastAsia" w:hAnsiTheme="minorHAnsi" w:cstheme="minorHAnsi"/>
          <w:szCs w:val="22"/>
        </w:rPr>
        <w:t xml:space="preserve">i) </w:t>
      </w:r>
      <w:r w:rsidRPr="00476F89">
        <w:rPr>
          <w:rFonts w:asciiTheme="minorHAnsi" w:hAnsiTheme="minorHAnsi" w:cstheme="minorHAnsi"/>
          <w:szCs w:val="22"/>
        </w:rPr>
        <w:t xml:space="preserve">evaluating the </w:t>
      </w:r>
      <w:r w:rsidRPr="00476F89">
        <w:rPr>
          <w:rStyle w:val="Strong"/>
          <w:rFonts w:asciiTheme="minorHAnsi" w:hAnsiTheme="minorHAnsi" w:cstheme="minorHAnsi"/>
          <w:b w:val="0"/>
          <w:bCs w:val="0"/>
          <w:szCs w:val="22"/>
        </w:rPr>
        <w:t>benefits, limitations, uncertainties, and resource implications</w:t>
      </w:r>
      <w:r w:rsidRPr="00476F89">
        <w:rPr>
          <w:rFonts w:asciiTheme="minorHAnsi" w:hAnsiTheme="minorHAnsi" w:cstheme="minorHAnsi"/>
          <w:szCs w:val="22"/>
        </w:rPr>
        <w:t xml:space="preserve"> associated with each software platform under consideration; </w:t>
      </w:r>
      <w:r w:rsidR="00D973FA" w:rsidRPr="00476F89">
        <w:rPr>
          <w:rFonts w:asciiTheme="minorHAnsi" w:eastAsiaTheme="minorEastAsia" w:hAnsiTheme="minorHAnsi" w:cstheme="minorHAnsi"/>
          <w:szCs w:val="22"/>
        </w:rPr>
        <w:t xml:space="preserve">ii) </w:t>
      </w:r>
      <w:r w:rsidRPr="00476F89">
        <w:rPr>
          <w:rFonts w:asciiTheme="minorHAnsi" w:hAnsiTheme="minorHAnsi" w:cstheme="minorHAnsi"/>
          <w:szCs w:val="22"/>
        </w:rPr>
        <w:t xml:space="preserve">assessing the </w:t>
      </w:r>
      <w:r w:rsidRPr="00476F89">
        <w:rPr>
          <w:rStyle w:val="Strong"/>
          <w:rFonts w:asciiTheme="minorHAnsi" w:hAnsiTheme="minorHAnsi" w:cstheme="minorHAnsi"/>
          <w:b w:val="0"/>
          <w:bCs w:val="0"/>
          <w:szCs w:val="22"/>
        </w:rPr>
        <w:t>feasibility of analyzing tagging data independently</w:t>
      </w:r>
      <w:r w:rsidRPr="00476F89">
        <w:rPr>
          <w:rFonts w:asciiTheme="minorHAnsi" w:hAnsiTheme="minorHAnsi" w:cstheme="minorHAnsi"/>
          <w:szCs w:val="22"/>
        </w:rPr>
        <w:t xml:space="preserve"> from the main stock assessment models, a potential strategy to reduce model complexity while maintaining scientific robustness; and </w:t>
      </w:r>
      <w:r w:rsidR="00D973FA" w:rsidRPr="00476F89">
        <w:rPr>
          <w:rFonts w:asciiTheme="minorHAnsi" w:eastAsiaTheme="minorEastAsia" w:hAnsiTheme="minorHAnsi" w:cstheme="minorHAnsi"/>
          <w:szCs w:val="22"/>
        </w:rPr>
        <w:t xml:space="preserve">iii) </w:t>
      </w:r>
      <w:r w:rsidRPr="00476F89">
        <w:rPr>
          <w:rFonts w:asciiTheme="minorHAnsi" w:hAnsiTheme="minorHAnsi" w:cstheme="minorHAnsi"/>
          <w:szCs w:val="22"/>
        </w:rPr>
        <w:t xml:space="preserve">identifying </w:t>
      </w:r>
      <w:r w:rsidRPr="00476F89">
        <w:rPr>
          <w:rStyle w:val="Strong"/>
          <w:rFonts w:asciiTheme="minorHAnsi" w:hAnsiTheme="minorHAnsi" w:cstheme="minorHAnsi"/>
          <w:b w:val="0"/>
          <w:bCs w:val="0"/>
          <w:szCs w:val="22"/>
        </w:rPr>
        <w:t>key analytical features and technical capabilities</w:t>
      </w:r>
      <w:r w:rsidRPr="00476F89">
        <w:rPr>
          <w:rFonts w:asciiTheme="minorHAnsi" w:hAnsiTheme="minorHAnsi" w:cstheme="minorHAnsi"/>
          <w:szCs w:val="22"/>
        </w:rPr>
        <w:t xml:space="preserve"> that future stock assessment platforms should incorporate, such as support for spatial structure, tagging integration, and flexibility for multi-species and multi-fleet assessments, to ensure that WCPFC assessments remain scientifically credible, transparent, and adaptable to evolving fishery and management needs.</w:t>
      </w:r>
    </w:p>
    <w:p w14:paraId="10BC38A2" w14:textId="77777777" w:rsidR="00937CBB" w:rsidRPr="00476F89" w:rsidRDefault="00937CBB"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1FD55028" w14:textId="70F93006" w:rsidR="00937CBB" w:rsidRPr="00476F89" w:rsidRDefault="00937CBB" w:rsidP="006818DE">
      <w:pPr>
        <w:widowControl w:val="0"/>
        <w:kinsoku w:val="0"/>
        <w:overflowPunct w:val="0"/>
        <w:autoSpaceDE w:val="0"/>
        <w:autoSpaceDN w:val="0"/>
        <w:adjustRightInd w:val="0"/>
        <w:snapToGrid w:val="0"/>
        <w:ind w:left="720"/>
        <w:jc w:val="both"/>
        <w:rPr>
          <w:rFonts w:asciiTheme="minorHAnsi" w:eastAsia="Malgun Gothic" w:hAnsiTheme="minorHAnsi" w:cstheme="minorHAnsi"/>
          <w:szCs w:val="22"/>
        </w:rPr>
      </w:pPr>
      <w:r w:rsidRPr="00476F89">
        <w:rPr>
          <w:rFonts w:asciiTheme="minorHAnsi" w:hAnsiTheme="minorHAnsi" w:cstheme="minorHAnsi"/>
          <w:szCs w:val="22"/>
        </w:rPr>
        <w:t xml:space="preserve">SC21 will provide </w:t>
      </w:r>
      <w:r w:rsidR="00D973FA" w:rsidRPr="00476F89">
        <w:rPr>
          <w:rFonts w:asciiTheme="minorHAnsi" w:hAnsiTheme="minorHAnsi" w:cstheme="minorHAnsi"/>
          <w:szCs w:val="22"/>
        </w:rPr>
        <w:t>feedback</w:t>
      </w:r>
      <w:r w:rsidRPr="00476F89">
        <w:rPr>
          <w:rFonts w:asciiTheme="minorHAnsi" w:hAnsiTheme="minorHAnsi" w:cstheme="minorHAnsi"/>
          <w:szCs w:val="22"/>
        </w:rPr>
        <w:t xml:space="preserve"> </w:t>
      </w:r>
      <w:r w:rsidR="00D973FA" w:rsidRPr="00476F89">
        <w:rPr>
          <w:rFonts w:asciiTheme="minorHAnsi" w:hAnsiTheme="minorHAnsi" w:cstheme="minorHAnsi"/>
          <w:szCs w:val="22"/>
        </w:rPr>
        <w:t xml:space="preserve">on the progress of the project </w:t>
      </w:r>
      <w:r w:rsidRPr="00476F89">
        <w:rPr>
          <w:rFonts w:asciiTheme="minorHAnsi" w:hAnsiTheme="minorHAnsi" w:cstheme="minorHAnsi"/>
          <w:szCs w:val="22"/>
        </w:rPr>
        <w:t>as needed.</w:t>
      </w:r>
    </w:p>
    <w:p w14:paraId="45432F38"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1625E25A" w14:textId="50A83EFB" w:rsidR="00DA23DF" w:rsidRPr="00476F89" w:rsidRDefault="00B70C53"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6818DE">
        <w:rPr>
          <w:rFonts w:asciiTheme="minorHAnsi" w:hAnsiTheme="minorHAnsi" w:cstheme="minorHAnsi"/>
          <w:b/>
          <w:bCs/>
          <w:szCs w:val="22"/>
        </w:rPr>
        <w:t>Template</w:t>
      </w:r>
      <w:r w:rsidRPr="00476F89">
        <w:rPr>
          <w:rFonts w:asciiTheme="minorHAnsi" w:hAnsiTheme="minorHAnsi" w:cstheme="minorHAnsi"/>
          <w:b/>
          <w:bCs/>
          <w:szCs w:val="22"/>
        </w:rPr>
        <w:t xml:space="preserve"> </w:t>
      </w:r>
      <w:r w:rsidR="00D90441" w:rsidRPr="00476F89">
        <w:rPr>
          <w:rFonts w:asciiTheme="minorHAnsi" w:hAnsiTheme="minorHAnsi" w:cstheme="minorHAnsi"/>
          <w:b/>
          <w:bCs/>
          <w:szCs w:val="22"/>
        </w:rPr>
        <w:t>for r</w:t>
      </w:r>
      <w:r w:rsidR="00DA23DF" w:rsidRPr="00476F89">
        <w:rPr>
          <w:rFonts w:asciiTheme="minorHAnsi" w:hAnsiTheme="minorHAnsi" w:cstheme="minorHAnsi"/>
          <w:b/>
          <w:bCs/>
          <w:szCs w:val="22"/>
        </w:rPr>
        <w:t xml:space="preserve">eporting </w:t>
      </w:r>
      <w:r w:rsidR="00D90441" w:rsidRPr="00476F89">
        <w:rPr>
          <w:rFonts w:asciiTheme="minorHAnsi" w:hAnsiTheme="minorHAnsi" w:cstheme="minorHAnsi"/>
          <w:b/>
          <w:bCs/>
          <w:szCs w:val="22"/>
        </w:rPr>
        <w:t>s</w:t>
      </w:r>
      <w:r w:rsidR="00DA23DF" w:rsidRPr="00476F89">
        <w:rPr>
          <w:rFonts w:asciiTheme="minorHAnsi" w:hAnsiTheme="minorHAnsi" w:cstheme="minorHAnsi"/>
          <w:b/>
          <w:bCs/>
          <w:szCs w:val="22"/>
        </w:rPr>
        <w:t xml:space="preserve">tock </w:t>
      </w:r>
      <w:r w:rsidR="00D90441" w:rsidRPr="00476F89">
        <w:rPr>
          <w:rFonts w:asciiTheme="minorHAnsi" w:hAnsiTheme="minorHAnsi" w:cstheme="minorHAnsi"/>
          <w:b/>
          <w:bCs/>
          <w:szCs w:val="22"/>
        </w:rPr>
        <w:t>a</w:t>
      </w:r>
      <w:r w:rsidR="00DA23DF" w:rsidRPr="00476F89">
        <w:rPr>
          <w:rFonts w:asciiTheme="minorHAnsi" w:hAnsiTheme="minorHAnsi" w:cstheme="minorHAnsi"/>
          <w:b/>
          <w:bCs/>
          <w:szCs w:val="22"/>
        </w:rPr>
        <w:t xml:space="preserve">ssessment </w:t>
      </w:r>
      <w:r w:rsidR="00D90441" w:rsidRPr="00476F89">
        <w:rPr>
          <w:rFonts w:asciiTheme="minorHAnsi" w:hAnsiTheme="minorHAnsi" w:cstheme="minorHAnsi"/>
          <w:b/>
          <w:bCs/>
          <w:szCs w:val="22"/>
        </w:rPr>
        <w:t>o</w:t>
      </w:r>
      <w:r w:rsidR="00DA23DF" w:rsidRPr="00476F89">
        <w:rPr>
          <w:rFonts w:asciiTheme="minorHAnsi" w:hAnsiTheme="minorHAnsi" w:cstheme="minorHAnsi"/>
          <w:b/>
          <w:bCs/>
          <w:szCs w:val="22"/>
        </w:rPr>
        <w:t>utcomes (Project 113b)</w:t>
      </w:r>
    </w:p>
    <w:p w14:paraId="1E8CDD8D" w14:textId="77777777" w:rsidR="00DA23DF" w:rsidRPr="00476F89" w:rsidRDefault="00DA23D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0F68228C" w14:textId="492FEABB" w:rsidR="00DA23DF" w:rsidRPr="00476F89" w:rsidRDefault="00DA23D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SC20 recommended a template for </w:t>
      </w:r>
      <w:r w:rsidRPr="00476F89">
        <w:rPr>
          <w:rFonts w:asciiTheme="minorHAnsi" w:hAnsiTheme="minorHAnsi" w:cstheme="minorHAnsi"/>
          <w:i/>
          <w:iCs/>
          <w:szCs w:val="22"/>
        </w:rPr>
        <w:t>Consistent Reporting of Stock Assessment Outcomes, Uncertainties and Risk</w:t>
      </w:r>
      <w:r w:rsidRPr="00476F89">
        <w:rPr>
          <w:rFonts w:asciiTheme="minorHAnsi" w:hAnsiTheme="minorHAnsi" w:cstheme="minorHAnsi"/>
          <w:szCs w:val="22"/>
        </w:rPr>
        <w:t xml:space="preserve"> (Attachment F, SC20 Summary Report), and the Commission endorsed </w:t>
      </w:r>
      <w:r w:rsidRPr="00476F89">
        <w:rPr>
          <w:rFonts w:asciiTheme="minorHAnsi" w:hAnsiTheme="minorHAnsi" w:cstheme="minorHAnsi"/>
          <w:position w:val="2"/>
          <w:szCs w:val="22"/>
        </w:rPr>
        <w:t xml:space="preserve">the template as a </w:t>
      </w:r>
      <w:r w:rsidRPr="00476F89">
        <w:rPr>
          <w:rFonts w:asciiTheme="minorHAnsi" w:hAnsiTheme="minorHAnsi" w:cstheme="minorHAnsi"/>
          <w:szCs w:val="22"/>
        </w:rPr>
        <w:t xml:space="preserve">guideline, providing the following advice (para 206, WCPFC21 </w:t>
      </w:r>
      <w:r w:rsidR="007959C4" w:rsidRPr="00476F89">
        <w:rPr>
          <w:rFonts w:asciiTheme="minorHAnsi" w:hAnsiTheme="minorHAnsi" w:cstheme="minorHAnsi"/>
          <w:szCs w:val="22"/>
        </w:rPr>
        <w:t xml:space="preserve">Summary </w:t>
      </w:r>
      <w:r w:rsidRPr="00476F89">
        <w:rPr>
          <w:rFonts w:asciiTheme="minorHAnsi" w:hAnsiTheme="minorHAnsi" w:cstheme="minorHAnsi"/>
          <w:szCs w:val="22"/>
        </w:rPr>
        <w:t xml:space="preserve">Report): </w:t>
      </w:r>
    </w:p>
    <w:p w14:paraId="48520340" w14:textId="055EE959" w:rsidR="00DA23DF" w:rsidRPr="00476F89" w:rsidRDefault="00DA23DF" w:rsidP="006818DE">
      <w:pPr>
        <w:pStyle w:val="ListParagraph"/>
        <w:numPr>
          <w:ilvl w:val="0"/>
          <w:numId w:val="41"/>
        </w:numPr>
        <w:adjustRightInd w:val="0"/>
        <w:snapToGrid w:val="0"/>
        <w:ind w:left="1440"/>
        <w:jc w:val="both"/>
        <w:rPr>
          <w:rFonts w:asciiTheme="minorHAnsi" w:hAnsiTheme="minorHAnsi" w:cstheme="minorHAnsi"/>
          <w:szCs w:val="22"/>
          <w:lang w:eastAsia="zh-TW"/>
        </w:rPr>
      </w:pPr>
      <w:r w:rsidRPr="00476F89">
        <w:rPr>
          <w:rFonts w:asciiTheme="minorHAnsi" w:hAnsiTheme="minorHAnsi" w:cstheme="minorHAnsi"/>
          <w:szCs w:val="22"/>
        </w:rPr>
        <w:t>Include MSY-based reference points in the template if calculable and useful.</w:t>
      </w:r>
    </w:p>
    <w:p w14:paraId="0D538159" w14:textId="6AC9895D" w:rsidR="00DA23DF" w:rsidRPr="00476F89" w:rsidRDefault="00DA23DF" w:rsidP="006818DE">
      <w:pPr>
        <w:pStyle w:val="ListParagraph"/>
        <w:numPr>
          <w:ilvl w:val="0"/>
          <w:numId w:val="41"/>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Correct overfished status reference to LRP (20%SB</w:t>
      </w:r>
      <w:r w:rsidRPr="00476F89">
        <w:rPr>
          <w:rFonts w:asciiTheme="minorHAnsi" w:hAnsiTheme="minorHAnsi" w:cstheme="minorHAnsi"/>
          <w:szCs w:val="22"/>
          <w:vertAlign w:val="subscript"/>
        </w:rPr>
        <w:t>F=0</w:t>
      </w:r>
      <w:r w:rsidRPr="00476F89">
        <w:rPr>
          <w:rFonts w:asciiTheme="minorHAnsi" w:hAnsiTheme="minorHAnsi" w:cstheme="minorHAnsi"/>
          <w:szCs w:val="22"/>
        </w:rPr>
        <w:t>).</w:t>
      </w:r>
    </w:p>
    <w:p w14:paraId="5795F7AA" w14:textId="415E87CF" w:rsidR="00DA23DF" w:rsidRPr="00476F89" w:rsidRDefault="00DA23DF" w:rsidP="006818DE">
      <w:pPr>
        <w:pStyle w:val="ListParagraph"/>
        <w:numPr>
          <w:ilvl w:val="0"/>
          <w:numId w:val="41"/>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Revise the overfishing reference to F</w:t>
      </w:r>
      <w:r w:rsidRPr="00476F89">
        <w:rPr>
          <w:rFonts w:asciiTheme="minorHAnsi" w:hAnsiTheme="minorHAnsi" w:cstheme="minorHAnsi"/>
          <w:szCs w:val="22"/>
          <w:vertAlign w:val="subscript"/>
        </w:rPr>
        <w:t>MSY</w:t>
      </w:r>
      <w:r w:rsidRPr="00476F89">
        <w:rPr>
          <w:rFonts w:asciiTheme="minorHAnsi" w:hAnsiTheme="minorHAnsi" w:cstheme="minorHAnsi"/>
          <w:szCs w:val="22"/>
        </w:rPr>
        <w:t>.</w:t>
      </w:r>
    </w:p>
    <w:p w14:paraId="78938E5E" w14:textId="77777777" w:rsidR="00DA23DF" w:rsidRPr="00476F89" w:rsidRDefault="00DA23D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041F96F7" w14:textId="477B13D3" w:rsidR="00DA23DF" w:rsidRPr="00476F89" w:rsidRDefault="00DA23D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will review the Commission’s advice </w:t>
      </w:r>
      <w:r w:rsidR="00D973FA" w:rsidRPr="00476F89">
        <w:rPr>
          <w:rFonts w:asciiTheme="minorHAnsi" w:eastAsiaTheme="minorEastAsia" w:hAnsiTheme="minorHAnsi" w:cstheme="minorHAnsi"/>
          <w:szCs w:val="22"/>
        </w:rPr>
        <w:t xml:space="preserve">above </w:t>
      </w:r>
      <w:r w:rsidRPr="00476F89">
        <w:rPr>
          <w:rFonts w:asciiTheme="minorHAnsi" w:hAnsiTheme="minorHAnsi" w:cstheme="minorHAnsi"/>
          <w:szCs w:val="22"/>
        </w:rPr>
        <w:t xml:space="preserve">and </w:t>
      </w:r>
      <w:r w:rsidR="00D973FA" w:rsidRPr="00476F89">
        <w:rPr>
          <w:rFonts w:asciiTheme="minorHAnsi" w:eastAsiaTheme="minorEastAsia" w:hAnsiTheme="minorHAnsi" w:cstheme="minorHAnsi"/>
          <w:szCs w:val="22"/>
        </w:rPr>
        <w:t>finalize</w:t>
      </w:r>
      <w:r w:rsidRPr="00476F89">
        <w:rPr>
          <w:rFonts w:asciiTheme="minorHAnsi" w:hAnsiTheme="minorHAnsi" w:cstheme="minorHAnsi"/>
          <w:szCs w:val="22"/>
        </w:rPr>
        <w:t xml:space="preserve"> the template </w:t>
      </w:r>
      <w:r w:rsidR="00D973FA" w:rsidRPr="00476F89">
        <w:rPr>
          <w:rFonts w:asciiTheme="minorHAnsi" w:eastAsiaTheme="minorEastAsia" w:hAnsiTheme="minorHAnsi" w:cstheme="minorHAnsi"/>
          <w:szCs w:val="22"/>
        </w:rPr>
        <w:t xml:space="preserve">for applying to the </w:t>
      </w:r>
      <w:r w:rsidR="00D973FA" w:rsidRPr="00476F89">
        <w:rPr>
          <w:rFonts w:asciiTheme="minorHAnsi" w:eastAsiaTheme="minorEastAsia" w:hAnsiTheme="minorHAnsi" w:cstheme="minorHAnsi"/>
          <w:i/>
          <w:iCs/>
          <w:szCs w:val="22"/>
        </w:rPr>
        <w:t>P</w:t>
      </w:r>
      <w:r w:rsidR="00D973FA" w:rsidRPr="00476F89">
        <w:rPr>
          <w:rFonts w:asciiTheme="minorHAnsi" w:hAnsiTheme="minorHAnsi" w:cstheme="minorHAnsi"/>
          <w:i/>
          <w:iCs/>
          <w:szCs w:val="22"/>
        </w:rPr>
        <w:t xml:space="preserve">rovision of scientific information to the Commission </w:t>
      </w:r>
      <w:r w:rsidR="00D973FA" w:rsidRPr="00476F89">
        <w:rPr>
          <w:rFonts w:asciiTheme="minorHAnsi" w:hAnsiTheme="minorHAnsi" w:cstheme="minorHAnsi"/>
          <w:szCs w:val="22"/>
        </w:rPr>
        <w:t>section</w:t>
      </w:r>
      <w:r w:rsidR="00212AB9">
        <w:rPr>
          <w:rFonts w:asciiTheme="minorHAnsi" w:hAnsiTheme="minorHAnsi" w:cstheme="minorHAnsi"/>
          <w:szCs w:val="22"/>
        </w:rPr>
        <w:t xml:space="preserve"> under each stock assessment agenda item</w:t>
      </w:r>
      <w:r w:rsidRPr="00476F89">
        <w:rPr>
          <w:rFonts w:asciiTheme="minorHAnsi" w:hAnsiTheme="minorHAnsi" w:cstheme="minorHAnsi"/>
          <w:szCs w:val="22"/>
        </w:rPr>
        <w:t xml:space="preserve">. </w:t>
      </w:r>
    </w:p>
    <w:p w14:paraId="5D3B9036" w14:textId="77777777" w:rsidR="00DA23DF" w:rsidRPr="00476F89" w:rsidRDefault="00DA23DF"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6C109CBE" w14:textId="5CBB3D27" w:rsidR="00E60639" w:rsidRPr="00476F89" w:rsidRDefault="00E60639"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Fonts w:asciiTheme="minorHAnsi" w:hAnsiTheme="minorHAnsi" w:cstheme="minorHAnsi"/>
          <w:b/>
          <w:bCs/>
          <w:szCs w:val="22"/>
        </w:rPr>
        <w:t>WCPO Tunas</w:t>
      </w:r>
    </w:p>
    <w:p w14:paraId="4D41323D"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13D48EE6" w14:textId="07C005F3" w:rsidR="00E722BC" w:rsidRPr="00476F89" w:rsidRDefault="00101491"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 xml:space="preserve">WCPO skipjack tuna </w:t>
      </w:r>
      <w:r w:rsidRPr="00476F89">
        <w:rPr>
          <w:rFonts w:asciiTheme="minorHAnsi" w:hAnsiTheme="minorHAnsi" w:cstheme="minorHAnsi"/>
          <w:b/>
          <w:bCs/>
          <w:i/>
          <w:iCs/>
          <w:szCs w:val="22"/>
        </w:rPr>
        <w:t>(Katsuwonus pelamis)</w:t>
      </w:r>
    </w:p>
    <w:p w14:paraId="43226306"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47B24A75" w14:textId="3AE1F70B" w:rsidR="00E722BC" w:rsidRPr="00476F89" w:rsidRDefault="00101491"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iCs/>
          <w:szCs w:val="22"/>
        </w:rPr>
      </w:pPr>
      <w:bookmarkStart w:id="10" w:name="_Hlk197528101"/>
      <w:r w:rsidRPr="00476F89">
        <w:rPr>
          <w:rFonts w:asciiTheme="minorHAnsi" w:hAnsiTheme="minorHAnsi" w:cstheme="minorHAnsi"/>
          <w:iCs/>
          <w:szCs w:val="22"/>
        </w:rPr>
        <w:t>Skipjack</w:t>
      </w:r>
      <w:r w:rsidR="00C13F57" w:rsidRPr="00476F89">
        <w:rPr>
          <w:rFonts w:asciiTheme="minorHAnsi" w:hAnsiTheme="minorHAnsi" w:cstheme="minorHAnsi"/>
          <w:iCs/>
          <w:szCs w:val="22"/>
        </w:rPr>
        <w:t xml:space="preserve"> </w:t>
      </w:r>
      <w:r w:rsidR="00E722BC" w:rsidRPr="00476F89">
        <w:rPr>
          <w:rFonts w:asciiTheme="minorHAnsi" w:hAnsiTheme="minorHAnsi" w:cstheme="minorHAnsi"/>
          <w:iCs/>
          <w:szCs w:val="22"/>
        </w:rPr>
        <w:t>stock assessment</w:t>
      </w:r>
    </w:p>
    <w:p w14:paraId="6FCE2A8C" w14:textId="77777777" w:rsidR="00E60639" w:rsidRPr="00476F89" w:rsidRDefault="00E6063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iCs/>
          <w:szCs w:val="22"/>
        </w:rPr>
      </w:pPr>
    </w:p>
    <w:bookmarkEnd w:id="10"/>
    <w:p w14:paraId="5966E47A" w14:textId="3E868D86" w:rsidR="00C93CC0" w:rsidRPr="00476F89" w:rsidRDefault="00C93CC0" w:rsidP="006818DE">
      <w:pPr>
        <w:widowControl w:val="0"/>
        <w:kinsoku w:val="0"/>
        <w:overflowPunct w:val="0"/>
        <w:autoSpaceDE w:val="0"/>
        <w:autoSpaceDN w:val="0"/>
        <w:adjustRightInd w:val="0"/>
        <w:snapToGrid w:val="0"/>
        <w:ind w:left="720"/>
        <w:jc w:val="both"/>
        <w:rPr>
          <w:rFonts w:asciiTheme="minorHAnsi" w:eastAsiaTheme="minorEastAsia" w:hAnsiTheme="minorHAnsi" w:cstheme="minorHAnsi"/>
          <w:bCs/>
          <w:szCs w:val="22"/>
          <w:u w:color="000000"/>
          <w:lang w:val="en-AU"/>
        </w:rPr>
      </w:pPr>
      <w:r w:rsidRPr="00476F89">
        <w:rPr>
          <w:rFonts w:asciiTheme="minorHAnsi" w:eastAsiaTheme="minorEastAsia" w:hAnsiTheme="minorHAnsi" w:cstheme="minorHAnsi"/>
          <w:bCs/>
          <w:szCs w:val="22"/>
          <w:u w:color="000000"/>
          <w:lang w:val="en-AU"/>
        </w:rPr>
        <w:t>The last stock assessment was conducted in 2022</w:t>
      </w:r>
      <w:r w:rsidR="00212AB9">
        <w:rPr>
          <w:rFonts w:asciiTheme="minorHAnsi" w:eastAsiaTheme="minorEastAsia" w:hAnsiTheme="minorHAnsi" w:cstheme="minorHAnsi"/>
          <w:bCs/>
          <w:szCs w:val="22"/>
          <w:u w:color="000000"/>
          <w:lang w:val="en-AU"/>
        </w:rPr>
        <w:t>; however, SC18 in 2022 did not achieve a consensus on the management advice for skipjack tuna in the WCPO and provided technical recommendations for future assessments</w:t>
      </w:r>
      <w:r w:rsidRPr="00476F89">
        <w:rPr>
          <w:rFonts w:asciiTheme="minorHAnsi" w:eastAsiaTheme="minorEastAsia" w:hAnsiTheme="minorHAnsi" w:cstheme="minorHAnsi"/>
          <w:bCs/>
          <w:szCs w:val="22"/>
          <w:u w:color="000000"/>
          <w:lang w:val="en-AU"/>
        </w:rPr>
        <w:t xml:space="preserve"> (paragraphs 103-108, SC18 Summary Report). SC19 reviewed </w:t>
      </w:r>
      <w:r w:rsidRPr="00476F89">
        <w:rPr>
          <w:rFonts w:asciiTheme="minorHAnsi" w:eastAsiaTheme="minorEastAsia" w:hAnsiTheme="minorHAnsi" w:cstheme="minorHAnsi"/>
          <w:bCs/>
          <w:i/>
          <w:iCs/>
          <w:szCs w:val="22"/>
          <w:u w:color="000000"/>
          <w:lang w:val="en-AU"/>
        </w:rPr>
        <w:t>Follow-up work on 2022 skipjack assessment recommendation</w:t>
      </w:r>
      <w:r w:rsidRPr="00476F89">
        <w:rPr>
          <w:rFonts w:asciiTheme="minorHAnsi" w:eastAsiaTheme="minorEastAsia" w:hAnsiTheme="minorHAnsi" w:cstheme="minorHAnsi"/>
          <w:bCs/>
          <w:szCs w:val="22"/>
          <w:u w:color="000000"/>
          <w:lang w:val="en-AU"/>
        </w:rPr>
        <w:t>s</w:t>
      </w:r>
      <w:r w:rsidRPr="00476F89">
        <w:rPr>
          <w:rFonts w:asciiTheme="minorHAnsi" w:eastAsiaTheme="minorEastAsia" w:hAnsiTheme="minorHAnsi" w:cstheme="minorHAnsi"/>
          <w:bCs/>
          <w:szCs w:val="22"/>
          <w:u w:color="000000"/>
          <w:shd w:val="clear" w:color="auto" w:fill="FFFFFF"/>
          <w:lang w:val="en-AU"/>
        </w:rPr>
        <w:t xml:space="preserve"> </w:t>
      </w:r>
      <w:r w:rsidRPr="00476F89">
        <w:rPr>
          <w:rFonts w:asciiTheme="minorHAnsi" w:eastAsiaTheme="minorEastAsia" w:hAnsiTheme="minorHAnsi" w:cstheme="minorHAnsi"/>
          <w:szCs w:val="22"/>
        </w:rPr>
        <w:t>(</w:t>
      </w:r>
      <w:hyperlink r:id="rId22" w:history="1">
        <w:r w:rsidRPr="00476F89">
          <w:rPr>
            <w:rStyle w:val="Hyperlink"/>
            <w:rFonts w:asciiTheme="minorHAnsi" w:eastAsiaTheme="minorEastAsia" w:hAnsiTheme="minorHAnsi" w:cstheme="minorHAnsi"/>
            <w:color w:val="auto"/>
            <w:szCs w:val="22"/>
          </w:rPr>
          <w:t>SC19-SA-WP-07</w:t>
        </w:r>
      </w:hyperlink>
      <w:r w:rsidRPr="00476F89">
        <w:rPr>
          <w:rFonts w:asciiTheme="minorHAnsi" w:eastAsiaTheme="minorEastAsia" w:hAnsiTheme="minorHAnsi" w:cstheme="minorHAnsi"/>
          <w:szCs w:val="22"/>
        </w:rPr>
        <w:t>) and provided advice for further improvement (287-293, SC19 Summary Report)</w:t>
      </w:r>
    </w:p>
    <w:p w14:paraId="77FC6B50" w14:textId="77777777" w:rsidR="00C93CC0" w:rsidRPr="00476F89" w:rsidRDefault="00C93CC0" w:rsidP="006818DE">
      <w:pPr>
        <w:adjustRightInd w:val="0"/>
        <w:snapToGrid w:val="0"/>
        <w:ind w:left="720"/>
        <w:jc w:val="both"/>
        <w:rPr>
          <w:rStyle w:val="Strong"/>
          <w:rFonts w:asciiTheme="minorHAnsi" w:eastAsiaTheme="minorEastAsia" w:hAnsiTheme="minorHAnsi" w:cstheme="minorHAnsi"/>
          <w:b w:val="0"/>
          <w:bCs w:val="0"/>
          <w:szCs w:val="22"/>
        </w:rPr>
      </w:pPr>
    </w:p>
    <w:p w14:paraId="37C75B08" w14:textId="77777777" w:rsidR="00C93CC0" w:rsidRPr="00476F89" w:rsidRDefault="00C93CC0" w:rsidP="006818DE">
      <w:pPr>
        <w:adjustRightInd w:val="0"/>
        <w:snapToGrid w:val="0"/>
        <w:ind w:left="720"/>
        <w:jc w:val="both"/>
        <w:rPr>
          <w:rStyle w:val="Strong"/>
          <w:rFonts w:asciiTheme="minorHAnsi" w:eastAsiaTheme="minorEastAsia" w:hAnsiTheme="minorHAnsi" w:cstheme="minorHAnsi"/>
          <w:b w:val="0"/>
          <w:bCs w:val="0"/>
          <w:szCs w:val="22"/>
        </w:rPr>
      </w:pPr>
      <w:r w:rsidRPr="00476F89">
        <w:rPr>
          <w:rStyle w:val="Strong"/>
          <w:rFonts w:asciiTheme="minorHAnsi" w:hAnsiTheme="minorHAnsi" w:cstheme="minorHAnsi"/>
          <w:b w:val="0"/>
          <w:bCs w:val="0"/>
          <w:szCs w:val="22"/>
        </w:rPr>
        <w:t xml:space="preserve">SC21 will review the results of the 2025 skipjack tuna stock assessment, building upon recommendations from SC20 </w:t>
      </w:r>
      <w:r w:rsidRPr="00476F89">
        <w:rPr>
          <w:rFonts w:asciiTheme="minorHAnsi" w:eastAsiaTheme="minorEastAsia" w:hAnsiTheme="minorHAnsi" w:cstheme="minorHAnsi"/>
          <w:szCs w:val="22"/>
        </w:rPr>
        <w:t xml:space="preserve">(paragraphs 203 – 206, SC20 Summary Report) </w:t>
      </w:r>
      <w:r w:rsidRPr="00476F89">
        <w:rPr>
          <w:rStyle w:val="Strong"/>
          <w:rFonts w:asciiTheme="minorHAnsi" w:hAnsiTheme="minorHAnsi" w:cstheme="minorHAnsi"/>
          <w:b w:val="0"/>
          <w:bCs w:val="0"/>
          <w:szCs w:val="22"/>
        </w:rPr>
        <w:t>and addressing outstanding issues from the 2022 assessment. The review will evaluate improvements in natural mortality and reproductive biology parameters, including new insights into age estimation using otolith analysis and radiocarbon validation, updated fecundity-at-size relationships, and spatial variability in growth. SC21 will also consider the latest CPUE index refinements</w:t>
      </w:r>
      <w:r w:rsidRPr="00476F89">
        <w:rPr>
          <w:rStyle w:val="Strong"/>
          <w:rFonts w:asciiTheme="minorHAnsi" w:eastAsiaTheme="minorEastAsia" w:hAnsiTheme="minorHAnsi" w:cstheme="minorHAnsi"/>
          <w:b w:val="0"/>
          <w:bCs w:val="0"/>
          <w:szCs w:val="22"/>
        </w:rPr>
        <w:t xml:space="preserve">, </w:t>
      </w:r>
      <w:r w:rsidRPr="00476F89">
        <w:rPr>
          <w:rStyle w:val="Strong"/>
          <w:rFonts w:asciiTheme="minorHAnsi" w:hAnsiTheme="minorHAnsi" w:cstheme="minorHAnsi"/>
          <w:b w:val="0"/>
          <w:bCs w:val="0"/>
          <w:szCs w:val="22"/>
        </w:rPr>
        <w:t>including adjustments for preferential sampling, effort creep, and regionally scaled indices</w:t>
      </w:r>
      <w:r w:rsidRPr="00476F89">
        <w:rPr>
          <w:rStyle w:val="Strong"/>
          <w:rFonts w:asciiTheme="minorHAnsi" w:eastAsiaTheme="minorEastAsia" w:hAnsiTheme="minorHAnsi" w:cstheme="minorHAnsi"/>
          <w:b w:val="0"/>
          <w:bCs w:val="0"/>
          <w:szCs w:val="22"/>
        </w:rPr>
        <w:t xml:space="preserve">, </w:t>
      </w:r>
      <w:r w:rsidRPr="00476F89">
        <w:rPr>
          <w:rStyle w:val="Strong"/>
          <w:rFonts w:asciiTheme="minorHAnsi" w:hAnsiTheme="minorHAnsi" w:cstheme="minorHAnsi"/>
          <w:b w:val="0"/>
          <w:bCs w:val="0"/>
          <w:szCs w:val="22"/>
        </w:rPr>
        <w:t xml:space="preserve">as well as enhancements to tagging data integration, particularly through spatial-temporal modeling and tag-mixing analyses. Emphasis will be placed on evaluating the impacts of effort creep on depletion and recruitment trajectories and on the application of orthogonal polynomial recruitment methods to better capture variability across years, regions, and seasons. </w:t>
      </w:r>
    </w:p>
    <w:p w14:paraId="361E9FAC" w14:textId="77777777" w:rsidR="00C93CC0" w:rsidRPr="00476F89" w:rsidRDefault="00C93CC0" w:rsidP="006818DE">
      <w:pPr>
        <w:adjustRightInd w:val="0"/>
        <w:snapToGrid w:val="0"/>
        <w:ind w:left="720"/>
        <w:jc w:val="both"/>
        <w:rPr>
          <w:rStyle w:val="Strong"/>
          <w:rFonts w:asciiTheme="minorHAnsi" w:eastAsiaTheme="minorEastAsia" w:hAnsiTheme="minorHAnsi" w:cstheme="minorHAnsi"/>
          <w:b w:val="0"/>
          <w:bCs w:val="0"/>
          <w:szCs w:val="22"/>
        </w:rPr>
      </w:pPr>
    </w:p>
    <w:p w14:paraId="3DC078C3" w14:textId="16DCF7E4" w:rsidR="00C93CC0" w:rsidRPr="00476F89" w:rsidRDefault="00C93CC0" w:rsidP="006818DE">
      <w:pPr>
        <w:adjustRightInd w:val="0"/>
        <w:snapToGrid w:val="0"/>
        <w:ind w:left="720"/>
        <w:jc w:val="both"/>
        <w:rPr>
          <w:rFonts w:asciiTheme="minorHAnsi" w:hAnsiTheme="minorHAnsi" w:cstheme="minorHAnsi"/>
          <w:b/>
          <w:bCs/>
          <w:szCs w:val="22"/>
          <w:lang w:eastAsia="zh-TW"/>
        </w:rPr>
      </w:pPr>
      <w:r w:rsidRPr="00476F89">
        <w:rPr>
          <w:rStyle w:val="Strong"/>
          <w:rFonts w:asciiTheme="minorHAnsi" w:hAnsiTheme="minorHAnsi" w:cstheme="minorHAnsi"/>
          <w:b w:val="0"/>
          <w:bCs w:val="0"/>
          <w:szCs w:val="22"/>
        </w:rPr>
        <w:t>SC21 will provide scientific advice on model structure, uncertainty characterization, and future stock assessment strategies.</w:t>
      </w:r>
    </w:p>
    <w:p w14:paraId="345C2499"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794C6374" w14:textId="3477D83E" w:rsidR="00336DD6" w:rsidRPr="00476F89" w:rsidRDefault="00336DD6"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Provision of scientific information</w:t>
      </w:r>
      <w:r w:rsidR="00E85A2B" w:rsidRPr="00476F89">
        <w:rPr>
          <w:rFonts w:asciiTheme="minorHAnsi" w:hAnsiTheme="minorHAnsi" w:cstheme="minorHAnsi"/>
          <w:szCs w:val="22"/>
        </w:rPr>
        <w:t xml:space="preserve"> to the Commission</w:t>
      </w:r>
    </w:p>
    <w:p w14:paraId="62BAC705" w14:textId="13533301" w:rsidR="00181DF0" w:rsidRPr="00476F89" w:rsidRDefault="00181DF0" w:rsidP="006818DE">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hAnsiTheme="minorHAnsi" w:cstheme="minorHAnsi"/>
          <w:szCs w:val="22"/>
        </w:rPr>
      </w:pPr>
      <w:r w:rsidRPr="00476F89">
        <w:rPr>
          <w:rFonts w:asciiTheme="minorHAnsi" w:hAnsiTheme="minorHAnsi" w:cstheme="minorHAnsi"/>
          <w:bCs/>
          <w:szCs w:val="22"/>
        </w:rPr>
        <w:t xml:space="preserve">Stock </w:t>
      </w:r>
      <w:r w:rsidRPr="00476F89">
        <w:rPr>
          <w:rFonts w:asciiTheme="minorHAnsi" w:eastAsiaTheme="minorEastAsia" w:hAnsiTheme="minorHAnsi" w:cstheme="minorHAnsi"/>
          <w:bCs/>
          <w:szCs w:val="22"/>
        </w:rPr>
        <w:t xml:space="preserve">assessment and </w:t>
      </w:r>
      <w:r w:rsidRPr="00476F89">
        <w:rPr>
          <w:rFonts w:asciiTheme="minorHAnsi" w:hAnsiTheme="minorHAnsi" w:cstheme="minorHAnsi"/>
          <w:bCs/>
          <w:szCs w:val="22"/>
        </w:rPr>
        <w:t xml:space="preserve">trends </w:t>
      </w:r>
    </w:p>
    <w:p w14:paraId="3271E4A8" w14:textId="4A0D8A58" w:rsidR="00181DF0" w:rsidRPr="00476F89" w:rsidRDefault="00181DF0" w:rsidP="006818DE">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hAnsiTheme="minorHAnsi" w:cstheme="minorHAnsi"/>
          <w:szCs w:val="22"/>
        </w:rPr>
      </w:pPr>
      <w:r w:rsidRPr="00476F89">
        <w:rPr>
          <w:rFonts w:asciiTheme="minorHAnsi" w:eastAsiaTheme="minorEastAsia" w:hAnsiTheme="minorHAnsi" w:cstheme="minorHAnsi"/>
          <w:bCs/>
          <w:szCs w:val="22"/>
        </w:rPr>
        <w:t>Stock status</w:t>
      </w:r>
    </w:p>
    <w:p w14:paraId="565DD2B4" w14:textId="4438A078" w:rsidR="00181DF0" w:rsidRPr="00476F89" w:rsidRDefault="00181DF0" w:rsidP="006818DE">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hAnsiTheme="minorHAnsi" w:cstheme="minorHAnsi"/>
          <w:szCs w:val="22"/>
        </w:rPr>
      </w:pPr>
      <w:r w:rsidRPr="00476F89">
        <w:rPr>
          <w:rFonts w:asciiTheme="minorHAnsi" w:hAnsiTheme="minorHAnsi" w:cstheme="minorHAnsi"/>
          <w:bCs/>
          <w:szCs w:val="22"/>
        </w:rPr>
        <w:t>Management advice</w:t>
      </w:r>
    </w:p>
    <w:p w14:paraId="75CA1F12" w14:textId="77777777" w:rsidR="0078128C" w:rsidRPr="00476F89" w:rsidRDefault="0078128C"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51AB6CF3" w14:textId="71A4CD1A" w:rsidR="00E722BC" w:rsidRPr="00476F89" w:rsidRDefault="000B072F"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 xml:space="preserve">Other </w:t>
      </w:r>
      <w:r w:rsidR="00E722BC" w:rsidRPr="00476F89">
        <w:rPr>
          <w:rFonts w:asciiTheme="minorHAnsi" w:hAnsiTheme="minorHAnsi" w:cstheme="minorHAnsi"/>
          <w:b/>
          <w:bCs/>
          <w:szCs w:val="22"/>
        </w:rPr>
        <w:t xml:space="preserve">WCPO </w:t>
      </w:r>
      <w:r w:rsidR="00676240" w:rsidRPr="00476F89">
        <w:rPr>
          <w:rFonts w:asciiTheme="minorHAnsi" w:hAnsiTheme="minorHAnsi" w:cstheme="minorHAnsi"/>
          <w:b/>
          <w:bCs/>
          <w:szCs w:val="22"/>
        </w:rPr>
        <w:t>tuna</w:t>
      </w:r>
      <w:r w:rsidR="00997F77" w:rsidRPr="00476F89">
        <w:rPr>
          <w:rFonts w:asciiTheme="minorHAnsi" w:hAnsiTheme="minorHAnsi" w:cstheme="minorHAnsi"/>
          <w:b/>
          <w:bCs/>
          <w:szCs w:val="22"/>
        </w:rPr>
        <w:t>s</w:t>
      </w:r>
      <w:r w:rsidR="00676240" w:rsidRPr="00476F89">
        <w:rPr>
          <w:rFonts w:asciiTheme="minorHAnsi" w:hAnsiTheme="minorHAnsi" w:cstheme="minorHAnsi"/>
          <w:b/>
          <w:bCs/>
          <w:szCs w:val="22"/>
        </w:rPr>
        <w:t xml:space="preserve"> </w:t>
      </w:r>
    </w:p>
    <w:p w14:paraId="580306CA" w14:textId="77777777" w:rsidR="00C13F57" w:rsidRPr="00476F89" w:rsidRDefault="00C13F57"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0ECA4BEB" w14:textId="3A688D57" w:rsidR="00E722BC" w:rsidRPr="00476F89" w:rsidRDefault="00870F76"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Indicator analysis </w:t>
      </w:r>
    </w:p>
    <w:p w14:paraId="7EA5709B" w14:textId="77777777" w:rsidR="00C13F57" w:rsidRPr="00476F89" w:rsidRDefault="00C13F57" w:rsidP="002E236C">
      <w:pPr>
        <w:widowControl w:val="0"/>
        <w:kinsoku w:val="0"/>
        <w:overflowPunct w:val="0"/>
        <w:autoSpaceDE w:val="0"/>
        <w:autoSpaceDN w:val="0"/>
        <w:adjustRightInd w:val="0"/>
        <w:snapToGrid w:val="0"/>
        <w:ind w:left="1440"/>
        <w:jc w:val="both"/>
        <w:rPr>
          <w:rFonts w:asciiTheme="minorHAnsi" w:eastAsia="Malgun Gothic" w:hAnsiTheme="minorHAnsi" w:cstheme="minorHAnsi"/>
          <w:szCs w:val="22"/>
          <w:lang w:val="en-NZ"/>
        </w:rPr>
      </w:pPr>
    </w:p>
    <w:p w14:paraId="45073889" w14:textId="47A2BFEC" w:rsidR="00997F77" w:rsidRPr="00476F89" w:rsidRDefault="00E722BC"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eastAsia="Malgun Gothic" w:hAnsiTheme="minorHAnsi" w:cstheme="minorHAnsi"/>
          <w:szCs w:val="22"/>
          <w:lang w:val="en-NZ"/>
        </w:rPr>
        <w:t xml:space="preserve">An indicator paper </w:t>
      </w:r>
      <w:r w:rsidRPr="00476F89">
        <w:rPr>
          <w:rFonts w:asciiTheme="minorHAnsi" w:hAnsiTheme="minorHAnsi" w:cstheme="minorHAnsi"/>
          <w:szCs w:val="22"/>
        </w:rPr>
        <w:t>provides empirical information on recent patterns in fisheries for all `key' target tuna species (skipjack, bigeye, yellowfin</w:t>
      </w:r>
      <w:r w:rsidR="00555B19" w:rsidRPr="00476F89">
        <w:rPr>
          <w:rFonts w:asciiTheme="minorHAnsi" w:hAnsiTheme="minorHAnsi" w:cstheme="minorHAnsi"/>
          <w:szCs w:val="22"/>
        </w:rPr>
        <w:t>, and South Pacific albacore tuna) for those years when a stock assessment is not conducted. The paper includes</w:t>
      </w:r>
      <w:r w:rsidRPr="00476F89">
        <w:rPr>
          <w:rFonts w:asciiTheme="minorHAnsi" w:hAnsiTheme="minorHAnsi" w:cstheme="minorHAnsi"/>
          <w:szCs w:val="22"/>
        </w:rPr>
        <w:t xml:space="preserve"> explanatory details for the figures and a brief interpretation of the trends</w:t>
      </w:r>
      <w:r w:rsidR="00212AB9">
        <w:rPr>
          <w:rFonts w:asciiTheme="minorHAnsi" w:hAnsiTheme="minorHAnsi" w:cstheme="minorHAnsi"/>
          <w:szCs w:val="22"/>
        </w:rPr>
        <w:t>,</w:t>
      </w:r>
      <w:r w:rsidR="00BC30C2" w:rsidRPr="00476F89">
        <w:rPr>
          <w:rFonts w:asciiTheme="minorHAnsi" w:hAnsiTheme="minorHAnsi" w:cstheme="minorHAnsi"/>
          <w:szCs w:val="22"/>
        </w:rPr>
        <w:t xml:space="preserve"> rationalizing the content of the indicators paper to minimize duplication with </w:t>
      </w:r>
      <w:r w:rsidR="00997F77" w:rsidRPr="00476F89">
        <w:rPr>
          <w:rFonts w:asciiTheme="minorHAnsi" w:hAnsiTheme="minorHAnsi" w:cstheme="minorHAnsi"/>
          <w:i/>
          <w:iCs/>
          <w:szCs w:val="22"/>
        </w:rPr>
        <w:t>Overview of tuna fisheries in the WCPO</w:t>
      </w:r>
      <w:r w:rsidR="00997F77" w:rsidRPr="00476F89">
        <w:rPr>
          <w:rFonts w:asciiTheme="minorHAnsi" w:hAnsiTheme="minorHAnsi" w:cstheme="minorHAnsi"/>
          <w:szCs w:val="22"/>
        </w:rPr>
        <w:t xml:space="preserve"> (</w:t>
      </w:r>
      <w:r w:rsidR="00BC30C2" w:rsidRPr="00476F89">
        <w:rPr>
          <w:rFonts w:asciiTheme="minorHAnsi" w:hAnsiTheme="minorHAnsi" w:cstheme="minorHAnsi"/>
          <w:szCs w:val="22"/>
        </w:rPr>
        <w:t>SC2</w:t>
      </w:r>
      <w:r w:rsidR="00997F77" w:rsidRPr="00476F89">
        <w:rPr>
          <w:rFonts w:asciiTheme="minorHAnsi" w:hAnsiTheme="minorHAnsi" w:cstheme="minorHAnsi"/>
          <w:szCs w:val="22"/>
        </w:rPr>
        <w:t>1</w:t>
      </w:r>
      <w:r w:rsidR="00BC30C2" w:rsidRPr="00476F89">
        <w:rPr>
          <w:rFonts w:asciiTheme="minorHAnsi" w:hAnsiTheme="minorHAnsi" w:cstheme="minorHAnsi"/>
          <w:szCs w:val="22"/>
        </w:rPr>
        <w:t>-GN-WP-01</w:t>
      </w:r>
      <w:r w:rsidR="00997F77" w:rsidRPr="00476F89">
        <w:rPr>
          <w:rFonts w:asciiTheme="minorHAnsi" w:hAnsiTheme="minorHAnsi" w:cstheme="minorHAnsi"/>
          <w:szCs w:val="22"/>
        </w:rPr>
        <w:t>)</w:t>
      </w:r>
      <w:r w:rsidR="00BC30C2" w:rsidRPr="00476F89">
        <w:rPr>
          <w:rFonts w:asciiTheme="minorHAnsi" w:hAnsiTheme="minorHAnsi" w:cstheme="minorHAnsi"/>
          <w:szCs w:val="22"/>
        </w:rPr>
        <w:t>, noting that short-term projections as the most useful component and non-standardized CPUE data should be retained (</w:t>
      </w:r>
      <w:r w:rsidR="00BC30C2" w:rsidRPr="00476F89">
        <w:rPr>
          <w:rFonts w:asciiTheme="minorHAnsi" w:hAnsiTheme="minorHAnsi" w:cstheme="minorHAnsi"/>
          <w:i/>
          <w:iCs/>
          <w:szCs w:val="22"/>
        </w:rPr>
        <w:t>para. 210, SC20 Summary Report and para. 17, WCPFC21 Outcomes Document)</w:t>
      </w:r>
      <w:r w:rsidR="00BC30C2" w:rsidRPr="00476F89">
        <w:rPr>
          <w:rFonts w:asciiTheme="minorHAnsi" w:hAnsiTheme="minorHAnsi" w:cstheme="minorHAnsi"/>
          <w:szCs w:val="22"/>
        </w:rPr>
        <w:t xml:space="preserve">. </w:t>
      </w:r>
    </w:p>
    <w:p w14:paraId="3C4B2936" w14:textId="77777777" w:rsidR="00997F77" w:rsidRPr="00476F89" w:rsidRDefault="00997F77" w:rsidP="006818DE">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2E411868" w14:textId="2D4D82E1" w:rsidR="00E722BC" w:rsidRPr="00476F89" w:rsidRDefault="00676240" w:rsidP="006818DE">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t>
      </w:r>
      <w:r w:rsidR="00E722BC" w:rsidRPr="00476F89">
        <w:rPr>
          <w:rFonts w:asciiTheme="minorHAnsi" w:hAnsiTheme="minorHAnsi" w:cstheme="minorHAnsi"/>
          <w:szCs w:val="22"/>
        </w:rPr>
        <w:t xml:space="preserve">will review the </w:t>
      </w:r>
      <w:r w:rsidR="00212AB9">
        <w:rPr>
          <w:rFonts w:asciiTheme="minorHAnsi" w:hAnsiTheme="minorHAnsi" w:cstheme="minorHAnsi"/>
          <w:szCs w:val="22"/>
        </w:rPr>
        <w:t xml:space="preserve">indicator analyses for </w:t>
      </w:r>
      <w:r w:rsidR="000B072F" w:rsidRPr="00476F89">
        <w:rPr>
          <w:rFonts w:asciiTheme="minorHAnsi" w:hAnsiTheme="minorHAnsi" w:cstheme="minorHAnsi"/>
          <w:szCs w:val="22"/>
        </w:rPr>
        <w:t xml:space="preserve">bigeye, yellowfin, and SP albacore tuna </w:t>
      </w:r>
      <w:r w:rsidR="00E722BC" w:rsidRPr="00476F89">
        <w:rPr>
          <w:rFonts w:asciiTheme="minorHAnsi" w:hAnsiTheme="minorHAnsi" w:cstheme="minorHAnsi"/>
          <w:szCs w:val="22"/>
        </w:rPr>
        <w:t>and provide comments or questions.</w:t>
      </w:r>
    </w:p>
    <w:p w14:paraId="538EDBDF"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6B01100F" w14:textId="6B254A9E" w:rsidR="00D449AB" w:rsidRPr="00476F89" w:rsidRDefault="000B072F"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Updated r</w:t>
      </w:r>
      <w:r w:rsidR="00A127E7" w:rsidRPr="00476F89">
        <w:rPr>
          <w:rFonts w:asciiTheme="minorHAnsi" w:hAnsiTheme="minorHAnsi" w:cstheme="minorHAnsi"/>
          <w:szCs w:val="22"/>
        </w:rPr>
        <w:t xml:space="preserve">eproductive biology of </w:t>
      </w:r>
      <w:r w:rsidRPr="00476F89">
        <w:rPr>
          <w:rFonts w:asciiTheme="minorHAnsi" w:hAnsiTheme="minorHAnsi" w:cstheme="minorHAnsi"/>
          <w:szCs w:val="22"/>
        </w:rPr>
        <w:t>tropical</w:t>
      </w:r>
      <w:r w:rsidR="00A127E7" w:rsidRPr="00476F89">
        <w:rPr>
          <w:rFonts w:asciiTheme="minorHAnsi" w:hAnsiTheme="minorHAnsi" w:cstheme="minorHAnsi"/>
          <w:szCs w:val="22"/>
        </w:rPr>
        <w:t xml:space="preserve"> tuna</w:t>
      </w:r>
      <w:r w:rsidRPr="00476F89">
        <w:rPr>
          <w:rFonts w:asciiTheme="minorHAnsi" w:hAnsiTheme="minorHAnsi" w:cstheme="minorHAnsi"/>
          <w:szCs w:val="22"/>
        </w:rPr>
        <w:t>s</w:t>
      </w:r>
      <w:r w:rsidR="00A127E7" w:rsidRPr="00476F89">
        <w:rPr>
          <w:rFonts w:asciiTheme="minorHAnsi" w:hAnsiTheme="minorHAnsi" w:cstheme="minorHAnsi"/>
          <w:szCs w:val="22"/>
        </w:rPr>
        <w:t xml:space="preserve"> (Project 120)</w:t>
      </w:r>
    </w:p>
    <w:p w14:paraId="2501108A" w14:textId="77777777" w:rsidR="00C13F57" w:rsidRPr="00476F89" w:rsidRDefault="00C13F57"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67FBF694" w14:textId="60921236" w:rsidR="000B072F" w:rsidRPr="00476F89" w:rsidRDefault="000B072F"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lastRenderedPageBreak/>
        <w:t xml:space="preserve">Estimating spawning potential remains a key challenge for WCPFC tropical tuna assessments due to </w:t>
      </w:r>
      <w:r w:rsidR="00212AB9">
        <w:rPr>
          <w:rFonts w:asciiTheme="minorHAnsi" w:hAnsiTheme="minorHAnsi" w:cstheme="minorHAnsi"/>
          <w:szCs w:val="22"/>
        </w:rPr>
        <w:t>the limited availability of biological data, especially for bigeye and skipjack tuna</w:t>
      </w:r>
      <w:r w:rsidRPr="00476F89">
        <w:rPr>
          <w:rFonts w:asciiTheme="minorHAnsi" w:hAnsiTheme="minorHAnsi" w:cstheme="minorHAnsi"/>
          <w:szCs w:val="22"/>
        </w:rPr>
        <w:t xml:space="preserve">. SC19 supported an EU-funded study initially on yellowfin, later expanded to bigeye and skipjack tuna, with WCPFC20 approving USD 44,000 co-funding toward the EUR 200,000 project starting in January 2024 and concluding with a final report in August 2026. Project TOR is available at </w:t>
      </w:r>
      <w:hyperlink r:id="rId23" w:history="1">
        <w:r w:rsidRPr="00212AB9">
          <w:rPr>
            <w:rStyle w:val="Hyperlink"/>
            <w:rFonts w:asciiTheme="minorHAnsi" w:hAnsiTheme="minorHAnsi" w:cstheme="minorHAnsi"/>
            <w:szCs w:val="22"/>
            <w:shd w:val="clear" w:color="auto" w:fill="FFFFFF"/>
          </w:rPr>
          <w:t>SC20-GN-WP-06</w:t>
        </w:r>
      </w:hyperlink>
      <w:r w:rsidRPr="00476F89">
        <w:rPr>
          <w:rFonts w:asciiTheme="minorHAnsi" w:hAnsiTheme="minorHAnsi" w:cstheme="minorHAnsi"/>
          <w:szCs w:val="22"/>
        </w:rPr>
        <w:t>.</w:t>
      </w:r>
    </w:p>
    <w:p w14:paraId="6F25A33B" w14:textId="77777777" w:rsidR="000B072F" w:rsidRPr="00476F89" w:rsidRDefault="000B072F" w:rsidP="006818DE">
      <w:pPr>
        <w:adjustRightInd w:val="0"/>
        <w:snapToGrid w:val="0"/>
        <w:ind w:left="720"/>
        <w:jc w:val="both"/>
        <w:rPr>
          <w:rFonts w:asciiTheme="minorHAnsi" w:hAnsiTheme="minorHAnsi" w:cstheme="minorHAnsi"/>
          <w:szCs w:val="22"/>
        </w:rPr>
      </w:pPr>
    </w:p>
    <w:p w14:paraId="0119B153" w14:textId="54F77F23" w:rsidR="000B072F" w:rsidRPr="00476F89" w:rsidRDefault="000B072F"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review the </w:t>
      </w:r>
      <w:r w:rsidR="00212AB9">
        <w:rPr>
          <w:rFonts w:asciiTheme="minorHAnsi" w:hAnsiTheme="minorHAnsi" w:cstheme="minorHAnsi"/>
          <w:szCs w:val="22"/>
        </w:rPr>
        <w:t>project's progress</w:t>
      </w:r>
      <w:r w:rsidRPr="00476F89">
        <w:rPr>
          <w:rFonts w:asciiTheme="minorHAnsi" w:hAnsiTheme="minorHAnsi" w:cstheme="minorHAnsi"/>
          <w:szCs w:val="22"/>
        </w:rPr>
        <w:t xml:space="preserve"> and provide guidance as needed for further activities.</w:t>
      </w:r>
    </w:p>
    <w:p w14:paraId="384F208F" w14:textId="77777777" w:rsidR="00476F89" w:rsidRPr="00476F89" w:rsidRDefault="00476F89" w:rsidP="002E236C">
      <w:pPr>
        <w:adjustRightInd w:val="0"/>
        <w:snapToGrid w:val="0"/>
        <w:ind w:left="720"/>
        <w:jc w:val="both"/>
        <w:rPr>
          <w:rFonts w:asciiTheme="minorHAnsi" w:eastAsiaTheme="minorEastAsia" w:hAnsiTheme="minorHAnsi" w:cstheme="minorHAnsi"/>
          <w:szCs w:val="22"/>
        </w:rPr>
      </w:pPr>
    </w:p>
    <w:p w14:paraId="7019F821" w14:textId="15CA3CE5" w:rsidR="00073DD2" w:rsidRPr="00476F89" w:rsidRDefault="00073DD2"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bookmarkStart w:id="11" w:name="_Hlk166567854"/>
      <w:r w:rsidRPr="00476F89">
        <w:rPr>
          <w:rFonts w:asciiTheme="minorHAnsi" w:hAnsiTheme="minorHAnsi" w:cstheme="minorHAnsi"/>
          <w:b/>
          <w:bCs/>
          <w:szCs w:val="22"/>
        </w:rPr>
        <w:t>Northern stocks</w:t>
      </w:r>
      <w:r w:rsidR="002E7A9A" w:rsidRPr="00476F89">
        <w:rPr>
          <w:rFonts w:asciiTheme="minorHAnsi" w:hAnsiTheme="minorHAnsi" w:cstheme="minorHAnsi"/>
          <w:b/>
          <w:bCs/>
          <w:szCs w:val="22"/>
        </w:rPr>
        <w:t xml:space="preserve"> </w:t>
      </w:r>
    </w:p>
    <w:p w14:paraId="3682E377" w14:textId="77777777" w:rsidR="00C13F57" w:rsidRPr="00476F89" w:rsidRDefault="00C13F57"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31B192E0" w14:textId="77777777" w:rsidR="005F52C8" w:rsidRPr="00476F89" w:rsidRDefault="00073DD2"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Annex I of the Commission’s Rules of Procedure defines ‘northern stocks’ to be</w:t>
      </w:r>
      <w:r w:rsidR="00846934" w:rsidRPr="00476F89">
        <w:rPr>
          <w:rFonts w:asciiTheme="minorHAnsi" w:hAnsiTheme="minorHAnsi" w:cstheme="minorHAnsi"/>
          <w:szCs w:val="22"/>
        </w:rPr>
        <w:t xml:space="preserve"> ‘stocks which occur mostly in the area north of 20° north parallel’ and currently are</w:t>
      </w:r>
      <w:r w:rsidRPr="00476F89">
        <w:rPr>
          <w:rFonts w:asciiTheme="minorHAnsi" w:hAnsiTheme="minorHAnsi" w:cstheme="minorHAnsi"/>
          <w:szCs w:val="22"/>
        </w:rPr>
        <w:t xml:space="preserve"> ‘northern Pacific bluefin</w:t>
      </w:r>
      <w:r w:rsidRPr="00476F89">
        <w:rPr>
          <w:rStyle w:val="FootnoteReference"/>
          <w:rFonts w:asciiTheme="minorHAnsi" w:hAnsiTheme="minorHAnsi" w:cstheme="minorHAnsi"/>
          <w:szCs w:val="22"/>
        </w:rPr>
        <w:footnoteReference w:id="1"/>
      </w:r>
      <w:r w:rsidRPr="00476F89">
        <w:rPr>
          <w:rFonts w:asciiTheme="minorHAnsi" w:hAnsiTheme="minorHAnsi" w:cstheme="minorHAnsi"/>
          <w:szCs w:val="22"/>
        </w:rPr>
        <w:t>, northern albacore</w:t>
      </w:r>
      <w:r w:rsidRPr="00476F89">
        <w:rPr>
          <w:rStyle w:val="FootnoteReference"/>
          <w:rFonts w:asciiTheme="minorHAnsi" w:hAnsiTheme="minorHAnsi" w:cstheme="minorHAnsi"/>
          <w:szCs w:val="22"/>
        </w:rPr>
        <w:footnoteReference w:id="2"/>
      </w:r>
      <w:r w:rsidRPr="00476F89">
        <w:rPr>
          <w:rFonts w:asciiTheme="minorHAnsi" w:hAnsiTheme="minorHAnsi" w:cstheme="minorHAnsi"/>
          <w:szCs w:val="22"/>
        </w:rPr>
        <w:t xml:space="preserve"> and the northern stock of swordfish</w:t>
      </w:r>
      <w:r w:rsidRPr="00476F89">
        <w:rPr>
          <w:rStyle w:val="FootnoteReference"/>
          <w:rFonts w:asciiTheme="minorHAnsi" w:hAnsiTheme="minorHAnsi" w:cstheme="minorHAnsi"/>
          <w:szCs w:val="22"/>
        </w:rPr>
        <w:footnoteReference w:id="3"/>
      </w:r>
      <w:r w:rsidRPr="00476F89">
        <w:rPr>
          <w:rFonts w:asciiTheme="minorHAnsi" w:hAnsiTheme="minorHAnsi" w:cstheme="minorHAnsi"/>
          <w:szCs w:val="22"/>
        </w:rPr>
        <w:t>’.</w:t>
      </w:r>
      <w:r w:rsidR="005F1A08" w:rsidRPr="00476F89">
        <w:rPr>
          <w:rFonts w:asciiTheme="minorHAnsi" w:hAnsiTheme="minorHAnsi" w:cstheme="minorHAnsi"/>
          <w:szCs w:val="22"/>
        </w:rPr>
        <w:t xml:space="preserve"> </w:t>
      </w:r>
    </w:p>
    <w:p w14:paraId="79040A3D" w14:textId="77777777" w:rsidR="005F52C8" w:rsidRPr="00476F89" w:rsidRDefault="005F52C8"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bookmarkEnd w:id="11"/>
    <w:p w14:paraId="445D5A23" w14:textId="77777777" w:rsidR="000B072F" w:rsidRPr="00476F89" w:rsidRDefault="000B072F"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Provision of scientific information from the ISC</w:t>
      </w:r>
    </w:p>
    <w:p w14:paraId="5CCF149B" w14:textId="77777777" w:rsidR="000B072F" w:rsidRPr="00476F89" w:rsidRDefault="000B072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7D960FA0" w14:textId="65986056" w:rsidR="000B072F" w:rsidRPr="00476F89" w:rsidRDefault="00212AB9"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Pr>
          <w:rFonts w:asciiTheme="minorHAnsi" w:hAnsiTheme="minorHAnsi" w:cstheme="minorHAnsi"/>
          <w:szCs w:val="22"/>
        </w:rPr>
        <w:t>Following</w:t>
      </w:r>
      <w:r w:rsidR="000B072F" w:rsidRPr="00476F89">
        <w:rPr>
          <w:rFonts w:asciiTheme="minorHAnsi" w:hAnsiTheme="minorHAnsi" w:cstheme="minorHAnsi"/>
          <w:szCs w:val="22"/>
        </w:rPr>
        <w:t xml:space="preserve"> the MOU between WCPFC and ISC</w:t>
      </w:r>
      <w:r w:rsidR="000B072F" w:rsidRPr="00476F89">
        <w:rPr>
          <w:rStyle w:val="FootnoteReference"/>
          <w:rFonts w:asciiTheme="minorHAnsi" w:hAnsiTheme="minorHAnsi" w:cstheme="minorHAnsi"/>
          <w:szCs w:val="22"/>
        </w:rPr>
        <w:footnoteReference w:id="4"/>
      </w:r>
      <w:r w:rsidR="000B072F" w:rsidRPr="00476F89">
        <w:rPr>
          <w:rFonts w:asciiTheme="minorHAnsi" w:hAnsiTheme="minorHAnsi" w:cstheme="minorHAnsi"/>
          <w:szCs w:val="22"/>
        </w:rPr>
        <w:t>, the ISC’s scientific information and advice will be presented at the annual meetings of the Scientific Committee. The ISC Chair, or their designated representative, will be invited to brief SC21 on ISC’s activities since SC20, including the stock status and conservation information for ISC species, as well as future plans.</w:t>
      </w:r>
    </w:p>
    <w:p w14:paraId="6EDF0A2B" w14:textId="77777777" w:rsidR="000B072F" w:rsidRPr="00476F89" w:rsidRDefault="000B072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55AD4F04" w14:textId="4C57BBDE" w:rsidR="00043128" w:rsidRPr="00476F89" w:rsidRDefault="00043128"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Pacific bluefin tuna (</w:t>
      </w:r>
      <w:r w:rsidRPr="00476F89">
        <w:rPr>
          <w:rFonts w:asciiTheme="minorHAnsi" w:hAnsiTheme="minorHAnsi" w:cstheme="minorHAnsi"/>
          <w:b/>
          <w:bCs/>
          <w:i/>
          <w:iCs/>
          <w:szCs w:val="22"/>
        </w:rPr>
        <w:t>Thunnus orientalis</w:t>
      </w:r>
      <w:r w:rsidRPr="00476F89">
        <w:rPr>
          <w:rFonts w:asciiTheme="minorHAnsi" w:hAnsiTheme="minorHAnsi" w:cstheme="minorHAnsi"/>
          <w:b/>
          <w:bCs/>
          <w:szCs w:val="22"/>
        </w:rPr>
        <w:t xml:space="preserve">) </w:t>
      </w:r>
    </w:p>
    <w:p w14:paraId="4FFD2187" w14:textId="77777777" w:rsidR="00C13F57" w:rsidRPr="00476F89" w:rsidRDefault="00C13F57" w:rsidP="002E236C">
      <w:pPr>
        <w:pStyle w:val="ListParagraph"/>
        <w:widowControl w:val="0"/>
        <w:kinsoku w:val="0"/>
        <w:overflowPunct w:val="0"/>
        <w:autoSpaceDE w:val="0"/>
        <w:autoSpaceDN w:val="0"/>
        <w:adjustRightInd w:val="0"/>
        <w:snapToGrid w:val="0"/>
        <w:ind w:left="1440"/>
        <w:jc w:val="both"/>
        <w:rPr>
          <w:rFonts w:asciiTheme="minorHAnsi" w:eastAsia="CIDFont+F3" w:hAnsiTheme="minorHAnsi" w:cstheme="minorHAnsi"/>
          <w:b/>
          <w:bCs/>
          <w:szCs w:val="22"/>
        </w:rPr>
      </w:pPr>
    </w:p>
    <w:p w14:paraId="0B389D58" w14:textId="70823D55" w:rsidR="00043CB2" w:rsidRPr="00476F89" w:rsidRDefault="0093116A"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iCs/>
          <w:szCs w:val="22"/>
        </w:rPr>
      </w:pPr>
      <w:r w:rsidRPr="00476F89">
        <w:rPr>
          <w:rFonts w:asciiTheme="minorHAnsi" w:hAnsiTheme="minorHAnsi" w:cstheme="minorHAnsi"/>
          <w:bCs/>
          <w:szCs w:val="22"/>
        </w:rPr>
        <w:t xml:space="preserve">Research </w:t>
      </w:r>
      <w:r w:rsidR="00582778" w:rsidRPr="00476F89">
        <w:rPr>
          <w:rFonts w:asciiTheme="minorHAnsi" w:hAnsiTheme="minorHAnsi" w:cstheme="minorHAnsi"/>
          <w:bCs/>
          <w:szCs w:val="22"/>
        </w:rPr>
        <w:t>on migratory patterns</w:t>
      </w:r>
    </w:p>
    <w:p w14:paraId="1DD2F86E" w14:textId="77777777" w:rsidR="00043CB2" w:rsidRPr="00476F89" w:rsidRDefault="00043CB2" w:rsidP="002E236C">
      <w:pPr>
        <w:pStyle w:val="ListParagraph"/>
        <w:widowControl w:val="0"/>
        <w:kinsoku w:val="0"/>
        <w:overflowPunct w:val="0"/>
        <w:autoSpaceDE w:val="0"/>
        <w:autoSpaceDN w:val="0"/>
        <w:adjustRightInd w:val="0"/>
        <w:snapToGrid w:val="0"/>
        <w:ind w:left="1440"/>
        <w:jc w:val="both"/>
        <w:rPr>
          <w:rFonts w:asciiTheme="minorHAnsi" w:eastAsia="CIDFont+F3" w:hAnsiTheme="minorHAnsi" w:cstheme="minorHAnsi"/>
          <w:szCs w:val="22"/>
        </w:rPr>
      </w:pPr>
    </w:p>
    <w:p w14:paraId="0C3892DE" w14:textId="18FE209F" w:rsidR="00582778" w:rsidRPr="00476F89" w:rsidRDefault="00582778"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Commission requested the Northern Committee to task the ISC </w:t>
      </w:r>
      <w:r w:rsidR="00212AB9">
        <w:rPr>
          <w:rFonts w:asciiTheme="minorHAnsi" w:hAnsiTheme="minorHAnsi" w:cstheme="minorHAnsi"/>
          <w:szCs w:val="22"/>
        </w:rPr>
        <w:t xml:space="preserve">with undertaking research into the </w:t>
      </w:r>
      <w:r w:rsidRPr="00476F89">
        <w:rPr>
          <w:rFonts w:asciiTheme="minorHAnsi" w:hAnsiTheme="minorHAnsi" w:cstheme="minorHAnsi"/>
          <w:szCs w:val="22"/>
        </w:rPr>
        <w:t xml:space="preserve">migratory patterns of </w:t>
      </w:r>
      <w:r w:rsidR="00212AB9">
        <w:rPr>
          <w:rFonts w:asciiTheme="minorHAnsi" w:hAnsiTheme="minorHAnsi" w:cstheme="minorHAnsi"/>
          <w:szCs w:val="22"/>
        </w:rPr>
        <w:t>Pacific bluefin tuna</w:t>
      </w:r>
      <w:r w:rsidRPr="00476F89">
        <w:rPr>
          <w:rFonts w:asciiTheme="minorHAnsi" w:hAnsiTheme="minorHAnsi" w:cstheme="minorHAnsi"/>
          <w:szCs w:val="22"/>
        </w:rPr>
        <w:t xml:space="preserve"> (para 178, WCPFC21 Report). SC21 will review the results of ISC’s research on the PBF migration and provide advice to the Commission. </w:t>
      </w:r>
    </w:p>
    <w:p w14:paraId="7C54AEC6" w14:textId="77777777" w:rsidR="00582778" w:rsidRPr="00476F89" w:rsidRDefault="00582778" w:rsidP="002E236C">
      <w:pPr>
        <w:adjustRightInd w:val="0"/>
        <w:snapToGrid w:val="0"/>
        <w:ind w:left="1440"/>
        <w:jc w:val="both"/>
        <w:rPr>
          <w:rFonts w:asciiTheme="minorHAnsi" w:hAnsiTheme="minorHAnsi" w:cstheme="minorHAnsi"/>
          <w:szCs w:val="22"/>
        </w:rPr>
      </w:pPr>
    </w:p>
    <w:p w14:paraId="4E61F1F3" w14:textId="77777777" w:rsidR="00C13F57" w:rsidRPr="00476F89" w:rsidRDefault="00C13F57"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Fonts w:asciiTheme="minorHAnsi" w:hAnsiTheme="minorHAnsi" w:cstheme="minorHAnsi"/>
          <w:b/>
          <w:bCs/>
          <w:szCs w:val="22"/>
        </w:rPr>
        <w:t>Billfish</w:t>
      </w:r>
    </w:p>
    <w:p w14:paraId="7801709E" w14:textId="77777777" w:rsidR="00C13F57" w:rsidRPr="00476F89" w:rsidRDefault="00C13F57"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563EA01A" w14:textId="77777777" w:rsidR="007959C4" w:rsidRPr="00476F89" w:rsidRDefault="007959C4" w:rsidP="002E236C">
      <w:pPr>
        <w:pStyle w:val="ListParagraph"/>
        <w:widowControl w:val="0"/>
        <w:numPr>
          <w:ilvl w:val="0"/>
          <w:numId w:val="31"/>
        </w:numPr>
        <w:kinsoku w:val="0"/>
        <w:overflowPunct w:val="0"/>
        <w:autoSpaceDE w:val="0"/>
        <w:autoSpaceDN w:val="0"/>
        <w:adjustRightInd w:val="0"/>
        <w:snapToGrid w:val="0"/>
        <w:ind w:left="1200"/>
        <w:jc w:val="both"/>
        <w:rPr>
          <w:rFonts w:asciiTheme="minorHAnsi" w:hAnsiTheme="minorHAnsi" w:cstheme="minorHAnsi"/>
          <w:b/>
          <w:bCs/>
          <w:vanish/>
          <w:szCs w:val="22"/>
        </w:rPr>
      </w:pPr>
    </w:p>
    <w:p w14:paraId="41459482" w14:textId="77777777" w:rsidR="007959C4" w:rsidRPr="00476F89" w:rsidRDefault="007959C4" w:rsidP="002E236C">
      <w:pPr>
        <w:pStyle w:val="ListParagraph"/>
        <w:widowControl w:val="0"/>
        <w:numPr>
          <w:ilvl w:val="1"/>
          <w:numId w:val="31"/>
        </w:numPr>
        <w:kinsoku w:val="0"/>
        <w:overflowPunct w:val="0"/>
        <w:autoSpaceDE w:val="0"/>
        <w:autoSpaceDN w:val="0"/>
        <w:adjustRightInd w:val="0"/>
        <w:snapToGrid w:val="0"/>
        <w:ind w:left="1200"/>
        <w:jc w:val="both"/>
        <w:rPr>
          <w:rFonts w:asciiTheme="minorHAnsi" w:hAnsiTheme="minorHAnsi" w:cstheme="minorHAnsi"/>
          <w:b/>
          <w:bCs/>
          <w:vanish/>
          <w:szCs w:val="22"/>
        </w:rPr>
      </w:pPr>
    </w:p>
    <w:p w14:paraId="7FCFD30D" w14:textId="6AC13D5A" w:rsidR="00043128" w:rsidRPr="00476F89" w:rsidRDefault="00212AB9"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Pr>
          <w:rFonts w:asciiTheme="minorHAnsi" w:hAnsiTheme="minorHAnsi" w:cstheme="minorHAnsi"/>
          <w:b/>
          <w:bCs/>
          <w:szCs w:val="22"/>
        </w:rPr>
        <w:t>Southwest</w:t>
      </w:r>
      <w:r w:rsidR="00043128" w:rsidRPr="00476F89">
        <w:rPr>
          <w:rFonts w:asciiTheme="minorHAnsi" w:hAnsiTheme="minorHAnsi" w:cstheme="minorHAnsi"/>
          <w:b/>
          <w:bCs/>
          <w:szCs w:val="22"/>
        </w:rPr>
        <w:t xml:space="preserve"> </w:t>
      </w:r>
      <w:r w:rsidR="00D42438" w:rsidRPr="00476F89">
        <w:rPr>
          <w:rFonts w:asciiTheme="minorHAnsi" w:hAnsiTheme="minorHAnsi" w:cstheme="minorHAnsi"/>
          <w:b/>
          <w:bCs/>
          <w:szCs w:val="22"/>
        </w:rPr>
        <w:t xml:space="preserve">Pacific </w:t>
      </w:r>
      <w:r w:rsidR="00D97DC7" w:rsidRPr="00476F89">
        <w:rPr>
          <w:rFonts w:asciiTheme="minorHAnsi" w:hAnsiTheme="minorHAnsi" w:cstheme="minorHAnsi"/>
          <w:b/>
          <w:bCs/>
          <w:szCs w:val="22"/>
        </w:rPr>
        <w:t>swordfish</w:t>
      </w:r>
      <w:r w:rsidR="00043128" w:rsidRPr="00476F89">
        <w:rPr>
          <w:rFonts w:asciiTheme="minorHAnsi" w:hAnsiTheme="minorHAnsi" w:cstheme="minorHAnsi"/>
          <w:b/>
          <w:bCs/>
          <w:szCs w:val="22"/>
        </w:rPr>
        <w:t xml:space="preserve"> (</w:t>
      </w:r>
      <w:r w:rsidR="00D97DC7" w:rsidRPr="00476F89">
        <w:rPr>
          <w:rFonts w:asciiTheme="minorHAnsi" w:hAnsiTheme="minorHAnsi" w:cstheme="minorHAnsi"/>
          <w:b/>
          <w:bCs/>
          <w:i/>
          <w:iCs/>
          <w:szCs w:val="22"/>
        </w:rPr>
        <w:t>Xiphias gladius</w:t>
      </w:r>
      <w:r w:rsidR="00043128" w:rsidRPr="00476F89">
        <w:rPr>
          <w:rFonts w:asciiTheme="minorHAnsi" w:hAnsiTheme="minorHAnsi" w:cstheme="minorHAnsi"/>
          <w:b/>
          <w:bCs/>
          <w:szCs w:val="22"/>
        </w:rPr>
        <w:t>)</w:t>
      </w:r>
    </w:p>
    <w:p w14:paraId="1993DFDB" w14:textId="77777777" w:rsidR="00C13F57" w:rsidRPr="00476F89" w:rsidRDefault="00C13F57" w:rsidP="002E236C">
      <w:pPr>
        <w:widowControl w:val="0"/>
        <w:kinsoku w:val="0"/>
        <w:overflowPunct w:val="0"/>
        <w:autoSpaceDE w:val="0"/>
        <w:autoSpaceDN w:val="0"/>
        <w:adjustRightInd w:val="0"/>
        <w:snapToGrid w:val="0"/>
        <w:ind w:left="720"/>
        <w:jc w:val="both"/>
        <w:rPr>
          <w:rFonts w:asciiTheme="minorHAnsi" w:hAnsiTheme="minorHAnsi" w:cstheme="minorHAnsi"/>
          <w:b/>
          <w:bCs/>
          <w:szCs w:val="22"/>
        </w:rPr>
      </w:pPr>
    </w:p>
    <w:p w14:paraId="6D576C38" w14:textId="5FD5ADC5" w:rsidR="00043128" w:rsidRPr="00476F89" w:rsidRDefault="00D42438"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w:t>
      </w:r>
      <w:r w:rsidR="008C4838" w:rsidRPr="00476F89">
        <w:rPr>
          <w:rFonts w:asciiTheme="minorHAnsi" w:hAnsiTheme="minorHAnsi" w:cstheme="minorHAnsi"/>
          <w:szCs w:val="22"/>
        </w:rPr>
        <w:t>tock assessment</w:t>
      </w:r>
      <w:r w:rsidRPr="00476F89">
        <w:rPr>
          <w:rFonts w:asciiTheme="minorHAnsi" w:hAnsiTheme="minorHAnsi" w:cstheme="minorHAnsi"/>
          <w:szCs w:val="22"/>
        </w:rPr>
        <w:t xml:space="preserve"> of Southwest Pacific </w:t>
      </w:r>
      <w:r w:rsidR="00D97DC7" w:rsidRPr="00476F89">
        <w:rPr>
          <w:rFonts w:asciiTheme="minorHAnsi" w:hAnsiTheme="minorHAnsi" w:cstheme="minorHAnsi"/>
          <w:szCs w:val="22"/>
        </w:rPr>
        <w:t>swordfish</w:t>
      </w:r>
    </w:p>
    <w:p w14:paraId="634CAFB3" w14:textId="77777777" w:rsidR="00C13F57" w:rsidRPr="00476F89" w:rsidRDefault="00C13F57" w:rsidP="002E236C">
      <w:pPr>
        <w:adjustRightInd w:val="0"/>
        <w:snapToGrid w:val="0"/>
        <w:ind w:left="1440"/>
        <w:jc w:val="both"/>
        <w:rPr>
          <w:rFonts w:asciiTheme="minorHAnsi" w:hAnsiTheme="minorHAnsi" w:cstheme="minorHAnsi"/>
          <w:szCs w:val="22"/>
          <w:lang w:eastAsia="en-AU"/>
        </w:rPr>
      </w:pPr>
    </w:p>
    <w:p w14:paraId="00160378" w14:textId="195DE900" w:rsidR="00881E46" w:rsidRPr="00476F89" w:rsidRDefault="00C93CC0"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most recent swordfish stock assessment was conducted in 2021 and follows a four-year cycle. </w:t>
      </w:r>
      <w:r w:rsidR="00881E46" w:rsidRPr="00476F89">
        <w:rPr>
          <w:rFonts w:asciiTheme="minorHAnsi" w:hAnsiTheme="minorHAnsi" w:cstheme="minorHAnsi"/>
          <w:szCs w:val="22"/>
        </w:rPr>
        <w:t xml:space="preserve">SC21 will review the 2025 stock assessment for Southwest Pacific swordfish, </w:t>
      </w:r>
      <w:r w:rsidRPr="00476F89">
        <w:rPr>
          <w:rFonts w:asciiTheme="minorHAnsi" w:hAnsiTheme="minorHAnsi" w:cstheme="minorHAnsi"/>
          <w:szCs w:val="22"/>
        </w:rPr>
        <w:t xml:space="preserve">converting it to the Stock Synthesis platform and </w:t>
      </w:r>
      <w:r w:rsidR="00881E46" w:rsidRPr="00476F89">
        <w:rPr>
          <w:rFonts w:asciiTheme="minorHAnsi" w:hAnsiTheme="minorHAnsi" w:cstheme="minorHAnsi"/>
          <w:szCs w:val="22"/>
        </w:rPr>
        <w:t xml:space="preserve">focusing on key issues such as spatial structure, regional stratification, CPUE series selection, and size composition data. </w:t>
      </w:r>
    </w:p>
    <w:p w14:paraId="18654FB9"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0C280C77" w14:textId="5262397A" w:rsidR="008C4838" w:rsidRPr="00476F89" w:rsidRDefault="008C4838"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Provision of scientific information</w:t>
      </w:r>
      <w:r w:rsidR="00E85A2B" w:rsidRPr="00476F89">
        <w:rPr>
          <w:rFonts w:asciiTheme="minorHAnsi" w:hAnsiTheme="minorHAnsi" w:cstheme="minorHAnsi"/>
          <w:szCs w:val="22"/>
        </w:rPr>
        <w:t xml:space="preserve"> to the Commission</w:t>
      </w:r>
    </w:p>
    <w:p w14:paraId="20207B8F" w14:textId="26F9D2AF" w:rsidR="008C4838" w:rsidRPr="00476F89" w:rsidRDefault="005A2A0A" w:rsidP="006818DE">
      <w:pPr>
        <w:pStyle w:val="ListParagraph"/>
        <w:widowControl w:val="0"/>
        <w:numPr>
          <w:ilvl w:val="0"/>
          <w:numId w:val="28"/>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bCs/>
          <w:szCs w:val="22"/>
        </w:rPr>
        <w:t xml:space="preserve">Stock </w:t>
      </w:r>
      <w:r w:rsidR="00CF2750" w:rsidRPr="00476F89">
        <w:rPr>
          <w:rFonts w:asciiTheme="minorHAnsi" w:eastAsiaTheme="minorEastAsia" w:hAnsiTheme="minorHAnsi" w:cstheme="minorHAnsi"/>
          <w:bCs/>
          <w:szCs w:val="22"/>
        </w:rPr>
        <w:t xml:space="preserve">assessment and </w:t>
      </w:r>
      <w:r w:rsidRPr="00476F89">
        <w:rPr>
          <w:rFonts w:asciiTheme="minorHAnsi" w:hAnsiTheme="minorHAnsi" w:cstheme="minorHAnsi"/>
          <w:bCs/>
          <w:szCs w:val="22"/>
        </w:rPr>
        <w:t>trends</w:t>
      </w:r>
      <w:r w:rsidR="008C4838" w:rsidRPr="00476F89">
        <w:rPr>
          <w:rFonts w:asciiTheme="minorHAnsi" w:hAnsiTheme="minorHAnsi" w:cstheme="minorHAnsi"/>
          <w:bCs/>
          <w:szCs w:val="22"/>
        </w:rPr>
        <w:t xml:space="preserve"> </w:t>
      </w:r>
    </w:p>
    <w:p w14:paraId="7DC77896" w14:textId="0E08240E" w:rsidR="00CF2750" w:rsidRPr="00476F89" w:rsidRDefault="00CF2750" w:rsidP="006818DE">
      <w:pPr>
        <w:pStyle w:val="ListParagraph"/>
        <w:widowControl w:val="0"/>
        <w:numPr>
          <w:ilvl w:val="0"/>
          <w:numId w:val="28"/>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eastAsiaTheme="minorEastAsia" w:hAnsiTheme="minorHAnsi" w:cstheme="minorHAnsi"/>
          <w:bCs/>
          <w:szCs w:val="22"/>
        </w:rPr>
        <w:lastRenderedPageBreak/>
        <w:t>Stock status</w:t>
      </w:r>
    </w:p>
    <w:p w14:paraId="1930DBD1" w14:textId="706F30C0" w:rsidR="008C4838" w:rsidRPr="00476F89" w:rsidRDefault="008C4838" w:rsidP="006818DE">
      <w:pPr>
        <w:pStyle w:val="ListParagraph"/>
        <w:widowControl w:val="0"/>
        <w:numPr>
          <w:ilvl w:val="0"/>
          <w:numId w:val="28"/>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bCs/>
          <w:szCs w:val="22"/>
        </w:rPr>
        <w:t>Management advice</w:t>
      </w:r>
    </w:p>
    <w:p w14:paraId="69101756" w14:textId="77777777" w:rsidR="0078128C" w:rsidRPr="00476F89" w:rsidRDefault="0078128C"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015C939B" w14:textId="0359551F" w:rsidR="002D4867" w:rsidRPr="00476F89" w:rsidRDefault="00D97DC7"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Southwest</w:t>
      </w:r>
      <w:r w:rsidR="00647C00" w:rsidRPr="00476F89">
        <w:rPr>
          <w:rFonts w:asciiTheme="minorHAnsi" w:hAnsiTheme="minorHAnsi" w:cstheme="minorHAnsi"/>
          <w:b/>
          <w:bCs/>
          <w:szCs w:val="22"/>
        </w:rPr>
        <w:t xml:space="preserve"> </w:t>
      </w:r>
      <w:r w:rsidR="002D4867" w:rsidRPr="00476F89">
        <w:rPr>
          <w:rFonts w:asciiTheme="minorHAnsi" w:hAnsiTheme="minorHAnsi" w:cstheme="minorHAnsi"/>
          <w:b/>
          <w:bCs/>
          <w:szCs w:val="22"/>
        </w:rPr>
        <w:t>Pacific striped marlin (</w:t>
      </w:r>
      <w:r w:rsidR="002D4867" w:rsidRPr="00476F89">
        <w:rPr>
          <w:rFonts w:asciiTheme="minorHAnsi" w:hAnsiTheme="minorHAnsi" w:cstheme="minorHAnsi"/>
          <w:b/>
          <w:bCs/>
          <w:i/>
          <w:iCs/>
          <w:szCs w:val="22"/>
        </w:rPr>
        <w:t>Kajikia audax</w:t>
      </w:r>
      <w:r w:rsidR="002D4867" w:rsidRPr="00476F89">
        <w:rPr>
          <w:rFonts w:asciiTheme="minorHAnsi" w:hAnsiTheme="minorHAnsi" w:cstheme="minorHAnsi"/>
          <w:b/>
          <w:bCs/>
          <w:szCs w:val="22"/>
        </w:rPr>
        <w:t>)</w:t>
      </w:r>
    </w:p>
    <w:p w14:paraId="237A0E24" w14:textId="77777777" w:rsidR="00B30F3F" w:rsidRPr="00476F89" w:rsidRDefault="00B30F3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74BD0F6C" w14:textId="24DC5713" w:rsidR="00CF2750" w:rsidRPr="00476F89" w:rsidRDefault="00CF2750"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Stock assessment of Southwest Pacific striped marlin</w:t>
      </w:r>
      <w:r w:rsidRPr="00476F89">
        <w:rPr>
          <w:rFonts w:asciiTheme="minorHAnsi" w:hAnsiTheme="minorHAnsi" w:cstheme="minorHAnsi"/>
          <w:b/>
          <w:bCs/>
          <w:szCs w:val="22"/>
        </w:rPr>
        <w:t xml:space="preserve"> </w:t>
      </w:r>
    </w:p>
    <w:p w14:paraId="32D7685B" w14:textId="77777777" w:rsidR="00CF2750" w:rsidRPr="00476F89" w:rsidRDefault="00CF2750"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3F82482B" w14:textId="11B96455" w:rsidR="006E164D" w:rsidRPr="00476F89" w:rsidRDefault="006E164D"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In 2024, SSP conducted an assessment of the Southwest Pacific striped marlin</w:t>
      </w:r>
      <w:r w:rsidR="00212AB9">
        <w:rPr>
          <w:rFonts w:asciiTheme="minorHAnsi" w:hAnsiTheme="minorHAnsi" w:cstheme="minorHAnsi"/>
          <w:szCs w:val="22"/>
        </w:rPr>
        <w:t>, highlighting</w:t>
      </w:r>
      <w:r w:rsidRPr="00476F89">
        <w:rPr>
          <w:rFonts w:asciiTheme="minorHAnsi" w:hAnsiTheme="minorHAnsi" w:cstheme="minorHAnsi"/>
          <w:szCs w:val="22"/>
        </w:rPr>
        <w:t xml:space="preserve"> </w:t>
      </w:r>
      <w:r w:rsidR="00B30F3F" w:rsidRPr="00476F89">
        <w:rPr>
          <w:rFonts w:asciiTheme="minorHAnsi" w:hAnsiTheme="minorHAnsi" w:cstheme="minorHAnsi"/>
          <w:szCs w:val="22"/>
        </w:rPr>
        <w:t xml:space="preserve">serious </w:t>
      </w:r>
      <w:r w:rsidRPr="00476F89">
        <w:rPr>
          <w:rFonts w:asciiTheme="minorHAnsi" w:hAnsiTheme="minorHAnsi" w:cstheme="minorHAnsi"/>
          <w:szCs w:val="22"/>
        </w:rPr>
        <w:t>concerns regarding the technical aspects of the assessment. Noting these concerns, SC20 recommended that further work, including resolving the conflict between the size composition data and the CPUE indices, should be undertaken as part of a revision to the assessment for consideration at SC21</w:t>
      </w:r>
      <w:r w:rsidR="00423D29" w:rsidRPr="00476F89">
        <w:rPr>
          <w:rFonts w:asciiTheme="minorHAnsi" w:hAnsiTheme="minorHAnsi" w:cstheme="minorHAnsi"/>
          <w:szCs w:val="22"/>
        </w:rPr>
        <w:t xml:space="preserve"> (paras 248-249, SC20 Summary Report)</w:t>
      </w:r>
      <w:r w:rsidRPr="00476F89">
        <w:rPr>
          <w:rFonts w:asciiTheme="minorHAnsi" w:hAnsiTheme="minorHAnsi" w:cstheme="minorHAnsi"/>
          <w:szCs w:val="22"/>
        </w:rPr>
        <w:t xml:space="preserve">. </w:t>
      </w:r>
      <w:r w:rsidR="00C93CC0" w:rsidRPr="00476F89">
        <w:rPr>
          <w:rFonts w:asciiTheme="minorHAnsi" w:hAnsiTheme="minorHAnsi" w:cstheme="minorHAnsi"/>
          <w:szCs w:val="22"/>
        </w:rPr>
        <w:t>SC21 will review the updated assessment conducted using the Stock Synthesis model and provide recommendations to the Commission. Future projection scenarios will be covered under the Management Issues theme.</w:t>
      </w:r>
    </w:p>
    <w:p w14:paraId="4F3C686B" w14:textId="77777777" w:rsidR="00476F89" w:rsidRPr="00476F89" w:rsidRDefault="00476F89" w:rsidP="002E236C">
      <w:pPr>
        <w:adjustRightInd w:val="0"/>
        <w:snapToGrid w:val="0"/>
        <w:ind w:left="1440"/>
        <w:jc w:val="both"/>
        <w:rPr>
          <w:rFonts w:asciiTheme="minorHAnsi" w:eastAsiaTheme="minorEastAsia" w:hAnsiTheme="minorHAnsi" w:cstheme="minorHAnsi"/>
          <w:szCs w:val="22"/>
        </w:rPr>
      </w:pPr>
      <w:bookmarkStart w:id="12" w:name="_Hlk197502608"/>
    </w:p>
    <w:bookmarkEnd w:id="12"/>
    <w:p w14:paraId="73F3F711" w14:textId="77777777" w:rsidR="00CF2750" w:rsidRPr="00476F89" w:rsidRDefault="00CF2750"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Provision of scientific information to the Commission</w:t>
      </w:r>
    </w:p>
    <w:p w14:paraId="6ACF111A" w14:textId="77777777" w:rsidR="00CF2750" w:rsidRPr="00476F89" w:rsidRDefault="00CF2750" w:rsidP="002E236C">
      <w:pPr>
        <w:pStyle w:val="WCPFCnormal"/>
        <w:widowControl w:val="0"/>
        <w:numPr>
          <w:ilvl w:val="0"/>
          <w:numId w:val="0"/>
        </w:numPr>
        <w:adjustRightInd w:val="0"/>
        <w:snapToGrid w:val="0"/>
        <w:spacing w:after="0"/>
        <w:ind w:left="1200"/>
        <w:contextualSpacing w:val="0"/>
        <w:rPr>
          <w:rFonts w:asciiTheme="minorHAnsi" w:eastAsiaTheme="minorEastAsia" w:hAnsiTheme="minorHAnsi" w:cstheme="minorHAnsi"/>
          <w:bCs/>
        </w:rPr>
      </w:pPr>
    </w:p>
    <w:p w14:paraId="530FE477" w14:textId="3A9142FB" w:rsidR="00CF2750" w:rsidRPr="00476F89" w:rsidRDefault="00CF2750" w:rsidP="006818DE">
      <w:pPr>
        <w:pStyle w:val="WCPFCnormal"/>
        <w:widowControl w:val="0"/>
        <w:numPr>
          <w:ilvl w:val="0"/>
          <w:numId w:val="0"/>
        </w:numPr>
        <w:adjustRightInd w:val="0"/>
        <w:snapToGrid w:val="0"/>
        <w:spacing w:after="0"/>
        <w:ind w:left="720"/>
        <w:contextualSpacing w:val="0"/>
        <w:rPr>
          <w:rFonts w:asciiTheme="minorHAnsi" w:eastAsiaTheme="minorEastAsia" w:hAnsiTheme="minorHAnsi" w:cstheme="minorHAnsi"/>
          <w:bCs/>
        </w:rPr>
      </w:pPr>
      <w:r w:rsidRPr="00476F89">
        <w:rPr>
          <w:rFonts w:asciiTheme="minorHAnsi" w:hAnsiTheme="minorHAnsi" w:cstheme="minorHAnsi"/>
          <w:bCs/>
        </w:rPr>
        <w:t xml:space="preserve">SC21 will review the </w:t>
      </w:r>
      <w:r w:rsidRPr="00476F89">
        <w:rPr>
          <w:rFonts w:asciiTheme="minorHAnsi" w:eastAsiaTheme="minorEastAsia" w:hAnsiTheme="minorHAnsi" w:cstheme="minorHAnsi"/>
          <w:bCs/>
        </w:rPr>
        <w:t xml:space="preserve">revised stock assessment results and </w:t>
      </w:r>
      <w:r w:rsidRPr="00476F89">
        <w:rPr>
          <w:rFonts w:asciiTheme="minorHAnsi" w:hAnsiTheme="minorHAnsi" w:cstheme="minorHAnsi"/>
          <w:bCs/>
        </w:rPr>
        <w:t>the projection scenario</w:t>
      </w:r>
      <w:r w:rsidRPr="00476F89">
        <w:rPr>
          <w:rFonts w:asciiTheme="minorHAnsi" w:eastAsiaTheme="minorEastAsia" w:hAnsiTheme="minorHAnsi" w:cstheme="minorHAnsi"/>
          <w:bCs/>
        </w:rPr>
        <w:t xml:space="preserve"> outputs </w:t>
      </w:r>
      <w:r w:rsidRPr="00476F89">
        <w:rPr>
          <w:rFonts w:asciiTheme="minorHAnsi" w:hAnsiTheme="minorHAnsi" w:cstheme="minorHAnsi"/>
          <w:bCs/>
        </w:rPr>
        <w:t xml:space="preserve">and </w:t>
      </w:r>
      <w:r w:rsidRPr="00476F89">
        <w:rPr>
          <w:rFonts w:asciiTheme="minorHAnsi" w:eastAsiaTheme="minorEastAsia" w:hAnsiTheme="minorHAnsi" w:cstheme="minorHAnsi"/>
          <w:bCs/>
        </w:rPr>
        <w:t>provide the Commission with the following information.</w:t>
      </w:r>
    </w:p>
    <w:p w14:paraId="715A4CFF" w14:textId="77777777" w:rsidR="00CF2750" w:rsidRPr="00476F89" w:rsidRDefault="00CF2750" w:rsidP="006818DE">
      <w:pPr>
        <w:pStyle w:val="ListParagraph"/>
        <w:widowControl w:val="0"/>
        <w:numPr>
          <w:ilvl w:val="0"/>
          <w:numId w:val="44"/>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bCs/>
          <w:szCs w:val="22"/>
        </w:rPr>
        <w:t xml:space="preserve">Stock </w:t>
      </w:r>
      <w:r w:rsidRPr="00476F89">
        <w:rPr>
          <w:rFonts w:asciiTheme="minorHAnsi" w:eastAsiaTheme="minorEastAsia" w:hAnsiTheme="minorHAnsi" w:cstheme="minorHAnsi"/>
          <w:bCs/>
          <w:szCs w:val="22"/>
        </w:rPr>
        <w:t xml:space="preserve">assessment and </w:t>
      </w:r>
      <w:r w:rsidRPr="00476F89">
        <w:rPr>
          <w:rFonts w:asciiTheme="minorHAnsi" w:hAnsiTheme="minorHAnsi" w:cstheme="minorHAnsi"/>
          <w:bCs/>
          <w:szCs w:val="22"/>
        </w:rPr>
        <w:t xml:space="preserve">trends </w:t>
      </w:r>
    </w:p>
    <w:p w14:paraId="3048BC5D" w14:textId="77777777" w:rsidR="00CF2750" w:rsidRPr="00476F89" w:rsidRDefault="00CF2750" w:rsidP="006818DE">
      <w:pPr>
        <w:pStyle w:val="ListParagraph"/>
        <w:widowControl w:val="0"/>
        <w:numPr>
          <w:ilvl w:val="0"/>
          <w:numId w:val="44"/>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eastAsiaTheme="minorEastAsia" w:hAnsiTheme="minorHAnsi" w:cstheme="minorHAnsi"/>
          <w:bCs/>
          <w:szCs w:val="22"/>
        </w:rPr>
        <w:t>Stock status</w:t>
      </w:r>
    </w:p>
    <w:p w14:paraId="716EFAA6" w14:textId="77777777" w:rsidR="00CF2750" w:rsidRPr="00476F89" w:rsidRDefault="00CF2750" w:rsidP="006818DE">
      <w:pPr>
        <w:pStyle w:val="ListParagraph"/>
        <w:widowControl w:val="0"/>
        <w:numPr>
          <w:ilvl w:val="0"/>
          <w:numId w:val="44"/>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bCs/>
          <w:szCs w:val="22"/>
        </w:rPr>
        <w:t>Management advice</w:t>
      </w:r>
    </w:p>
    <w:p w14:paraId="49929B5B" w14:textId="77777777" w:rsidR="00CF2750" w:rsidRPr="00476F89" w:rsidRDefault="00CF2750" w:rsidP="002E236C">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13E7C149" w14:textId="7AD4FBC0" w:rsidR="006E164D" w:rsidRPr="00476F89" w:rsidRDefault="006E164D"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North Pacific striped marlin (</w:t>
      </w:r>
      <w:r w:rsidRPr="00476F89">
        <w:rPr>
          <w:rFonts w:asciiTheme="minorHAnsi" w:hAnsiTheme="minorHAnsi" w:cstheme="minorHAnsi"/>
          <w:b/>
          <w:bCs/>
          <w:i/>
          <w:iCs/>
          <w:szCs w:val="22"/>
        </w:rPr>
        <w:t>Kajikia audax</w:t>
      </w:r>
      <w:r w:rsidRPr="00476F89">
        <w:rPr>
          <w:rFonts w:asciiTheme="minorHAnsi" w:hAnsiTheme="minorHAnsi" w:cstheme="minorHAnsi"/>
          <w:b/>
          <w:bCs/>
          <w:szCs w:val="22"/>
        </w:rPr>
        <w:t>)</w:t>
      </w:r>
    </w:p>
    <w:p w14:paraId="665544DA" w14:textId="1CC4A078" w:rsidR="002D4867" w:rsidRPr="00476F89" w:rsidRDefault="002D4867" w:rsidP="002E236C">
      <w:pPr>
        <w:widowControl w:val="0"/>
        <w:kinsoku w:val="0"/>
        <w:overflowPunct w:val="0"/>
        <w:autoSpaceDE w:val="0"/>
        <w:autoSpaceDN w:val="0"/>
        <w:adjustRightInd w:val="0"/>
        <w:snapToGrid w:val="0"/>
        <w:ind w:left="720"/>
        <w:jc w:val="both"/>
        <w:rPr>
          <w:rFonts w:asciiTheme="minorHAnsi" w:hAnsiTheme="minorHAnsi" w:cstheme="minorHAnsi"/>
          <w:b/>
          <w:bCs/>
          <w:szCs w:val="22"/>
        </w:rPr>
      </w:pPr>
    </w:p>
    <w:p w14:paraId="2D5A5AE1" w14:textId="41E0702A" w:rsidR="00CF2750" w:rsidRPr="00476F89" w:rsidRDefault="007F6D44" w:rsidP="006818DE">
      <w:pPr>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The Commission adopted Conservation and Management Measure for the North Pacific Striped Marlin (</w:t>
      </w:r>
      <w:hyperlink r:id="rId24" w:history="1">
        <w:r w:rsidR="00423D29" w:rsidRPr="00212AB9">
          <w:rPr>
            <w:rStyle w:val="Hyperlink"/>
            <w:rFonts w:asciiTheme="minorHAnsi" w:hAnsiTheme="minorHAnsi" w:cstheme="minorHAnsi"/>
            <w:szCs w:val="22"/>
          </w:rPr>
          <w:t>CMM 2024-06</w:t>
        </w:r>
      </w:hyperlink>
      <w:r w:rsidRPr="00476F89">
        <w:rPr>
          <w:rFonts w:asciiTheme="minorHAnsi" w:hAnsiTheme="minorHAnsi" w:cstheme="minorHAnsi"/>
          <w:szCs w:val="22"/>
        </w:rPr>
        <w:t>). The Commission tasked the ISC in 2025 to conduct updated projections for North Pacific striped marlin, incorporating the catch allocations described in paragraph 5 of CMM 2024-06. These projections should evaluate whether the adopted allocations are consistent with achieving the rebuilding target outlined in the rebuilding plan</w:t>
      </w:r>
      <w:r w:rsidR="00CF2750" w:rsidRPr="00476F89">
        <w:rPr>
          <w:rFonts w:asciiTheme="minorHAnsi" w:hAnsiTheme="minorHAnsi" w:cstheme="minorHAnsi"/>
          <w:szCs w:val="22"/>
        </w:rPr>
        <w:t xml:space="preserve"> (para 652, WCPFC21 Summary Report)</w:t>
      </w:r>
      <w:r w:rsidRPr="00476F89">
        <w:rPr>
          <w:rFonts w:asciiTheme="minorHAnsi" w:hAnsiTheme="minorHAnsi" w:cstheme="minorHAnsi"/>
          <w:szCs w:val="22"/>
        </w:rPr>
        <w:t xml:space="preserve">.  </w:t>
      </w:r>
    </w:p>
    <w:p w14:paraId="5B52524C" w14:textId="77777777" w:rsidR="00CF2750" w:rsidRPr="00476F89" w:rsidRDefault="00CF2750" w:rsidP="006818DE">
      <w:pPr>
        <w:autoSpaceDE w:val="0"/>
        <w:autoSpaceDN w:val="0"/>
        <w:adjustRightInd w:val="0"/>
        <w:snapToGrid w:val="0"/>
        <w:ind w:left="720"/>
        <w:jc w:val="both"/>
        <w:rPr>
          <w:rFonts w:asciiTheme="minorHAnsi" w:hAnsiTheme="minorHAnsi" w:cstheme="minorHAnsi"/>
          <w:szCs w:val="22"/>
        </w:rPr>
      </w:pPr>
    </w:p>
    <w:p w14:paraId="5B0BED5B" w14:textId="7E5D45F9" w:rsidR="007F6D44" w:rsidRPr="00476F89" w:rsidRDefault="007F6D44" w:rsidP="006818DE">
      <w:pPr>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review the ISC’s updated projections and provide advice </w:t>
      </w:r>
      <w:r w:rsidR="00CF2750" w:rsidRPr="00476F89">
        <w:rPr>
          <w:rFonts w:asciiTheme="minorHAnsi" w:hAnsiTheme="minorHAnsi" w:cstheme="minorHAnsi"/>
          <w:szCs w:val="22"/>
        </w:rPr>
        <w:t>to</w:t>
      </w:r>
      <w:r w:rsidRPr="00476F89">
        <w:rPr>
          <w:rFonts w:asciiTheme="minorHAnsi" w:hAnsiTheme="minorHAnsi" w:cstheme="minorHAnsi"/>
          <w:szCs w:val="22"/>
        </w:rPr>
        <w:t xml:space="preserve"> the </w:t>
      </w:r>
      <w:r w:rsidR="00160D73" w:rsidRPr="00476F89">
        <w:rPr>
          <w:rFonts w:asciiTheme="minorHAnsi" w:hAnsiTheme="minorHAnsi" w:cstheme="minorHAnsi"/>
          <w:szCs w:val="22"/>
        </w:rPr>
        <w:t>Commission</w:t>
      </w:r>
      <w:r w:rsidRPr="00476F89">
        <w:rPr>
          <w:rFonts w:asciiTheme="minorHAnsi" w:hAnsiTheme="minorHAnsi" w:cstheme="minorHAnsi"/>
          <w:szCs w:val="22"/>
        </w:rPr>
        <w:t>.</w:t>
      </w:r>
    </w:p>
    <w:p w14:paraId="7B2A4DB4" w14:textId="77777777" w:rsidR="00F24340" w:rsidRPr="00476F89" w:rsidRDefault="00F24340"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56615718" w14:textId="77777777" w:rsidR="00C13F57" w:rsidRPr="00476F89" w:rsidRDefault="00C13F57"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Fonts w:asciiTheme="minorHAnsi" w:hAnsiTheme="minorHAnsi" w:cstheme="minorHAnsi"/>
          <w:b/>
          <w:bCs/>
          <w:szCs w:val="22"/>
        </w:rPr>
        <w:t>Sharks</w:t>
      </w:r>
    </w:p>
    <w:p w14:paraId="170FEC73" w14:textId="77777777" w:rsidR="00C13F57" w:rsidRPr="00476F89" w:rsidRDefault="00C13F57"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16ABEFAD" w14:textId="77777777" w:rsidR="00B1470F" w:rsidRPr="00476F89" w:rsidRDefault="00B1470F"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Oceanic whitetip shark (</w:t>
      </w:r>
      <w:r w:rsidRPr="00476F89">
        <w:rPr>
          <w:rFonts w:asciiTheme="minorHAnsi" w:hAnsiTheme="minorHAnsi" w:cstheme="minorHAnsi"/>
          <w:b/>
          <w:bCs/>
          <w:i/>
          <w:iCs/>
          <w:szCs w:val="22"/>
        </w:rPr>
        <w:t>Carcharhinus longimanus</w:t>
      </w:r>
      <w:r w:rsidRPr="00476F89">
        <w:rPr>
          <w:rFonts w:asciiTheme="minorHAnsi" w:hAnsiTheme="minorHAnsi" w:cstheme="minorHAnsi"/>
          <w:b/>
          <w:bCs/>
          <w:szCs w:val="22"/>
        </w:rPr>
        <w:t>)</w:t>
      </w:r>
    </w:p>
    <w:p w14:paraId="068BFD8F" w14:textId="77777777" w:rsidR="00B1470F" w:rsidRPr="00476F89" w:rsidRDefault="00B1470F"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07D10AFF" w14:textId="71E25A89" w:rsidR="00303941" w:rsidRPr="00476F89" w:rsidRDefault="00AE22F7"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bookmarkStart w:id="13" w:name="_Hlk197524013"/>
      <w:r w:rsidRPr="00476F89">
        <w:rPr>
          <w:rFonts w:asciiTheme="minorHAnsi" w:hAnsiTheme="minorHAnsi" w:cstheme="minorHAnsi"/>
          <w:szCs w:val="22"/>
        </w:rPr>
        <w:t>Oceanic whitetip</w:t>
      </w:r>
      <w:r w:rsidR="00303941" w:rsidRPr="00476F89">
        <w:rPr>
          <w:rFonts w:asciiTheme="minorHAnsi" w:hAnsiTheme="minorHAnsi" w:cstheme="minorHAnsi"/>
          <w:szCs w:val="22"/>
        </w:rPr>
        <w:t xml:space="preserve"> shark stock assessment</w:t>
      </w:r>
      <w:r w:rsidR="00771520" w:rsidRPr="00476F89">
        <w:rPr>
          <w:rFonts w:asciiTheme="minorHAnsi" w:hAnsiTheme="minorHAnsi" w:cstheme="minorHAnsi"/>
          <w:szCs w:val="22"/>
        </w:rPr>
        <w:t xml:space="preserve"> (Project 124)</w:t>
      </w:r>
    </w:p>
    <w:p w14:paraId="48DD827D" w14:textId="77777777" w:rsidR="00303941" w:rsidRPr="00476F89" w:rsidRDefault="00303941"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362C0E7C" w14:textId="7E9C5B6E" w:rsidR="00C93CC0" w:rsidRPr="00476F89" w:rsidRDefault="00C93CC0" w:rsidP="006818DE">
      <w:pPr>
        <w:adjustRightInd w:val="0"/>
        <w:snapToGrid w:val="0"/>
        <w:ind w:left="720"/>
        <w:jc w:val="both"/>
        <w:rPr>
          <w:rStyle w:val="Strong"/>
          <w:rFonts w:asciiTheme="minorHAnsi" w:hAnsiTheme="minorHAnsi" w:cstheme="minorHAnsi"/>
          <w:b w:val="0"/>
          <w:bCs w:val="0"/>
          <w:szCs w:val="22"/>
        </w:rPr>
      </w:pPr>
      <w:r w:rsidRPr="00476F89">
        <w:rPr>
          <w:rStyle w:val="Strong"/>
          <w:rFonts w:asciiTheme="minorHAnsi" w:hAnsiTheme="minorHAnsi" w:cstheme="minorHAnsi"/>
          <w:b w:val="0"/>
          <w:bCs w:val="0"/>
          <w:szCs w:val="22"/>
        </w:rPr>
        <w:t xml:space="preserve">SC21 will review the results of the oceanic whitetip shark stock assessment, building on the Phase 1 outcomes endorsed by SC20, which included data compilation, fishery characterization, and catch reconstruction. The assessment now includes updated longline catch and abundance indices based on recent observer data, and applies both an integrated model (Stock Synthesis) and a dynamic surplus production model, as recommended. </w:t>
      </w:r>
    </w:p>
    <w:p w14:paraId="509A7CC2" w14:textId="77777777" w:rsidR="00C93CC0" w:rsidRPr="00476F89" w:rsidRDefault="00C93CC0" w:rsidP="006818DE">
      <w:pPr>
        <w:adjustRightInd w:val="0"/>
        <w:snapToGrid w:val="0"/>
        <w:ind w:left="720"/>
        <w:jc w:val="both"/>
        <w:rPr>
          <w:rStyle w:val="Strong"/>
          <w:rFonts w:asciiTheme="minorHAnsi" w:hAnsiTheme="minorHAnsi" w:cstheme="minorHAnsi"/>
          <w:b w:val="0"/>
          <w:bCs w:val="0"/>
          <w:szCs w:val="22"/>
        </w:rPr>
      </w:pPr>
    </w:p>
    <w:p w14:paraId="524E70B2" w14:textId="30B0A351" w:rsidR="00C93CC0" w:rsidRPr="00476F89" w:rsidRDefault="00C93CC0" w:rsidP="006818DE">
      <w:pPr>
        <w:adjustRightInd w:val="0"/>
        <w:snapToGrid w:val="0"/>
        <w:ind w:left="720"/>
        <w:jc w:val="both"/>
        <w:rPr>
          <w:rStyle w:val="Strong"/>
          <w:rFonts w:asciiTheme="minorHAnsi" w:hAnsiTheme="minorHAnsi" w:cstheme="minorHAnsi"/>
          <w:b w:val="0"/>
          <w:bCs w:val="0"/>
          <w:szCs w:val="22"/>
        </w:rPr>
      </w:pPr>
      <w:r w:rsidRPr="00476F89">
        <w:rPr>
          <w:rStyle w:val="Strong"/>
          <w:rFonts w:asciiTheme="minorHAnsi" w:hAnsiTheme="minorHAnsi" w:cstheme="minorHAnsi"/>
          <w:b w:val="0"/>
          <w:bCs w:val="0"/>
          <w:szCs w:val="22"/>
        </w:rPr>
        <w:t>SC21 will assess key elements</w:t>
      </w:r>
      <w:r w:rsidR="00212AB9">
        <w:rPr>
          <w:rStyle w:val="Strong"/>
          <w:rFonts w:asciiTheme="minorHAnsi" w:hAnsiTheme="minorHAnsi" w:cstheme="minorHAnsi"/>
          <w:b w:val="0"/>
          <w:bCs w:val="0"/>
          <w:szCs w:val="22"/>
        </w:rPr>
        <w:t xml:space="preserve">, including the treatment of time-varying release mortality, parameter specifications (such as stock-recruit relationships), the incorporation of fate modeling, </w:t>
      </w:r>
      <w:r w:rsidR="00212AB9">
        <w:rPr>
          <w:rStyle w:val="Strong"/>
          <w:rFonts w:asciiTheme="minorHAnsi" w:hAnsiTheme="minorHAnsi" w:cstheme="minorHAnsi"/>
          <w:b w:val="0"/>
          <w:bCs w:val="0"/>
          <w:szCs w:val="22"/>
        </w:rPr>
        <w:lastRenderedPageBreak/>
        <w:t>and the sensitivity of length-frequency</w:t>
      </w:r>
      <w:r w:rsidRPr="00476F89">
        <w:rPr>
          <w:rStyle w:val="Strong"/>
          <w:rFonts w:asciiTheme="minorHAnsi" w:hAnsiTheme="minorHAnsi" w:cstheme="minorHAnsi"/>
          <w:b w:val="0"/>
          <w:bCs w:val="0"/>
          <w:szCs w:val="22"/>
        </w:rPr>
        <w:t xml:space="preserve"> data modeling. Additional focus will be placed on refining CPUE indices, addressing data gaps (e.g., right-tail sensitivity), and evaluating uncertainty in population estimates from earlier time periods. </w:t>
      </w:r>
    </w:p>
    <w:p w14:paraId="6DF94C4B" w14:textId="77777777" w:rsidR="00C93CC0" w:rsidRPr="00476F89" w:rsidRDefault="00C93CC0" w:rsidP="006818DE">
      <w:pPr>
        <w:adjustRightInd w:val="0"/>
        <w:snapToGrid w:val="0"/>
        <w:ind w:left="720"/>
        <w:jc w:val="both"/>
        <w:rPr>
          <w:rStyle w:val="Strong"/>
          <w:rFonts w:asciiTheme="minorHAnsi" w:hAnsiTheme="minorHAnsi" w:cstheme="minorHAnsi"/>
          <w:b w:val="0"/>
          <w:bCs w:val="0"/>
          <w:szCs w:val="22"/>
        </w:rPr>
      </w:pPr>
    </w:p>
    <w:p w14:paraId="46B7A151" w14:textId="05566026" w:rsidR="00C93CC0" w:rsidRPr="00476F89" w:rsidRDefault="00C93CC0" w:rsidP="006818DE">
      <w:pPr>
        <w:adjustRightInd w:val="0"/>
        <w:snapToGrid w:val="0"/>
        <w:ind w:left="720"/>
        <w:jc w:val="both"/>
        <w:rPr>
          <w:rFonts w:asciiTheme="minorHAnsi" w:hAnsiTheme="minorHAnsi" w:cstheme="minorHAnsi"/>
          <w:szCs w:val="22"/>
          <w:lang w:eastAsia="zh-TW"/>
        </w:rPr>
      </w:pPr>
      <w:r w:rsidRPr="00476F89">
        <w:rPr>
          <w:rStyle w:val="Strong"/>
          <w:rFonts w:asciiTheme="minorHAnsi" w:hAnsiTheme="minorHAnsi" w:cstheme="minorHAnsi"/>
          <w:b w:val="0"/>
          <w:bCs w:val="0"/>
          <w:szCs w:val="22"/>
        </w:rPr>
        <w:t>SC21 will provide scientific advice on model results and assumptions, confirm a base case model for 2025, and consider the use of alternative formulations and historical data to improve stock size estimation and projections.</w:t>
      </w:r>
    </w:p>
    <w:bookmarkEnd w:id="13"/>
    <w:p w14:paraId="28555667" w14:textId="2C739133" w:rsidR="00303941" w:rsidRPr="00476F89" w:rsidRDefault="003E653C" w:rsidP="002E236C">
      <w:pPr>
        <w:pStyle w:val="ListParagraph"/>
        <w:widowControl w:val="0"/>
        <w:tabs>
          <w:tab w:val="left" w:pos="4282"/>
        </w:tabs>
        <w:kinsoku w:val="0"/>
        <w:overflowPunct w:val="0"/>
        <w:autoSpaceDE w:val="0"/>
        <w:autoSpaceDN w:val="0"/>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ab/>
      </w:r>
    </w:p>
    <w:p w14:paraId="1AD045D4" w14:textId="709AA716" w:rsidR="0078128C" w:rsidRPr="00476F89" w:rsidRDefault="00303941"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Provision of scientific information to the Commission</w:t>
      </w:r>
    </w:p>
    <w:p w14:paraId="5C470650" w14:textId="46F9F35D" w:rsidR="000B072F" w:rsidRPr="00476F89" w:rsidRDefault="000B072F" w:rsidP="006818DE">
      <w:pPr>
        <w:pStyle w:val="ListParagraph"/>
        <w:widowControl w:val="0"/>
        <w:numPr>
          <w:ilvl w:val="1"/>
          <w:numId w:val="44"/>
        </w:numPr>
        <w:kinsoku w:val="0"/>
        <w:overflowPunct w:val="0"/>
        <w:autoSpaceDE w:val="0"/>
        <w:autoSpaceDN w:val="0"/>
        <w:adjustRightInd w:val="0"/>
        <w:snapToGrid w:val="0"/>
        <w:ind w:left="1080"/>
        <w:jc w:val="both"/>
        <w:rPr>
          <w:rFonts w:asciiTheme="minorHAnsi" w:hAnsiTheme="minorHAnsi" w:cstheme="minorHAnsi"/>
          <w:szCs w:val="22"/>
        </w:rPr>
      </w:pPr>
      <w:r w:rsidRPr="00476F89">
        <w:rPr>
          <w:rFonts w:asciiTheme="minorHAnsi" w:hAnsiTheme="minorHAnsi" w:cstheme="minorHAnsi"/>
          <w:bCs/>
          <w:szCs w:val="22"/>
        </w:rPr>
        <w:t xml:space="preserve">Stock </w:t>
      </w:r>
      <w:r w:rsidRPr="00476F89">
        <w:rPr>
          <w:rFonts w:asciiTheme="minorHAnsi" w:eastAsiaTheme="minorEastAsia" w:hAnsiTheme="minorHAnsi" w:cstheme="minorHAnsi"/>
          <w:bCs/>
          <w:szCs w:val="22"/>
        </w:rPr>
        <w:t xml:space="preserve">assessment and </w:t>
      </w:r>
      <w:r w:rsidRPr="00476F89">
        <w:rPr>
          <w:rFonts w:asciiTheme="minorHAnsi" w:hAnsiTheme="minorHAnsi" w:cstheme="minorHAnsi"/>
          <w:bCs/>
          <w:szCs w:val="22"/>
        </w:rPr>
        <w:t xml:space="preserve">trends </w:t>
      </w:r>
    </w:p>
    <w:p w14:paraId="2BCA1A42" w14:textId="77777777" w:rsidR="000B072F" w:rsidRPr="00476F89" w:rsidRDefault="000B072F" w:rsidP="006818DE">
      <w:pPr>
        <w:pStyle w:val="ListParagraph"/>
        <w:widowControl w:val="0"/>
        <w:numPr>
          <w:ilvl w:val="1"/>
          <w:numId w:val="44"/>
        </w:numPr>
        <w:kinsoku w:val="0"/>
        <w:overflowPunct w:val="0"/>
        <w:autoSpaceDE w:val="0"/>
        <w:autoSpaceDN w:val="0"/>
        <w:adjustRightInd w:val="0"/>
        <w:snapToGrid w:val="0"/>
        <w:ind w:left="1080"/>
        <w:jc w:val="both"/>
        <w:rPr>
          <w:rFonts w:asciiTheme="minorHAnsi" w:hAnsiTheme="minorHAnsi" w:cstheme="minorHAnsi"/>
          <w:szCs w:val="22"/>
        </w:rPr>
      </w:pPr>
      <w:r w:rsidRPr="00476F89">
        <w:rPr>
          <w:rFonts w:asciiTheme="minorHAnsi" w:eastAsiaTheme="minorEastAsia" w:hAnsiTheme="minorHAnsi" w:cstheme="minorHAnsi"/>
          <w:bCs/>
          <w:szCs w:val="22"/>
        </w:rPr>
        <w:t xml:space="preserve">Stock </w:t>
      </w:r>
      <w:r w:rsidRPr="00476F89">
        <w:rPr>
          <w:rFonts w:asciiTheme="minorHAnsi" w:hAnsiTheme="minorHAnsi" w:cstheme="minorHAnsi"/>
          <w:bCs/>
          <w:szCs w:val="22"/>
        </w:rPr>
        <w:t>status</w:t>
      </w:r>
    </w:p>
    <w:p w14:paraId="035E1EBC" w14:textId="77777777" w:rsidR="000B072F" w:rsidRPr="00476F89" w:rsidRDefault="000B072F" w:rsidP="006818DE">
      <w:pPr>
        <w:pStyle w:val="ListParagraph"/>
        <w:widowControl w:val="0"/>
        <w:numPr>
          <w:ilvl w:val="1"/>
          <w:numId w:val="44"/>
        </w:numPr>
        <w:kinsoku w:val="0"/>
        <w:overflowPunct w:val="0"/>
        <w:autoSpaceDE w:val="0"/>
        <w:autoSpaceDN w:val="0"/>
        <w:adjustRightInd w:val="0"/>
        <w:snapToGrid w:val="0"/>
        <w:ind w:left="1080"/>
        <w:jc w:val="both"/>
        <w:rPr>
          <w:rFonts w:asciiTheme="minorHAnsi" w:hAnsiTheme="minorHAnsi" w:cstheme="minorHAnsi"/>
          <w:szCs w:val="22"/>
        </w:rPr>
      </w:pPr>
      <w:r w:rsidRPr="00476F89">
        <w:rPr>
          <w:rFonts w:asciiTheme="minorHAnsi" w:hAnsiTheme="minorHAnsi" w:cstheme="minorHAnsi"/>
          <w:bCs/>
          <w:szCs w:val="22"/>
        </w:rPr>
        <w:t>Management advice</w:t>
      </w:r>
    </w:p>
    <w:p w14:paraId="513B723E" w14:textId="77777777" w:rsidR="00303941" w:rsidRPr="00476F89" w:rsidRDefault="00303941"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18574F1F" w14:textId="4E8C2160" w:rsidR="0082018B" w:rsidRPr="00476F89" w:rsidRDefault="004F09B0"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Fonts w:asciiTheme="minorHAnsi" w:hAnsiTheme="minorHAnsi" w:cstheme="minorHAnsi"/>
          <w:b/>
          <w:bCs/>
          <w:szCs w:val="22"/>
        </w:rPr>
        <w:t>Projects and Requests</w:t>
      </w:r>
      <w:r w:rsidR="002F5036" w:rsidRPr="00476F89">
        <w:rPr>
          <w:rFonts w:asciiTheme="minorHAnsi" w:hAnsiTheme="minorHAnsi" w:cstheme="minorHAnsi"/>
          <w:b/>
          <w:bCs/>
          <w:szCs w:val="22"/>
        </w:rPr>
        <w:t xml:space="preserve">  </w:t>
      </w:r>
    </w:p>
    <w:p w14:paraId="70AF784C" w14:textId="77777777" w:rsidR="00B1470F" w:rsidRPr="00476F89" w:rsidRDefault="00B1470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31EA8778" w14:textId="6FEE01C2" w:rsidR="004F09B0" w:rsidRPr="00476F89" w:rsidRDefault="004F09B0"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Application</w:t>
      </w:r>
      <w:r w:rsidRPr="00476F89">
        <w:rPr>
          <w:rFonts w:asciiTheme="minorHAnsi" w:eastAsia="MS Mincho" w:hAnsiTheme="minorHAnsi" w:cstheme="minorHAnsi"/>
          <w:b/>
          <w:bCs/>
          <w:szCs w:val="22"/>
          <w:lang w:eastAsia="ja-JP"/>
        </w:rPr>
        <w:t xml:space="preserve"> of Close-Kin-Mark-Recapture </w:t>
      </w:r>
      <w:r w:rsidR="00F070BB" w:rsidRPr="00476F89">
        <w:rPr>
          <w:rFonts w:asciiTheme="minorHAnsi" w:eastAsia="MS Mincho" w:hAnsiTheme="minorHAnsi" w:cstheme="minorHAnsi"/>
          <w:b/>
          <w:bCs/>
          <w:szCs w:val="22"/>
          <w:lang w:eastAsia="ja-JP"/>
        </w:rPr>
        <w:t>m</w:t>
      </w:r>
      <w:r w:rsidRPr="00476F89">
        <w:rPr>
          <w:rFonts w:asciiTheme="minorHAnsi" w:eastAsia="MS Mincho" w:hAnsiTheme="minorHAnsi" w:cstheme="minorHAnsi"/>
          <w:b/>
          <w:bCs/>
          <w:szCs w:val="22"/>
          <w:lang w:eastAsia="ja-JP"/>
        </w:rPr>
        <w:t>ethods (Project 100c)</w:t>
      </w:r>
    </w:p>
    <w:p w14:paraId="0001ED3F" w14:textId="77777777" w:rsidR="00B1470F" w:rsidRPr="00476F89" w:rsidRDefault="00B1470F" w:rsidP="002E236C">
      <w:pPr>
        <w:pStyle w:val="Default"/>
        <w:snapToGrid w:val="0"/>
        <w:ind w:left="1440"/>
        <w:jc w:val="both"/>
        <w:rPr>
          <w:rFonts w:asciiTheme="minorHAnsi" w:eastAsia="Batang" w:hAnsiTheme="minorHAnsi" w:cstheme="minorHAnsi"/>
          <w:color w:val="auto"/>
          <w:sz w:val="22"/>
          <w:szCs w:val="22"/>
          <w:lang w:eastAsia="ko-KR"/>
        </w:rPr>
      </w:pPr>
    </w:p>
    <w:p w14:paraId="301AAF9E" w14:textId="64274331" w:rsidR="00C734B5" w:rsidRPr="00476F89" w:rsidRDefault="0037112F"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Under the </w:t>
      </w:r>
      <w:r w:rsidR="00042E65" w:rsidRPr="00476F89">
        <w:rPr>
          <w:rFonts w:asciiTheme="minorHAnsi" w:hAnsiTheme="minorHAnsi" w:cstheme="minorHAnsi"/>
          <w:szCs w:val="22"/>
        </w:rPr>
        <w:t>EU-funded</w:t>
      </w:r>
      <w:r w:rsidR="00C734B5" w:rsidRPr="00476F89">
        <w:rPr>
          <w:rFonts w:asciiTheme="minorHAnsi" w:hAnsiTheme="minorHAnsi" w:cstheme="minorHAnsi"/>
          <w:szCs w:val="22"/>
        </w:rPr>
        <w:t>,</w:t>
      </w:r>
      <w:r w:rsidR="00042E65" w:rsidRPr="00476F89">
        <w:rPr>
          <w:rFonts w:asciiTheme="minorHAnsi" w:hAnsiTheme="minorHAnsi" w:cstheme="minorHAnsi"/>
          <w:szCs w:val="22"/>
        </w:rPr>
        <w:t xml:space="preserve"> </w:t>
      </w:r>
      <w:r w:rsidR="00C734B5" w:rsidRPr="00476F89">
        <w:rPr>
          <w:rFonts w:asciiTheme="minorHAnsi" w:hAnsiTheme="minorHAnsi" w:cstheme="minorHAnsi"/>
          <w:szCs w:val="22"/>
        </w:rPr>
        <w:t xml:space="preserve">3-year </w:t>
      </w:r>
      <w:r w:rsidR="00042E65" w:rsidRPr="00476F89">
        <w:rPr>
          <w:rFonts w:asciiTheme="minorHAnsi" w:hAnsiTheme="minorHAnsi" w:cstheme="minorHAnsi"/>
          <w:szCs w:val="22"/>
        </w:rPr>
        <w:t>Project 100c</w:t>
      </w:r>
      <w:r w:rsidRPr="00476F89">
        <w:rPr>
          <w:rFonts w:asciiTheme="minorHAnsi" w:hAnsiTheme="minorHAnsi" w:cstheme="minorHAnsi"/>
          <w:szCs w:val="22"/>
        </w:rPr>
        <w:t xml:space="preserve"> (</w:t>
      </w:r>
      <w:r w:rsidRPr="00476F89">
        <w:rPr>
          <w:rFonts w:asciiTheme="minorHAnsi" w:hAnsiTheme="minorHAnsi" w:cstheme="minorHAnsi"/>
          <w:i/>
          <w:iCs/>
          <w:szCs w:val="22"/>
        </w:rPr>
        <w:t>Preparing WCP tuna fisheries for application of CKMR methods to resolve key stock assessment uncertainties</w:t>
      </w:r>
      <w:r w:rsidR="00C734B5" w:rsidRPr="00476F89">
        <w:rPr>
          <w:rFonts w:asciiTheme="minorHAnsi" w:hAnsiTheme="minorHAnsi" w:cstheme="minorHAnsi"/>
          <w:szCs w:val="22"/>
        </w:rPr>
        <w:t>, 2023-2025</w:t>
      </w:r>
      <w:r w:rsidRPr="00476F89">
        <w:rPr>
          <w:rFonts w:asciiTheme="minorHAnsi" w:hAnsiTheme="minorHAnsi" w:cstheme="minorHAnsi"/>
          <w:szCs w:val="22"/>
        </w:rPr>
        <w:t>),</w:t>
      </w:r>
      <w:r w:rsidR="00C734B5" w:rsidRPr="00476F89">
        <w:rPr>
          <w:rFonts w:asciiTheme="minorHAnsi" w:hAnsiTheme="minorHAnsi" w:cstheme="minorHAnsi"/>
          <w:szCs w:val="22"/>
        </w:rPr>
        <w:t xml:space="preserve"> SC20 reviewed </w:t>
      </w:r>
      <w:r w:rsidRPr="00476F89">
        <w:rPr>
          <w:rFonts w:asciiTheme="minorHAnsi" w:hAnsiTheme="minorHAnsi" w:cstheme="minorHAnsi"/>
          <w:szCs w:val="22"/>
          <w:lang w:val="en-GB"/>
        </w:rPr>
        <w:t>the CKMR feasibility and design study for South Pacific albacore</w:t>
      </w:r>
      <w:r w:rsidR="00C734B5" w:rsidRPr="00476F89">
        <w:rPr>
          <w:rFonts w:asciiTheme="minorHAnsi" w:hAnsiTheme="minorHAnsi" w:cstheme="minorHAnsi"/>
          <w:szCs w:val="22"/>
          <w:lang w:val="en-GB"/>
        </w:rPr>
        <w:t xml:space="preserve"> and </w:t>
      </w:r>
      <w:r w:rsidR="00F34D35" w:rsidRPr="00476F89">
        <w:rPr>
          <w:rFonts w:asciiTheme="minorHAnsi" w:hAnsiTheme="minorHAnsi" w:cstheme="minorHAnsi"/>
          <w:szCs w:val="22"/>
        </w:rPr>
        <w:t xml:space="preserve">recognized the capability of regional sampling teams to collect up to 84,000 tissue samples over three years for CKMR analysis in South Pacific albacore stock assessments. </w:t>
      </w:r>
      <w:r w:rsidR="00C734B5" w:rsidRPr="00476F89">
        <w:rPr>
          <w:rFonts w:asciiTheme="minorHAnsi" w:hAnsiTheme="minorHAnsi" w:cstheme="minorHAnsi"/>
          <w:szCs w:val="22"/>
        </w:rPr>
        <w:t>SC20 recommended that the SSP consider follow-up studies on South Pacific albacore to improve CKMR analyses, including finer-scale sampling, potential multiple stocks, data integration, and factors influencing population structure.</w:t>
      </w:r>
    </w:p>
    <w:p w14:paraId="06FE9B15" w14:textId="77777777" w:rsidR="00C734B5" w:rsidRPr="00476F89" w:rsidRDefault="00C734B5" w:rsidP="006818DE">
      <w:pPr>
        <w:adjustRightInd w:val="0"/>
        <w:snapToGrid w:val="0"/>
        <w:ind w:left="720"/>
        <w:jc w:val="both"/>
        <w:rPr>
          <w:rFonts w:asciiTheme="minorHAnsi" w:hAnsiTheme="minorHAnsi" w:cstheme="minorHAnsi"/>
          <w:szCs w:val="22"/>
          <w:lang w:eastAsia="zh-TW"/>
        </w:rPr>
      </w:pPr>
    </w:p>
    <w:p w14:paraId="38DCA967" w14:textId="54A161EC" w:rsidR="00C734B5" w:rsidRPr="00476F89" w:rsidRDefault="00C734B5"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SC21 will review progress made to date, including implementation of SOPs and the collection of 10,000–15,000 tissue samples in 2025, and provide guidance on the future application of CKMR in stock assessment frameworks.</w:t>
      </w:r>
    </w:p>
    <w:p w14:paraId="3C4FF51D"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10A9A194" w14:textId="07C55D4F" w:rsidR="00B22093" w:rsidRPr="00476F89" w:rsidRDefault="00AD4B81"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hAnsiTheme="minorHAnsi" w:cstheme="minorHAnsi"/>
          <w:b/>
          <w:bCs/>
          <w:szCs w:val="22"/>
        </w:rPr>
        <w:t>Longline</w:t>
      </w:r>
      <w:r w:rsidRPr="00476F89">
        <w:rPr>
          <w:rFonts w:asciiTheme="minorHAnsi" w:hAnsiTheme="minorHAnsi" w:cstheme="minorHAnsi"/>
          <w:b/>
          <w:szCs w:val="22"/>
        </w:rPr>
        <w:t xml:space="preserve"> effort creep and CPUE index collaboration across Tuna-RFMOs</w:t>
      </w:r>
      <w:r w:rsidR="00F070BB" w:rsidRPr="00476F89">
        <w:rPr>
          <w:rFonts w:asciiTheme="minorHAnsi" w:hAnsiTheme="minorHAnsi" w:cstheme="minorHAnsi"/>
          <w:b/>
          <w:szCs w:val="22"/>
        </w:rPr>
        <w:t xml:space="preserve"> </w:t>
      </w:r>
      <w:r w:rsidR="007264BD" w:rsidRPr="00476F89">
        <w:rPr>
          <w:rFonts w:asciiTheme="minorHAnsi" w:hAnsiTheme="minorHAnsi" w:cstheme="minorHAnsi"/>
          <w:b/>
          <w:szCs w:val="22"/>
        </w:rPr>
        <w:t>(Project 122</w:t>
      </w:r>
      <w:r w:rsidR="00F070BB" w:rsidRPr="00476F89">
        <w:rPr>
          <w:rFonts w:asciiTheme="minorHAnsi" w:hAnsiTheme="minorHAnsi" w:cstheme="minorHAnsi"/>
          <w:b/>
          <w:szCs w:val="22"/>
        </w:rPr>
        <w:t>a</w:t>
      </w:r>
      <w:r w:rsidR="007264BD" w:rsidRPr="00476F89">
        <w:rPr>
          <w:rFonts w:asciiTheme="minorHAnsi" w:hAnsiTheme="minorHAnsi" w:cstheme="minorHAnsi"/>
          <w:b/>
          <w:szCs w:val="22"/>
        </w:rPr>
        <w:t>)</w:t>
      </w:r>
    </w:p>
    <w:p w14:paraId="70772B57" w14:textId="77777777" w:rsidR="00B1470F" w:rsidRPr="00476F89" w:rsidRDefault="00B1470F" w:rsidP="002E236C">
      <w:pPr>
        <w:widowControl w:val="0"/>
        <w:adjustRightInd w:val="0"/>
        <w:snapToGrid w:val="0"/>
        <w:ind w:left="1440"/>
        <w:jc w:val="both"/>
        <w:rPr>
          <w:rFonts w:asciiTheme="minorHAnsi" w:hAnsiTheme="minorHAnsi" w:cstheme="minorHAnsi"/>
          <w:szCs w:val="22"/>
        </w:rPr>
      </w:pPr>
    </w:p>
    <w:p w14:paraId="279D66AE" w14:textId="5B7C1F91" w:rsidR="00F070BB" w:rsidRPr="00476F89" w:rsidRDefault="00973FB0" w:rsidP="006818DE">
      <w:pPr>
        <w:widowControl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Effort creep in longline fisheries can lead to overestimating stock abundance and underestimating fishing pressure, resulting in inaccurate assessments, flawed management decisions, and ineffective conservation measures. </w:t>
      </w:r>
      <w:r w:rsidR="00AD4B81" w:rsidRPr="00476F89">
        <w:rPr>
          <w:rFonts w:asciiTheme="minorHAnsi" w:hAnsiTheme="minorHAnsi" w:cstheme="minorHAnsi"/>
          <w:szCs w:val="22"/>
        </w:rPr>
        <w:t>Project 122 (</w:t>
      </w:r>
      <w:r w:rsidR="00AD4B81" w:rsidRPr="00476F89">
        <w:rPr>
          <w:rFonts w:asciiTheme="minorHAnsi" w:hAnsiTheme="minorHAnsi" w:cstheme="minorHAnsi"/>
          <w:bCs/>
          <w:i/>
          <w:iCs/>
          <w:szCs w:val="22"/>
        </w:rPr>
        <w:t>Scoping study on longline effort creep in the WCPO</w:t>
      </w:r>
      <w:r w:rsidR="00AD4B81" w:rsidRPr="00476F89">
        <w:rPr>
          <w:rFonts w:asciiTheme="minorHAnsi" w:hAnsiTheme="minorHAnsi" w:cstheme="minorHAnsi"/>
          <w:szCs w:val="22"/>
        </w:rPr>
        <w:t>)</w:t>
      </w:r>
      <w:r w:rsidR="00F070BB" w:rsidRPr="00476F89">
        <w:rPr>
          <w:rFonts w:asciiTheme="minorHAnsi" w:hAnsiTheme="minorHAnsi" w:cstheme="minorHAnsi"/>
          <w:szCs w:val="22"/>
        </w:rPr>
        <w:t xml:space="preserve"> intended to review existing research on effort creep, particularly in longline and other relevant fisheries, to summarize investigative methods, assess the relevance of published scenarios to WCPO longline fleets, and evaluate how effort creep has been incorporated into stock assessment models. SC20 recommended a no-cost extension of this </w:t>
      </w:r>
      <w:r w:rsidR="00AD4B81" w:rsidRPr="00476F89">
        <w:rPr>
          <w:rFonts w:asciiTheme="minorHAnsi" w:hAnsiTheme="minorHAnsi" w:cstheme="minorHAnsi"/>
          <w:szCs w:val="22"/>
        </w:rPr>
        <w:t>work</w:t>
      </w:r>
      <w:r w:rsidR="00F070BB" w:rsidRPr="00476F89">
        <w:rPr>
          <w:rFonts w:asciiTheme="minorHAnsi" w:hAnsiTheme="minorHAnsi" w:cstheme="minorHAnsi"/>
          <w:szCs w:val="22"/>
        </w:rPr>
        <w:t xml:space="preserve"> to Project 122a </w:t>
      </w:r>
      <w:r w:rsidR="00AD4B81" w:rsidRPr="00476F89">
        <w:rPr>
          <w:rFonts w:asciiTheme="minorHAnsi" w:hAnsiTheme="minorHAnsi" w:cstheme="minorHAnsi"/>
          <w:szCs w:val="22"/>
        </w:rPr>
        <w:t>(</w:t>
      </w:r>
      <w:r w:rsidR="00AD4B81" w:rsidRPr="00476F89">
        <w:rPr>
          <w:rFonts w:asciiTheme="minorHAnsi" w:hAnsiTheme="minorHAnsi" w:cstheme="minorHAnsi"/>
          <w:bCs/>
          <w:i/>
          <w:iCs/>
          <w:szCs w:val="22"/>
        </w:rPr>
        <w:t>Extending the scoping study on longline effort creep in the WCPO to enable cross tuna RFMO collaboration and broader discussion on CPUE abundance index development</w:t>
      </w:r>
      <w:r w:rsidR="00AD4B81" w:rsidRPr="00476F89">
        <w:rPr>
          <w:rFonts w:asciiTheme="minorHAnsi" w:hAnsiTheme="minorHAnsi" w:cstheme="minorHAnsi"/>
          <w:bCs/>
          <w:szCs w:val="22"/>
        </w:rPr>
        <w:t>)</w:t>
      </w:r>
      <w:r w:rsidR="00AD4B81" w:rsidRPr="00476F89">
        <w:rPr>
          <w:rFonts w:asciiTheme="minorHAnsi" w:hAnsiTheme="minorHAnsi" w:cstheme="minorHAnsi"/>
          <w:bCs/>
          <w:i/>
          <w:iCs/>
          <w:szCs w:val="22"/>
        </w:rPr>
        <w:t xml:space="preserve"> </w:t>
      </w:r>
      <w:r w:rsidR="00F070BB" w:rsidRPr="00476F89">
        <w:rPr>
          <w:rFonts w:asciiTheme="minorHAnsi" w:hAnsiTheme="minorHAnsi" w:cstheme="minorHAnsi"/>
          <w:szCs w:val="22"/>
        </w:rPr>
        <w:t>to continue this work</w:t>
      </w:r>
      <w:r w:rsidR="00313556" w:rsidRPr="00476F89">
        <w:rPr>
          <w:rFonts w:asciiTheme="minorHAnsi" w:hAnsiTheme="minorHAnsi" w:cstheme="minorHAnsi"/>
          <w:szCs w:val="22"/>
        </w:rPr>
        <w:t xml:space="preserve"> (para 372, SC20 Summary Report)</w:t>
      </w:r>
      <w:r w:rsidR="00F070BB" w:rsidRPr="00476F89">
        <w:rPr>
          <w:rFonts w:asciiTheme="minorHAnsi" w:hAnsiTheme="minorHAnsi" w:cstheme="minorHAnsi"/>
          <w:szCs w:val="22"/>
        </w:rPr>
        <w:t>. To this end, the project will engage with DWFNs and the industry on effort creep and technology trends, initiate collaboration with tRFMOs on joint CPUE analysis planning, and explore funding opportunities to support inter-tRFMO efforts.</w:t>
      </w:r>
    </w:p>
    <w:p w14:paraId="709B8658" w14:textId="77777777" w:rsidR="00F070BB" w:rsidRPr="00476F89" w:rsidRDefault="00F070BB" w:rsidP="006818DE">
      <w:pPr>
        <w:widowControl w:val="0"/>
        <w:adjustRightInd w:val="0"/>
        <w:snapToGrid w:val="0"/>
        <w:ind w:left="720"/>
        <w:jc w:val="both"/>
        <w:rPr>
          <w:rFonts w:asciiTheme="minorHAnsi" w:hAnsiTheme="minorHAnsi" w:cstheme="minorHAnsi"/>
          <w:szCs w:val="22"/>
        </w:rPr>
      </w:pPr>
    </w:p>
    <w:p w14:paraId="09CD11AC" w14:textId="7A132CED" w:rsidR="00F070BB" w:rsidRPr="00476F89" w:rsidRDefault="00F070BB" w:rsidP="006818DE">
      <w:pPr>
        <w:widowControl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SC21 will review the results of this scoping study and provide further guidance or recommendations to improve the CPUE index.</w:t>
      </w:r>
    </w:p>
    <w:p w14:paraId="5390125B" w14:textId="77777777" w:rsidR="00476F89" w:rsidRPr="00476F89" w:rsidRDefault="00476F89" w:rsidP="002E236C">
      <w:pPr>
        <w:adjustRightInd w:val="0"/>
        <w:snapToGrid w:val="0"/>
        <w:ind w:left="720"/>
        <w:jc w:val="both"/>
        <w:rPr>
          <w:rFonts w:asciiTheme="minorHAnsi" w:hAnsiTheme="minorHAnsi" w:cstheme="minorHAnsi"/>
          <w:szCs w:val="22"/>
        </w:rPr>
      </w:pPr>
    </w:p>
    <w:p w14:paraId="344D1990" w14:textId="4452B64F" w:rsidR="0078128C" w:rsidRPr="00476F89" w:rsidRDefault="00354629"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eastAsia="Times New Roman" w:hAnsiTheme="minorHAnsi" w:cstheme="minorHAnsi"/>
          <w:b/>
          <w:bCs/>
          <w:szCs w:val="22"/>
        </w:rPr>
        <w:t>Biology</w:t>
      </w:r>
      <w:r w:rsidRPr="00476F89">
        <w:rPr>
          <w:rFonts w:asciiTheme="minorHAnsi" w:hAnsiTheme="minorHAnsi" w:cstheme="minorHAnsi"/>
          <w:b/>
          <w:bCs/>
          <w:szCs w:val="22"/>
        </w:rPr>
        <w:t xml:space="preserve"> from </w:t>
      </w:r>
      <w:r w:rsidR="00F070BB" w:rsidRPr="00476F89">
        <w:rPr>
          <w:rFonts w:asciiTheme="minorHAnsi" w:hAnsiTheme="minorHAnsi" w:cstheme="minorHAnsi"/>
          <w:b/>
          <w:bCs/>
          <w:szCs w:val="22"/>
        </w:rPr>
        <w:t>b</w:t>
      </w:r>
      <w:r w:rsidRPr="00476F89">
        <w:rPr>
          <w:rFonts w:asciiTheme="minorHAnsi" w:hAnsiTheme="minorHAnsi" w:cstheme="minorHAnsi"/>
          <w:b/>
          <w:bCs/>
          <w:szCs w:val="22"/>
        </w:rPr>
        <w:t xml:space="preserve">illfish in </w:t>
      </w:r>
      <w:r w:rsidR="00F070BB" w:rsidRPr="00476F89">
        <w:rPr>
          <w:rFonts w:asciiTheme="minorHAnsi" w:hAnsiTheme="minorHAnsi" w:cstheme="minorHAnsi"/>
          <w:b/>
          <w:bCs/>
          <w:szCs w:val="22"/>
        </w:rPr>
        <w:t>l</w:t>
      </w:r>
      <w:r w:rsidRPr="00476F89">
        <w:rPr>
          <w:rFonts w:asciiTheme="minorHAnsi" w:hAnsiTheme="minorHAnsi" w:cstheme="minorHAnsi"/>
          <w:b/>
          <w:bCs/>
          <w:szCs w:val="22"/>
        </w:rPr>
        <w:t xml:space="preserve">ongline </w:t>
      </w:r>
      <w:r w:rsidR="00F070BB" w:rsidRPr="00476F89">
        <w:rPr>
          <w:rFonts w:asciiTheme="minorHAnsi" w:hAnsiTheme="minorHAnsi" w:cstheme="minorHAnsi"/>
          <w:b/>
          <w:bCs/>
          <w:szCs w:val="22"/>
        </w:rPr>
        <w:t>f</w:t>
      </w:r>
      <w:r w:rsidRPr="00476F89">
        <w:rPr>
          <w:rFonts w:asciiTheme="minorHAnsi" w:hAnsiTheme="minorHAnsi" w:cstheme="minorHAnsi"/>
          <w:b/>
          <w:bCs/>
          <w:szCs w:val="22"/>
        </w:rPr>
        <w:t>isheries</w:t>
      </w:r>
      <w:r w:rsidR="0078128C" w:rsidRPr="00476F89">
        <w:rPr>
          <w:rFonts w:asciiTheme="minorHAnsi" w:hAnsiTheme="minorHAnsi" w:cstheme="minorHAnsi"/>
          <w:b/>
          <w:bCs/>
          <w:szCs w:val="22"/>
        </w:rPr>
        <w:t xml:space="preserve"> (Project </w:t>
      </w:r>
      <w:r w:rsidRPr="00476F89">
        <w:rPr>
          <w:rFonts w:asciiTheme="minorHAnsi" w:hAnsiTheme="minorHAnsi" w:cstheme="minorHAnsi"/>
          <w:b/>
          <w:bCs/>
          <w:szCs w:val="22"/>
        </w:rPr>
        <w:t>125</w:t>
      </w:r>
      <w:r w:rsidR="0078128C" w:rsidRPr="00476F89">
        <w:rPr>
          <w:rFonts w:asciiTheme="minorHAnsi" w:hAnsiTheme="minorHAnsi" w:cstheme="minorHAnsi"/>
          <w:b/>
          <w:bCs/>
          <w:szCs w:val="22"/>
        </w:rPr>
        <w:t>)</w:t>
      </w:r>
    </w:p>
    <w:p w14:paraId="2CF3AE35" w14:textId="28C03E45" w:rsidR="00B1470F" w:rsidRPr="00476F89" w:rsidRDefault="00B1470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1E35F45D" w14:textId="68DF21A1" w:rsidR="00F070BB" w:rsidRPr="00476F89" w:rsidRDefault="00771520"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This four-year project aims</w:t>
      </w:r>
      <w:r w:rsidR="006C6AE5" w:rsidRPr="00476F89">
        <w:rPr>
          <w:rFonts w:asciiTheme="minorHAnsi" w:hAnsiTheme="minorHAnsi" w:cstheme="minorHAnsi"/>
          <w:szCs w:val="22"/>
        </w:rPr>
        <w:t xml:space="preserve"> to collect biological samples from billfish (South Pacific striped marlin, blue marlin, black marlin, shortbill spearfish, and sailfish) in the WCPO longline fisheries and analyze them to </w:t>
      </w:r>
      <w:r w:rsidR="00F070BB" w:rsidRPr="00476F89">
        <w:rPr>
          <w:rFonts w:asciiTheme="minorHAnsi" w:hAnsiTheme="minorHAnsi" w:cstheme="minorHAnsi"/>
          <w:szCs w:val="22"/>
        </w:rPr>
        <w:t>estimate</w:t>
      </w:r>
      <w:r w:rsidR="006C6AE5" w:rsidRPr="00476F89">
        <w:rPr>
          <w:rFonts w:asciiTheme="minorHAnsi" w:hAnsiTheme="minorHAnsi" w:cstheme="minorHAnsi"/>
          <w:szCs w:val="22"/>
        </w:rPr>
        <w:t xml:space="preserve"> growth and maturity. </w:t>
      </w:r>
      <w:r w:rsidR="0078128C" w:rsidRPr="00476F89">
        <w:rPr>
          <w:rFonts w:asciiTheme="minorHAnsi" w:hAnsiTheme="minorHAnsi" w:cstheme="minorHAnsi"/>
          <w:szCs w:val="22"/>
        </w:rPr>
        <w:t xml:space="preserve"> </w:t>
      </w:r>
      <w:r w:rsidR="006C6AE5" w:rsidRPr="00476F89">
        <w:rPr>
          <w:rFonts w:asciiTheme="minorHAnsi" w:hAnsiTheme="minorHAnsi" w:cstheme="minorHAnsi"/>
          <w:szCs w:val="22"/>
        </w:rPr>
        <w:t xml:space="preserve">Annual project updates will be </w:t>
      </w:r>
      <w:r w:rsidR="00F070BB" w:rsidRPr="00476F89">
        <w:rPr>
          <w:rFonts w:asciiTheme="minorHAnsi" w:hAnsiTheme="minorHAnsi" w:cstheme="minorHAnsi"/>
          <w:szCs w:val="22"/>
        </w:rPr>
        <w:t>presented</w:t>
      </w:r>
      <w:r w:rsidR="006C6AE5" w:rsidRPr="00476F89">
        <w:rPr>
          <w:rFonts w:asciiTheme="minorHAnsi" w:hAnsiTheme="minorHAnsi" w:cstheme="minorHAnsi"/>
          <w:szCs w:val="22"/>
        </w:rPr>
        <w:t xml:space="preserve"> at SC </w:t>
      </w:r>
      <w:r w:rsidR="00F070BB" w:rsidRPr="00476F89">
        <w:rPr>
          <w:rFonts w:asciiTheme="minorHAnsi" w:hAnsiTheme="minorHAnsi" w:cstheme="minorHAnsi"/>
          <w:szCs w:val="22"/>
        </w:rPr>
        <w:t>from</w:t>
      </w:r>
      <w:r w:rsidR="006C6AE5" w:rsidRPr="00476F89">
        <w:rPr>
          <w:rFonts w:asciiTheme="minorHAnsi" w:hAnsiTheme="minorHAnsi" w:cstheme="minorHAnsi"/>
          <w:szCs w:val="22"/>
        </w:rPr>
        <w:t xml:space="preserve"> 2025 to 202</w:t>
      </w:r>
      <w:r w:rsidR="00F070BB" w:rsidRPr="00476F89">
        <w:rPr>
          <w:rFonts w:asciiTheme="minorHAnsi" w:hAnsiTheme="minorHAnsi" w:cstheme="minorHAnsi"/>
          <w:szCs w:val="22"/>
        </w:rPr>
        <w:t>8</w:t>
      </w:r>
      <w:r w:rsidR="006C6AE5" w:rsidRPr="00476F89">
        <w:rPr>
          <w:rFonts w:asciiTheme="minorHAnsi" w:hAnsiTheme="minorHAnsi" w:cstheme="minorHAnsi"/>
          <w:szCs w:val="22"/>
        </w:rPr>
        <w:t xml:space="preserve">, with a final report in 2028. </w:t>
      </w:r>
    </w:p>
    <w:p w14:paraId="04B84183" w14:textId="77777777" w:rsidR="00F070BB" w:rsidRPr="00476F89" w:rsidRDefault="00F070BB"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0A95BACE" w14:textId="3BFA6A68" w:rsidR="0078128C" w:rsidRPr="00476F89" w:rsidRDefault="006C6AE5"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will review the progress report and provide advice </w:t>
      </w:r>
      <w:r w:rsidR="00F070BB" w:rsidRPr="00476F89">
        <w:rPr>
          <w:rFonts w:asciiTheme="minorHAnsi" w:hAnsiTheme="minorHAnsi" w:cstheme="minorHAnsi"/>
          <w:szCs w:val="22"/>
        </w:rPr>
        <w:t>as</w:t>
      </w:r>
      <w:r w:rsidRPr="00476F89">
        <w:rPr>
          <w:rFonts w:asciiTheme="minorHAnsi" w:hAnsiTheme="minorHAnsi" w:cstheme="minorHAnsi"/>
          <w:szCs w:val="22"/>
        </w:rPr>
        <w:t xml:space="preserve"> needed.</w:t>
      </w:r>
    </w:p>
    <w:p w14:paraId="57EC5000"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3CCB6548" w14:textId="190AC423" w:rsidR="0078128C" w:rsidRPr="00476F89" w:rsidRDefault="00354629"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eastAsia="Times New Roman" w:hAnsiTheme="minorHAnsi" w:cstheme="minorHAnsi"/>
          <w:b/>
          <w:bCs/>
          <w:szCs w:val="22"/>
        </w:rPr>
        <w:t>Developing</w:t>
      </w:r>
      <w:r w:rsidRPr="00476F89">
        <w:rPr>
          <w:rFonts w:asciiTheme="minorHAnsi" w:hAnsiTheme="minorHAnsi" w:cstheme="minorHAnsi"/>
          <w:b/>
          <w:bCs/>
          <w:szCs w:val="22"/>
        </w:rPr>
        <w:t xml:space="preserve"> </w:t>
      </w:r>
      <w:r w:rsidR="00F070BB" w:rsidRPr="00476F89">
        <w:rPr>
          <w:rFonts w:asciiTheme="minorHAnsi" w:hAnsiTheme="minorHAnsi" w:cstheme="minorHAnsi"/>
          <w:b/>
          <w:bCs/>
          <w:szCs w:val="22"/>
        </w:rPr>
        <w:t>s</w:t>
      </w:r>
      <w:r w:rsidRPr="00476F89">
        <w:rPr>
          <w:rFonts w:asciiTheme="minorHAnsi" w:hAnsiTheme="minorHAnsi" w:cstheme="minorHAnsi"/>
          <w:b/>
          <w:bCs/>
          <w:szCs w:val="22"/>
        </w:rPr>
        <w:t xml:space="preserve">ampling </w:t>
      </w:r>
      <w:r w:rsidR="00F070BB" w:rsidRPr="00476F89">
        <w:rPr>
          <w:rFonts w:asciiTheme="minorHAnsi" w:hAnsiTheme="minorHAnsi" w:cstheme="minorHAnsi"/>
          <w:b/>
          <w:bCs/>
          <w:szCs w:val="22"/>
        </w:rPr>
        <w:t>s</w:t>
      </w:r>
      <w:r w:rsidRPr="00476F89">
        <w:rPr>
          <w:rFonts w:asciiTheme="minorHAnsi" w:hAnsiTheme="minorHAnsi" w:cstheme="minorHAnsi"/>
          <w:b/>
          <w:bCs/>
          <w:szCs w:val="22"/>
        </w:rPr>
        <w:t xml:space="preserve">trategy for </w:t>
      </w:r>
      <w:r w:rsidR="00F070BB" w:rsidRPr="00476F89">
        <w:rPr>
          <w:rFonts w:asciiTheme="minorHAnsi" w:hAnsiTheme="minorHAnsi" w:cstheme="minorHAnsi"/>
          <w:b/>
          <w:bCs/>
          <w:szCs w:val="22"/>
        </w:rPr>
        <w:t>s</w:t>
      </w:r>
      <w:r w:rsidR="00D02C7F" w:rsidRPr="00476F89">
        <w:rPr>
          <w:rFonts w:asciiTheme="minorHAnsi" w:hAnsiTheme="minorHAnsi" w:cstheme="minorHAnsi"/>
          <w:b/>
          <w:bCs/>
          <w:szCs w:val="22"/>
        </w:rPr>
        <w:t>harks</w:t>
      </w:r>
      <w:r w:rsidR="0078128C" w:rsidRPr="00476F89">
        <w:rPr>
          <w:rFonts w:asciiTheme="minorHAnsi" w:hAnsiTheme="minorHAnsi" w:cstheme="minorHAnsi"/>
          <w:b/>
          <w:bCs/>
          <w:szCs w:val="22"/>
        </w:rPr>
        <w:t xml:space="preserve"> (Project </w:t>
      </w:r>
      <w:r w:rsidRPr="00476F89">
        <w:rPr>
          <w:rFonts w:asciiTheme="minorHAnsi" w:hAnsiTheme="minorHAnsi" w:cstheme="minorHAnsi"/>
          <w:b/>
          <w:bCs/>
          <w:szCs w:val="22"/>
        </w:rPr>
        <w:t>126)</w:t>
      </w:r>
    </w:p>
    <w:p w14:paraId="12C26525" w14:textId="1CF0EA85" w:rsidR="00B1470F" w:rsidRPr="00476F89" w:rsidRDefault="00B1470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587C51BD" w14:textId="7650DFEE" w:rsidR="00771520" w:rsidRPr="00476F89" w:rsidRDefault="00D76174"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shd w:val="clear" w:color="auto" w:fill="FFFFFF"/>
        </w:rPr>
      </w:pPr>
      <w:r w:rsidRPr="00476F89">
        <w:rPr>
          <w:rFonts w:asciiTheme="minorHAnsi" w:hAnsiTheme="minorHAnsi" w:cstheme="minorHAnsi"/>
          <w:szCs w:val="22"/>
          <w:shd w:val="clear" w:color="auto" w:fill="FFFFFF"/>
        </w:rPr>
        <w:t xml:space="preserve">Biological data </w:t>
      </w:r>
      <w:r w:rsidR="00212AB9">
        <w:rPr>
          <w:rFonts w:asciiTheme="minorHAnsi" w:hAnsiTheme="minorHAnsi" w:cstheme="minorHAnsi"/>
          <w:szCs w:val="22"/>
          <w:shd w:val="clear" w:color="auto" w:fill="FFFFFF"/>
        </w:rPr>
        <w:t>are crucial for integrated and data-limited stock assessments, but current shark sampling in the Pacific is spatially limited and may not represent the full population structure</w:t>
      </w:r>
      <w:r w:rsidRPr="00476F89">
        <w:rPr>
          <w:rFonts w:asciiTheme="minorHAnsi" w:hAnsiTheme="minorHAnsi" w:cstheme="minorHAnsi"/>
          <w:szCs w:val="22"/>
          <w:shd w:val="clear" w:color="auto" w:fill="FFFFFF"/>
        </w:rPr>
        <w:t xml:space="preserve">. The ISC's </w:t>
      </w:r>
      <w:r w:rsidRPr="00212AB9">
        <w:rPr>
          <w:rFonts w:asciiTheme="minorHAnsi" w:hAnsiTheme="minorHAnsi" w:cstheme="minorHAnsi"/>
          <w:i/>
          <w:iCs/>
          <w:szCs w:val="22"/>
          <w:shd w:val="clear" w:color="auto" w:fill="FFFFFF"/>
        </w:rPr>
        <w:t>International Billfish Biological Sampling</w:t>
      </w:r>
      <w:r w:rsidRPr="00476F89">
        <w:rPr>
          <w:rFonts w:asciiTheme="minorHAnsi" w:hAnsiTheme="minorHAnsi" w:cstheme="minorHAnsi"/>
          <w:szCs w:val="22"/>
          <w:shd w:val="clear" w:color="auto" w:fill="FFFFFF"/>
        </w:rPr>
        <w:t xml:space="preserve"> (IBBS) program for North Pacific billfish (Kinney et al., 2023) addresses this by collecting data for robust biological parameters and assessing spatial variations. This project should replicate that approach for WCPO sharks to improve sample collection and biological understanding</w:t>
      </w:r>
      <w:r w:rsidR="00771520" w:rsidRPr="00476F89">
        <w:rPr>
          <w:rFonts w:asciiTheme="minorHAnsi" w:hAnsiTheme="minorHAnsi" w:cstheme="minorHAnsi"/>
          <w:szCs w:val="22"/>
          <w:shd w:val="clear" w:color="auto" w:fill="FFFFFF"/>
        </w:rPr>
        <w:t>,</w:t>
      </w:r>
      <w:r w:rsidRPr="00476F89">
        <w:rPr>
          <w:rFonts w:asciiTheme="minorHAnsi" w:hAnsiTheme="minorHAnsi" w:cstheme="minorHAnsi"/>
          <w:szCs w:val="22"/>
          <w:shd w:val="clear" w:color="auto" w:fill="FFFFFF"/>
        </w:rPr>
        <w:t xml:space="preserve"> including growth and maturity estimates. </w:t>
      </w:r>
    </w:p>
    <w:p w14:paraId="48195D3F" w14:textId="77777777" w:rsidR="00771520" w:rsidRPr="00476F89" w:rsidRDefault="00771520"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shd w:val="clear" w:color="auto" w:fill="FFFFFF"/>
        </w:rPr>
      </w:pPr>
    </w:p>
    <w:p w14:paraId="32788C41" w14:textId="1C14B794" w:rsidR="0078128C" w:rsidRPr="00476F89" w:rsidRDefault="00D76174"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shd w:val="clear" w:color="auto" w:fill="FFFFFF"/>
        </w:rPr>
        <w:t xml:space="preserve">SC21 will review the </w:t>
      </w:r>
      <w:r w:rsidR="00212AB9">
        <w:rPr>
          <w:rFonts w:asciiTheme="minorHAnsi" w:hAnsiTheme="minorHAnsi" w:cstheme="minorHAnsi"/>
          <w:szCs w:val="22"/>
          <w:shd w:val="clear" w:color="auto" w:fill="FFFFFF"/>
        </w:rPr>
        <w:t>project's outcomes</w:t>
      </w:r>
      <w:r w:rsidRPr="00476F89">
        <w:rPr>
          <w:rFonts w:asciiTheme="minorHAnsi" w:hAnsiTheme="minorHAnsi" w:cstheme="minorHAnsi"/>
          <w:szCs w:val="22"/>
          <w:shd w:val="clear" w:color="auto" w:fill="FFFFFF"/>
        </w:rPr>
        <w:t xml:space="preserve"> and provide recommendations for </w:t>
      </w:r>
      <w:r w:rsidR="00771520" w:rsidRPr="00476F89">
        <w:rPr>
          <w:rFonts w:asciiTheme="minorHAnsi" w:hAnsiTheme="minorHAnsi" w:cstheme="minorHAnsi"/>
          <w:szCs w:val="22"/>
          <w:shd w:val="clear" w:color="auto" w:fill="FFFFFF"/>
        </w:rPr>
        <w:t>future data collection</w:t>
      </w:r>
      <w:r w:rsidRPr="00476F89">
        <w:rPr>
          <w:rFonts w:asciiTheme="minorHAnsi" w:hAnsiTheme="minorHAnsi" w:cstheme="minorHAnsi"/>
          <w:szCs w:val="22"/>
          <w:shd w:val="clear" w:color="auto" w:fill="FFFFFF"/>
        </w:rPr>
        <w:t xml:space="preserve">. </w:t>
      </w:r>
    </w:p>
    <w:p w14:paraId="0AE6A0C9"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19F647C9" w14:textId="474403BE" w:rsidR="00D02C7F" w:rsidRPr="00476F89" w:rsidRDefault="00D02C7F"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eastAsia="Times New Roman" w:hAnsiTheme="minorHAnsi" w:cstheme="minorHAnsi"/>
          <w:b/>
          <w:bCs/>
          <w:szCs w:val="22"/>
        </w:rPr>
        <w:t>Reconciliation</w:t>
      </w:r>
      <w:r w:rsidRPr="00476F89">
        <w:rPr>
          <w:rFonts w:asciiTheme="minorHAnsi" w:hAnsiTheme="minorHAnsi" w:cstheme="minorHAnsi"/>
          <w:b/>
          <w:bCs/>
          <w:szCs w:val="22"/>
        </w:rPr>
        <w:t xml:space="preserve"> of </w:t>
      </w:r>
      <w:r w:rsidR="00771520" w:rsidRPr="00476F89">
        <w:rPr>
          <w:rFonts w:asciiTheme="minorHAnsi" w:hAnsiTheme="minorHAnsi" w:cstheme="minorHAnsi"/>
          <w:b/>
          <w:bCs/>
          <w:szCs w:val="22"/>
        </w:rPr>
        <w:t>s</w:t>
      </w:r>
      <w:r w:rsidRPr="00476F89">
        <w:rPr>
          <w:rFonts w:asciiTheme="minorHAnsi" w:hAnsiTheme="minorHAnsi" w:cstheme="minorHAnsi"/>
          <w:b/>
          <w:bCs/>
          <w:szCs w:val="22"/>
        </w:rPr>
        <w:t xml:space="preserve">ize </w:t>
      </w:r>
      <w:r w:rsidR="00771520" w:rsidRPr="00476F89">
        <w:rPr>
          <w:rFonts w:asciiTheme="minorHAnsi" w:hAnsiTheme="minorHAnsi" w:cstheme="minorHAnsi"/>
          <w:b/>
          <w:bCs/>
          <w:szCs w:val="22"/>
        </w:rPr>
        <w:t>c</w:t>
      </w:r>
      <w:r w:rsidRPr="00476F89">
        <w:rPr>
          <w:rFonts w:asciiTheme="minorHAnsi" w:hAnsiTheme="minorHAnsi" w:cstheme="minorHAnsi"/>
          <w:b/>
          <w:bCs/>
          <w:szCs w:val="22"/>
        </w:rPr>
        <w:t xml:space="preserve">omposition </w:t>
      </w:r>
      <w:r w:rsidR="00771520" w:rsidRPr="00476F89">
        <w:rPr>
          <w:rFonts w:asciiTheme="minorHAnsi" w:hAnsiTheme="minorHAnsi" w:cstheme="minorHAnsi"/>
          <w:b/>
          <w:bCs/>
          <w:szCs w:val="22"/>
        </w:rPr>
        <w:t>d</w:t>
      </w:r>
      <w:r w:rsidRPr="00476F89">
        <w:rPr>
          <w:rFonts w:asciiTheme="minorHAnsi" w:hAnsiTheme="minorHAnsi" w:cstheme="minorHAnsi"/>
          <w:b/>
          <w:bCs/>
          <w:szCs w:val="22"/>
        </w:rPr>
        <w:t xml:space="preserve">ata for </w:t>
      </w:r>
      <w:r w:rsidR="00771520" w:rsidRPr="00476F89">
        <w:rPr>
          <w:rFonts w:asciiTheme="minorHAnsi" w:hAnsiTheme="minorHAnsi" w:cstheme="minorHAnsi"/>
          <w:b/>
          <w:bCs/>
          <w:szCs w:val="22"/>
        </w:rPr>
        <w:t>s</w:t>
      </w:r>
      <w:r w:rsidRPr="00476F89">
        <w:rPr>
          <w:rFonts w:asciiTheme="minorHAnsi" w:hAnsiTheme="minorHAnsi" w:cstheme="minorHAnsi"/>
          <w:b/>
          <w:bCs/>
          <w:szCs w:val="22"/>
        </w:rPr>
        <w:t xml:space="preserve">tock </w:t>
      </w:r>
      <w:r w:rsidR="00771520" w:rsidRPr="00476F89">
        <w:rPr>
          <w:rFonts w:asciiTheme="minorHAnsi" w:hAnsiTheme="minorHAnsi" w:cstheme="minorHAnsi"/>
          <w:b/>
          <w:bCs/>
          <w:szCs w:val="22"/>
        </w:rPr>
        <w:t>a</w:t>
      </w:r>
      <w:r w:rsidRPr="00476F89">
        <w:rPr>
          <w:rFonts w:asciiTheme="minorHAnsi" w:hAnsiTheme="minorHAnsi" w:cstheme="minorHAnsi"/>
          <w:b/>
          <w:bCs/>
          <w:szCs w:val="22"/>
        </w:rPr>
        <w:t>ssessments (Project 127)</w:t>
      </w:r>
    </w:p>
    <w:p w14:paraId="43BD3DDB" w14:textId="77777777" w:rsidR="00D02C7F" w:rsidRPr="00476F89" w:rsidRDefault="00D02C7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05E29377" w14:textId="4826CDF3" w:rsidR="00771520" w:rsidRPr="00476F89" w:rsidRDefault="00684DC8"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This </w:t>
      </w:r>
      <w:r w:rsidR="00771520" w:rsidRPr="00476F89">
        <w:rPr>
          <w:rFonts w:asciiTheme="minorHAnsi" w:hAnsiTheme="minorHAnsi" w:cstheme="minorHAnsi"/>
          <w:szCs w:val="22"/>
        </w:rPr>
        <w:t xml:space="preserve">two-year </w:t>
      </w:r>
      <w:r w:rsidRPr="00476F89">
        <w:rPr>
          <w:rFonts w:asciiTheme="minorHAnsi" w:hAnsiTheme="minorHAnsi" w:cstheme="minorHAnsi"/>
          <w:szCs w:val="22"/>
        </w:rPr>
        <w:t xml:space="preserve">project aims to review and improve size data collection for WCPFC stock assessments by evaluating past and current methods, summarizing key changes, and providing guidance for stock assessment scientists. It will identify critical inadequacies or oversampling in sampling procedures and propose solutions for more consistent and reliable size composition data. Additionally, the project will address discrepancies in size data reported to WCPFC by working with relevant CCMs to enhance data accuracy and consistency. </w:t>
      </w:r>
    </w:p>
    <w:p w14:paraId="10D01970" w14:textId="77777777" w:rsidR="00771520" w:rsidRPr="00476F89" w:rsidRDefault="00771520"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3D9B90AC" w14:textId="08FA42DB" w:rsidR="00D02C7F" w:rsidRPr="00476F89" w:rsidRDefault="00684DC8"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SC21 will assess the progress report and provide recommendations if necessary.</w:t>
      </w:r>
      <w:r w:rsidR="00771520" w:rsidRPr="00476F89">
        <w:rPr>
          <w:rFonts w:asciiTheme="minorHAnsi" w:hAnsiTheme="minorHAnsi" w:cstheme="minorHAnsi"/>
          <w:szCs w:val="22"/>
        </w:rPr>
        <w:t xml:space="preserve"> </w:t>
      </w:r>
      <w:r w:rsidR="00AD4B81" w:rsidRPr="00476F89">
        <w:rPr>
          <w:rFonts w:asciiTheme="minorHAnsi" w:hAnsiTheme="minorHAnsi" w:cstheme="minorHAnsi"/>
          <w:szCs w:val="22"/>
        </w:rPr>
        <w:t>The final</w:t>
      </w:r>
      <w:r w:rsidR="00771520" w:rsidRPr="00476F89">
        <w:rPr>
          <w:rFonts w:asciiTheme="minorHAnsi" w:hAnsiTheme="minorHAnsi" w:cstheme="minorHAnsi"/>
          <w:szCs w:val="22"/>
        </w:rPr>
        <w:t xml:space="preserve"> report will be presented at SC22.</w:t>
      </w:r>
    </w:p>
    <w:p w14:paraId="3773CCC5"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27239853" w14:textId="2643CBFE" w:rsidR="00771520" w:rsidRPr="00476F89" w:rsidRDefault="00771520"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bookmarkStart w:id="14" w:name="_Hlk186326945"/>
      <w:bookmarkStart w:id="15" w:name="_Hlk186328082"/>
      <w:r w:rsidRPr="00476F89">
        <w:rPr>
          <w:rFonts w:asciiTheme="minorHAnsi" w:hAnsiTheme="minorHAnsi" w:cstheme="minorHAnsi"/>
          <w:b/>
          <w:bCs/>
          <w:szCs w:val="22"/>
        </w:rPr>
        <w:t>Stock connectivity scoping study</w:t>
      </w:r>
      <w:bookmarkEnd w:id="14"/>
      <w:bookmarkEnd w:id="15"/>
      <w:r w:rsidRPr="00476F89">
        <w:rPr>
          <w:rFonts w:asciiTheme="minorHAnsi" w:hAnsiTheme="minorHAnsi" w:cstheme="minorHAnsi"/>
          <w:b/>
          <w:bCs/>
          <w:szCs w:val="22"/>
        </w:rPr>
        <w:t xml:space="preserve"> (Project 128)</w:t>
      </w:r>
      <w:r w:rsidR="00E56C62">
        <w:rPr>
          <w:rFonts w:asciiTheme="minorHAnsi" w:hAnsiTheme="minorHAnsi" w:cstheme="minorHAnsi"/>
          <w:b/>
          <w:bCs/>
          <w:szCs w:val="22"/>
        </w:rPr>
        <w:t xml:space="preserve"> </w:t>
      </w:r>
    </w:p>
    <w:p w14:paraId="5D16DEB5" w14:textId="77777777" w:rsidR="00771520" w:rsidRPr="00476F89" w:rsidRDefault="00771520" w:rsidP="006818DE">
      <w:pPr>
        <w:pStyle w:val="ListParagraph"/>
        <w:widowControl w:val="0"/>
        <w:kinsoku w:val="0"/>
        <w:overflowPunct w:val="0"/>
        <w:autoSpaceDE w:val="0"/>
        <w:autoSpaceDN w:val="0"/>
        <w:adjustRightInd w:val="0"/>
        <w:snapToGrid w:val="0"/>
        <w:jc w:val="both"/>
        <w:rPr>
          <w:rFonts w:asciiTheme="minorHAnsi" w:hAnsiTheme="minorHAnsi" w:cstheme="minorHAnsi"/>
          <w:b/>
          <w:bCs/>
          <w:szCs w:val="22"/>
        </w:rPr>
      </w:pPr>
    </w:p>
    <w:p w14:paraId="786F7EC8" w14:textId="4C2C9F08" w:rsidR="00771520" w:rsidRPr="00476F89" w:rsidRDefault="00771520"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This project aims to assess the feasibility of investigating stock connectivity for yellowfin and skipjack tuna, with a focus on Region 2 (yellowfin) and Region 5 (skipjack) in the western Pacific and East Asia and their </w:t>
      </w:r>
      <w:r w:rsidR="00622310">
        <w:t xml:space="preserve">linkages </w:t>
      </w:r>
      <w:r w:rsidRPr="00476F89">
        <w:rPr>
          <w:rFonts w:asciiTheme="minorHAnsi" w:hAnsiTheme="minorHAnsi" w:cstheme="minorHAnsi"/>
          <w:szCs w:val="22"/>
        </w:rPr>
        <w:t xml:space="preserve">to the </w:t>
      </w:r>
      <w:r w:rsidR="00622310">
        <w:t xml:space="preserve">broader </w:t>
      </w:r>
      <w:r w:rsidRPr="00476F89">
        <w:rPr>
          <w:rFonts w:asciiTheme="minorHAnsi" w:hAnsiTheme="minorHAnsi" w:cstheme="minorHAnsi"/>
          <w:szCs w:val="22"/>
        </w:rPr>
        <w:t xml:space="preserve">WCPFC Convention Area. </w:t>
      </w:r>
      <w:r w:rsidR="00622310">
        <w:t>At SC20, the importance of reducing uncertainty in stock assessments and improving CMMs was emphasized, particularly through a better understanding of the biological distinctness and unique characteristics of these regions</w:t>
      </w:r>
      <w:r w:rsidRPr="00476F89">
        <w:rPr>
          <w:rFonts w:asciiTheme="minorHAnsi" w:hAnsiTheme="minorHAnsi" w:cstheme="minorHAnsi"/>
          <w:szCs w:val="22"/>
        </w:rPr>
        <w:t xml:space="preserve">. Project 128 </w:t>
      </w:r>
      <w:r w:rsidR="00622310">
        <w:rPr>
          <w:rFonts w:asciiTheme="minorHAnsi" w:hAnsiTheme="minorHAnsi" w:cstheme="minorHAnsi"/>
          <w:szCs w:val="22"/>
        </w:rPr>
        <w:t>delivers a comprehensive project proposal outlining</w:t>
      </w:r>
      <w:r w:rsidRPr="00476F89">
        <w:rPr>
          <w:rFonts w:asciiTheme="minorHAnsi" w:hAnsiTheme="minorHAnsi" w:cstheme="minorHAnsi"/>
          <w:szCs w:val="22"/>
        </w:rPr>
        <w:t xml:space="preserve"> the sampling framework, </w:t>
      </w:r>
      <w:r w:rsidR="00622310">
        <w:rPr>
          <w:rFonts w:asciiTheme="minorHAnsi" w:hAnsiTheme="minorHAnsi" w:cstheme="minorHAnsi"/>
          <w:szCs w:val="22"/>
        </w:rPr>
        <w:t>methodologies</w:t>
      </w:r>
      <w:r w:rsidRPr="00476F89">
        <w:rPr>
          <w:rFonts w:asciiTheme="minorHAnsi" w:hAnsiTheme="minorHAnsi" w:cstheme="minorHAnsi"/>
          <w:szCs w:val="22"/>
        </w:rPr>
        <w:t xml:space="preserve">, regional capacity, and </w:t>
      </w:r>
      <w:r w:rsidR="00622310">
        <w:rPr>
          <w:rFonts w:asciiTheme="minorHAnsi" w:hAnsiTheme="minorHAnsi" w:cstheme="minorHAnsi"/>
          <w:szCs w:val="22"/>
        </w:rPr>
        <w:t>estimated</w:t>
      </w:r>
      <w:r w:rsidRPr="00476F89">
        <w:rPr>
          <w:rFonts w:asciiTheme="minorHAnsi" w:hAnsiTheme="minorHAnsi" w:cstheme="minorHAnsi"/>
          <w:szCs w:val="22"/>
        </w:rPr>
        <w:t xml:space="preserve"> costs for future tissue-based genetic studies. </w:t>
      </w:r>
    </w:p>
    <w:p w14:paraId="3CCDA839" w14:textId="77777777" w:rsidR="00771520" w:rsidRPr="00476F89" w:rsidRDefault="00771520" w:rsidP="006818DE">
      <w:pPr>
        <w:adjustRightInd w:val="0"/>
        <w:snapToGrid w:val="0"/>
        <w:ind w:left="720"/>
        <w:jc w:val="both"/>
        <w:rPr>
          <w:rFonts w:asciiTheme="minorHAnsi" w:hAnsiTheme="minorHAnsi" w:cstheme="minorHAnsi"/>
          <w:szCs w:val="22"/>
        </w:rPr>
      </w:pPr>
    </w:p>
    <w:p w14:paraId="2134137D" w14:textId="67585EB7" w:rsidR="00771520" w:rsidRPr="00476F89" w:rsidRDefault="00771520" w:rsidP="006818DE">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 xml:space="preserve">SC21 will </w:t>
      </w:r>
      <w:r w:rsidR="00622310">
        <w:rPr>
          <w:rFonts w:asciiTheme="minorHAnsi" w:hAnsiTheme="minorHAnsi" w:cstheme="minorHAnsi"/>
          <w:szCs w:val="22"/>
        </w:rPr>
        <w:t>review</w:t>
      </w:r>
      <w:r w:rsidRPr="00476F89">
        <w:rPr>
          <w:rFonts w:asciiTheme="minorHAnsi" w:hAnsiTheme="minorHAnsi" w:cstheme="minorHAnsi"/>
          <w:szCs w:val="22"/>
        </w:rPr>
        <w:t xml:space="preserve"> the proposed </w:t>
      </w:r>
      <w:r w:rsidR="00622310">
        <w:rPr>
          <w:rFonts w:asciiTheme="minorHAnsi" w:hAnsiTheme="minorHAnsi" w:cstheme="minorHAnsi"/>
          <w:szCs w:val="22"/>
        </w:rPr>
        <w:t>terms of reference,</w:t>
      </w:r>
      <w:r w:rsidRPr="00476F89">
        <w:rPr>
          <w:rFonts w:asciiTheme="minorHAnsi" w:hAnsiTheme="minorHAnsi" w:cstheme="minorHAnsi"/>
          <w:szCs w:val="22"/>
        </w:rPr>
        <w:t xml:space="preserve"> </w:t>
      </w:r>
      <w:r w:rsidR="00622310">
        <w:rPr>
          <w:rFonts w:asciiTheme="minorHAnsi" w:hAnsiTheme="minorHAnsi" w:cstheme="minorHAnsi"/>
          <w:szCs w:val="22"/>
        </w:rPr>
        <w:t xml:space="preserve">overall project </w:t>
      </w:r>
      <w:r w:rsidRPr="00476F89">
        <w:rPr>
          <w:rFonts w:asciiTheme="minorHAnsi" w:hAnsiTheme="minorHAnsi" w:cstheme="minorHAnsi"/>
          <w:szCs w:val="22"/>
        </w:rPr>
        <w:t xml:space="preserve">budget, </w:t>
      </w:r>
      <w:ins w:id="16" w:author="SungKwon Soh" w:date="2025-05-18T21:56:00Z" w16du:dateUtc="2025-05-18T10:56:00Z">
        <w:r w:rsidR="00AC5819">
          <w:rPr>
            <w:rFonts w:asciiTheme="minorHAnsi" w:hAnsiTheme="minorHAnsi" w:cstheme="minorHAnsi"/>
            <w:szCs w:val="22"/>
          </w:rPr>
          <w:t>implementing agency</w:t>
        </w:r>
      </w:ins>
      <w:r w:rsidR="00622310">
        <w:rPr>
          <w:rFonts w:asciiTheme="minorHAnsi" w:hAnsiTheme="minorHAnsi" w:cstheme="minorHAnsi"/>
          <w:szCs w:val="22"/>
        </w:rPr>
        <w:t xml:space="preserve">, and how project outcomes can inform the 2028 skipjack and 2029 yellowfin stock assessments, as well as ongoing </w:t>
      </w:r>
      <w:r w:rsidRPr="00476F89">
        <w:rPr>
          <w:rFonts w:asciiTheme="minorHAnsi" w:hAnsiTheme="minorHAnsi" w:cstheme="minorHAnsi"/>
          <w:szCs w:val="22"/>
        </w:rPr>
        <w:t>harvest strategy development.</w:t>
      </w:r>
    </w:p>
    <w:p w14:paraId="3C631B93" w14:textId="77777777" w:rsidR="00771520" w:rsidRDefault="00771520"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7A9A7502" w14:textId="5319FD9F" w:rsidR="00C83287" w:rsidRPr="00476F89" w:rsidRDefault="00C83287" w:rsidP="006818DE">
      <w:pPr>
        <w:pStyle w:val="ListParagraph"/>
        <w:widowControl w:val="0"/>
        <w:numPr>
          <w:ilvl w:val="2"/>
          <w:numId w:val="27"/>
        </w:numPr>
        <w:kinsoku w:val="0"/>
        <w:overflowPunct w:val="0"/>
        <w:autoSpaceDE w:val="0"/>
        <w:autoSpaceDN w:val="0"/>
        <w:adjustRightInd w:val="0"/>
        <w:snapToGrid w:val="0"/>
        <w:jc w:val="both"/>
        <w:rPr>
          <w:rFonts w:asciiTheme="minorHAnsi" w:hAnsiTheme="minorHAnsi" w:cstheme="minorHAnsi"/>
          <w:b/>
          <w:bCs/>
          <w:szCs w:val="22"/>
        </w:rPr>
      </w:pPr>
      <w:r w:rsidRPr="006818DE">
        <w:rPr>
          <w:rFonts w:asciiTheme="minorHAnsi" w:eastAsia="Times New Roman" w:hAnsiTheme="minorHAnsi" w:cstheme="minorHAnsi"/>
          <w:b/>
          <w:bCs/>
          <w:szCs w:val="22"/>
        </w:rPr>
        <w:t>Research</w:t>
      </w:r>
      <w:r w:rsidRPr="00476F89">
        <w:rPr>
          <w:rFonts w:asciiTheme="minorHAnsi" w:hAnsiTheme="minorHAnsi" w:cstheme="minorHAnsi"/>
          <w:b/>
          <w:bCs/>
          <w:szCs w:val="22"/>
        </w:rPr>
        <w:t xml:space="preserve"> Plan</w:t>
      </w:r>
      <w:r w:rsidR="0078128C" w:rsidRPr="00476F89">
        <w:rPr>
          <w:rFonts w:asciiTheme="minorHAnsi" w:hAnsiTheme="minorHAnsi" w:cstheme="minorHAnsi"/>
          <w:b/>
          <w:bCs/>
          <w:szCs w:val="22"/>
        </w:rPr>
        <w:t xml:space="preserve"> Update</w:t>
      </w:r>
    </w:p>
    <w:p w14:paraId="409E5763" w14:textId="77777777" w:rsidR="00B1470F" w:rsidRPr="00476F89" w:rsidRDefault="00B1470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15452348" w14:textId="599F1936" w:rsidR="00EE7D28" w:rsidRPr="00476F89" w:rsidRDefault="00BD69E1"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t>
      </w:r>
      <w:r w:rsidR="00EE7D28" w:rsidRPr="00476F89">
        <w:rPr>
          <w:rFonts w:asciiTheme="minorHAnsi" w:hAnsiTheme="minorHAnsi" w:cstheme="minorHAnsi"/>
          <w:szCs w:val="22"/>
        </w:rPr>
        <w:t>will review the progress of the following research plan</w:t>
      </w:r>
      <w:r w:rsidR="00095622" w:rsidRPr="00476F89">
        <w:rPr>
          <w:rFonts w:asciiTheme="minorHAnsi" w:hAnsiTheme="minorHAnsi" w:cstheme="minorHAnsi"/>
          <w:szCs w:val="22"/>
        </w:rPr>
        <w:t>s</w:t>
      </w:r>
      <w:r w:rsidR="00EE7D28" w:rsidRPr="00476F89">
        <w:rPr>
          <w:rFonts w:asciiTheme="minorHAnsi" w:hAnsiTheme="minorHAnsi" w:cstheme="minorHAnsi"/>
          <w:szCs w:val="22"/>
        </w:rPr>
        <w:t xml:space="preserve"> and provide recommendations for </w:t>
      </w:r>
      <w:r w:rsidR="0078128C" w:rsidRPr="00476F89">
        <w:rPr>
          <w:rFonts w:asciiTheme="minorHAnsi" w:hAnsiTheme="minorHAnsi" w:cstheme="minorHAnsi"/>
          <w:szCs w:val="22"/>
        </w:rPr>
        <w:lastRenderedPageBreak/>
        <w:t xml:space="preserve">any </w:t>
      </w:r>
      <w:r w:rsidR="00F77089" w:rsidRPr="00476F89">
        <w:rPr>
          <w:rFonts w:asciiTheme="minorHAnsi" w:hAnsiTheme="minorHAnsi" w:cstheme="minorHAnsi"/>
          <w:szCs w:val="22"/>
        </w:rPr>
        <w:t xml:space="preserve">plan </w:t>
      </w:r>
      <w:r w:rsidR="007959C4" w:rsidRPr="00476F89">
        <w:rPr>
          <w:rFonts w:asciiTheme="minorHAnsi" w:hAnsiTheme="minorHAnsi" w:cstheme="minorHAnsi"/>
          <w:szCs w:val="22"/>
        </w:rPr>
        <w:t>updates</w:t>
      </w:r>
      <w:r w:rsidR="00EE7D28" w:rsidRPr="00476F89">
        <w:rPr>
          <w:rFonts w:asciiTheme="minorHAnsi" w:hAnsiTheme="minorHAnsi" w:cstheme="minorHAnsi"/>
          <w:szCs w:val="22"/>
        </w:rPr>
        <w:t xml:space="preserve">. </w:t>
      </w:r>
    </w:p>
    <w:p w14:paraId="2D3EC38A" w14:textId="77777777" w:rsidR="00B1470F" w:rsidRPr="00476F89" w:rsidRDefault="00B1470F"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00300BAA" w14:textId="2C2C1DD1" w:rsidR="00C83287" w:rsidRPr="00476F89" w:rsidRDefault="00C83287"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Tuna Assessment Research Plan</w:t>
      </w:r>
      <w:r w:rsidR="00CE1C98" w:rsidRPr="00476F89">
        <w:rPr>
          <w:rFonts w:asciiTheme="minorHAnsi" w:hAnsiTheme="minorHAnsi" w:cstheme="minorHAnsi"/>
          <w:szCs w:val="22"/>
        </w:rPr>
        <w:t xml:space="preserve"> (2023 – 2026)</w:t>
      </w:r>
      <w:r w:rsidRPr="00476F89">
        <w:rPr>
          <w:rFonts w:asciiTheme="minorHAnsi" w:hAnsiTheme="minorHAnsi" w:cstheme="minorHAnsi"/>
          <w:szCs w:val="22"/>
        </w:rPr>
        <w:t xml:space="preserve"> update</w:t>
      </w:r>
    </w:p>
    <w:p w14:paraId="5F660A0A" w14:textId="77777777" w:rsidR="00B1470F" w:rsidRPr="00476F89" w:rsidRDefault="00B1470F" w:rsidP="002E236C">
      <w:pPr>
        <w:autoSpaceDE w:val="0"/>
        <w:autoSpaceDN w:val="0"/>
        <w:adjustRightInd w:val="0"/>
        <w:snapToGrid w:val="0"/>
        <w:ind w:left="1800"/>
        <w:jc w:val="both"/>
        <w:rPr>
          <w:rFonts w:asciiTheme="minorHAnsi" w:hAnsiTheme="minorHAnsi" w:cstheme="minorHAnsi"/>
          <w:szCs w:val="22"/>
        </w:rPr>
      </w:pPr>
    </w:p>
    <w:p w14:paraId="132C7952" w14:textId="4995470F" w:rsidR="00F00B33" w:rsidRPr="00476F89" w:rsidRDefault="00BD69E1" w:rsidP="006818DE">
      <w:pPr>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287DAE" w:rsidRPr="00476F89">
        <w:rPr>
          <w:rFonts w:asciiTheme="minorHAnsi" w:hAnsiTheme="minorHAnsi" w:cstheme="minorHAnsi"/>
          <w:szCs w:val="22"/>
        </w:rPr>
        <w:t>notes that research recommendations in Para 262</w:t>
      </w:r>
      <w:r w:rsidR="009F45CF" w:rsidRPr="00476F89">
        <w:rPr>
          <w:rStyle w:val="FootnoteReference"/>
          <w:rFonts w:asciiTheme="minorHAnsi" w:hAnsiTheme="minorHAnsi" w:cstheme="minorHAnsi"/>
          <w:szCs w:val="22"/>
        </w:rPr>
        <w:footnoteReference w:id="5"/>
      </w:r>
      <w:r w:rsidR="00287DAE" w:rsidRPr="00476F89">
        <w:rPr>
          <w:rFonts w:asciiTheme="minorHAnsi" w:hAnsiTheme="minorHAnsi" w:cstheme="minorHAnsi"/>
          <w:szCs w:val="22"/>
        </w:rPr>
        <w:t xml:space="preserve"> </w:t>
      </w:r>
      <w:r w:rsidR="00212AB9">
        <w:rPr>
          <w:rFonts w:asciiTheme="minorHAnsi" w:hAnsiTheme="minorHAnsi" w:cstheme="minorHAnsi"/>
          <w:szCs w:val="22"/>
        </w:rPr>
        <w:t>of</w:t>
      </w:r>
      <w:r w:rsidR="00287DAE" w:rsidRPr="00476F89">
        <w:rPr>
          <w:rFonts w:asciiTheme="minorHAnsi" w:hAnsiTheme="minorHAnsi" w:cstheme="minorHAnsi"/>
          <w:szCs w:val="22"/>
        </w:rPr>
        <w:t xml:space="preserve"> the SC19 Summary Report were suggested </w:t>
      </w:r>
      <w:r w:rsidR="00212AB9">
        <w:rPr>
          <w:rFonts w:asciiTheme="minorHAnsi" w:hAnsiTheme="minorHAnsi" w:cstheme="minorHAnsi"/>
          <w:szCs w:val="22"/>
        </w:rPr>
        <w:t>for inclusion</w:t>
      </w:r>
      <w:r w:rsidR="00287DAE" w:rsidRPr="00476F89">
        <w:rPr>
          <w:rFonts w:asciiTheme="minorHAnsi" w:hAnsiTheme="minorHAnsi" w:cstheme="minorHAnsi"/>
          <w:szCs w:val="22"/>
        </w:rPr>
        <w:t xml:space="preserve"> in the </w:t>
      </w:r>
      <w:hyperlink r:id="rId25" w:history="1">
        <w:r w:rsidR="00287DAE" w:rsidRPr="00212AB9">
          <w:rPr>
            <w:rStyle w:val="Hyperlink"/>
            <w:rFonts w:asciiTheme="minorHAnsi" w:hAnsiTheme="minorHAnsi" w:cstheme="minorHAnsi"/>
            <w:i/>
            <w:iCs/>
            <w:szCs w:val="22"/>
          </w:rPr>
          <w:t>Tuna Assessment Research Plan</w:t>
        </w:r>
      </w:hyperlink>
      <w:r w:rsidR="00287DAE" w:rsidRPr="00476F89">
        <w:rPr>
          <w:rFonts w:asciiTheme="minorHAnsi" w:hAnsiTheme="minorHAnsi" w:cstheme="minorHAnsi"/>
          <w:szCs w:val="22"/>
        </w:rPr>
        <w:t>.</w:t>
      </w:r>
    </w:p>
    <w:p w14:paraId="3BE77F42" w14:textId="77777777" w:rsidR="00476F89" w:rsidRPr="00476F89" w:rsidRDefault="00476F89" w:rsidP="002E236C">
      <w:pPr>
        <w:pStyle w:val="ListParagraph"/>
        <w:widowControl w:val="0"/>
        <w:kinsoku w:val="0"/>
        <w:overflowPunct w:val="0"/>
        <w:autoSpaceDE w:val="0"/>
        <w:autoSpaceDN w:val="0"/>
        <w:adjustRightInd w:val="0"/>
        <w:snapToGrid w:val="0"/>
        <w:ind w:left="1800"/>
        <w:jc w:val="both"/>
        <w:rPr>
          <w:rFonts w:asciiTheme="minorHAnsi" w:hAnsiTheme="minorHAnsi" w:cstheme="minorHAnsi"/>
          <w:szCs w:val="22"/>
        </w:rPr>
      </w:pPr>
    </w:p>
    <w:p w14:paraId="4E3C300E" w14:textId="086ACE42" w:rsidR="00C83287" w:rsidRPr="00476F89" w:rsidRDefault="00C83287"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Billfish </w:t>
      </w:r>
      <w:r w:rsidR="00FF2548" w:rsidRPr="00476F89">
        <w:rPr>
          <w:rFonts w:asciiTheme="minorHAnsi" w:hAnsiTheme="minorHAnsi" w:cstheme="minorHAnsi"/>
          <w:szCs w:val="22"/>
        </w:rPr>
        <w:t>Research</w:t>
      </w:r>
      <w:r w:rsidRPr="00476F89">
        <w:rPr>
          <w:rFonts w:asciiTheme="minorHAnsi" w:hAnsiTheme="minorHAnsi" w:cstheme="minorHAnsi"/>
          <w:szCs w:val="22"/>
        </w:rPr>
        <w:t xml:space="preserve"> Plan </w:t>
      </w:r>
      <w:r w:rsidR="00CE1C98" w:rsidRPr="00476F89">
        <w:rPr>
          <w:rFonts w:asciiTheme="minorHAnsi" w:hAnsiTheme="minorHAnsi" w:cstheme="minorHAnsi"/>
          <w:szCs w:val="22"/>
        </w:rPr>
        <w:t xml:space="preserve">(2023 – 2030) </w:t>
      </w:r>
      <w:r w:rsidRPr="00476F89">
        <w:rPr>
          <w:rFonts w:asciiTheme="minorHAnsi" w:hAnsiTheme="minorHAnsi" w:cstheme="minorHAnsi"/>
          <w:szCs w:val="22"/>
        </w:rPr>
        <w:t>update</w:t>
      </w:r>
    </w:p>
    <w:p w14:paraId="42B344B6" w14:textId="77777777" w:rsidR="00B1470F" w:rsidRPr="00476F89" w:rsidRDefault="00B1470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0FECEBC8" w14:textId="5C411D7D" w:rsidR="009B1FDD" w:rsidRPr="00476F89" w:rsidRDefault="00BD69E1"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t>
      </w:r>
      <w:r w:rsidR="009B1FDD" w:rsidRPr="00476F89">
        <w:rPr>
          <w:rFonts w:asciiTheme="minorHAnsi" w:hAnsiTheme="minorHAnsi" w:cstheme="minorHAnsi"/>
          <w:szCs w:val="22"/>
        </w:rPr>
        <w:t xml:space="preserve">will review the </w:t>
      </w:r>
      <w:hyperlink r:id="rId26" w:history="1">
        <w:r w:rsidR="009B1FDD" w:rsidRPr="00212AB9">
          <w:rPr>
            <w:rStyle w:val="Hyperlink"/>
            <w:rFonts w:asciiTheme="minorHAnsi" w:hAnsiTheme="minorHAnsi" w:cstheme="minorHAnsi"/>
            <w:i/>
            <w:iCs/>
            <w:szCs w:val="22"/>
          </w:rPr>
          <w:t>Billfish Research Plan</w:t>
        </w:r>
      </w:hyperlink>
      <w:r w:rsidR="009B1FDD" w:rsidRPr="00476F89">
        <w:rPr>
          <w:rFonts w:asciiTheme="minorHAnsi" w:hAnsiTheme="minorHAnsi" w:cstheme="minorHAnsi"/>
          <w:szCs w:val="22"/>
        </w:rPr>
        <w:t xml:space="preserve"> and provide any updates as needed.</w:t>
      </w:r>
    </w:p>
    <w:p w14:paraId="7E3B0652" w14:textId="66AE9537" w:rsidR="00476F89" w:rsidRPr="00476F89" w:rsidRDefault="009B1FDD" w:rsidP="000E11C6">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 xml:space="preserve"> </w:t>
      </w:r>
    </w:p>
    <w:p w14:paraId="76481506" w14:textId="4739B9FF" w:rsidR="009B1FDD" w:rsidRPr="00476F89" w:rsidRDefault="009B1FDD"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Review</w:t>
      </w:r>
      <w:r w:rsidRPr="00476F89">
        <w:rPr>
          <w:rFonts w:asciiTheme="minorHAnsi" w:eastAsiaTheme="minorEastAsia" w:hAnsiTheme="minorHAnsi" w:cstheme="minorHAnsi"/>
          <w:szCs w:val="22"/>
        </w:rPr>
        <w:t xml:space="preserve"> of</w:t>
      </w:r>
      <w:r w:rsidRPr="00476F89">
        <w:rPr>
          <w:rFonts w:asciiTheme="minorHAnsi" w:hAnsiTheme="minorHAnsi" w:cstheme="minorHAnsi"/>
          <w:szCs w:val="22"/>
        </w:rPr>
        <w:t xml:space="preserve"> the Shark Research Plan</w:t>
      </w:r>
      <w:r w:rsidRPr="00476F89">
        <w:rPr>
          <w:rFonts w:asciiTheme="minorHAnsi" w:eastAsiaTheme="minorEastAsia" w:hAnsiTheme="minorHAnsi" w:cstheme="minorHAnsi"/>
          <w:szCs w:val="22"/>
        </w:rPr>
        <w:t xml:space="preserve"> 2021-2030</w:t>
      </w:r>
    </w:p>
    <w:p w14:paraId="465B7B78" w14:textId="77777777" w:rsidR="009B1FDD" w:rsidRPr="00476F89" w:rsidRDefault="009B1FDD" w:rsidP="002E236C">
      <w:pPr>
        <w:widowControl w:val="0"/>
        <w:adjustRightInd w:val="0"/>
        <w:snapToGrid w:val="0"/>
        <w:ind w:left="1440"/>
        <w:jc w:val="both"/>
        <w:rPr>
          <w:rFonts w:asciiTheme="minorHAnsi" w:eastAsiaTheme="minorEastAsia" w:hAnsiTheme="minorHAnsi" w:cstheme="minorHAnsi"/>
          <w:szCs w:val="22"/>
        </w:rPr>
      </w:pPr>
    </w:p>
    <w:p w14:paraId="3E9C80D6" w14:textId="04A48323" w:rsidR="009B1FDD" w:rsidRPr="00476F89" w:rsidRDefault="00BD69E1" w:rsidP="006818DE">
      <w:pPr>
        <w:widowControl w:val="0"/>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SC21 </w:t>
      </w:r>
      <w:r w:rsidR="009B1FDD" w:rsidRPr="00476F89">
        <w:rPr>
          <w:rFonts w:asciiTheme="minorHAnsi" w:eastAsiaTheme="minorEastAsia" w:hAnsiTheme="minorHAnsi" w:cstheme="minorHAnsi"/>
          <w:szCs w:val="22"/>
        </w:rPr>
        <w:t xml:space="preserve">will review the results of </w:t>
      </w:r>
      <w:r w:rsidR="00212AB9">
        <w:rPr>
          <w:rFonts w:asciiTheme="minorHAnsi" w:eastAsiaTheme="minorEastAsia" w:hAnsiTheme="minorHAnsi" w:cstheme="minorHAnsi"/>
          <w:szCs w:val="22"/>
        </w:rPr>
        <w:t>SC20-</w:t>
      </w:r>
      <w:r w:rsidR="009B1FDD" w:rsidRPr="00476F89">
        <w:rPr>
          <w:rFonts w:asciiTheme="minorHAnsi" w:eastAsiaTheme="minorEastAsia" w:hAnsiTheme="minorHAnsi" w:cstheme="minorHAnsi"/>
          <w:szCs w:val="22"/>
        </w:rPr>
        <w:t>ISG</w:t>
      </w:r>
      <w:r w:rsidR="00212AB9">
        <w:rPr>
          <w:rFonts w:asciiTheme="minorHAnsi" w:eastAsiaTheme="minorEastAsia" w:hAnsiTheme="minorHAnsi" w:cstheme="minorHAnsi"/>
          <w:szCs w:val="22"/>
        </w:rPr>
        <w:t>05</w:t>
      </w:r>
      <w:r w:rsidR="009B1FDD" w:rsidRPr="00476F89">
        <w:rPr>
          <w:rFonts w:asciiTheme="minorHAnsi" w:eastAsiaTheme="minorEastAsia" w:hAnsiTheme="minorHAnsi" w:cstheme="minorHAnsi"/>
          <w:szCs w:val="22"/>
        </w:rPr>
        <w:t xml:space="preserve">-Sharks </w:t>
      </w:r>
      <w:r w:rsidR="00212AB9">
        <w:rPr>
          <w:rFonts w:asciiTheme="minorHAnsi" w:eastAsiaTheme="minorEastAsia" w:hAnsiTheme="minorHAnsi" w:cstheme="minorHAnsi"/>
          <w:szCs w:val="22"/>
        </w:rPr>
        <w:t xml:space="preserve">(Attachment G, SC20 Summary Report) </w:t>
      </w:r>
      <w:r w:rsidR="009B1FDD" w:rsidRPr="00476F89">
        <w:rPr>
          <w:rFonts w:asciiTheme="minorHAnsi" w:eastAsiaTheme="minorEastAsia" w:hAnsiTheme="minorHAnsi" w:cstheme="minorHAnsi"/>
          <w:szCs w:val="22"/>
        </w:rPr>
        <w:t xml:space="preserve">and provide recommendations or amendments to the </w:t>
      </w:r>
      <w:hyperlink r:id="rId27" w:history="1">
        <w:r w:rsidR="009B1FDD" w:rsidRPr="00212AB9">
          <w:rPr>
            <w:rStyle w:val="Hyperlink"/>
            <w:rFonts w:asciiTheme="minorHAnsi" w:hAnsiTheme="minorHAnsi" w:cstheme="minorHAnsi"/>
            <w:i/>
            <w:iCs/>
            <w:szCs w:val="22"/>
          </w:rPr>
          <w:t>Shark Research Plan</w:t>
        </w:r>
      </w:hyperlink>
      <w:r w:rsidR="009B1FDD" w:rsidRPr="00476F89">
        <w:rPr>
          <w:rFonts w:asciiTheme="minorHAnsi" w:eastAsiaTheme="minorEastAsia" w:hAnsiTheme="minorHAnsi" w:cstheme="minorHAnsi"/>
          <w:szCs w:val="22"/>
        </w:rPr>
        <w:t xml:space="preserve"> 2021-2030.</w:t>
      </w:r>
    </w:p>
    <w:p w14:paraId="437FEB8E" w14:textId="77777777" w:rsidR="00476F89" w:rsidRPr="00476F89" w:rsidRDefault="00476F89"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b/>
          <w:szCs w:val="22"/>
        </w:rPr>
      </w:pPr>
    </w:p>
    <w:p w14:paraId="76C769FA" w14:textId="48C967E7" w:rsidR="00D90441" w:rsidRPr="00476F89" w:rsidRDefault="00D90441"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6818DE">
        <w:rPr>
          <w:rFonts w:asciiTheme="minorHAnsi" w:hAnsiTheme="minorHAnsi" w:cstheme="minorHAnsi"/>
          <w:szCs w:val="22"/>
        </w:rPr>
        <w:t>WCPFC</w:t>
      </w:r>
      <w:r w:rsidRPr="00476F89">
        <w:rPr>
          <w:rFonts w:asciiTheme="minorHAnsi" w:eastAsiaTheme="minorEastAsia" w:hAnsiTheme="minorHAnsi" w:cstheme="minorHAnsi"/>
          <w:szCs w:val="22"/>
          <w:lang w:val="en-GB"/>
        </w:rPr>
        <w:t xml:space="preserve"> tuna biological sampling plan</w:t>
      </w:r>
    </w:p>
    <w:p w14:paraId="4E6F0B6A" w14:textId="77777777" w:rsidR="00D90441" w:rsidRPr="00476F89" w:rsidRDefault="00D90441"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5C66730A" w14:textId="427EDF07" w:rsidR="00D90441" w:rsidRPr="00476F89" w:rsidRDefault="00D90441"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SC21 will review SSP’s tuna biological sampling plan and endorse the plan as needed.</w:t>
      </w:r>
    </w:p>
    <w:p w14:paraId="05A4AE76"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Cs w:val="22"/>
        </w:rPr>
      </w:pPr>
    </w:p>
    <w:p w14:paraId="6F46C952" w14:textId="79F746A1" w:rsidR="00D90441" w:rsidRPr="00476F89" w:rsidRDefault="00D90441" w:rsidP="006818DE">
      <w:pPr>
        <w:pStyle w:val="ListParagraph"/>
        <w:widowControl w:val="0"/>
        <w:numPr>
          <w:ilvl w:val="3"/>
          <w:numId w:val="27"/>
        </w:numPr>
        <w:kinsoku w:val="0"/>
        <w:overflowPunct w:val="0"/>
        <w:autoSpaceDE w:val="0"/>
        <w:autoSpaceDN w:val="0"/>
        <w:adjustRightInd w:val="0"/>
        <w:snapToGrid w:val="0"/>
        <w:jc w:val="both"/>
        <w:rPr>
          <w:rFonts w:asciiTheme="minorHAnsi" w:hAnsiTheme="minorHAnsi" w:cstheme="minorHAnsi"/>
          <w:szCs w:val="22"/>
        </w:rPr>
      </w:pPr>
      <w:r w:rsidRPr="006818DE">
        <w:rPr>
          <w:rFonts w:asciiTheme="minorHAnsi" w:hAnsiTheme="minorHAnsi" w:cstheme="minorHAnsi"/>
          <w:szCs w:val="22"/>
        </w:rPr>
        <w:t>WCPFC</w:t>
      </w:r>
      <w:r w:rsidRPr="00476F89">
        <w:rPr>
          <w:rFonts w:asciiTheme="minorHAnsi" w:eastAsiaTheme="minorEastAsia" w:hAnsiTheme="minorHAnsi" w:cstheme="minorHAnsi"/>
          <w:szCs w:val="22"/>
          <w:lang w:val="en-GB"/>
        </w:rPr>
        <w:t xml:space="preserve"> billfish biological sampling plan</w:t>
      </w:r>
    </w:p>
    <w:p w14:paraId="3225DE84" w14:textId="77777777" w:rsidR="009B1FDD" w:rsidRPr="00476F89" w:rsidRDefault="009B1FDD"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6BB3733D" w14:textId="79E23AB6" w:rsidR="00D90441" w:rsidRPr="00476F89" w:rsidRDefault="00D90441"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SC21 will review SSP’s billfish biological sampling plan and endorse the plan as needed.</w:t>
      </w:r>
    </w:p>
    <w:p w14:paraId="1A0EE168"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2121248D" w14:textId="68A9EC6A" w:rsidR="00D973FA" w:rsidRPr="00476F89" w:rsidRDefault="00D973FA" w:rsidP="006818DE">
      <w:pPr>
        <w:pStyle w:val="ListParagraph"/>
        <w:widowControl w:val="0"/>
        <w:numPr>
          <w:ilvl w:val="1"/>
          <w:numId w:val="27"/>
        </w:numPr>
        <w:kinsoku w:val="0"/>
        <w:overflowPunct w:val="0"/>
        <w:autoSpaceDE w:val="0"/>
        <w:autoSpaceDN w:val="0"/>
        <w:adjustRightInd w:val="0"/>
        <w:snapToGrid w:val="0"/>
        <w:ind w:left="0" w:firstLine="0"/>
        <w:jc w:val="both"/>
        <w:rPr>
          <w:rFonts w:asciiTheme="minorHAnsi" w:hAnsiTheme="minorHAnsi" w:cstheme="minorHAnsi"/>
          <w:b/>
          <w:bCs/>
          <w:szCs w:val="22"/>
        </w:rPr>
      </w:pPr>
      <w:r w:rsidRPr="00476F89">
        <w:rPr>
          <w:rFonts w:asciiTheme="minorHAnsi" w:hAnsiTheme="minorHAnsi" w:cstheme="minorHAnsi"/>
          <w:b/>
          <w:bCs/>
          <w:szCs w:val="22"/>
        </w:rPr>
        <w:t>Other SA issues</w:t>
      </w:r>
    </w:p>
    <w:p w14:paraId="7834EAD0" w14:textId="77777777" w:rsidR="00D973FA" w:rsidRPr="00476F89" w:rsidRDefault="00D973FA"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6364235B" w14:textId="3DE63F20" w:rsidR="00E51472" w:rsidRPr="00476F89" w:rsidRDefault="00E51472"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SC21 may consider any other issues that are not covered under the Stock Assessment Theme agenda items.</w:t>
      </w:r>
    </w:p>
    <w:p w14:paraId="7038765A" w14:textId="77777777" w:rsidR="00E51472" w:rsidRPr="00476F89" w:rsidRDefault="00E51472"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7D80C78C" w14:textId="77777777" w:rsidR="00AD4B81" w:rsidRPr="00476F89" w:rsidRDefault="00AD4B81"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3C7B9E03" w14:textId="77777777" w:rsidR="008A67FE" w:rsidRPr="00476F89" w:rsidRDefault="008A67FE" w:rsidP="002E236C">
      <w:pPr>
        <w:pStyle w:val="ListParagraph"/>
        <w:widowControl w:val="0"/>
        <w:numPr>
          <w:ilvl w:val="0"/>
          <w:numId w:val="12"/>
        </w:numPr>
        <w:tabs>
          <w:tab w:val="clear" w:pos="2160"/>
          <w:tab w:val="num" w:pos="2880"/>
        </w:tabs>
        <w:kinsoku w:val="0"/>
        <w:overflowPunct w:val="0"/>
        <w:autoSpaceDE w:val="0"/>
        <w:autoSpaceDN w:val="0"/>
        <w:adjustRightInd w:val="0"/>
        <w:snapToGrid w:val="0"/>
        <w:ind w:left="2880"/>
        <w:jc w:val="both"/>
        <w:rPr>
          <w:rFonts w:asciiTheme="minorHAnsi" w:hAnsiTheme="minorHAnsi" w:cstheme="minorHAnsi"/>
          <w:b/>
          <w:vanish/>
          <w:szCs w:val="22"/>
        </w:rPr>
      </w:pPr>
    </w:p>
    <w:p w14:paraId="6D69A9DC" w14:textId="18BFF38D" w:rsidR="008A47BB" w:rsidRPr="00476F89" w:rsidRDefault="00212AB9" w:rsidP="006818DE">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Cs w:val="22"/>
        </w:rPr>
      </w:pPr>
      <w:r>
        <w:rPr>
          <w:rFonts w:asciiTheme="minorHAnsi" w:hAnsiTheme="minorHAnsi" w:cstheme="minorHAnsi"/>
          <w:b/>
          <w:szCs w:val="22"/>
        </w:rPr>
        <w:t>MANAGEMENT</w:t>
      </w:r>
      <w:r w:rsidR="008C6C8B" w:rsidRPr="00476F89">
        <w:rPr>
          <w:rFonts w:asciiTheme="minorHAnsi" w:hAnsiTheme="minorHAnsi" w:cstheme="minorHAnsi"/>
          <w:b/>
          <w:szCs w:val="22"/>
        </w:rPr>
        <w:t xml:space="preserve"> </w:t>
      </w:r>
      <w:r w:rsidR="008A47BB" w:rsidRPr="00476F89">
        <w:rPr>
          <w:rFonts w:asciiTheme="minorHAnsi" w:hAnsiTheme="minorHAnsi" w:cstheme="minorHAnsi"/>
          <w:b/>
          <w:szCs w:val="22"/>
        </w:rPr>
        <w:t>ISSUES THEME</w:t>
      </w:r>
    </w:p>
    <w:p w14:paraId="09A655C9" w14:textId="77777777" w:rsidR="008A47BB" w:rsidRPr="00476F89" w:rsidRDefault="008A47BB"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4D35B30C" w14:textId="77777777" w:rsidR="008A47BB" w:rsidRPr="00476F89" w:rsidRDefault="008A47BB" w:rsidP="002E236C">
      <w:pPr>
        <w:pStyle w:val="ListParagraph"/>
        <w:widowControl w:val="0"/>
        <w:numPr>
          <w:ilvl w:val="0"/>
          <w:numId w:val="4"/>
        </w:numPr>
        <w:tabs>
          <w:tab w:val="clear" w:pos="360"/>
          <w:tab w:val="num" w:pos="1080"/>
        </w:tabs>
        <w:kinsoku w:val="0"/>
        <w:overflowPunct w:val="0"/>
        <w:autoSpaceDE w:val="0"/>
        <w:autoSpaceDN w:val="0"/>
        <w:adjustRightInd w:val="0"/>
        <w:snapToGrid w:val="0"/>
        <w:ind w:left="1080"/>
        <w:jc w:val="both"/>
        <w:rPr>
          <w:rFonts w:asciiTheme="minorHAnsi" w:hAnsiTheme="minorHAnsi" w:cstheme="minorHAnsi"/>
          <w:b/>
          <w:vanish/>
          <w:szCs w:val="22"/>
        </w:rPr>
      </w:pPr>
    </w:p>
    <w:p w14:paraId="2022A196" w14:textId="77777777" w:rsidR="008A47BB" w:rsidRPr="00476F89" w:rsidRDefault="008A47BB" w:rsidP="002E236C">
      <w:pPr>
        <w:pStyle w:val="ListParagraph"/>
        <w:widowControl w:val="0"/>
        <w:numPr>
          <w:ilvl w:val="0"/>
          <w:numId w:val="4"/>
        </w:numPr>
        <w:tabs>
          <w:tab w:val="clear" w:pos="360"/>
          <w:tab w:val="num" w:pos="1080"/>
        </w:tabs>
        <w:kinsoku w:val="0"/>
        <w:overflowPunct w:val="0"/>
        <w:autoSpaceDE w:val="0"/>
        <w:autoSpaceDN w:val="0"/>
        <w:adjustRightInd w:val="0"/>
        <w:snapToGrid w:val="0"/>
        <w:ind w:left="1080"/>
        <w:jc w:val="both"/>
        <w:rPr>
          <w:rFonts w:asciiTheme="minorHAnsi" w:hAnsiTheme="minorHAnsi" w:cstheme="minorHAnsi"/>
          <w:b/>
          <w:vanish/>
          <w:szCs w:val="22"/>
        </w:rPr>
      </w:pPr>
    </w:p>
    <w:p w14:paraId="6B9DC33E" w14:textId="15ADE832" w:rsidR="002F2864" w:rsidRPr="00476F89" w:rsidRDefault="00212AB9" w:rsidP="006818DE">
      <w:pPr>
        <w:widowControl w:val="0"/>
        <w:numPr>
          <w:ilvl w:val="1"/>
          <w:numId w:val="4"/>
        </w:numPr>
        <w:tabs>
          <w:tab w:val="clear" w:pos="720"/>
        </w:tabs>
        <w:kinsoku w:val="0"/>
        <w:overflowPunct w:val="0"/>
        <w:autoSpaceDE w:val="0"/>
        <w:autoSpaceDN w:val="0"/>
        <w:adjustRightInd w:val="0"/>
        <w:snapToGrid w:val="0"/>
        <w:jc w:val="both"/>
        <w:rPr>
          <w:rFonts w:asciiTheme="minorHAnsi" w:hAnsiTheme="minorHAnsi" w:cstheme="minorHAnsi"/>
          <w:b/>
          <w:szCs w:val="22"/>
        </w:rPr>
      </w:pPr>
      <w:r>
        <w:rPr>
          <w:rFonts w:asciiTheme="minorHAnsi" w:eastAsiaTheme="minorEastAsia" w:hAnsiTheme="minorHAnsi" w:cstheme="minorHAnsi"/>
          <w:b/>
          <w:szCs w:val="22"/>
        </w:rPr>
        <w:t>Development</w:t>
      </w:r>
      <w:r w:rsidR="002F2864" w:rsidRPr="00476F89">
        <w:rPr>
          <w:rFonts w:asciiTheme="minorHAnsi" w:eastAsiaTheme="minorEastAsia" w:hAnsiTheme="minorHAnsi" w:cstheme="minorHAnsi"/>
          <w:b/>
          <w:szCs w:val="22"/>
        </w:rPr>
        <w:t xml:space="preserve"> of </w:t>
      </w:r>
      <w:r w:rsidR="00F77089" w:rsidRPr="00476F89">
        <w:rPr>
          <w:rFonts w:asciiTheme="minorHAnsi" w:eastAsiaTheme="minorEastAsia" w:hAnsiTheme="minorHAnsi" w:cstheme="minorHAnsi"/>
          <w:b/>
          <w:szCs w:val="22"/>
        </w:rPr>
        <w:t xml:space="preserve">the WCPFC </w:t>
      </w:r>
      <w:r w:rsidR="002F2864" w:rsidRPr="00476F89">
        <w:rPr>
          <w:rFonts w:asciiTheme="minorHAnsi" w:eastAsiaTheme="minorEastAsia" w:hAnsiTheme="minorHAnsi" w:cstheme="minorHAnsi"/>
          <w:b/>
          <w:szCs w:val="22"/>
        </w:rPr>
        <w:t>harvest strategy framework</w:t>
      </w:r>
      <w:r w:rsidR="00F32465" w:rsidRPr="00476F89">
        <w:rPr>
          <w:rFonts w:asciiTheme="minorHAnsi" w:eastAsiaTheme="minorEastAsia" w:hAnsiTheme="minorHAnsi" w:cstheme="minorHAnsi"/>
          <w:b/>
          <w:szCs w:val="22"/>
        </w:rPr>
        <w:t xml:space="preserve"> for key tuna species</w:t>
      </w:r>
    </w:p>
    <w:p w14:paraId="3E7AA89F" w14:textId="77777777" w:rsidR="00F77089" w:rsidRPr="00476F89" w:rsidRDefault="00F77089" w:rsidP="002E236C">
      <w:pPr>
        <w:pStyle w:val="Default"/>
        <w:snapToGrid w:val="0"/>
        <w:ind w:left="1440"/>
        <w:jc w:val="both"/>
        <w:rPr>
          <w:rFonts w:asciiTheme="minorHAnsi" w:hAnsiTheme="minorHAnsi" w:cstheme="minorHAnsi"/>
          <w:color w:val="auto"/>
          <w:sz w:val="22"/>
          <w:szCs w:val="22"/>
        </w:rPr>
      </w:pPr>
    </w:p>
    <w:p w14:paraId="7941AA3F" w14:textId="50F8110B" w:rsidR="00D6364D" w:rsidRPr="00476F89" w:rsidRDefault="00AF5373" w:rsidP="006818DE">
      <w:pPr>
        <w:pStyle w:val="Default"/>
        <w:snapToGrid w:val="0"/>
        <w:ind w:left="720"/>
        <w:jc w:val="both"/>
        <w:rPr>
          <w:rFonts w:asciiTheme="minorHAnsi" w:hAnsiTheme="minorHAnsi" w:cstheme="minorHAnsi"/>
          <w:color w:val="auto"/>
          <w:sz w:val="22"/>
          <w:szCs w:val="22"/>
        </w:rPr>
      </w:pPr>
      <w:r w:rsidRPr="00476F89">
        <w:rPr>
          <w:rFonts w:asciiTheme="minorHAnsi" w:hAnsiTheme="minorHAnsi" w:cstheme="minorHAnsi"/>
          <w:color w:val="auto"/>
          <w:sz w:val="22"/>
          <w:szCs w:val="22"/>
        </w:rPr>
        <w:t xml:space="preserve">SC21 </w:t>
      </w:r>
      <w:r w:rsidR="00D6364D" w:rsidRPr="00476F89">
        <w:rPr>
          <w:rFonts w:asciiTheme="minorHAnsi" w:hAnsiTheme="minorHAnsi" w:cstheme="minorHAnsi"/>
          <w:color w:val="auto"/>
          <w:sz w:val="22"/>
          <w:szCs w:val="22"/>
        </w:rPr>
        <w:t xml:space="preserve">will note the following key updates to the </w:t>
      </w:r>
      <w:r w:rsidR="00D6364D" w:rsidRPr="00476F89">
        <w:rPr>
          <w:rFonts w:asciiTheme="minorHAnsi" w:hAnsiTheme="minorHAnsi" w:cstheme="minorHAnsi"/>
          <w:i/>
          <w:iCs/>
          <w:color w:val="auto"/>
          <w:sz w:val="22"/>
          <w:szCs w:val="22"/>
        </w:rPr>
        <w:t>Indicative Workplan for the Adoption of Harvest Strategies under CMM-2022-03</w:t>
      </w:r>
      <w:r w:rsidR="00D6364D" w:rsidRPr="00476F89">
        <w:rPr>
          <w:rFonts w:asciiTheme="minorHAnsi" w:hAnsiTheme="minorHAnsi" w:cstheme="minorHAnsi"/>
          <w:color w:val="auto"/>
          <w:sz w:val="22"/>
          <w:szCs w:val="22"/>
        </w:rPr>
        <w:t xml:space="preserve"> (</w:t>
      </w:r>
      <w:r w:rsidR="00095622" w:rsidRPr="00476F89">
        <w:rPr>
          <w:rFonts w:asciiTheme="minorHAnsi" w:hAnsiTheme="minorHAnsi" w:cstheme="minorHAnsi"/>
          <w:color w:val="auto"/>
          <w:sz w:val="22"/>
          <w:szCs w:val="22"/>
        </w:rPr>
        <w:t xml:space="preserve">see </w:t>
      </w:r>
      <w:r w:rsidR="00D6364D" w:rsidRPr="00476F89">
        <w:rPr>
          <w:rFonts w:asciiTheme="minorHAnsi" w:hAnsiTheme="minorHAnsi" w:cstheme="minorHAnsi"/>
          <w:color w:val="auto"/>
          <w:sz w:val="22"/>
          <w:szCs w:val="22"/>
        </w:rPr>
        <w:t xml:space="preserve">Attachment </w:t>
      </w:r>
      <w:r w:rsidR="002A01F7" w:rsidRPr="00476F89">
        <w:rPr>
          <w:rFonts w:asciiTheme="minorHAnsi" w:hAnsiTheme="minorHAnsi" w:cstheme="minorHAnsi"/>
          <w:color w:val="auto"/>
          <w:sz w:val="22"/>
          <w:szCs w:val="22"/>
        </w:rPr>
        <w:t>16</w:t>
      </w:r>
      <w:r w:rsidR="00D6364D" w:rsidRPr="00476F89">
        <w:rPr>
          <w:rFonts w:asciiTheme="minorHAnsi" w:hAnsiTheme="minorHAnsi" w:cstheme="minorHAnsi"/>
          <w:color w:val="auto"/>
          <w:sz w:val="22"/>
          <w:szCs w:val="22"/>
        </w:rPr>
        <w:t xml:space="preserve">, </w:t>
      </w:r>
      <w:r w:rsidR="002A01F7" w:rsidRPr="00476F89">
        <w:rPr>
          <w:rFonts w:asciiTheme="minorHAnsi" w:hAnsiTheme="minorHAnsi" w:cstheme="minorHAnsi"/>
          <w:color w:val="auto"/>
          <w:sz w:val="22"/>
          <w:szCs w:val="22"/>
        </w:rPr>
        <w:t>WCPFC21 Outcomes Document</w:t>
      </w:r>
      <w:r w:rsidR="00D6364D" w:rsidRPr="00476F89">
        <w:rPr>
          <w:rFonts w:asciiTheme="minorHAnsi" w:hAnsiTheme="minorHAnsi" w:cstheme="minorHAnsi"/>
          <w:color w:val="auto"/>
          <w:sz w:val="22"/>
          <w:szCs w:val="22"/>
        </w:rPr>
        <w:t>)</w:t>
      </w:r>
      <w:r w:rsidR="00EC137F" w:rsidRPr="00476F89">
        <w:rPr>
          <w:rFonts w:asciiTheme="minorHAnsi" w:hAnsiTheme="minorHAnsi" w:cstheme="minorHAnsi"/>
          <w:color w:val="auto"/>
          <w:sz w:val="22"/>
          <w:szCs w:val="22"/>
        </w:rPr>
        <w:t xml:space="preserve">. </w:t>
      </w:r>
      <w:r w:rsidR="00582778" w:rsidRPr="00476F89">
        <w:rPr>
          <w:rFonts w:asciiTheme="minorHAnsi" w:hAnsiTheme="minorHAnsi" w:cstheme="minorHAnsi"/>
          <w:color w:val="auto"/>
          <w:sz w:val="22"/>
          <w:szCs w:val="22"/>
        </w:rPr>
        <w:t xml:space="preserve">In the Workplan, </w:t>
      </w:r>
      <w:r w:rsidR="00EC137F" w:rsidRPr="00476F89">
        <w:rPr>
          <w:rFonts w:asciiTheme="minorHAnsi" w:hAnsiTheme="minorHAnsi" w:cstheme="minorHAnsi"/>
          <w:color w:val="auto"/>
          <w:sz w:val="22"/>
          <w:szCs w:val="22"/>
        </w:rPr>
        <w:t>WCPFC21 agreed to the following in 2025</w:t>
      </w:r>
      <w:r w:rsidR="00D6364D" w:rsidRPr="00476F89">
        <w:rPr>
          <w:rFonts w:asciiTheme="minorHAnsi" w:hAnsiTheme="minorHAnsi" w:cstheme="minorHAnsi"/>
          <w:color w:val="auto"/>
          <w:sz w:val="22"/>
          <w:szCs w:val="22"/>
        </w:rPr>
        <w:t xml:space="preserve">: </w:t>
      </w:r>
    </w:p>
    <w:p w14:paraId="48A76C16" w14:textId="23E050C3" w:rsidR="00582778" w:rsidRPr="00476F89" w:rsidRDefault="00582778" w:rsidP="006818DE">
      <w:pPr>
        <w:pStyle w:val="ListParagraph"/>
        <w:numPr>
          <w:ilvl w:val="0"/>
          <w:numId w:val="41"/>
        </w:numPr>
        <w:adjustRightInd w:val="0"/>
        <w:snapToGrid w:val="0"/>
        <w:ind w:left="1440"/>
        <w:jc w:val="both"/>
        <w:rPr>
          <w:rFonts w:asciiTheme="minorHAnsi" w:hAnsiTheme="minorHAnsi" w:cstheme="minorHAnsi"/>
          <w:szCs w:val="22"/>
          <w:lang w:eastAsia="zh-TW"/>
        </w:rPr>
      </w:pPr>
      <w:r w:rsidRPr="00476F89">
        <w:rPr>
          <w:rStyle w:val="Strong"/>
          <w:rFonts w:asciiTheme="minorHAnsi" w:hAnsiTheme="minorHAnsi" w:cstheme="minorHAnsi"/>
          <w:b w:val="0"/>
          <w:bCs w:val="0"/>
          <w:szCs w:val="22"/>
        </w:rPr>
        <w:t>South Pacific albacore</w:t>
      </w:r>
      <w:r w:rsidRPr="00476F89">
        <w:rPr>
          <w:rFonts w:asciiTheme="minorHAnsi" w:hAnsiTheme="minorHAnsi" w:cstheme="minorHAnsi"/>
          <w:szCs w:val="22"/>
        </w:rPr>
        <w:t xml:space="preserve">: Operating models and MSE developed; adoption of a management procedure in </w:t>
      </w:r>
      <w:r w:rsidRPr="00476F89">
        <w:rPr>
          <w:rStyle w:val="Strong"/>
          <w:rFonts w:asciiTheme="minorHAnsi" w:hAnsiTheme="minorHAnsi" w:cstheme="minorHAnsi"/>
          <w:b w:val="0"/>
          <w:bCs w:val="0"/>
          <w:szCs w:val="22"/>
        </w:rPr>
        <w:t>2025</w:t>
      </w:r>
      <w:r w:rsidRPr="00476F89">
        <w:rPr>
          <w:rFonts w:asciiTheme="minorHAnsi" w:hAnsiTheme="minorHAnsi" w:cstheme="minorHAnsi"/>
          <w:szCs w:val="22"/>
        </w:rPr>
        <w:t>.</w:t>
      </w:r>
    </w:p>
    <w:p w14:paraId="59EA6DF8" w14:textId="66FAB0AD" w:rsidR="00582778" w:rsidRPr="00476F89" w:rsidRDefault="00582778" w:rsidP="006818DE">
      <w:pPr>
        <w:pStyle w:val="ListParagraph"/>
        <w:numPr>
          <w:ilvl w:val="0"/>
          <w:numId w:val="41"/>
        </w:numPr>
        <w:adjustRightInd w:val="0"/>
        <w:snapToGrid w:val="0"/>
        <w:ind w:left="1440"/>
        <w:jc w:val="both"/>
        <w:rPr>
          <w:rFonts w:asciiTheme="minorHAnsi" w:hAnsiTheme="minorHAnsi" w:cstheme="minorHAnsi"/>
          <w:szCs w:val="22"/>
        </w:rPr>
      </w:pPr>
      <w:r w:rsidRPr="00476F89">
        <w:rPr>
          <w:rStyle w:val="Strong"/>
          <w:rFonts w:asciiTheme="minorHAnsi" w:hAnsiTheme="minorHAnsi" w:cstheme="minorHAnsi"/>
          <w:b w:val="0"/>
          <w:bCs w:val="0"/>
          <w:szCs w:val="22"/>
        </w:rPr>
        <w:t>Bigeye tuna</w:t>
      </w:r>
      <w:r w:rsidRPr="00476F89">
        <w:rPr>
          <w:rFonts w:asciiTheme="minorHAnsi" w:hAnsiTheme="minorHAnsi" w:cstheme="minorHAnsi"/>
          <w:szCs w:val="22"/>
        </w:rPr>
        <w:t>: Three candidate TRPs (32%, 34%, and 36%SB</w:t>
      </w:r>
      <w:r w:rsidRPr="00476F89">
        <w:rPr>
          <w:rFonts w:asciiTheme="minorHAnsi" w:hAnsiTheme="minorHAnsi" w:cstheme="minorHAnsi"/>
          <w:szCs w:val="22"/>
          <w:vertAlign w:val="subscript"/>
        </w:rPr>
        <w:t>F=0</w:t>
      </w:r>
      <w:r w:rsidRPr="00476F89">
        <w:rPr>
          <w:rFonts w:asciiTheme="minorHAnsi" w:hAnsiTheme="minorHAnsi" w:cstheme="minorHAnsi"/>
          <w:szCs w:val="22"/>
        </w:rPr>
        <w:t>) have been endorsed for further evaluation; the adoption of the TRP and MP may be deferred to 2026.</w:t>
      </w:r>
    </w:p>
    <w:p w14:paraId="1189A51A" w14:textId="1A0AE5FC" w:rsidR="00582778" w:rsidRPr="00476F89" w:rsidRDefault="00582778" w:rsidP="006818DE">
      <w:pPr>
        <w:pStyle w:val="ListParagraph"/>
        <w:numPr>
          <w:ilvl w:val="0"/>
          <w:numId w:val="41"/>
        </w:numPr>
        <w:adjustRightInd w:val="0"/>
        <w:snapToGrid w:val="0"/>
        <w:ind w:left="1440"/>
        <w:jc w:val="both"/>
        <w:rPr>
          <w:rFonts w:asciiTheme="minorHAnsi" w:hAnsiTheme="minorHAnsi" w:cstheme="minorHAnsi"/>
          <w:szCs w:val="22"/>
        </w:rPr>
      </w:pPr>
      <w:r w:rsidRPr="00476F89">
        <w:rPr>
          <w:rStyle w:val="Strong"/>
          <w:rFonts w:asciiTheme="minorHAnsi" w:hAnsiTheme="minorHAnsi" w:cstheme="minorHAnsi"/>
          <w:b w:val="0"/>
          <w:bCs w:val="0"/>
          <w:szCs w:val="22"/>
        </w:rPr>
        <w:t>Skipjack tuna</w:t>
      </w:r>
      <w:r w:rsidRPr="00476F89">
        <w:rPr>
          <w:rFonts w:asciiTheme="minorHAnsi" w:hAnsiTheme="minorHAnsi" w:cstheme="minorHAnsi"/>
          <w:szCs w:val="22"/>
        </w:rPr>
        <w:t>: The monitoring strategy was finalized.</w:t>
      </w:r>
    </w:p>
    <w:p w14:paraId="688FA066" w14:textId="5BEC3338" w:rsidR="00582778" w:rsidRPr="00476F89" w:rsidRDefault="00582778" w:rsidP="006818DE">
      <w:pPr>
        <w:pStyle w:val="ListParagraph"/>
        <w:numPr>
          <w:ilvl w:val="0"/>
          <w:numId w:val="41"/>
        </w:numPr>
        <w:adjustRightInd w:val="0"/>
        <w:snapToGrid w:val="0"/>
        <w:ind w:left="1440"/>
        <w:jc w:val="both"/>
        <w:rPr>
          <w:rFonts w:asciiTheme="minorHAnsi" w:hAnsiTheme="minorHAnsi" w:cstheme="minorHAnsi"/>
          <w:szCs w:val="22"/>
        </w:rPr>
      </w:pPr>
      <w:r w:rsidRPr="00476F89">
        <w:rPr>
          <w:rStyle w:val="Strong"/>
          <w:rFonts w:asciiTheme="minorHAnsi" w:hAnsiTheme="minorHAnsi" w:cstheme="minorHAnsi"/>
          <w:b w:val="0"/>
          <w:bCs w:val="0"/>
          <w:szCs w:val="22"/>
        </w:rPr>
        <w:t>Yellowfin tuna</w:t>
      </w:r>
      <w:r w:rsidRPr="00476F89">
        <w:rPr>
          <w:rFonts w:asciiTheme="minorHAnsi" w:hAnsiTheme="minorHAnsi" w:cstheme="minorHAnsi"/>
          <w:szCs w:val="22"/>
        </w:rPr>
        <w:t xml:space="preserve">: MSE operating model development has been </w:t>
      </w:r>
      <w:r w:rsidRPr="00476F89">
        <w:rPr>
          <w:rStyle w:val="Strong"/>
          <w:rFonts w:asciiTheme="minorHAnsi" w:hAnsiTheme="minorHAnsi" w:cstheme="minorHAnsi"/>
          <w:b w:val="0"/>
          <w:bCs w:val="0"/>
          <w:szCs w:val="22"/>
        </w:rPr>
        <w:t>deferred to 2026</w:t>
      </w:r>
      <w:r w:rsidRPr="00476F89">
        <w:rPr>
          <w:rFonts w:asciiTheme="minorHAnsi" w:hAnsiTheme="minorHAnsi" w:cstheme="minorHAnsi"/>
          <w:szCs w:val="22"/>
        </w:rPr>
        <w:t>.</w:t>
      </w:r>
    </w:p>
    <w:p w14:paraId="69094D9B" w14:textId="0E30E196" w:rsidR="00582778" w:rsidRPr="00476F89" w:rsidRDefault="00582778" w:rsidP="006818DE">
      <w:pPr>
        <w:pStyle w:val="ListParagraph"/>
        <w:numPr>
          <w:ilvl w:val="1"/>
          <w:numId w:val="30"/>
        </w:numPr>
        <w:adjustRightInd w:val="0"/>
        <w:snapToGrid w:val="0"/>
        <w:jc w:val="both"/>
        <w:rPr>
          <w:rFonts w:asciiTheme="minorHAnsi" w:hAnsiTheme="minorHAnsi" w:cstheme="minorHAnsi"/>
          <w:szCs w:val="22"/>
        </w:rPr>
      </w:pPr>
      <w:r w:rsidRPr="00476F89">
        <w:rPr>
          <w:rStyle w:val="Strong"/>
          <w:rFonts w:asciiTheme="minorHAnsi" w:hAnsiTheme="minorHAnsi" w:cstheme="minorHAnsi"/>
          <w:b w:val="0"/>
          <w:bCs w:val="0"/>
          <w:szCs w:val="22"/>
        </w:rPr>
        <w:lastRenderedPageBreak/>
        <w:t>General</w:t>
      </w:r>
      <w:r w:rsidRPr="00476F89">
        <w:rPr>
          <w:rFonts w:asciiTheme="minorHAnsi" w:hAnsiTheme="minorHAnsi" w:cstheme="minorHAnsi"/>
          <w:b/>
          <w:bCs/>
          <w:szCs w:val="22"/>
        </w:rPr>
        <w:t>:</w:t>
      </w:r>
      <w:r w:rsidRPr="00476F89">
        <w:rPr>
          <w:rFonts w:asciiTheme="minorHAnsi" w:hAnsiTheme="minorHAnsi" w:cstheme="minorHAnsi"/>
          <w:szCs w:val="22"/>
        </w:rPr>
        <w:t xml:space="preserve"> Capacity-building workshops held; the 2</w:t>
      </w:r>
      <w:r w:rsidRPr="00476F89">
        <w:rPr>
          <w:rFonts w:asciiTheme="minorHAnsi" w:hAnsiTheme="minorHAnsi" w:cstheme="minorHAnsi"/>
          <w:szCs w:val="22"/>
          <w:vertAlign w:val="superscript"/>
        </w:rPr>
        <w:t>nd</w:t>
      </w:r>
      <w:r w:rsidRPr="00476F89">
        <w:rPr>
          <w:rFonts w:asciiTheme="minorHAnsi" w:hAnsiTheme="minorHAnsi" w:cstheme="minorHAnsi"/>
          <w:szCs w:val="22"/>
        </w:rPr>
        <w:t xml:space="preserve"> Science-Management Dialogue supported; 2025 workplan prioritizes </w:t>
      </w:r>
      <w:r w:rsidRPr="00476F89">
        <w:rPr>
          <w:rStyle w:val="Strong"/>
          <w:rFonts w:asciiTheme="minorHAnsi" w:hAnsiTheme="minorHAnsi" w:cstheme="minorHAnsi"/>
          <w:b w:val="0"/>
          <w:bCs w:val="0"/>
          <w:szCs w:val="22"/>
        </w:rPr>
        <w:t>South Pacific albacore and skipjack</w:t>
      </w:r>
      <w:r w:rsidRPr="00476F89">
        <w:rPr>
          <w:rFonts w:asciiTheme="minorHAnsi" w:hAnsiTheme="minorHAnsi" w:cstheme="minorHAnsi"/>
          <w:szCs w:val="22"/>
        </w:rPr>
        <w:t>.</w:t>
      </w:r>
    </w:p>
    <w:p w14:paraId="5B59526C" w14:textId="77777777" w:rsidR="00476F89" w:rsidRPr="00476F89" w:rsidRDefault="00476F89"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b/>
          <w:szCs w:val="22"/>
        </w:rPr>
      </w:pPr>
    </w:p>
    <w:p w14:paraId="7C2506CA" w14:textId="6C2A780E" w:rsidR="006E00BB" w:rsidRPr="00476F89" w:rsidRDefault="006E00BB" w:rsidP="006818DE">
      <w:pPr>
        <w:pStyle w:val="ListParagraph"/>
        <w:widowControl w:val="0"/>
        <w:numPr>
          <w:ilvl w:val="2"/>
          <w:numId w:val="32"/>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Skipjack tuna</w:t>
      </w:r>
    </w:p>
    <w:p w14:paraId="60F2665C" w14:textId="77777777" w:rsidR="00342519" w:rsidRPr="00476F89" w:rsidRDefault="0034251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iCs/>
          <w:szCs w:val="22"/>
          <w:lang w:bidi="mn-Mong-CN"/>
        </w:rPr>
      </w:pPr>
    </w:p>
    <w:p w14:paraId="46A4F9DA" w14:textId="77777777" w:rsidR="00313556" w:rsidRPr="00476F89" w:rsidRDefault="00313556" w:rsidP="006818DE">
      <w:pPr>
        <w:pStyle w:val="ListParagraph"/>
        <w:widowControl w:val="0"/>
        <w:numPr>
          <w:ilvl w:val="3"/>
          <w:numId w:val="32"/>
        </w:numPr>
        <w:kinsoku w:val="0"/>
        <w:overflowPunct w:val="0"/>
        <w:autoSpaceDE w:val="0"/>
        <w:autoSpaceDN w:val="0"/>
        <w:adjustRightInd w:val="0"/>
        <w:snapToGrid w:val="0"/>
        <w:jc w:val="both"/>
        <w:rPr>
          <w:rFonts w:asciiTheme="minorHAnsi" w:hAnsiTheme="minorHAnsi" w:cstheme="minorHAnsi"/>
          <w:iCs/>
          <w:szCs w:val="22"/>
          <w:lang w:bidi="mn-Mong-CN"/>
        </w:rPr>
      </w:pPr>
      <w:r w:rsidRPr="00476F89">
        <w:rPr>
          <w:rFonts w:asciiTheme="minorHAnsi" w:eastAsiaTheme="minorEastAsia" w:hAnsiTheme="minorHAnsi" w:cstheme="minorHAnsi"/>
          <w:iCs/>
          <w:szCs w:val="22"/>
        </w:rPr>
        <w:t>Skipjack tuna management procedure</w:t>
      </w:r>
    </w:p>
    <w:p w14:paraId="13231658" w14:textId="77777777" w:rsidR="007959C4" w:rsidRPr="00476F89" w:rsidRDefault="007959C4" w:rsidP="002E236C">
      <w:pPr>
        <w:adjustRightInd w:val="0"/>
        <w:snapToGrid w:val="0"/>
        <w:ind w:left="720"/>
        <w:jc w:val="both"/>
        <w:rPr>
          <w:rFonts w:asciiTheme="minorHAnsi" w:hAnsiTheme="minorHAnsi" w:cstheme="minorHAnsi"/>
          <w:szCs w:val="22"/>
        </w:rPr>
      </w:pPr>
    </w:p>
    <w:p w14:paraId="4F900F88" w14:textId="224B29DF" w:rsidR="00313556" w:rsidRPr="00476F89" w:rsidRDefault="00313556"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w:t>
      </w:r>
      <w:r w:rsidR="007959C4" w:rsidRPr="00476F89">
        <w:rPr>
          <w:rFonts w:asciiTheme="minorHAnsi" w:hAnsiTheme="minorHAnsi" w:cstheme="minorHAnsi"/>
          <w:szCs w:val="22"/>
        </w:rPr>
        <w:t>review</w:t>
      </w:r>
      <w:r w:rsidRPr="00476F89">
        <w:rPr>
          <w:rFonts w:asciiTheme="minorHAnsi" w:hAnsiTheme="minorHAnsi" w:cstheme="minorHAnsi"/>
          <w:szCs w:val="22"/>
        </w:rPr>
        <w:t xml:space="preserve"> the outcomes of a re-evaluation of the estimation method (EM) used in the interim Skipjack Tuna Management Procedure (MP), as provided for under CMM 2022-01. SC20 noted that the performance of the MP is scheduled for review in 2025 and that WCPFC20 recognized the potential need to re-evaluate the EM before the MP is next implemented.</w:t>
      </w:r>
    </w:p>
    <w:p w14:paraId="22CFF1E2" w14:textId="77777777" w:rsidR="007959C4" w:rsidRPr="00476F89" w:rsidRDefault="007959C4" w:rsidP="006818DE">
      <w:pPr>
        <w:adjustRightInd w:val="0"/>
        <w:snapToGrid w:val="0"/>
        <w:ind w:left="720"/>
        <w:jc w:val="both"/>
        <w:rPr>
          <w:rFonts w:asciiTheme="minorHAnsi" w:hAnsiTheme="minorHAnsi" w:cstheme="minorHAnsi"/>
          <w:szCs w:val="22"/>
          <w:lang w:eastAsia="zh-TW"/>
        </w:rPr>
      </w:pPr>
    </w:p>
    <w:p w14:paraId="64B0BD01" w14:textId="5C5A781E" w:rsidR="00313556" w:rsidRPr="00476F89" w:rsidRDefault="00313556"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SC20 recommended that the SSP examine two specific approaches to modifying the EM, while retaining the current operating model grid and harvest control rule (</w:t>
      </w:r>
      <w:r w:rsidR="007959C4" w:rsidRPr="00476F89">
        <w:rPr>
          <w:rFonts w:asciiTheme="minorHAnsi" w:hAnsiTheme="minorHAnsi" w:cstheme="minorHAnsi"/>
          <w:szCs w:val="22"/>
        </w:rPr>
        <w:t>para 401, SC20 Summary Report</w:t>
      </w:r>
      <w:r w:rsidRPr="00476F89">
        <w:rPr>
          <w:rFonts w:asciiTheme="minorHAnsi" w:hAnsiTheme="minorHAnsi" w:cstheme="minorHAnsi"/>
          <w:szCs w:val="22"/>
        </w:rPr>
        <w:t>):</w:t>
      </w:r>
    </w:p>
    <w:p w14:paraId="62388764" w14:textId="77777777" w:rsidR="007959C4" w:rsidRPr="00476F89" w:rsidRDefault="007959C4" w:rsidP="006818DE">
      <w:pPr>
        <w:pStyle w:val="WCPFCnormal"/>
        <w:widowControl w:val="0"/>
        <w:numPr>
          <w:ilvl w:val="0"/>
          <w:numId w:val="100"/>
        </w:numPr>
        <w:adjustRightInd w:val="0"/>
        <w:snapToGrid w:val="0"/>
        <w:spacing w:after="0"/>
        <w:ind w:left="1440"/>
        <w:contextualSpacing w:val="0"/>
        <w:rPr>
          <w:rFonts w:asciiTheme="minorHAnsi" w:hAnsiTheme="minorHAnsi" w:cstheme="minorHAnsi"/>
          <w:i/>
          <w:iCs/>
        </w:rPr>
      </w:pPr>
      <w:r w:rsidRPr="00476F89">
        <w:rPr>
          <w:rFonts w:asciiTheme="minorHAnsi" w:hAnsiTheme="minorHAnsi" w:cstheme="minorHAnsi"/>
          <w:i/>
          <w:iCs/>
        </w:rPr>
        <w:t>Modification of tropical CPUE abundance indices in the existing estimation method along the lines of the approach taken using unassociated set purse seine CPUE data by the 2022 stock assessment.</w:t>
      </w:r>
    </w:p>
    <w:p w14:paraId="2DAEFDB7" w14:textId="77777777" w:rsidR="007959C4" w:rsidRPr="00476F89" w:rsidRDefault="007959C4" w:rsidP="006818DE">
      <w:pPr>
        <w:pStyle w:val="WCPFCnormal"/>
        <w:widowControl w:val="0"/>
        <w:numPr>
          <w:ilvl w:val="0"/>
          <w:numId w:val="100"/>
        </w:numPr>
        <w:adjustRightInd w:val="0"/>
        <w:snapToGrid w:val="0"/>
        <w:spacing w:after="0"/>
        <w:ind w:left="1440"/>
        <w:contextualSpacing w:val="0"/>
        <w:rPr>
          <w:rFonts w:asciiTheme="minorHAnsi" w:hAnsiTheme="minorHAnsi" w:cstheme="minorHAnsi"/>
          <w:i/>
          <w:iCs/>
        </w:rPr>
      </w:pPr>
      <w:r w:rsidRPr="00476F89">
        <w:rPr>
          <w:rFonts w:asciiTheme="minorHAnsi" w:hAnsiTheme="minorHAnsi" w:cstheme="minorHAnsi"/>
          <w:i/>
          <w:iCs/>
        </w:rPr>
        <w:t>Further investigation of alternative stock assessment platforms and modelling approaches.</w:t>
      </w:r>
    </w:p>
    <w:p w14:paraId="3A441A4B" w14:textId="77777777" w:rsidR="007959C4" w:rsidRPr="00476F89" w:rsidRDefault="007959C4" w:rsidP="006818DE">
      <w:pPr>
        <w:adjustRightInd w:val="0"/>
        <w:snapToGrid w:val="0"/>
        <w:ind w:left="720"/>
        <w:jc w:val="both"/>
        <w:rPr>
          <w:rFonts w:asciiTheme="minorHAnsi" w:hAnsiTheme="minorHAnsi" w:cstheme="minorHAnsi"/>
          <w:szCs w:val="22"/>
        </w:rPr>
      </w:pPr>
    </w:p>
    <w:p w14:paraId="716892EC" w14:textId="273A04AF" w:rsidR="00313556" w:rsidRPr="00476F89" w:rsidRDefault="00313556"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Based on the re-evaluation, SC21 </w:t>
      </w:r>
      <w:r w:rsidR="007959C4" w:rsidRPr="00476F89">
        <w:rPr>
          <w:rFonts w:asciiTheme="minorHAnsi" w:hAnsiTheme="minorHAnsi" w:cstheme="minorHAnsi"/>
          <w:szCs w:val="22"/>
        </w:rPr>
        <w:t xml:space="preserve">will provide recommendations </w:t>
      </w:r>
      <w:r w:rsidRPr="00476F89">
        <w:rPr>
          <w:rFonts w:asciiTheme="minorHAnsi" w:hAnsiTheme="minorHAnsi" w:cstheme="minorHAnsi"/>
          <w:szCs w:val="22"/>
        </w:rPr>
        <w:t>to WCPFC22 on whether the interim skipjack MP should be revised.</w:t>
      </w:r>
    </w:p>
    <w:p w14:paraId="2FCC5FF6" w14:textId="77777777" w:rsidR="00476F89" w:rsidRPr="00476F89" w:rsidRDefault="00476F89" w:rsidP="002E236C">
      <w:pPr>
        <w:adjustRightInd w:val="0"/>
        <w:snapToGrid w:val="0"/>
        <w:ind w:left="720"/>
        <w:jc w:val="both"/>
        <w:rPr>
          <w:rFonts w:asciiTheme="minorHAnsi" w:eastAsiaTheme="minorEastAsia" w:hAnsiTheme="minorHAnsi" w:cstheme="minorHAnsi"/>
          <w:szCs w:val="22"/>
        </w:rPr>
      </w:pPr>
    </w:p>
    <w:p w14:paraId="6087AB8E" w14:textId="24F7848E" w:rsidR="00C00704" w:rsidRPr="00476F89" w:rsidRDefault="00B530C7" w:rsidP="006818DE">
      <w:pPr>
        <w:pStyle w:val="ListParagraph"/>
        <w:widowControl w:val="0"/>
        <w:numPr>
          <w:ilvl w:val="3"/>
          <w:numId w:val="32"/>
        </w:numPr>
        <w:kinsoku w:val="0"/>
        <w:overflowPunct w:val="0"/>
        <w:autoSpaceDE w:val="0"/>
        <w:autoSpaceDN w:val="0"/>
        <w:adjustRightInd w:val="0"/>
        <w:snapToGrid w:val="0"/>
        <w:jc w:val="both"/>
        <w:rPr>
          <w:rFonts w:asciiTheme="minorHAnsi" w:hAnsiTheme="minorHAnsi" w:cstheme="minorHAnsi"/>
          <w:iCs/>
          <w:szCs w:val="22"/>
          <w:lang w:bidi="mn-Mong-CN"/>
        </w:rPr>
      </w:pPr>
      <w:r w:rsidRPr="00476F89">
        <w:rPr>
          <w:rFonts w:asciiTheme="minorHAnsi" w:eastAsiaTheme="minorEastAsia" w:hAnsiTheme="minorHAnsi" w:cstheme="minorHAnsi"/>
          <w:iCs/>
          <w:szCs w:val="22"/>
        </w:rPr>
        <w:t>M</w:t>
      </w:r>
      <w:r w:rsidR="00980523" w:rsidRPr="00476F89">
        <w:rPr>
          <w:rFonts w:asciiTheme="minorHAnsi" w:eastAsiaTheme="minorEastAsia" w:hAnsiTheme="minorHAnsi" w:cstheme="minorHAnsi"/>
          <w:iCs/>
          <w:szCs w:val="22"/>
        </w:rPr>
        <w:t>onitoring strategy</w:t>
      </w:r>
      <w:r w:rsidRPr="00476F89">
        <w:rPr>
          <w:rFonts w:asciiTheme="minorHAnsi" w:eastAsiaTheme="minorEastAsia" w:hAnsiTheme="minorHAnsi" w:cstheme="minorHAnsi"/>
          <w:iCs/>
          <w:szCs w:val="22"/>
        </w:rPr>
        <w:t xml:space="preserve"> for skipjack tuna</w:t>
      </w:r>
    </w:p>
    <w:p w14:paraId="16737F0E" w14:textId="77777777" w:rsidR="00342519" w:rsidRPr="00476F89" w:rsidRDefault="00342519" w:rsidP="002E236C">
      <w:pPr>
        <w:autoSpaceDE w:val="0"/>
        <w:autoSpaceDN w:val="0"/>
        <w:adjustRightInd w:val="0"/>
        <w:snapToGrid w:val="0"/>
        <w:ind w:left="1440"/>
        <w:jc w:val="both"/>
        <w:rPr>
          <w:rFonts w:asciiTheme="minorHAnsi" w:hAnsiTheme="minorHAnsi" w:cstheme="minorHAnsi"/>
          <w:szCs w:val="22"/>
        </w:rPr>
      </w:pPr>
    </w:p>
    <w:p w14:paraId="599BB584" w14:textId="122FF262" w:rsidR="007959C4" w:rsidRPr="00476F89" w:rsidRDefault="007959C4" w:rsidP="006818DE">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SC21 will review progress on the ongoing refinement of the monitoring strategy for the skipjack tuna Management Procedure (paras 452-455, SC20 Summary Report). SC20 requested that the SSP conduct targeted analyses to:</w:t>
      </w:r>
    </w:p>
    <w:p w14:paraId="2B9FB50D" w14:textId="77777777" w:rsidR="007959C4" w:rsidRPr="00476F89" w:rsidRDefault="007959C4" w:rsidP="006818DE">
      <w:pPr>
        <w:pStyle w:val="WCPFCnormal"/>
        <w:widowControl w:val="0"/>
        <w:numPr>
          <w:ilvl w:val="0"/>
          <w:numId w:val="106"/>
        </w:numPr>
        <w:adjustRightInd w:val="0"/>
        <w:snapToGrid w:val="0"/>
        <w:spacing w:after="0"/>
        <w:ind w:left="1800"/>
        <w:contextualSpacing w:val="0"/>
        <w:rPr>
          <w:rFonts w:asciiTheme="minorHAnsi" w:hAnsiTheme="minorHAnsi" w:cstheme="minorHAnsi"/>
          <w:i/>
          <w:iCs/>
        </w:rPr>
      </w:pPr>
      <w:r w:rsidRPr="00476F89">
        <w:rPr>
          <w:rFonts w:asciiTheme="minorHAnsi" w:hAnsiTheme="minorHAnsi" w:cstheme="minorHAnsi"/>
          <w:i/>
          <w:iCs/>
        </w:rPr>
        <w:t xml:space="preserve">Evaluate whether changes in the FAD closure duration (as adopted in CMM 2023-01) will affect the performance of the interim MP; </w:t>
      </w:r>
    </w:p>
    <w:p w14:paraId="28F16F41" w14:textId="77777777" w:rsidR="007959C4" w:rsidRPr="00476F89" w:rsidRDefault="007959C4" w:rsidP="006818DE">
      <w:pPr>
        <w:pStyle w:val="WCPFCnormal"/>
        <w:widowControl w:val="0"/>
        <w:numPr>
          <w:ilvl w:val="0"/>
          <w:numId w:val="106"/>
        </w:numPr>
        <w:adjustRightInd w:val="0"/>
        <w:snapToGrid w:val="0"/>
        <w:spacing w:after="0"/>
        <w:ind w:left="1800"/>
        <w:contextualSpacing w:val="0"/>
        <w:rPr>
          <w:rFonts w:asciiTheme="minorHAnsi" w:hAnsiTheme="minorHAnsi" w:cstheme="minorHAnsi"/>
          <w:i/>
          <w:iCs/>
        </w:rPr>
      </w:pPr>
      <w:r w:rsidRPr="00476F89">
        <w:rPr>
          <w:rFonts w:asciiTheme="minorHAnsi" w:hAnsiTheme="minorHAnsi" w:cstheme="minorHAnsi"/>
          <w:i/>
          <w:iCs/>
        </w:rPr>
        <w:t>Representativeness and appropriateness of candidate CPUEs for use in MP.</w:t>
      </w:r>
    </w:p>
    <w:p w14:paraId="69BEE6E8" w14:textId="77777777" w:rsidR="007959C4" w:rsidRPr="00476F89" w:rsidRDefault="007959C4" w:rsidP="006818DE">
      <w:pPr>
        <w:adjustRightInd w:val="0"/>
        <w:snapToGrid w:val="0"/>
        <w:ind w:left="720"/>
        <w:jc w:val="both"/>
        <w:rPr>
          <w:rFonts w:asciiTheme="minorHAnsi" w:hAnsiTheme="minorHAnsi" w:cstheme="minorHAnsi"/>
          <w:szCs w:val="22"/>
        </w:rPr>
      </w:pPr>
    </w:p>
    <w:p w14:paraId="2C2C04AD" w14:textId="0CC3830B" w:rsidR="007959C4" w:rsidRPr="00476F89" w:rsidRDefault="007959C4" w:rsidP="006818DE">
      <w:pPr>
        <w:adjustRightInd w:val="0"/>
        <w:snapToGrid w:val="0"/>
        <w:ind w:left="720"/>
        <w:jc w:val="both"/>
        <w:rPr>
          <w:rFonts w:asciiTheme="minorHAnsi" w:hAnsiTheme="minorHAnsi" w:cstheme="minorHAnsi"/>
          <w:szCs w:val="22"/>
          <w:lang w:val="en-AU"/>
        </w:rPr>
      </w:pPr>
      <w:r w:rsidRPr="00476F89">
        <w:rPr>
          <w:rFonts w:asciiTheme="minorHAnsi" w:hAnsiTheme="minorHAnsi" w:cstheme="minorHAnsi"/>
          <w:szCs w:val="22"/>
        </w:rPr>
        <w:t xml:space="preserve">To improve the transparency and responsiveness of the monitoring strategy, SC20 recommended that in years without a stock assessment, the Scientific Committee could review the monitoring strategy and provide feedback through the Online Discussion Forum. </w:t>
      </w:r>
      <w:r w:rsidR="00212AB9">
        <w:rPr>
          <w:rFonts w:asciiTheme="minorHAnsi" w:hAnsiTheme="minorHAnsi" w:cstheme="minorHAnsi"/>
          <w:szCs w:val="22"/>
        </w:rPr>
        <w:t xml:space="preserve">Additionally, SC21 may review several other issues in Tables 1 and 2 of the WCPFC Skipjack Tuna Monitoring Strategy Report (Attachment 15, WCPFC21 Summary Report), including </w:t>
      </w:r>
      <w:r w:rsidRPr="00476F89">
        <w:rPr>
          <w:rFonts w:asciiTheme="minorHAnsi" w:eastAsiaTheme="minorEastAsia" w:hAnsiTheme="minorHAnsi" w:cstheme="minorHAnsi"/>
          <w:szCs w:val="22"/>
        </w:rPr>
        <w:t xml:space="preserve">the </w:t>
      </w:r>
      <w:r w:rsidRPr="00476F89">
        <w:rPr>
          <w:rFonts w:asciiTheme="minorHAnsi" w:hAnsiTheme="minorHAnsi" w:cstheme="minorHAnsi"/>
          <w:szCs w:val="22"/>
          <w:lang w:eastAsia="en-AU"/>
        </w:rPr>
        <w:t>performance of the MP with potential exceptional circumstances. T</w:t>
      </w:r>
      <w:r w:rsidRPr="00476F89">
        <w:rPr>
          <w:rFonts w:asciiTheme="minorHAnsi" w:hAnsiTheme="minorHAnsi" w:cstheme="minorHAnsi"/>
          <w:szCs w:val="22"/>
        </w:rPr>
        <w:t xml:space="preserve">he Commission also </w:t>
      </w:r>
      <w:r w:rsidRPr="00476F89">
        <w:rPr>
          <w:rFonts w:asciiTheme="minorHAnsi" w:hAnsiTheme="minorHAnsi" w:cstheme="minorHAnsi"/>
          <w:szCs w:val="22"/>
          <w:lang w:val="en-AU"/>
        </w:rPr>
        <w:t xml:space="preserve">encouraged ongoing work to consider climate change impacts within the skipjack MP operating model grid (para 356, WCPFC21 Summary Report). </w:t>
      </w:r>
    </w:p>
    <w:p w14:paraId="5FDA0980" w14:textId="77777777" w:rsidR="007959C4" w:rsidRPr="00476F89" w:rsidRDefault="007959C4" w:rsidP="006818DE">
      <w:pPr>
        <w:adjustRightInd w:val="0"/>
        <w:snapToGrid w:val="0"/>
        <w:ind w:left="720"/>
        <w:jc w:val="both"/>
        <w:rPr>
          <w:rFonts w:asciiTheme="minorHAnsi" w:hAnsiTheme="minorHAnsi" w:cstheme="minorHAnsi"/>
          <w:szCs w:val="22"/>
          <w:lang w:val="en-AU"/>
        </w:rPr>
      </w:pPr>
    </w:p>
    <w:p w14:paraId="13B7DB7B" w14:textId="3411D873" w:rsidR="007959C4" w:rsidRPr="00476F89" w:rsidRDefault="007959C4"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lang w:val="en-AU"/>
        </w:rPr>
        <w:t xml:space="preserve">Based on its review and findings, SC21 will provide recommendations to the </w:t>
      </w:r>
      <w:r w:rsidRPr="00476F89">
        <w:rPr>
          <w:rFonts w:asciiTheme="minorHAnsi" w:hAnsiTheme="minorHAnsi" w:cstheme="minorHAnsi"/>
          <w:szCs w:val="22"/>
        </w:rPr>
        <w:t xml:space="preserve">Commission on the potential need to revise the current interim skipjack MP in </w:t>
      </w:r>
      <w:r w:rsidRPr="00476F89">
        <w:rPr>
          <w:rFonts w:asciiTheme="minorHAnsi" w:hAnsiTheme="minorHAnsi" w:cstheme="minorHAnsi"/>
          <w:szCs w:val="22"/>
          <w:lang w:val="en-AU"/>
        </w:rPr>
        <w:t xml:space="preserve">CMM 2022-01. </w:t>
      </w:r>
    </w:p>
    <w:p w14:paraId="3F3C4399" w14:textId="77777777" w:rsidR="00476F89" w:rsidRPr="00476F89" w:rsidRDefault="00476F89"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617C68B7" w14:textId="34A5089A" w:rsidR="00EA46E9" w:rsidRPr="00476F89" w:rsidRDefault="00EA46E9" w:rsidP="006818DE">
      <w:pPr>
        <w:pStyle w:val="ListParagraph"/>
        <w:widowControl w:val="0"/>
        <w:numPr>
          <w:ilvl w:val="2"/>
          <w:numId w:val="32"/>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 xml:space="preserve">South Pacific </w:t>
      </w:r>
      <w:r w:rsidR="007A0CAB" w:rsidRPr="00476F89">
        <w:rPr>
          <w:rFonts w:asciiTheme="minorHAnsi" w:eastAsiaTheme="minorEastAsia" w:hAnsiTheme="minorHAnsi" w:cstheme="minorHAnsi"/>
          <w:b/>
          <w:szCs w:val="22"/>
        </w:rPr>
        <w:t>a</w:t>
      </w:r>
      <w:r w:rsidRPr="00476F89">
        <w:rPr>
          <w:rFonts w:asciiTheme="minorHAnsi" w:eastAsiaTheme="minorEastAsia" w:hAnsiTheme="minorHAnsi" w:cstheme="minorHAnsi"/>
          <w:b/>
          <w:szCs w:val="22"/>
        </w:rPr>
        <w:t xml:space="preserve">lbacore </w:t>
      </w:r>
      <w:r w:rsidR="007A0CAB" w:rsidRPr="00476F89">
        <w:rPr>
          <w:rFonts w:asciiTheme="minorHAnsi" w:eastAsiaTheme="minorEastAsia" w:hAnsiTheme="minorHAnsi" w:cstheme="minorHAnsi"/>
          <w:b/>
          <w:szCs w:val="22"/>
        </w:rPr>
        <w:t>t</w:t>
      </w:r>
      <w:r w:rsidRPr="00476F89">
        <w:rPr>
          <w:rFonts w:asciiTheme="minorHAnsi" w:eastAsiaTheme="minorEastAsia" w:hAnsiTheme="minorHAnsi" w:cstheme="minorHAnsi"/>
          <w:b/>
          <w:szCs w:val="22"/>
        </w:rPr>
        <w:t>una</w:t>
      </w:r>
    </w:p>
    <w:p w14:paraId="303A67FB" w14:textId="77777777" w:rsidR="00342519" w:rsidRPr="00476F89" w:rsidRDefault="0034251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45CE5794" w14:textId="4E5BCE4C" w:rsidR="00750BC6" w:rsidRPr="00476F89" w:rsidRDefault="003F3C26" w:rsidP="006818DE">
      <w:pPr>
        <w:pStyle w:val="ListParagraph"/>
        <w:widowControl w:val="0"/>
        <w:numPr>
          <w:ilvl w:val="3"/>
          <w:numId w:val="32"/>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 </w:t>
      </w:r>
      <w:r w:rsidR="00B530C7" w:rsidRPr="00476F89">
        <w:rPr>
          <w:rFonts w:asciiTheme="minorHAnsi" w:hAnsiTheme="minorHAnsi" w:cstheme="minorHAnsi"/>
          <w:szCs w:val="22"/>
        </w:rPr>
        <w:t>South Pacific albacore m</w:t>
      </w:r>
      <w:r w:rsidRPr="00476F89">
        <w:rPr>
          <w:rFonts w:asciiTheme="minorHAnsi" w:hAnsiTheme="minorHAnsi" w:cstheme="minorHAnsi"/>
          <w:szCs w:val="22"/>
        </w:rPr>
        <w:t xml:space="preserve">anagement </w:t>
      </w:r>
      <w:r w:rsidR="00B530C7" w:rsidRPr="00476F89">
        <w:rPr>
          <w:rFonts w:asciiTheme="minorHAnsi" w:hAnsiTheme="minorHAnsi" w:cstheme="minorHAnsi"/>
          <w:szCs w:val="22"/>
        </w:rPr>
        <w:t>p</w:t>
      </w:r>
      <w:r w:rsidRPr="00476F89">
        <w:rPr>
          <w:rFonts w:asciiTheme="minorHAnsi" w:hAnsiTheme="minorHAnsi" w:cstheme="minorHAnsi"/>
          <w:szCs w:val="22"/>
        </w:rPr>
        <w:t>rocedure</w:t>
      </w:r>
    </w:p>
    <w:p w14:paraId="4F8E0ADE" w14:textId="77777777" w:rsidR="00342519" w:rsidRPr="00476F89" w:rsidRDefault="00342519" w:rsidP="002E236C">
      <w:pPr>
        <w:pStyle w:val="Default"/>
        <w:snapToGrid w:val="0"/>
        <w:ind w:left="1440"/>
        <w:jc w:val="both"/>
        <w:rPr>
          <w:rFonts w:asciiTheme="minorHAnsi" w:hAnsiTheme="minorHAnsi" w:cstheme="minorHAnsi"/>
          <w:snapToGrid w:val="0"/>
          <w:color w:val="auto"/>
          <w:sz w:val="22"/>
          <w:szCs w:val="22"/>
        </w:rPr>
      </w:pPr>
    </w:p>
    <w:p w14:paraId="62A5E530" w14:textId="77EAEF92" w:rsidR="00B530C7" w:rsidRPr="00476F89" w:rsidRDefault="00B530C7" w:rsidP="006818DE">
      <w:pPr>
        <w:pStyle w:val="Heading1"/>
        <w:adjustRightInd w:val="0"/>
        <w:snapToGrid w:val="0"/>
        <w:spacing w:before="0"/>
        <w:ind w:left="720"/>
        <w:jc w:val="both"/>
        <w:rPr>
          <w:rFonts w:asciiTheme="minorHAnsi" w:hAnsiTheme="minorHAnsi" w:cstheme="minorHAnsi"/>
          <w:b w:val="0"/>
          <w:bCs w:val="0"/>
          <w:color w:val="auto"/>
          <w:sz w:val="22"/>
          <w:szCs w:val="22"/>
          <w:lang w:eastAsia="zh-TW"/>
        </w:rPr>
      </w:pPr>
      <w:r w:rsidRPr="00476F89">
        <w:rPr>
          <w:rFonts w:asciiTheme="minorHAnsi" w:hAnsiTheme="minorHAnsi" w:cstheme="minorHAnsi"/>
          <w:b w:val="0"/>
          <w:bCs w:val="0"/>
          <w:snapToGrid w:val="0"/>
          <w:color w:val="auto"/>
          <w:sz w:val="22"/>
          <w:szCs w:val="22"/>
        </w:rPr>
        <w:lastRenderedPageBreak/>
        <w:t xml:space="preserve">SC21 notes that WCPFC21 reviewed </w:t>
      </w:r>
      <w:hyperlink r:id="rId28" w:history="1">
        <w:r w:rsidRPr="00212AB9">
          <w:rPr>
            <w:rStyle w:val="Hyperlink"/>
            <w:rFonts w:asciiTheme="minorHAnsi" w:hAnsiTheme="minorHAnsi" w:cstheme="minorHAnsi"/>
            <w:b w:val="0"/>
            <w:bCs w:val="0"/>
            <w:sz w:val="22"/>
            <w:szCs w:val="22"/>
          </w:rPr>
          <w:t>WCPFC21-2024-DP11_Rev01</w:t>
        </w:r>
      </w:hyperlink>
      <w:r w:rsidRPr="00476F89">
        <w:rPr>
          <w:rFonts w:asciiTheme="minorHAnsi" w:hAnsiTheme="minorHAnsi" w:cstheme="minorHAnsi"/>
          <w:b w:val="0"/>
          <w:bCs w:val="0"/>
          <w:color w:val="auto"/>
          <w:sz w:val="22"/>
          <w:szCs w:val="22"/>
        </w:rPr>
        <w:t xml:space="preserve"> (</w:t>
      </w:r>
      <w:r w:rsidRPr="00476F89">
        <w:rPr>
          <w:rFonts w:asciiTheme="minorHAnsi" w:hAnsiTheme="minorHAnsi" w:cstheme="minorHAnsi"/>
          <w:b w:val="0"/>
          <w:bCs w:val="0"/>
          <w:i/>
          <w:iCs/>
          <w:color w:val="auto"/>
          <w:sz w:val="22"/>
          <w:szCs w:val="22"/>
        </w:rPr>
        <w:t>Proposed Conservation and Management Measure on a Management Procedure for South Pacific Albacore</w:t>
      </w:r>
      <w:r w:rsidRPr="00476F89">
        <w:rPr>
          <w:rFonts w:asciiTheme="minorHAnsi" w:hAnsiTheme="minorHAnsi" w:cstheme="minorHAnsi"/>
          <w:b w:val="0"/>
          <w:bCs w:val="0"/>
          <w:color w:val="auto"/>
          <w:sz w:val="22"/>
          <w:szCs w:val="22"/>
        </w:rPr>
        <w:t>)</w:t>
      </w:r>
      <w:r w:rsidR="003E653C" w:rsidRPr="00476F89">
        <w:rPr>
          <w:rFonts w:asciiTheme="minorHAnsi" w:hAnsiTheme="minorHAnsi" w:cstheme="minorHAnsi"/>
          <w:b w:val="0"/>
          <w:bCs w:val="0"/>
          <w:color w:val="auto"/>
          <w:sz w:val="22"/>
          <w:szCs w:val="22"/>
        </w:rPr>
        <w:t xml:space="preserve"> and </w:t>
      </w:r>
      <w:hyperlink r:id="rId29" w:history="1">
        <w:r w:rsidR="003E653C" w:rsidRPr="00212AB9">
          <w:rPr>
            <w:rStyle w:val="Hyperlink"/>
            <w:rFonts w:asciiTheme="minorHAnsi" w:hAnsiTheme="minorHAnsi" w:cstheme="minorHAnsi"/>
            <w:b w:val="0"/>
            <w:bCs w:val="0"/>
            <w:sz w:val="22"/>
            <w:szCs w:val="22"/>
          </w:rPr>
          <w:t>WCPFC21-2024-DP12_Rev01</w:t>
        </w:r>
      </w:hyperlink>
      <w:r w:rsidR="003E653C" w:rsidRPr="00476F89">
        <w:rPr>
          <w:rFonts w:asciiTheme="minorHAnsi" w:hAnsiTheme="minorHAnsi" w:cstheme="minorHAnsi"/>
          <w:b w:val="0"/>
          <w:bCs w:val="0"/>
          <w:color w:val="auto"/>
          <w:sz w:val="22"/>
          <w:szCs w:val="22"/>
        </w:rPr>
        <w:t xml:space="preserve"> (</w:t>
      </w:r>
      <w:r w:rsidR="003E653C" w:rsidRPr="00476F89">
        <w:rPr>
          <w:rFonts w:asciiTheme="minorHAnsi" w:hAnsiTheme="minorHAnsi" w:cstheme="minorHAnsi"/>
          <w:b w:val="0"/>
          <w:bCs w:val="0"/>
          <w:i/>
          <w:iCs/>
          <w:color w:val="auto"/>
          <w:sz w:val="22"/>
          <w:szCs w:val="22"/>
        </w:rPr>
        <w:t>Draft Outline for a South Pacific Albacore CMM that Implements the Management Procedure</w:t>
      </w:r>
      <w:r w:rsidR="003E653C" w:rsidRPr="00476F89">
        <w:rPr>
          <w:rFonts w:asciiTheme="minorHAnsi" w:hAnsiTheme="minorHAnsi" w:cstheme="minorHAnsi"/>
          <w:b w:val="0"/>
          <w:bCs w:val="0"/>
          <w:color w:val="auto"/>
          <w:sz w:val="22"/>
          <w:szCs w:val="22"/>
          <w:lang w:eastAsia="zh-TW"/>
        </w:rPr>
        <w:t>)</w:t>
      </w:r>
      <w:r w:rsidRPr="00476F89">
        <w:rPr>
          <w:rFonts w:asciiTheme="minorHAnsi" w:hAnsiTheme="minorHAnsi" w:cstheme="minorHAnsi"/>
          <w:b w:val="0"/>
          <w:bCs w:val="0"/>
          <w:color w:val="auto"/>
          <w:sz w:val="22"/>
          <w:szCs w:val="22"/>
        </w:rPr>
        <w:t xml:space="preserve">, which </w:t>
      </w:r>
      <w:r w:rsidR="006533AF" w:rsidRPr="00476F89">
        <w:rPr>
          <w:rFonts w:asciiTheme="minorHAnsi" w:hAnsiTheme="minorHAnsi" w:cstheme="minorHAnsi"/>
          <w:b w:val="0"/>
          <w:bCs w:val="0"/>
          <w:color w:val="auto"/>
          <w:sz w:val="22"/>
          <w:szCs w:val="22"/>
        </w:rPr>
        <w:t>may</w:t>
      </w:r>
      <w:r w:rsidRPr="00476F89">
        <w:rPr>
          <w:rFonts w:asciiTheme="minorHAnsi" w:hAnsiTheme="minorHAnsi" w:cstheme="minorHAnsi"/>
          <w:b w:val="0"/>
          <w:bCs w:val="0"/>
          <w:color w:val="auto"/>
          <w:sz w:val="22"/>
          <w:szCs w:val="22"/>
        </w:rPr>
        <w:t xml:space="preserve"> be further refined for </w:t>
      </w:r>
      <w:r w:rsidR="006533AF" w:rsidRPr="00476F89">
        <w:rPr>
          <w:rFonts w:asciiTheme="minorHAnsi" w:hAnsiTheme="minorHAnsi" w:cstheme="minorHAnsi"/>
          <w:b w:val="0"/>
          <w:bCs w:val="0"/>
          <w:color w:val="auto"/>
          <w:sz w:val="22"/>
          <w:szCs w:val="22"/>
        </w:rPr>
        <w:t xml:space="preserve">possible </w:t>
      </w:r>
      <w:r w:rsidRPr="00476F89">
        <w:rPr>
          <w:rFonts w:asciiTheme="minorHAnsi" w:hAnsiTheme="minorHAnsi" w:cstheme="minorHAnsi"/>
          <w:b w:val="0"/>
          <w:bCs w:val="0"/>
          <w:color w:val="auto"/>
          <w:sz w:val="22"/>
          <w:szCs w:val="22"/>
        </w:rPr>
        <w:t>adoption at WCPFC22 in 2025.</w:t>
      </w:r>
      <w:r w:rsidR="002A1F83" w:rsidRPr="00476F89">
        <w:rPr>
          <w:rFonts w:asciiTheme="minorHAnsi" w:hAnsiTheme="minorHAnsi" w:cstheme="minorHAnsi"/>
          <w:b w:val="0"/>
          <w:bCs w:val="0"/>
          <w:color w:val="auto"/>
          <w:sz w:val="22"/>
          <w:szCs w:val="22"/>
        </w:rPr>
        <w:t xml:space="preserve"> </w:t>
      </w:r>
    </w:p>
    <w:p w14:paraId="0ECE2A9C" w14:textId="77777777" w:rsidR="00B530C7" w:rsidRPr="00476F89" w:rsidRDefault="00B530C7" w:rsidP="006818DE">
      <w:pPr>
        <w:adjustRightInd w:val="0"/>
        <w:snapToGrid w:val="0"/>
        <w:ind w:left="720"/>
        <w:jc w:val="both"/>
        <w:rPr>
          <w:rFonts w:asciiTheme="minorHAnsi" w:hAnsiTheme="minorHAnsi" w:cstheme="minorHAnsi"/>
          <w:szCs w:val="22"/>
        </w:rPr>
      </w:pPr>
    </w:p>
    <w:p w14:paraId="7E8AD004" w14:textId="469D2AF7" w:rsidR="00B530C7" w:rsidRPr="00476F89" w:rsidRDefault="00B530C7"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The SSP provided a note on the modelling approach for South Pacific albacore harvest strategies (</w:t>
      </w:r>
      <w:hyperlink r:id="rId30" w:history="1">
        <w:r w:rsidRPr="00212AB9">
          <w:rPr>
            <w:rStyle w:val="Hyperlink"/>
            <w:rFonts w:asciiTheme="minorHAnsi" w:hAnsiTheme="minorHAnsi" w:cstheme="minorHAnsi"/>
            <w:szCs w:val="22"/>
          </w:rPr>
          <w:t>WCPFC Circular 2025-17</w:t>
        </w:r>
      </w:hyperlink>
      <w:r w:rsidRPr="00476F89">
        <w:rPr>
          <w:rFonts w:asciiTheme="minorHAnsi" w:hAnsiTheme="minorHAnsi" w:cstheme="minorHAnsi"/>
          <w:szCs w:val="22"/>
        </w:rPr>
        <w:t xml:space="preserve">). SC21 will review the </w:t>
      </w:r>
      <w:r w:rsidRPr="00476F89">
        <w:rPr>
          <w:rStyle w:val="Strong"/>
          <w:rFonts w:asciiTheme="minorHAnsi" w:hAnsiTheme="minorHAnsi" w:cstheme="minorHAnsi"/>
          <w:b w:val="0"/>
          <w:bCs w:val="0"/>
          <w:szCs w:val="22"/>
        </w:rPr>
        <w:t xml:space="preserve">revised modelling </w:t>
      </w:r>
      <w:r w:rsidR="006533AF" w:rsidRPr="00476F89">
        <w:rPr>
          <w:rStyle w:val="Strong"/>
          <w:rFonts w:asciiTheme="minorHAnsi" w:hAnsiTheme="minorHAnsi" w:cstheme="minorHAnsi"/>
          <w:b w:val="0"/>
          <w:bCs w:val="0"/>
          <w:szCs w:val="22"/>
        </w:rPr>
        <w:t>approach</w:t>
      </w:r>
      <w:r w:rsidRPr="00476F89">
        <w:rPr>
          <w:rStyle w:val="Strong"/>
          <w:rFonts w:asciiTheme="minorHAnsi" w:hAnsiTheme="minorHAnsi" w:cstheme="minorHAnsi"/>
          <w:b w:val="0"/>
          <w:bCs w:val="0"/>
          <w:szCs w:val="22"/>
        </w:rPr>
        <w:t xml:space="preserve"> for </w:t>
      </w:r>
      <w:r w:rsidR="003E653C" w:rsidRPr="00476F89">
        <w:rPr>
          <w:rFonts w:asciiTheme="minorHAnsi" w:hAnsiTheme="minorHAnsi" w:cstheme="minorHAnsi"/>
          <w:szCs w:val="22"/>
        </w:rPr>
        <w:t xml:space="preserve">the South Pacific albacore management procedure, evaluate the implications of the mixed fishery framework, and provide feedback on catch assumption scenarios (robustness set) and </w:t>
      </w:r>
      <w:r w:rsidRPr="00476F89">
        <w:rPr>
          <w:rStyle w:val="Strong"/>
          <w:rFonts w:asciiTheme="minorHAnsi" w:hAnsiTheme="minorHAnsi" w:cstheme="minorHAnsi"/>
          <w:b w:val="0"/>
          <w:bCs w:val="0"/>
          <w:szCs w:val="22"/>
        </w:rPr>
        <w:t>coordination with the bigeye management procedure.</w:t>
      </w:r>
      <w:r w:rsidRPr="00476F89">
        <w:rPr>
          <w:rStyle w:val="Strong"/>
          <w:rFonts w:asciiTheme="minorHAnsi" w:hAnsiTheme="minorHAnsi" w:cstheme="minorHAnsi"/>
          <w:szCs w:val="22"/>
        </w:rPr>
        <w:t xml:space="preserve"> </w:t>
      </w:r>
      <w:r w:rsidRPr="00476F89">
        <w:rPr>
          <w:rFonts w:asciiTheme="minorHAnsi" w:hAnsiTheme="minorHAnsi" w:cstheme="minorHAnsi"/>
          <w:szCs w:val="22"/>
        </w:rPr>
        <w:tab/>
      </w:r>
    </w:p>
    <w:p w14:paraId="3E795FB8" w14:textId="77777777" w:rsidR="002A1F83" w:rsidRPr="00476F89" w:rsidRDefault="002A1F83" w:rsidP="006818DE">
      <w:pPr>
        <w:adjustRightInd w:val="0"/>
        <w:snapToGrid w:val="0"/>
        <w:ind w:left="720"/>
        <w:jc w:val="both"/>
        <w:rPr>
          <w:rFonts w:asciiTheme="minorHAnsi" w:hAnsiTheme="minorHAnsi" w:cstheme="minorHAnsi"/>
          <w:szCs w:val="22"/>
        </w:rPr>
      </w:pPr>
    </w:p>
    <w:p w14:paraId="7FCBDB15" w14:textId="10CC0813" w:rsidR="002A1F83" w:rsidRPr="00476F89" w:rsidRDefault="002A1F83"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will provide advice </w:t>
      </w:r>
      <w:r w:rsidR="003E653C" w:rsidRPr="00476F89">
        <w:rPr>
          <w:rFonts w:asciiTheme="minorHAnsi" w:hAnsiTheme="minorHAnsi" w:cstheme="minorHAnsi"/>
          <w:szCs w:val="22"/>
        </w:rPr>
        <w:t xml:space="preserve">to the Commission </w:t>
      </w:r>
      <w:r w:rsidRPr="00476F89">
        <w:rPr>
          <w:rFonts w:asciiTheme="minorHAnsi" w:hAnsiTheme="minorHAnsi" w:cstheme="minorHAnsi"/>
          <w:szCs w:val="22"/>
        </w:rPr>
        <w:t>on the performance of candidate management procedures for adoption at WCPFC22.</w:t>
      </w:r>
    </w:p>
    <w:p w14:paraId="6721E895" w14:textId="77777777" w:rsidR="00476F89" w:rsidRPr="00476F89" w:rsidRDefault="00476F89" w:rsidP="002E236C">
      <w:pPr>
        <w:adjustRightInd w:val="0"/>
        <w:snapToGrid w:val="0"/>
        <w:ind w:left="720"/>
        <w:jc w:val="both"/>
        <w:rPr>
          <w:rFonts w:asciiTheme="minorHAnsi" w:eastAsiaTheme="minorEastAsia" w:hAnsiTheme="minorHAnsi" w:cstheme="minorHAnsi"/>
          <w:szCs w:val="22"/>
        </w:rPr>
      </w:pPr>
    </w:p>
    <w:p w14:paraId="7EFE62D2" w14:textId="684EE55C" w:rsidR="00871C3D" w:rsidRPr="00476F89" w:rsidRDefault="00871C3D" w:rsidP="006818DE">
      <w:pPr>
        <w:pStyle w:val="ListParagraph"/>
        <w:widowControl w:val="0"/>
        <w:numPr>
          <w:ilvl w:val="3"/>
          <w:numId w:val="32"/>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Joint WCPFC/IATTC Working Group for South Pacific Albacore</w:t>
      </w:r>
    </w:p>
    <w:p w14:paraId="7D114792" w14:textId="77777777" w:rsidR="00871C3D" w:rsidRPr="00476F89" w:rsidRDefault="00871C3D"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7D89945B" w14:textId="71CF6056" w:rsidR="006533AF" w:rsidRPr="00476F89" w:rsidRDefault="006533A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SC21 notes that t</w:t>
      </w:r>
      <w:r w:rsidR="00871C3D" w:rsidRPr="00476F89">
        <w:rPr>
          <w:rFonts w:asciiTheme="minorHAnsi" w:hAnsiTheme="minorHAnsi" w:cstheme="minorHAnsi"/>
          <w:szCs w:val="22"/>
        </w:rPr>
        <w:t>he Commission agree</w:t>
      </w:r>
      <w:r w:rsidR="00AD3F12" w:rsidRPr="00476F89">
        <w:rPr>
          <w:rFonts w:asciiTheme="minorHAnsi" w:hAnsiTheme="minorHAnsi" w:cstheme="minorHAnsi"/>
          <w:szCs w:val="22"/>
        </w:rPr>
        <w:t>d</w:t>
      </w:r>
      <w:r w:rsidR="00871C3D" w:rsidRPr="00476F89">
        <w:rPr>
          <w:rFonts w:asciiTheme="minorHAnsi" w:hAnsiTheme="minorHAnsi" w:cstheme="minorHAnsi"/>
          <w:szCs w:val="22"/>
        </w:rPr>
        <w:t xml:space="preserve"> in principle to establish a Joint Working Group (JWG) for South Pacific</w:t>
      </w:r>
      <w:r w:rsidRPr="00476F89">
        <w:rPr>
          <w:rFonts w:asciiTheme="minorHAnsi" w:hAnsiTheme="minorHAnsi" w:cstheme="minorHAnsi"/>
          <w:szCs w:val="22"/>
        </w:rPr>
        <w:t xml:space="preserve"> a</w:t>
      </w:r>
      <w:r w:rsidR="00871C3D" w:rsidRPr="00476F89">
        <w:rPr>
          <w:rFonts w:asciiTheme="minorHAnsi" w:hAnsiTheme="minorHAnsi" w:cstheme="minorHAnsi"/>
          <w:szCs w:val="22"/>
        </w:rPr>
        <w:t>lbacore and endorse</w:t>
      </w:r>
      <w:r w:rsidR="00B530C7" w:rsidRPr="00476F89">
        <w:rPr>
          <w:rFonts w:asciiTheme="minorHAnsi" w:hAnsiTheme="minorHAnsi" w:cstheme="minorHAnsi"/>
          <w:szCs w:val="22"/>
        </w:rPr>
        <w:t>d</w:t>
      </w:r>
      <w:r w:rsidR="00871C3D" w:rsidRPr="00476F89">
        <w:rPr>
          <w:rFonts w:asciiTheme="minorHAnsi" w:hAnsiTheme="minorHAnsi" w:cstheme="minorHAnsi"/>
          <w:szCs w:val="22"/>
        </w:rPr>
        <w:t xml:space="preserve"> the framework in </w:t>
      </w:r>
      <w:hyperlink r:id="rId31" w:history="1">
        <w:r w:rsidR="00871C3D" w:rsidRPr="00212AB9">
          <w:rPr>
            <w:rStyle w:val="Hyperlink"/>
            <w:rFonts w:asciiTheme="minorHAnsi" w:hAnsiTheme="minorHAnsi" w:cstheme="minorHAnsi"/>
            <w:szCs w:val="22"/>
          </w:rPr>
          <w:t>WCPFC21-2024-DP14b</w:t>
        </w:r>
      </w:hyperlink>
      <w:r w:rsidR="00871C3D" w:rsidRPr="00476F89">
        <w:rPr>
          <w:rFonts w:asciiTheme="minorHAnsi" w:hAnsiTheme="minorHAnsi" w:cstheme="minorHAnsi"/>
          <w:szCs w:val="22"/>
        </w:rPr>
        <w:t xml:space="preserve"> as a guide. </w:t>
      </w:r>
      <w:r w:rsidRPr="00476F89">
        <w:rPr>
          <w:rFonts w:asciiTheme="minorHAnsi" w:hAnsiTheme="minorHAnsi" w:cstheme="minorHAnsi"/>
          <w:szCs w:val="22"/>
        </w:rPr>
        <w:t>According to the guide, the US will draft the JWG terms of reference for review by both IATTC and WCPFC</w:t>
      </w:r>
      <w:r w:rsidR="00212AB9">
        <w:rPr>
          <w:rFonts w:asciiTheme="minorHAnsi" w:hAnsiTheme="minorHAnsi" w:cstheme="minorHAnsi"/>
          <w:szCs w:val="22"/>
        </w:rPr>
        <w:t>. At the same time,</w:t>
      </w:r>
      <w:r w:rsidRPr="00476F89">
        <w:rPr>
          <w:rFonts w:asciiTheme="minorHAnsi" w:hAnsiTheme="minorHAnsi" w:cstheme="minorHAnsi"/>
          <w:szCs w:val="22"/>
        </w:rPr>
        <w:t xml:space="preserve"> the WCPFC Secretariat, in collaboration with the WCPFC Chair, will develop </w:t>
      </w:r>
      <w:r w:rsidR="00212AB9">
        <w:rPr>
          <w:rFonts w:asciiTheme="minorHAnsi" w:hAnsiTheme="minorHAnsi" w:cstheme="minorHAnsi"/>
          <w:szCs w:val="22"/>
        </w:rPr>
        <w:t>a</w:t>
      </w:r>
      <w:r w:rsidRPr="00476F89">
        <w:rPr>
          <w:rFonts w:asciiTheme="minorHAnsi" w:hAnsiTheme="minorHAnsi" w:cstheme="minorHAnsi"/>
          <w:szCs w:val="22"/>
        </w:rPr>
        <w:t xml:space="preserve"> workplan</w:t>
      </w:r>
      <w:r w:rsidR="00212AB9">
        <w:rPr>
          <w:rFonts w:asciiTheme="minorHAnsi" w:hAnsiTheme="minorHAnsi" w:cstheme="minorHAnsi"/>
          <w:szCs w:val="22"/>
        </w:rPr>
        <w:t xml:space="preserve"> and</w:t>
      </w:r>
      <w:r w:rsidRPr="00476F89">
        <w:rPr>
          <w:rFonts w:asciiTheme="minorHAnsi" w:hAnsiTheme="minorHAnsi" w:cstheme="minorHAnsi"/>
          <w:szCs w:val="22"/>
        </w:rPr>
        <w:t xml:space="preserve"> timeline and </w:t>
      </w:r>
      <w:r w:rsidR="00212AB9">
        <w:rPr>
          <w:rFonts w:asciiTheme="minorHAnsi" w:hAnsiTheme="minorHAnsi" w:cstheme="minorHAnsi"/>
          <w:szCs w:val="22"/>
        </w:rPr>
        <w:t>ensure</w:t>
      </w:r>
      <w:r w:rsidRPr="00476F89">
        <w:rPr>
          <w:rFonts w:asciiTheme="minorHAnsi" w:hAnsiTheme="minorHAnsi" w:cstheme="minorHAnsi"/>
          <w:szCs w:val="22"/>
        </w:rPr>
        <w:t xml:space="preserve"> stakeholders </w:t>
      </w:r>
      <w:r w:rsidR="00212AB9">
        <w:rPr>
          <w:rFonts w:asciiTheme="minorHAnsi" w:hAnsiTheme="minorHAnsi" w:cstheme="minorHAnsi"/>
          <w:szCs w:val="22"/>
        </w:rPr>
        <w:t xml:space="preserve">are kept </w:t>
      </w:r>
      <w:r w:rsidRPr="00476F89">
        <w:rPr>
          <w:rFonts w:asciiTheme="minorHAnsi" w:hAnsiTheme="minorHAnsi" w:cstheme="minorHAnsi"/>
          <w:szCs w:val="22"/>
        </w:rPr>
        <w:t xml:space="preserve">informed. (paras 735-738, WCPFC21 Summary Report). </w:t>
      </w:r>
    </w:p>
    <w:p w14:paraId="792DB0D7" w14:textId="77777777" w:rsidR="006533AF" w:rsidRPr="00476F89" w:rsidRDefault="006533A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4AC797F0" w14:textId="592499F1" w:rsidR="006533AF" w:rsidRPr="00476F89" w:rsidRDefault="006533AF" w:rsidP="006818DE">
      <w:pPr>
        <w:adjustRightInd w:val="0"/>
        <w:snapToGrid w:val="0"/>
        <w:ind w:left="720"/>
        <w:jc w:val="both"/>
        <w:rPr>
          <w:rFonts w:asciiTheme="minorHAnsi" w:hAnsiTheme="minorHAnsi" w:cstheme="minorHAnsi"/>
          <w:b/>
          <w:bCs/>
          <w:szCs w:val="22"/>
          <w:lang w:eastAsia="zh-TW"/>
        </w:rPr>
      </w:pPr>
      <w:r w:rsidRPr="00476F89">
        <w:rPr>
          <w:rStyle w:val="Strong"/>
          <w:rFonts w:asciiTheme="minorHAnsi" w:hAnsiTheme="minorHAnsi" w:cstheme="minorHAnsi"/>
          <w:b w:val="0"/>
          <w:bCs w:val="0"/>
          <w:szCs w:val="22"/>
        </w:rPr>
        <w:t xml:space="preserve">SC21 will review the draft Terms of Reference (TOR) and provide advice and suggestions as needed to the Commission, noting the SC’s role in contributing scientific input to help refine the scope of the JWG, identify key scientific issues, and ensure that the TOR aligns with scientific priorities for the management of South Pacific albacore. </w:t>
      </w:r>
    </w:p>
    <w:p w14:paraId="7FCD26A4" w14:textId="77777777" w:rsidR="006533AF" w:rsidRPr="00476F89" w:rsidRDefault="006533AF"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22114885" w14:textId="19CC44EB" w:rsidR="002A1F83" w:rsidRPr="00476F89" w:rsidRDefault="002A1F83" w:rsidP="006818DE">
      <w:pPr>
        <w:adjustRightInd w:val="0"/>
        <w:snapToGrid w:val="0"/>
        <w:ind w:left="720"/>
        <w:jc w:val="both"/>
        <w:rPr>
          <w:rFonts w:asciiTheme="minorHAnsi" w:hAnsiTheme="minorHAnsi" w:cstheme="minorHAnsi"/>
          <w:szCs w:val="22"/>
          <w:lang w:val="en-AU"/>
        </w:rPr>
      </w:pPr>
      <w:r w:rsidRPr="00476F89">
        <w:rPr>
          <w:rFonts w:asciiTheme="minorHAnsi" w:hAnsiTheme="minorHAnsi" w:cstheme="minorHAnsi"/>
          <w:szCs w:val="22"/>
        </w:rPr>
        <w:t xml:space="preserve">In response to a request from the Commission on the Secretariat’s support to SSP’s genetic sampling of SP albacore in the southern IATTC area (para 466, WCPFC21 Summary Report), SSP noted that </w:t>
      </w:r>
      <w:r w:rsidRPr="00476F89">
        <w:rPr>
          <w:rFonts w:asciiTheme="minorHAnsi" w:hAnsiTheme="minorHAnsi" w:cstheme="minorHAnsi"/>
          <w:szCs w:val="22"/>
          <w:lang w:val="en-AU"/>
        </w:rPr>
        <w:t xml:space="preserve">they are in a position to renew a recently expired MOU between SPC and IATTC that would allow the two agencies to collaborate on projects of mutual interest. </w:t>
      </w:r>
    </w:p>
    <w:p w14:paraId="10E2E648" w14:textId="77777777" w:rsidR="002A1F83" w:rsidRPr="00476F89" w:rsidRDefault="002A1F83" w:rsidP="002E236C">
      <w:pPr>
        <w:adjustRightInd w:val="0"/>
        <w:snapToGrid w:val="0"/>
        <w:ind w:left="1440"/>
        <w:jc w:val="both"/>
        <w:rPr>
          <w:rFonts w:asciiTheme="minorHAnsi" w:hAnsiTheme="minorHAnsi" w:cstheme="minorHAnsi"/>
          <w:szCs w:val="22"/>
        </w:rPr>
      </w:pPr>
    </w:p>
    <w:p w14:paraId="6051C665" w14:textId="780BFD39" w:rsidR="00CE4152" w:rsidRPr="00476F89" w:rsidRDefault="00CE4152" w:rsidP="006818DE">
      <w:pPr>
        <w:pStyle w:val="ListParagraph"/>
        <w:widowControl w:val="0"/>
        <w:numPr>
          <w:ilvl w:val="3"/>
          <w:numId w:val="32"/>
        </w:numPr>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Updates on SP Albacore Roadmap IWG</w:t>
      </w:r>
    </w:p>
    <w:p w14:paraId="1E9FCD51" w14:textId="77777777" w:rsidR="00342519" w:rsidRPr="00476F89" w:rsidRDefault="00342519"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Cs w:val="22"/>
        </w:rPr>
      </w:pPr>
    </w:p>
    <w:p w14:paraId="15894EF4" w14:textId="3320E9FC" w:rsidR="00CE4152" w:rsidRPr="00476F89" w:rsidRDefault="00CE4152"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eastAsiaTheme="minorEastAsia" w:hAnsiTheme="minorHAnsi" w:cstheme="minorHAnsi"/>
          <w:szCs w:val="22"/>
        </w:rPr>
        <w:t xml:space="preserve">The IWG Chair will </w:t>
      </w:r>
      <w:r w:rsidR="00E85A2B" w:rsidRPr="00476F89">
        <w:rPr>
          <w:rFonts w:asciiTheme="minorHAnsi" w:eastAsiaTheme="minorEastAsia" w:hAnsiTheme="minorHAnsi" w:cstheme="minorHAnsi"/>
          <w:szCs w:val="22"/>
        </w:rPr>
        <w:t xml:space="preserve">provide a </w:t>
      </w:r>
      <w:r w:rsidRPr="00476F89">
        <w:rPr>
          <w:rFonts w:asciiTheme="minorHAnsi" w:eastAsiaTheme="minorEastAsia" w:hAnsiTheme="minorHAnsi" w:cstheme="minorHAnsi"/>
          <w:szCs w:val="22"/>
        </w:rPr>
        <w:t xml:space="preserve">brief </w:t>
      </w:r>
      <w:r w:rsidR="00E85A2B" w:rsidRPr="00476F89">
        <w:rPr>
          <w:rFonts w:asciiTheme="minorHAnsi" w:eastAsiaTheme="minorEastAsia" w:hAnsiTheme="minorHAnsi" w:cstheme="minorHAnsi"/>
          <w:szCs w:val="22"/>
        </w:rPr>
        <w:t xml:space="preserve">on the outcomes of </w:t>
      </w:r>
      <w:r w:rsidRPr="00476F89">
        <w:rPr>
          <w:rFonts w:asciiTheme="minorHAnsi" w:eastAsiaTheme="minorEastAsia" w:hAnsiTheme="minorHAnsi" w:cstheme="minorHAnsi"/>
          <w:szCs w:val="22"/>
        </w:rPr>
        <w:t xml:space="preserve">the </w:t>
      </w:r>
      <w:r w:rsidR="003F3C26" w:rsidRPr="00476F89">
        <w:rPr>
          <w:rFonts w:asciiTheme="minorHAnsi" w:hAnsiTheme="minorHAnsi" w:cstheme="minorHAnsi"/>
          <w:szCs w:val="22"/>
        </w:rPr>
        <w:t xml:space="preserve">SP Albacore Roadmap </w:t>
      </w:r>
      <w:r w:rsidRPr="00476F89">
        <w:rPr>
          <w:rFonts w:asciiTheme="minorHAnsi" w:eastAsiaTheme="minorEastAsia" w:hAnsiTheme="minorHAnsi" w:cstheme="minorHAnsi"/>
          <w:szCs w:val="22"/>
        </w:rPr>
        <w:t>IWG</w:t>
      </w:r>
      <w:r w:rsidR="003F3C26" w:rsidRPr="00476F89">
        <w:rPr>
          <w:rFonts w:asciiTheme="minorHAnsi" w:eastAsiaTheme="minorEastAsia" w:hAnsiTheme="minorHAnsi" w:cstheme="minorHAnsi"/>
          <w:szCs w:val="22"/>
        </w:rPr>
        <w:t xml:space="preserve"> work</w:t>
      </w:r>
      <w:r w:rsidR="00B530C7" w:rsidRPr="00476F89">
        <w:rPr>
          <w:rFonts w:asciiTheme="minorHAnsi" w:eastAsiaTheme="minorEastAsia" w:hAnsiTheme="minorHAnsi" w:cstheme="minorHAnsi"/>
          <w:szCs w:val="22"/>
        </w:rPr>
        <w:t>,</w:t>
      </w:r>
      <w:r w:rsidR="00BB565A" w:rsidRPr="00476F89">
        <w:rPr>
          <w:rFonts w:asciiTheme="minorHAnsi" w:eastAsiaTheme="minorEastAsia" w:hAnsiTheme="minorHAnsi" w:cstheme="minorHAnsi"/>
          <w:szCs w:val="22"/>
        </w:rPr>
        <w:t xml:space="preserve"> noting that a </w:t>
      </w:r>
      <w:r w:rsidR="00BB565A" w:rsidRPr="00476F89">
        <w:rPr>
          <w:rFonts w:asciiTheme="minorHAnsi" w:hAnsiTheme="minorHAnsi" w:cstheme="minorHAnsi"/>
          <w:snapToGrid w:val="0"/>
          <w:szCs w:val="22"/>
        </w:rPr>
        <w:t xml:space="preserve">dedicated </w:t>
      </w:r>
      <w:r w:rsidR="00BB565A" w:rsidRPr="00476F89">
        <w:rPr>
          <w:rFonts w:asciiTheme="minorHAnsi" w:hAnsiTheme="minorHAnsi" w:cstheme="minorHAnsi"/>
          <w:i/>
          <w:iCs/>
          <w:snapToGrid w:val="0"/>
          <w:szCs w:val="22"/>
        </w:rPr>
        <w:t xml:space="preserve">South Pacific </w:t>
      </w:r>
      <w:r w:rsidR="009F5164" w:rsidRPr="00476F89">
        <w:rPr>
          <w:rFonts w:asciiTheme="minorHAnsi" w:hAnsiTheme="minorHAnsi" w:cstheme="minorHAnsi"/>
          <w:i/>
          <w:iCs/>
          <w:snapToGrid w:val="0"/>
          <w:szCs w:val="22"/>
        </w:rPr>
        <w:t>A</w:t>
      </w:r>
      <w:r w:rsidR="00BB565A" w:rsidRPr="00476F89">
        <w:rPr>
          <w:rFonts w:asciiTheme="minorHAnsi" w:hAnsiTheme="minorHAnsi" w:cstheme="minorHAnsi"/>
          <w:i/>
          <w:iCs/>
          <w:snapToGrid w:val="0"/>
          <w:szCs w:val="22"/>
        </w:rPr>
        <w:t xml:space="preserve">lbacore </w:t>
      </w:r>
      <w:r w:rsidR="009F5164" w:rsidRPr="00476F89">
        <w:rPr>
          <w:rFonts w:asciiTheme="minorHAnsi" w:hAnsiTheme="minorHAnsi" w:cstheme="minorHAnsi"/>
          <w:i/>
          <w:iCs/>
          <w:snapToGrid w:val="0"/>
          <w:szCs w:val="22"/>
        </w:rPr>
        <w:t>M</w:t>
      </w:r>
      <w:r w:rsidR="00BB565A" w:rsidRPr="00476F89">
        <w:rPr>
          <w:rFonts w:asciiTheme="minorHAnsi" w:hAnsiTheme="minorHAnsi" w:cstheme="minorHAnsi"/>
          <w:i/>
          <w:iCs/>
          <w:snapToGrid w:val="0"/>
          <w:szCs w:val="22"/>
        </w:rPr>
        <w:t xml:space="preserve">anagement </w:t>
      </w:r>
      <w:r w:rsidR="009F5164" w:rsidRPr="00476F89">
        <w:rPr>
          <w:rFonts w:asciiTheme="minorHAnsi" w:hAnsiTheme="minorHAnsi" w:cstheme="minorHAnsi"/>
          <w:i/>
          <w:iCs/>
          <w:snapToGrid w:val="0"/>
          <w:szCs w:val="22"/>
        </w:rPr>
        <w:t>W</w:t>
      </w:r>
      <w:r w:rsidR="00BB565A" w:rsidRPr="00476F89">
        <w:rPr>
          <w:rFonts w:asciiTheme="minorHAnsi" w:hAnsiTheme="minorHAnsi" w:cstheme="minorHAnsi"/>
          <w:i/>
          <w:iCs/>
          <w:snapToGrid w:val="0"/>
          <w:szCs w:val="22"/>
        </w:rPr>
        <w:t>orkshop</w:t>
      </w:r>
      <w:r w:rsidR="00BB565A" w:rsidRPr="00476F89">
        <w:rPr>
          <w:rFonts w:asciiTheme="minorHAnsi" w:hAnsiTheme="minorHAnsi" w:cstheme="minorHAnsi"/>
          <w:snapToGrid w:val="0"/>
          <w:szCs w:val="22"/>
        </w:rPr>
        <w:t xml:space="preserve"> (SPAM-WS) will be held </w:t>
      </w:r>
      <w:r w:rsidR="003E653C" w:rsidRPr="00476F89">
        <w:rPr>
          <w:rFonts w:asciiTheme="minorHAnsi" w:hAnsiTheme="minorHAnsi" w:cstheme="minorHAnsi"/>
          <w:snapToGrid w:val="0"/>
          <w:szCs w:val="22"/>
        </w:rPr>
        <w:t>between</w:t>
      </w:r>
      <w:r w:rsidR="00B530C7" w:rsidRPr="00476F89">
        <w:rPr>
          <w:rFonts w:asciiTheme="minorHAnsi" w:hAnsiTheme="minorHAnsi" w:cstheme="minorHAnsi"/>
          <w:snapToGrid w:val="0"/>
          <w:szCs w:val="22"/>
        </w:rPr>
        <w:t xml:space="preserve"> SC21 and TCC21 (para 713, WCPFC21 Summary Report)</w:t>
      </w:r>
      <w:r w:rsidRPr="00476F89">
        <w:rPr>
          <w:rFonts w:asciiTheme="minorHAnsi" w:eastAsiaTheme="minorEastAsia" w:hAnsiTheme="minorHAnsi" w:cstheme="minorHAnsi"/>
          <w:szCs w:val="22"/>
        </w:rPr>
        <w:t xml:space="preserve">. </w:t>
      </w:r>
      <w:r w:rsidR="003F3C26" w:rsidRPr="00476F89">
        <w:rPr>
          <w:rFonts w:asciiTheme="minorHAnsi" w:eastAsiaTheme="minorEastAsia" w:hAnsiTheme="minorHAnsi" w:cstheme="minorHAnsi"/>
          <w:szCs w:val="22"/>
        </w:rPr>
        <w:t xml:space="preserve">SC21 </w:t>
      </w:r>
      <w:r w:rsidRPr="00476F89">
        <w:rPr>
          <w:rFonts w:asciiTheme="minorHAnsi" w:eastAsiaTheme="minorEastAsia" w:hAnsiTheme="minorHAnsi" w:cstheme="minorHAnsi"/>
          <w:szCs w:val="22"/>
        </w:rPr>
        <w:t xml:space="preserve">will review and </w:t>
      </w:r>
      <w:r w:rsidR="00230BC3" w:rsidRPr="00476F89">
        <w:rPr>
          <w:rFonts w:asciiTheme="minorHAnsi" w:eastAsiaTheme="minorEastAsia" w:hAnsiTheme="minorHAnsi" w:cstheme="minorHAnsi"/>
          <w:szCs w:val="22"/>
        </w:rPr>
        <w:t>respond</w:t>
      </w:r>
      <w:r w:rsidRPr="00476F89">
        <w:rPr>
          <w:rFonts w:asciiTheme="minorHAnsi" w:eastAsiaTheme="minorEastAsia" w:hAnsiTheme="minorHAnsi" w:cstheme="minorHAnsi"/>
          <w:szCs w:val="22"/>
        </w:rPr>
        <w:t xml:space="preserve"> to any requests from the IWG.</w:t>
      </w:r>
    </w:p>
    <w:p w14:paraId="422C942B" w14:textId="77777777" w:rsidR="00212AB9" w:rsidRDefault="00212AB9" w:rsidP="006818DE">
      <w:pPr>
        <w:widowControl w:val="0"/>
        <w:autoSpaceDE w:val="0"/>
        <w:autoSpaceDN w:val="0"/>
        <w:adjustRightInd w:val="0"/>
        <w:snapToGrid w:val="0"/>
        <w:ind w:left="1083"/>
        <w:jc w:val="both"/>
        <w:rPr>
          <w:rFonts w:asciiTheme="minorHAnsi" w:eastAsiaTheme="minorEastAsia" w:hAnsiTheme="minorHAnsi" w:cstheme="minorHAnsi"/>
          <w:i/>
          <w:iCs/>
          <w:szCs w:val="22"/>
        </w:rPr>
      </w:pPr>
    </w:p>
    <w:p w14:paraId="1EE82D65" w14:textId="76F222C3" w:rsidR="001A3509" w:rsidRPr="00476F89" w:rsidRDefault="001A3509" w:rsidP="006818DE">
      <w:pPr>
        <w:widowControl w:val="0"/>
        <w:autoSpaceDE w:val="0"/>
        <w:autoSpaceDN w:val="0"/>
        <w:adjustRightInd w:val="0"/>
        <w:snapToGrid w:val="0"/>
        <w:ind w:left="1083"/>
        <w:jc w:val="both"/>
        <w:rPr>
          <w:rFonts w:asciiTheme="minorHAnsi" w:hAnsiTheme="minorHAnsi" w:cstheme="minorHAnsi"/>
          <w:i/>
          <w:iCs/>
          <w:szCs w:val="22"/>
        </w:rPr>
      </w:pPr>
      <w:r w:rsidRPr="00476F89">
        <w:rPr>
          <w:rFonts w:asciiTheme="minorHAnsi" w:eastAsiaTheme="minorEastAsia" w:hAnsiTheme="minorHAnsi" w:cstheme="minorHAnsi"/>
          <w:i/>
          <w:iCs/>
          <w:szCs w:val="22"/>
        </w:rPr>
        <w:t>713</w:t>
      </w:r>
      <w:r w:rsidRPr="00476F89">
        <w:rPr>
          <w:rFonts w:asciiTheme="minorHAnsi" w:hAnsiTheme="minorHAnsi" w:cstheme="minorHAnsi"/>
          <w:i/>
          <w:iCs/>
          <w:szCs w:val="22"/>
        </w:rPr>
        <w:t xml:space="preserve">. The Commission agreed to hold </w:t>
      </w:r>
      <w:r w:rsidR="00B530C7" w:rsidRPr="00476F89">
        <w:rPr>
          <w:rFonts w:asciiTheme="minorHAnsi" w:hAnsiTheme="minorHAnsi" w:cstheme="minorHAnsi"/>
          <w:i/>
          <w:iCs/>
          <w:szCs w:val="22"/>
        </w:rPr>
        <w:t>South</w:t>
      </w:r>
      <w:r w:rsidRPr="00476F89">
        <w:rPr>
          <w:rFonts w:asciiTheme="minorHAnsi" w:hAnsiTheme="minorHAnsi" w:cstheme="minorHAnsi"/>
          <w:i/>
          <w:iCs/>
          <w:szCs w:val="22"/>
        </w:rPr>
        <w:t xml:space="preserve"> Pacific albacore management workshops in 2025 focused on:</w:t>
      </w:r>
    </w:p>
    <w:p w14:paraId="4C223516" w14:textId="77777777" w:rsidR="001A3509" w:rsidRPr="00476F89" w:rsidRDefault="001A3509" w:rsidP="006818DE">
      <w:pPr>
        <w:pStyle w:val="ListParagraph"/>
        <w:widowControl w:val="0"/>
        <w:numPr>
          <w:ilvl w:val="1"/>
          <w:numId w:val="69"/>
        </w:numPr>
        <w:autoSpaceDE w:val="0"/>
        <w:autoSpaceDN w:val="0"/>
        <w:adjustRightInd w:val="0"/>
        <w:snapToGrid w:val="0"/>
        <w:ind w:left="1804" w:hanging="358"/>
        <w:jc w:val="both"/>
        <w:rPr>
          <w:rFonts w:asciiTheme="minorHAnsi" w:hAnsiTheme="minorHAnsi" w:cstheme="minorHAnsi"/>
          <w:i/>
          <w:iCs/>
          <w:szCs w:val="22"/>
        </w:rPr>
      </w:pPr>
      <w:r w:rsidRPr="00476F89">
        <w:rPr>
          <w:rFonts w:asciiTheme="minorHAnsi" w:hAnsiTheme="minorHAnsi" w:cstheme="minorHAnsi"/>
          <w:i/>
          <w:iCs/>
          <w:szCs w:val="22"/>
        </w:rPr>
        <w:t>South Pacific albacore management procedures.</w:t>
      </w:r>
    </w:p>
    <w:p w14:paraId="575B7794" w14:textId="77777777" w:rsidR="001A3509" w:rsidRPr="00476F89" w:rsidRDefault="001A3509" w:rsidP="006818DE">
      <w:pPr>
        <w:pStyle w:val="ListParagraph"/>
        <w:widowControl w:val="0"/>
        <w:numPr>
          <w:ilvl w:val="1"/>
          <w:numId w:val="69"/>
        </w:numPr>
        <w:autoSpaceDE w:val="0"/>
        <w:autoSpaceDN w:val="0"/>
        <w:adjustRightInd w:val="0"/>
        <w:snapToGrid w:val="0"/>
        <w:ind w:left="1804" w:right="167"/>
        <w:jc w:val="both"/>
        <w:rPr>
          <w:rFonts w:asciiTheme="minorHAnsi" w:hAnsiTheme="minorHAnsi" w:cstheme="minorHAnsi"/>
          <w:i/>
          <w:iCs/>
          <w:szCs w:val="22"/>
        </w:rPr>
      </w:pPr>
      <w:r w:rsidRPr="00476F89">
        <w:rPr>
          <w:rFonts w:asciiTheme="minorHAnsi" w:hAnsiTheme="minorHAnsi" w:cstheme="minorHAnsi"/>
          <w:i/>
          <w:iCs/>
          <w:szCs w:val="22"/>
        </w:rPr>
        <w:t>South Pacific albacore management arrangement for implementing the management procedure.</w:t>
      </w:r>
    </w:p>
    <w:p w14:paraId="6B073E2E" w14:textId="77777777" w:rsidR="001A3509" w:rsidRPr="00476F89" w:rsidRDefault="001A3509" w:rsidP="006818DE">
      <w:pPr>
        <w:pStyle w:val="ListParagraph"/>
        <w:widowControl w:val="0"/>
        <w:numPr>
          <w:ilvl w:val="1"/>
          <w:numId w:val="69"/>
        </w:numPr>
        <w:autoSpaceDE w:val="0"/>
        <w:autoSpaceDN w:val="0"/>
        <w:adjustRightInd w:val="0"/>
        <w:snapToGrid w:val="0"/>
        <w:ind w:left="1804" w:right="165"/>
        <w:jc w:val="both"/>
        <w:rPr>
          <w:rFonts w:asciiTheme="minorHAnsi" w:hAnsiTheme="minorHAnsi" w:cstheme="minorHAnsi"/>
          <w:szCs w:val="22"/>
        </w:rPr>
      </w:pPr>
      <w:r w:rsidRPr="00476F89">
        <w:rPr>
          <w:rFonts w:asciiTheme="minorHAnsi" w:hAnsiTheme="minorHAnsi" w:cstheme="minorHAnsi"/>
          <w:i/>
          <w:iCs/>
          <w:szCs w:val="22"/>
        </w:rPr>
        <w:t>Mixed fishery issues including ensuring compatibility between the bigeye and South Pacific</w:t>
      </w:r>
      <w:r w:rsidRPr="00476F89">
        <w:rPr>
          <w:rFonts w:asciiTheme="minorHAnsi" w:hAnsiTheme="minorHAnsi" w:cstheme="minorHAnsi"/>
          <w:szCs w:val="22"/>
        </w:rPr>
        <w:t xml:space="preserve"> Albacore management procedures.</w:t>
      </w:r>
    </w:p>
    <w:p w14:paraId="7DF30AAB" w14:textId="77777777" w:rsidR="0078128C" w:rsidRPr="00476F89" w:rsidRDefault="0078128C"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b/>
          <w:szCs w:val="22"/>
        </w:rPr>
      </w:pPr>
    </w:p>
    <w:p w14:paraId="4A514F82" w14:textId="47A327D9" w:rsidR="00560A4B" w:rsidRPr="00476F89" w:rsidRDefault="009F5164" w:rsidP="006818DE">
      <w:pPr>
        <w:pStyle w:val="ListParagraph"/>
        <w:widowControl w:val="0"/>
        <w:numPr>
          <w:ilvl w:val="2"/>
          <w:numId w:val="32"/>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lastRenderedPageBreak/>
        <w:t>Bigeye tuna</w:t>
      </w:r>
    </w:p>
    <w:p w14:paraId="71FBA48F" w14:textId="77777777" w:rsidR="001F361F" w:rsidRPr="00476F89" w:rsidRDefault="001F361F" w:rsidP="002E236C">
      <w:pPr>
        <w:pStyle w:val="ListParagraph"/>
        <w:widowControl w:val="0"/>
        <w:numPr>
          <w:ilvl w:val="0"/>
          <w:numId w:val="22"/>
        </w:numPr>
        <w:kinsoku w:val="0"/>
        <w:overflowPunct w:val="0"/>
        <w:autoSpaceDE w:val="0"/>
        <w:autoSpaceDN w:val="0"/>
        <w:adjustRightInd w:val="0"/>
        <w:snapToGrid w:val="0"/>
        <w:ind w:left="1365"/>
        <w:jc w:val="both"/>
        <w:rPr>
          <w:rFonts w:asciiTheme="minorHAnsi" w:eastAsiaTheme="minorEastAsia" w:hAnsiTheme="minorHAnsi" w:cstheme="minorHAnsi"/>
          <w:bCs/>
          <w:vanish/>
          <w:szCs w:val="22"/>
        </w:rPr>
      </w:pPr>
    </w:p>
    <w:p w14:paraId="319111F5" w14:textId="77777777" w:rsidR="001F361F" w:rsidRPr="00476F89" w:rsidRDefault="001F361F" w:rsidP="002E236C">
      <w:pPr>
        <w:pStyle w:val="ListParagraph"/>
        <w:widowControl w:val="0"/>
        <w:numPr>
          <w:ilvl w:val="2"/>
          <w:numId w:val="22"/>
        </w:numPr>
        <w:kinsoku w:val="0"/>
        <w:overflowPunct w:val="0"/>
        <w:autoSpaceDE w:val="0"/>
        <w:autoSpaceDN w:val="0"/>
        <w:adjustRightInd w:val="0"/>
        <w:snapToGrid w:val="0"/>
        <w:ind w:left="1440"/>
        <w:jc w:val="both"/>
        <w:rPr>
          <w:rFonts w:asciiTheme="minorHAnsi" w:eastAsiaTheme="minorEastAsia" w:hAnsiTheme="minorHAnsi" w:cstheme="minorHAnsi"/>
          <w:bCs/>
          <w:vanish/>
          <w:szCs w:val="22"/>
        </w:rPr>
      </w:pPr>
    </w:p>
    <w:p w14:paraId="566C0CA9" w14:textId="77777777" w:rsidR="00342519" w:rsidRPr="00476F89" w:rsidRDefault="0034251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szCs w:val="22"/>
        </w:rPr>
      </w:pPr>
    </w:p>
    <w:p w14:paraId="22E4EA84" w14:textId="2102375A" w:rsidR="009F5164" w:rsidRPr="00476F89" w:rsidRDefault="009F5164" w:rsidP="006818DE">
      <w:pPr>
        <w:pStyle w:val="ListParagraph"/>
        <w:widowControl w:val="0"/>
        <w:numPr>
          <w:ilvl w:val="3"/>
          <w:numId w:val="32"/>
        </w:numPr>
        <w:kinsoku w:val="0"/>
        <w:overflowPunct w:val="0"/>
        <w:autoSpaceDE w:val="0"/>
        <w:autoSpaceDN w:val="0"/>
        <w:adjustRightInd w:val="0"/>
        <w:snapToGrid w:val="0"/>
        <w:jc w:val="both"/>
        <w:rPr>
          <w:rFonts w:asciiTheme="minorHAnsi" w:eastAsiaTheme="minorEastAsia" w:hAnsiTheme="minorHAnsi" w:cstheme="minorHAnsi"/>
          <w:bCs/>
          <w:szCs w:val="22"/>
        </w:rPr>
      </w:pPr>
      <w:bookmarkStart w:id="17" w:name="_Hlk197500828"/>
      <w:bookmarkStart w:id="18" w:name="_Hlk197500801"/>
      <w:r w:rsidRPr="00476F89">
        <w:rPr>
          <w:rFonts w:asciiTheme="minorHAnsi" w:eastAsiaTheme="minorEastAsia" w:hAnsiTheme="minorHAnsi" w:cstheme="minorHAnsi"/>
          <w:bCs/>
          <w:szCs w:val="22"/>
        </w:rPr>
        <w:t>Bigeye operating models</w:t>
      </w:r>
    </w:p>
    <w:p w14:paraId="7E79FB0C" w14:textId="77777777" w:rsidR="009F5164" w:rsidRPr="00476F89" w:rsidRDefault="009F5164" w:rsidP="002E236C">
      <w:pPr>
        <w:adjustRightInd w:val="0"/>
        <w:snapToGrid w:val="0"/>
        <w:ind w:left="720"/>
        <w:jc w:val="both"/>
        <w:rPr>
          <w:rFonts w:asciiTheme="minorHAnsi" w:eastAsiaTheme="minorEastAsia" w:hAnsiTheme="minorHAnsi" w:cstheme="minorHAnsi"/>
          <w:bCs/>
          <w:szCs w:val="22"/>
        </w:rPr>
      </w:pPr>
    </w:p>
    <w:p w14:paraId="19032FCE" w14:textId="106659CA" w:rsidR="009F5164" w:rsidRPr="00476F89" w:rsidRDefault="009F5164" w:rsidP="006818DE">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Based on the bigeye tuna harvest strategy work plan (</w:t>
      </w:r>
      <w:hyperlink r:id="rId32" w:history="1">
        <w:r w:rsidRPr="00212AB9">
          <w:rPr>
            <w:rStyle w:val="Hyperlink"/>
            <w:rFonts w:asciiTheme="minorHAnsi" w:hAnsiTheme="minorHAnsi" w:cstheme="minorHAnsi"/>
            <w:bCs/>
            <w:szCs w:val="22"/>
          </w:rPr>
          <w:t>WCPFC21-2024-DD15_Rev01</w:t>
        </w:r>
      </w:hyperlink>
      <w:r w:rsidRPr="00476F89">
        <w:rPr>
          <w:rFonts w:asciiTheme="minorHAnsi" w:hAnsiTheme="minorHAnsi" w:cstheme="minorHAnsi"/>
          <w:bCs/>
          <w:szCs w:val="22"/>
        </w:rPr>
        <w:t xml:space="preserve">), </w:t>
      </w:r>
      <w:r w:rsidRPr="00476F89">
        <w:rPr>
          <w:rFonts w:asciiTheme="minorHAnsi" w:hAnsiTheme="minorHAnsi" w:cstheme="minorHAnsi"/>
          <w:szCs w:val="22"/>
        </w:rPr>
        <w:t>SC21 will review and endorse the grid of operating models (comprising the reference set and robustness set) designed to capture key sources of uncertainty and plausible states of nature for bigeye tuna</w:t>
      </w:r>
      <w:r w:rsidR="00212AB9">
        <w:rPr>
          <w:rFonts w:asciiTheme="minorHAnsi" w:hAnsiTheme="minorHAnsi" w:cstheme="minorHAnsi"/>
          <w:szCs w:val="22"/>
        </w:rPr>
        <w:t xml:space="preserve">. These models </w:t>
      </w:r>
      <w:r w:rsidRPr="00476F89">
        <w:rPr>
          <w:rFonts w:asciiTheme="minorHAnsi" w:hAnsiTheme="minorHAnsi" w:cstheme="minorHAnsi"/>
          <w:szCs w:val="22"/>
        </w:rPr>
        <w:t>will be used in the management strategy evaluation</w:t>
      </w:r>
      <w:r w:rsidRPr="00476F89">
        <w:rPr>
          <w:rFonts w:asciiTheme="minorHAnsi" w:eastAsiaTheme="minorEastAsia" w:hAnsiTheme="minorHAnsi" w:cstheme="minorHAnsi"/>
          <w:bCs/>
          <w:szCs w:val="22"/>
        </w:rPr>
        <w:t>.</w:t>
      </w:r>
    </w:p>
    <w:p w14:paraId="1F4ABCE2"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46B35731" w14:textId="369F4867" w:rsidR="009F5164" w:rsidRPr="00476F89" w:rsidRDefault="009F5164" w:rsidP="006818DE">
      <w:pPr>
        <w:pStyle w:val="ListParagraph"/>
        <w:widowControl w:val="0"/>
        <w:numPr>
          <w:ilvl w:val="3"/>
          <w:numId w:val="32"/>
        </w:numPr>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Bigeye management procedure – design</w:t>
      </w:r>
    </w:p>
    <w:p w14:paraId="450F4923" w14:textId="77777777" w:rsidR="009F5164" w:rsidRPr="00476F89" w:rsidRDefault="009F5164"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1D3CA5F2" w14:textId="5C8AC8A7" w:rsidR="009F5164" w:rsidRPr="00476F89" w:rsidRDefault="009F5164" w:rsidP="006818DE">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eastAsiaTheme="minorEastAsia" w:hAnsiTheme="minorHAnsi" w:cstheme="minorHAnsi"/>
          <w:bCs/>
          <w:szCs w:val="22"/>
        </w:rPr>
        <w:t xml:space="preserve">SC21 will review the </w:t>
      </w:r>
      <w:r w:rsidR="00E51472" w:rsidRPr="00476F89">
        <w:rPr>
          <w:rFonts w:asciiTheme="minorHAnsi" w:eastAsiaTheme="minorEastAsia" w:hAnsiTheme="minorHAnsi" w:cstheme="minorHAnsi"/>
          <w:bCs/>
          <w:szCs w:val="22"/>
        </w:rPr>
        <w:t xml:space="preserve">proposed </w:t>
      </w:r>
      <w:r w:rsidRPr="00476F89">
        <w:rPr>
          <w:rFonts w:asciiTheme="minorHAnsi" w:eastAsiaTheme="minorEastAsia" w:hAnsiTheme="minorHAnsi" w:cstheme="minorHAnsi"/>
          <w:bCs/>
          <w:szCs w:val="22"/>
        </w:rPr>
        <w:t xml:space="preserve">design of </w:t>
      </w:r>
      <w:r w:rsidR="00E51472" w:rsidRPr="00476F89">
        <w:rPr>
          <w:rFonts w:asciiTheme="minorHAnsi" w:eastAsiaTheme="minorEastAsia" w:hAnsiTheme="minorHAnsi" w:cstheme="minorHAnsi"/>
          <w:bCs/>
          <w:szCs w:val="22"/>
        </w:rPr>
        <w:t>the</w:t>
      </w:r>
      <w:r w:rsidRPr="00476F89">
        <w:rPr>
          <w:rFonts w:asciiTheme="minorHAnsi" w:eastAsiaTheme="minorEastAsia" w:hAnsiTheme="minorHAnsi" w:cstheme="minorHAnsi"/>
          <w:bCs/>
          <w:szCs w:val="22"/>
        </w:rPr>
        <w:t xml:space="preserve"> bigeye tuna management procedure</w:t>
      </w:r>
      <w:r w:rsidR="00E51472" w:rsidRPr="00476F89">
        <w:rPr>
          <w:rFonts w:asciiTheme="minorHAnsi" w:eastAsiaTheme="minorEastAsia" w:hAnsiTheme="minorHAnsi" w:cstheme="minorHAnsi"/>
          <w:bCs/>
          <w:szCs w:val="22"/>
        </w:rPr>
        <w:t xml:space="preserve">, including the structure of candidate harvest control rules and estimation model options. SC21 will </w:t>
      </w:r>
      <w:r w:rsidRPr="00476F89">
        <w:rPr>
          <w:rFonts w:asciiTheme="minorHAnsi" w:eastAsiaTheme="minorEastAsia" w:hAnsiTheme="minorHAnsi" w:cstheme="minorHAnsi"/>
          <w:bCs/>
          <w:szCs w:val="22"/>
        </w:rPr>
        <w:t xml:space="preserve">provide recommendations to the Commission, </w:t>
      </w:r>
      <w:r w:rsidR="00E51472" w:rsidRPr="00476F89">
        <w:rPr>
          <w:rFonts w:asciiTheme="minorHAnsi" w:hAnsiTheme="minorHAnsi" w:cstheme="minorHAnsi"/>
          <w:szCs w:val="22"/>
        </w:rPr>
        <w:t>noting that adoption of the MP may be deferred to 2026 due to the SSP’s workload and capacity constraints in 2025</w:t>
      </w:r>
      <w:r w:rsidRPr="00476F89">
        <w:rPr>
          <w:rFonts w:asciiTheme="minorHAnsi" w:hAnsiTheme="minorHAnsi" w:cstheme="minorHAnsi"/>
          <w:szCs w:val="22"/>
        </w:rPr>
        <w:t>.</w:t>
      </w:r>
    </w:p>
    <w:p w14:paraId="5362AD03"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Cs w:val="22"/>
        </w:rPr>
      </w:pPr>
    </w:p>
    <w:p w14:paraId="23F3B77A" w14:textId="26956422" w:rsidR="009F5164" w:rsidRPr="00476F89" w:rsidRDefault="00E51472" w:rsidP="006818DE">
      <w:pPr>
        <w:pStyle w:val="ListParagraph"/>
        <w:widowControl w:val="0"/>
        <w:numPr>
          <w:ilvl w:val="3"/>
          <w:numId w:val="32"/>
        </w:numPr>
        <w:kinsoku w:val="0"/>
        <w:overflowPunct w:val="0"/>
        <w:autoSpaceDE w:val="0"/>
        <w:autoSpaceDN w:val="0"/>
        <w:adjustRightInd w:val="0"/>
        <w:snapToGrid w:val="0"/>
        <w:jc w:val="both"/>
        <w:rPr>
          <w:rFonts w:asciiTheme="minorHAnsi" w:eastAsiaTheme="minorEastAsia" w:hAnsiTheme="minorHAnsi" w:cstheme="minorHAnsi"/>
          <w:bCs/>
          <w:szCs w:val="22"/>
        </w:rPr>
      </w:pPr>
      <w:bookmarkStart w:id="19" w:name="_Hlk197502832"/>
      <w:bookmarkEnd w:id="17"/>
      <w:r w:rsidRPr="006818DE">
        <w:rPr>
          <w:rFonts w:asciiTheme="minorHAnsi" w:eastAsiaTheme="minorEastAsia" w:hAnsiTheme="minorHAnsi" w:cstheme="minorHAnsi"/>
          <w:bCs/>
          <w:szCs w:val="22"/>
        </w:rPr>
        <w:t>Bigeye</w:t>
      </w:r>
      <w:r w:rsidRPr="00476F89">
        <w:rPr>
          <w:rFonts w:asciiTheme="minorHAnsi" w:hAnsiTheme="minorHAnsi" w:cstheme="minorHAnsi"/>
          <w:szCs w:val="22"/>
        </w:rPr>
        <w:t xml:space="preserve"> Target Reference Points and Performance Evaluation of Candidate Management Procedures </w:t>
      </w:r>
    </w:p>
    <w:p w14:paraId="7742CE19" w14:textId="77777777" w:rsidR="009F5164" w:rsidRPr="00476F89" w:rsidRDefault="009F5164" w:rsidP="002E236C">
      <w:pPr>
        <w:pStyle w:val="ListParagraph"/>
        <w:widowControl w:val="0"/>
        <w:kinsoku w:val="0"/>
        <w:overflowPunct w:val="0"/>
        <w:autoSpaceDE w:val="0"/>
        <w:autoSpaceDN w:val="0"/>
        <w:adjustRightInd w:val="0"/>
        <w:snapToGrid w:val="0"/>
        <w:ind w:left="2160"/>
        <w:jc w:val="both"/>
        <w:rPr>
          <w:rFonts w:asciiTheme="minorHAnsi" w:eastAsiaTheme="minorEastAsia" w:hAnsiTheme="minorHAnsi" w:cstheme="minorHAnsi"/>
          <w:bCs/>
          <w:szCs w:val="22"/>
        </w:rPr>
      </w:pPr>
    </w:p>
    <w:p w14:paraId="3DEB478F" w14:textId="795E7B3C" w:rsidR="00E51472" w:rsidRPr="00476F89" w:rsidRDefault="00E51472" w:rsidP="006818DE">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As part of the sequenced approach endorsed by the Commission, which prioritizes the development of a harvest strategy for bigeye tuna before addressing yellowfin, SC21 will review three candidate TRPs based on 2012–2015 average spawning biomass depletion levels 34%, 32%, and 36% SB</w:t>
      </w:r>
      <w:r w:rsidRPr="00476F89">
        <w:rPr>
          <w:rFonts w:asciiTheme="minorHAnsi" w:hAnsiTheme="minorHAnsi" w:cstheme="minorHAnsi"/>
          <w:szCs w:val="22"/>
          <w:vertAlign w:val="subscript"/>
        </w:rPr>
        <w:t>F=0</w:t>
      </w:r>
      <w:r w:rsidRPr="00476F89">
        <w:rPr>
          <w:rFonts w:asciiTheme="minorHAnsi" w:hAnsiTheme="minorHAnsi" w:cstheme="minorHAnsi"/>
          <w:szCs w:val="22"/>
        </w:rPr>
        <w:t xml:space="preserve"> (paras. 432–436, WCPFC21 Summary Report). These candidate TRPs are to be integrated into candidate MPs and evaluated through the MSE framework.</w:t>
      </w:r>
    </w:p>
    <w:p w14:paraId="069C0C19" w14:textId="77777777" w:rsidR="00E51472" w:rsidRPr="00476F89" w:rsidRDefault="00E51472" w:rsidP="006818DE">
      <w:pPr>
        <w:adjustRightInd w:val="0"/>
        <w:snapToGrid w:val="0"/>
        <w:ind w:left="720"/>
        <w:jc w:val="both"/>
        <w:rPr>
          <w:rFonts w:asciiTheme="minorHAnsi" w:hAnsiTheme="minorHAnsi" w:cstheme="minorHAnsi"/>
          <w:szCs w:val="22"/>
        </w:rPr>
      </w:pPr>
    </w:p>
    <w:p w14:paraId="062520CE" w14:textId="38AAAC2D" w:rsidR="00E51472" w:rsidRPr="00476F89" w:rsidRDefault="00E51472" w:rsidP="006818DE">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SC21 will assess:</w:t>
      </w:r>
    </w:p>
    <w:p w14:paraId="596828DF" w14:textId="77777777" w:rsidR="00E51472" w:rsidRPr="00476F89" w:rsidRDefault="00E51472" w:rsidP="006818DE">
      <w:pPr>
        <w:numPr>
          <w:ilvl w:val="0"/>
          <w:numId w:val="107"/>
        </w:numPr>
        <w:tabs>
          <w:tab w:val="clear" w:pos="720"/>
          <w:tab w:val="num" w:pos="2160"/>
        </w:tabs>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The sensitivity of the candidate TRPs by testing alternative fishing levels and considering recent fishing conditions in Region 2;</w:t>
      </w:r>
    </w:p>
    <w:p w14:paraId="0BF4C908" w14:textId="77777777" w:rsidR="00E51472" w:rsidRPr="00476F89" w:rsidRDefault="00E51472" w:rsidP="006818DE">
      <w:pPr>
        <w:numPr>
          <w:ilvl w:val="0"/>
          <w:numId w:val="107"/>
        </w:numPr>
        <w:tabs>
          <w:tab w:val="clear" w:pos="720"/>
          <w:tab w:val="num" w:pos="2160"/>
        </w:tabs>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The performance of candidate MPs against agreed performance indicators;</w:t>
      </w:r>
    </w:p>
    <w:p w14:paraId="48D0FF76" w14:textId="665D4AA3" w:rsidR="00E51472" w:rsidRPr="00476F89" w:rsidRDefault="00E51472" w:rsidP="006818DE">
      <w:pPr>
        <w:numPr>
          <w:ilvl w:val="0"/>
          <w:numId w:val="107"/>
        </w:numPr>
        <w:tabs>
          <w:tab w:val="clear" w:pos="720"/>
          <w:tab w:val="num" w:pos="2160"/>
        </w:tabs>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The technical aspects of estimation model options and HCR designs, in line with the harvest strategy work plan.</w:t>
      </w:r>
    </w:p>
    <w:p w14:paraId="7829AB8B" w14:textId="77777777" w:rsidR="00E51472" w:rsidRPr="00476F89" w:rsidRDefault="00E51472" w:rsidP="006818DE">
      <w:pPr>
        <w:adjustRightInd w:val="0"/>
        <w:snapToGrid w:val="0"/>
        <w:ind w:left="1440"/>
        <w:jc w:val="both"/>
        <w:rPr>
          <w:rFonts w:asciiTheme="minorHAnsi" w:hAnsiTheme="minorHAnsi" w:cstheme="minorHAnsi"/>
          <w:szCs w:val="22"/>
        </w:rPr>
      </w:pPr>
    </w:p>
    <w:p w14:paraId="07D05ADC" w14:textId="1EEB782D" w:rsidR="00E51472" w:rsidRPr="00476F89" w:rsidRDefault="00E51472" w:rsidP="006818DE">
      <w:pPr>
        <w:tabs>
          <w:tab w:val="num" w:pos="2880"/>
        </w:tabs>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SC21 will provide scientific advice to the Commission, including recommendations on the most appropriate TRP for bigeye tuna and the most robust and effective candidate MP(s) for consideration and further refinement.</w:t>
      </w:r>
    </w:p>
    <w:bookmarkEnd w:id="18"/>
    <w:p w14:paraId="39836BA7"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bookmarkEnd w:id="19"/>
    <w:p w14:paraId="3949C1A8" w14:textId="77777777" w:rsidR="009F5164" w:rsidRPr="00476F89" w:rsidRDefault="009F5164" w:rsidP="002E236C">
      <w:pPr>
        <w:pStyle w:val="ListParagraph"/>
        <w:widowControl w:val="0"/>
        <w:numPr>
          <w:ilvl w:val="2"/>
          <w:numId w:val="32"/>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Mixed fishery MSE framework</w:t>
      </w:r>
    </w:p>
    <w:p w14:paraId="0A399455" w14:textId="77777777" w:rsidR="009F5164" w:rsidRPr="00476F89" w:rsidRDefault="009F5164"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p w14:paraId="370E85A1" w14:textId="0A96A25C" w:rsidR="009F5164" w:rsidRPr="00476F89" w:rsidRDefault="009F5164"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hAnsiTheme="minorHAnsi" w:cstheme="minorHAnsi"/>
          <w:szCs w:val="22"/>
        </w:rPr>
        <w:t>Considering the SSP’s not</w:t>
      </w:r>
      <w:r w:rsidR="006F178E" w:rsidRPr="00476F89">
        <w:rPr>
          <w:rFonts w:asciiTheme="minorHAnsi" w:hAnsiTheme="minorHAnsi" w:cstheme="minorHAnsi"/>
          <w:szCs w:val="22"/>
        </w:rPr>
        <w:t>e</w:t>
      </w:r>
      <w:r w:rsidRPr="00476F89">
        <w:rPr>
          <w:rFonts w:asciiTheme="minorHAnsi" w:hAnsiTheme="minorHAnsi" w:cstheme="minorHAnsi"/>
          <w:szCs w:val="22"/>
        </w:rPr>
        <w:t xml:space="preserve"> on the modelling approach for South Pacific albacore harvest strategies (</w:t>
      </w:r>
      <w:hyperlink r:id="rId33" w:history="1">
        <w:r w:rsidRPr="00212AB9">
          <w:rPr>
            <w:rStyle w:val="Hyperlink"/>
            <w:rFonts w:asciiTheme="minorHAnsi" w:hAnsiTheme="minorHAnsi" w:cstheme="minorHAnsi"/>
            <w:szCs w:val="22"/>
          </w:rPr>
          <w:t>WCPFC Circular 2025-17</w:t>
        </w:r>
      </w:hyperlink>
      <w:r w:rsidRPr="00476F89">
        <w:rPr>
          <w:rFonts w:asciiTheme="minorHAnsi" w:hAnsiTheme="minorHAnsi" w:cstheme="minorHAnsi"/>
          <w:szCs w:val="22"/>
        </w:rPr>
        <w:t xml:space="preserve">), </w:t>
      </w:r>
      <w:r w:rsidRPr="00476F89">
        <w:rPr>
          <w:rFonts w:asciiTheme="minorHAnsi" w:hAnsiTheme="minorHAnsi" w:cstheme="minorHAnsi"/>
          <w:szCs w:val="22"/>
          <w:shd w:val="clear" w:color="auto" w:fill="FFFFFF"/>
        </w:rPr>
        <w:t>SC21 will review updates from the SSP on developing the mixed fishery modeling framework and future work plan and</w:t>
      </w:r>
      <w:r w:rsidRPr="00476F89">
        <w:rPr>
          <w:rFonts w:asciiTheme="minorHAnsi" w:hAnsiTheme="minorHAnsi" w:cstheme="minorHAnsi"/>
          <w:bCs/>
          <w:szCs w:val="22"/>
        </w:rPr>
        <w:t xml:space="preserve"> provide advice as needed for further development.</w:t>
      </w:r>
    </w:p>
    <w:p w14:paraId="191BD535" w14:textId="77777777" w:rsid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p w14:paraId="43924B08" w14:textId="77777777" w:rsidR="000E11C6" w:rsidRPr="00476F89" w:rsidRDefault="000E11C6"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p w14:paraId="7D3495D1" w14:textId="59689863" w:rsidR="00505837" w:rsidRPr="00476F89" w:rsidRDefault="00505837" w:rsidP="002E236C">
      <w:pPr>
        <w:pStyle w:val="ListParagraph"/>
        <w:widowControl w:val="0"/>
        <w:numPr>
          <w:ilvl w:val="2"/>
          <w:numId w:val="32"/>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Progress of the WCPFC Harvest Strategy Work Plan</w:t>
      </w:r>
      <w:r w:rsidR="008A0276" w:rsidRPr="00476F89">
        <w:rPr>
          <w:rFonts w:asciiTheme="minorHAnsi" w:eastAsiaTheme="minorEastAsia" w:hAnsiTheme="minorHAnsi" w:cstheme="minorHAnsi"/>
          <w:b/>
          <w:szCs w:val="22"/>
        </w:rPr>
        <w:t xml:space="preserve"> </w:t>
      </w:r>
    </w:p>
    <w:p w14:paraId="36595FAD" w14:textId="77777777" w:rsidR="00342519" w:rsidRPr="00476F89" w:rsidRDefault="00342519" w:rsidP="002E236C">
      <w:pPr>
        <w:widowControl w:val="0"/>
        <w:kinsoku w:val="0"/>
        <w:overflowPunct w:val="0"/>
        <w:autoSpaceDE w:val="0"/>
        <w:autoSpaceDN w:val="0"/>
        <w:adjustRightInd w:val="0"/>
        <w:snapToGrid w:val="0"/>
        <w:ind w:left="720"/>
        <w:jc w:val="both"/>
        <w:rPr>
          <w:rFonts w:asciiTheme="minorHAnsi" w:hAnsiTheme="minorHAnsi" w:cstheme="minorHAnsi"/>
          <w:szCs w:val="22"/>
          <w:lang w:bidi="mn-Mong-CN"/>
        </w:rPr>
      </w:pPr>
    </w:p>
    <w:p w14:paraId="24D9B5A5" w14:textId="2EF643E7" w:rsidR="00505837" w:rsidRPr="00212AB9" w:rsidRDefault="002C51A4" w:rsidP="00212AB9">
      <w:pPr>
        <w:widowControl w:val="0"/>
        <w:kinsoku w:val="0"/>
        <w:overflowPunct w:val="0"/>
        <w:autoSpaceDE w:val="0"/>
        <w:autoSpaceDN w:val="0"/>
        <w:adjustRightInd w:val="0"/>
        <w:snapToGrid w:val="0"/>
        <w:ind w:left="720"/>
        <w:jc w:val="both"/>
        <w:rPr>
          <w:rFonts w:asciiTheme="minorHAnsi" w:hAnsiTheme="minorHAnsi" w:cstheme="minorHAnsi"/>
          <w:szCs w:val="22"/>
          <w:lang w:bidi="mn-Mong-CN"/>
        </w:rPr>
      </w:pPr>
      <w:r w:rsidRPr="00476F89">
        <w:rPr>
          <w:rFonts w:asciiTheme="minorHAnsi" w:hAnsiTheme="minorHAnsi" w:cstheme="minorHAnsi"/>
          <w:szCs w:val="22"/>
          <w:lang w:bidi="mn-Mong-CN"/>
        </w:rPr>
        <w:t xml:space="preserve">Considering the progress of developing the harvest strategy framework along with </w:t>
      </w:r>
      <w:r w:rsidR="00505837" w:rsidRPr="00476F89">
        <w:rPr>
          <w:rFonts w:asciiTheme="minorHAnsi" w:hAnsiTheme="minorHAnsi" w:cstheme="minorHAnsi"/>
          <w:szCs w:val="22"/>
          <w:lang w:bidi="mn-Mong-CN"/>
        </w:rPr>
        <w:t xml:space="preserve">the </w:t>
      </w:r>
      <w:hyperlink r:id="rId34" w:history="1">
        <w:r w:rsidR="00212AB9" w:rsidRPr="00212AB9">
          <w:rPr>
            <w:rStyle w:val="Hyperlink"/>
            <w:rFonts w:asciiTheme="minorHAnsi" w:hAnsiTheme="minorHAnsi" w:cstheme="minorHAnsi"/>
            <w:i/>
            <w:iCs/>
            <w:szCs w:val="22"/>
          </w:rPr>
          <w:t>Indicative Work Plan for the Adoption of Harvest Strategy Under CMM 2022-03</w:t>
        </w:r>
      </w:hyperlink>
      <w:r w:rsidRPr="00476F89">
        <w:rPr>
          <w:rFonts w:asciiTheme="minorHAnsi" w:hAnsiTheme="minorHAnsi" w:cstheme="minorHAnsi"/>
          <w:szCs w:val="22"/>
          <w:lang w:bidi="mn-Mong-CN"/>
        </w:rPr>
        <w:t xml:space="preserve">, </w:t>
      </w:r>
      <w:r w:rsidR="00981816" w:rsidRPr="00476F89">
        <w:rPr>
          <w:rFonts w:asciiTheme="minorHAnsi" w:hAnsiTheme="minorHAnsi" w:cstheme="minorHAnsi"/>
          <w:szCs w:val="22"/>
          <w:lang w:bidi="mn-Mong-CN"/>
        </w:rPr>
        <w:t xml:space="preserve">SC21 </w:t>
      </w:r>
      <w:r w:rsidRPr="00476F89">
        <w:rPr>
          <w:rFonts w:asciiTheme="minorHAnsi" w:hAnsiTheme="minorHAnsi" w:cstheme="minorHAnsi"/>
          <w:szCs w:val="22"/>
          <w:lang w:bidi="mn-Mong-CN"/>
        </w:rPr>
        <w:t xml:space="preserve">will </w:t>
      </w:r>
      <w:r w:rsidR="008C6C8B" w:rsidRPr="00212AB9">
        <w:rPr>
          <w:rFonts w:asciiTheme="minorHAnsi" w:hAnsiTheme="minorHAnsi" w:cstheme="minorHAnsi"/>
          <w:szCs w:val="22"/>
          <w:lang w:bidi="mn-Mong-CN"/>
        </w:rPr>
        <w:t>advise</w:t>
      </w:r>
      <w:r w:rsidR="00505837" w:rsidRPr="00212AB9">
        <w:rPr>
          <w:rFonts w:asciiTheme="minorHAnsi" w:hAnsiTheme="minorHAnsi" w:cstheme="minorHAnsi"/>
          <w:szCs w:val="22"/>
          <w:lang w:bidi="mn-Mong-CN"/>
        </w:rPr>
        <w:t xml:space="preserve"> the </w:t>
      </w:r>
      <w:r w:rsidR="00505837" w:rsidRPr="00212AB9">
        <w:rPr>
          <w:rFonts w:asciiTheme="minorHAnsi" w:hAnsiTheme="minorHAnsi" w:cstheme="minorHAnsi"/>
          <w:szCs w:val="22"/>
          <w:lang w:bidi="mn-Mong-CN"/>
        </w:rPr>
        <w:lastRenderedPageBreak/>
        <w:t xml:space="preserve">Commission </w:t>
      </w:r>
      <w:r w:rsidR="00212AB9">
        <w:rPr>
          <w:rFonts w:asciiTheme="minorHAnsi" w:hAnsiTheme="minorHAnsi" w:cstheme="minorHAnsi"/>
          <w:szCs w:val="22"/>
          <w:lang w:bidi="mn-Mong-CN"/>
        </w:rPr>
        <w:t>of</w:t>
      </w:r>
      <w:r w:rsidRPr="00212AB9">
        <w:rPr>
          <w:rFonts w:asciiTheme="minorHAnsi" w:hAnsiTheme="minorHAnsi" w:cstheme="minorHAnsi"/>
          <w:szCs w:val="22"/>
          <w:lang w:bidi="mn-Mong-CN"/>
        </w:rPr>
        <w:t xml:space="preserve"> further update</w:t>
      </w:r>
      <w:r w:rsidR="00230BC3" w:rsidRPr="00212AB9">
        <w:rPr>
          <w:rFonts w:asciiTheme="minorHAnsi" w:hAnsiTheme="minorHAnsi" w:cstheme="minorHAnsi"/>
          <w:szCs w:val="22"/>
          <w:lang w:bidi="mn-Mong-CN"/>
        </w:rPr>
        <w:t>s</w:t>
      </w:r>
      <w:r w:rsidRPr="00212AB9">
        <w:rPr>
          <w:rFonts w:asciiTheme="minorHAnsi" w:hAnsiTheme="minorHAnsi" w:cstheme="minorHAnsi"/>
          <w:szCs w:val="22"/>
          <w:lang w:bidi="mn-Mong-CN"/>
        </w:rPr>
        <w:t xml:space="preserve"> </w:t>
      </w:r>
      <w:r w:rsidR="00212AB9">
        <w:rPr>
          <w:rFonts w:asciiTheme="minorHAnsi" w:hAnsiTheme="minorHAnsi" w:cstheme="minorHAnsi"/>
          <w:szCs w:val="22"/>
          <w:lang w:bidi="mn-Mong-CN"/>
        </w:rPr>
        <w:t>to</w:t>
      </w:r>
      <w:r w:rsidRPr="00212AB9">
        <w:rPr>
          <w:rFonts w:asciiTheme="minorHAnsi" w:hAnsiTheme="minorHAnsi" w:cstheme="minorHAnsi"/>
          <w:szCs w:val="22"/>
          <w:lang w:bidi="mn-Mong-CN"/>
        </w:rPr>
        <w:t xml:space="preserve"> the work plan </w:t>
      </w:r>
      <w:r w:rsidR="00505837" w:rsidRPr="00212AB9">
        <w:rPr>
          <w:rFonts w:asciiTheme="minorHAnsi" w:hAnsiTheme="minorHAnsi" w:cstheme="minorHAnsi"/>
          <w:szCs w:val="22"/>
          <w:lang w:bidi="mn-Mong-CN"/>
        </w:rPr>
        <w:t>as needed.</w:t>
      </w:r>
    </w:p>
    <w:p w14:paraId="2DF86E63" w14:textId="77777777" w:rsidR="00957725" w:rsidRPr="00212AB9" w:rsidRDefault="00957725" w:rsidP="00212AB9">
      <w:pPr>
        <w:pStyle w:val="ListParagraph"/>
        <w:widowControl w:val="0"/>
        <w:numPr>
          <w:ilvl w:val="0"/>
          <w:numId w:val="20"/>
        </w:numPr>
        <w:kinsoku w:val="0"/>
        <w:overflowPunct w:val="0"/>
        <w:autoSpaceDE w:val="0"/>
        <w:autoSpaceDN w:val="0"/>
        <w:adjustRightInd w:val="0"/>
        <w:snapToGrid w:val="0"/>
        <w:jc w:val="both"/>
        <w:rPr>
          <w:rFonts w:asciiTheme="minorHAnsi" w:hAnsiTheme="minorHAnsi" w:cstheme="minorHAnsi"/>
          <w:b/>
          <w:bCs/>
          <w:vanish/>
          <w:szCs w:val="22"/>
        </w:rPr>
      </w:pPr>
    </w:p>
    <w:p w14:paraId="2EAF88BC" w14:textId="77777777" w:rsidR="00957725" w:rsidRPr="00212AB9" w:rsidRDefault="00957725" w:rsidP="00212AB9">
      <w:pPr>
        <w:pStyle w:val="ListParagraph"/>
        <w:widowControl w:val="0"/>
        <w:numPr>
          <w:ilvl w:val="1"/>
          <w:numId w:val="20"/>
        </w:numPr>
        <w:kinsoku w:val="0"/>
        <w:overflowPunct w:val="0"/>
        <w:autoSpaceDE w:val="0"/>
        <w:autoSpaceDN w:val="0"/>
        <w:adjustRightInd w:val="0"/>
        <w:snapToGrid w:val="0"/>
        <w:jc w:val="both"/>
        <w:rPr>
          <w:rFonts w:asciiTheme="minorHAnsi" w:hAnsiTheme="minorHAnsi" w:cstheme="minorHAnsi"/>
          <w:b/>
          <w:bCs/>
          <w:vanish/>
          <w:szCs w:val="22"/>
        </w:rPr>
      </w:pPr>
    </w:p>
    <w:p w14:paraId="1F1D53B0" w14:textId="77777777" w:rsidR="00957725" w:rsidRPr="00212AB9" w:rsidRDefault="00957725" w:rsidP="00212AB9">
      <w:pPr>
        <w:pStyle w:val="ListParagraph"/>
        <w:widowControl w:val="0"/>
        <w:numPr>
          <w:ilvl w:val="1"/>
          <w:numId w:val="20"/>
        </w:numPr>
        <w:kinsoku w:val="0"/>
        <w:overflowPunct w:val="0"/>
        <w:autoSpaceDE w:val="0"/>
        <w:autoSpaceDN w:val="0"/>
        <w:adjustRightInd w:val="0"/>
        <w:snapToGrid w:val="0"/>
        <w:jc w:val="both"/>
        <w:rPr>
          <w:rFonts w:asciiTheme="minorHAnsi" w:hAnsiTheme="minorHAnsi" w:cstheme="minorHAnsi"/>
          <w:b/>
          <w:bCs/>
          <w:vanish/>
          <w:szCs w:val="22"/>
        </w:rPr>
      </w:pPr>
    </w:p>
    <w:p w14:paraId="42B034C0" w14:textId="77777777" w:rsidR="00516797" w:rsidRPr="00212AB9" w:rsidRDefault="00516797" w:rsidP="00212AB9">
      <w:pPr>
        <w:pStyle w:val="ListParagraph"/>
        <w:widowControl w:val="0"/>
        <w:numPr>
          <w:ilvl w:val="1"/>
          <w:numId w:val="19"/>
        </w:numPr>
        <w:kinsoku w:val="0"/>
        <w:overflowPunct w:val="0"/>
        <w:autoSpaceDE w:val="0"/>
        <w:autoSpaceDN w:val="0"/>
        <w:adjustRightInd w:val="0"/>
        <w:snapToGrid w:val="0"/>
        <w:jc w:val="both"/>
        <w:rPr>
          <w:rFonts w:asciiTheme="minorHAnsi" w:hAnsiTheme="minorHAnsi" w:cstheme="minorHAnsi"/>
          <w:b/>
          <w:bCs/>
          <w:vanish/>
          <w:szCs w:val="22"/>
        </w:rPr>
      </w:pPr>
    </w:p>
    <w:p w14:paraId="531EA644" w14:textId="6299B5B0" w:rsidR="00212AB9" w:rsidRPr="00212AB9" w:rsidRDefault="00212AB9" w:rsidP="00212AB9">
      <w:pPr>
        <w:pStyle w:val="Heading1"/>
        <w:adjustRightInd w:val="0"/>
        <w:snapToGrid w:val="0"/>
        <w:spacing w:before="0"/>
        <w:rPr>
          <w:rFonts w:asciiTheme="minorHAnsi" w:hAnsiTheme="minorHAnsi" w:cstheme="minorHAnsi"/>
          <w:b w:val="0"/>
          <w:bCs w:val="0"/>
          <w:color w:val="000000"/>
          <w:sz w:val="22"/>
          <w:szCs w:val="22"/>
          <w:lang w:eastAsia="zh-TW"/>
        </w:rPr>
      </w:pPr>
    </w:p>
    <w:p w14:paraId="504B4D06" w14:textId="30358D3F" w:rsidR="002F5036" w:rsidRPr="00212AB9" w:rsidRDefault="002F5036" w:rsidP="00212AB9">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bCs/>
          <w:szCs w:val="22"/>
        </w:rPr>
      </w:pPr>
      <w:r w:rsidRPr="00212AB9">
        <w:rPr>
          <w:rFonts w:asciiTheme="minorHAnsi" w:eastAsiaTheme="minorEastAsia" w:hAnsiTheme="minorHAnsi" w:cstheme="minorHAnsi"/>
          <w:b/>
          <w:bCs/>
          <w:szCs w:val="22"/>
        </w:rPr>
        <w:t xml:space="preserve">Pacific bluefin tuna </w:t>
      </w:r>
      <w:r w:rsidR="002A1F83" w:rsidRPr="00212AB9">
        <w:rPr>
          <w:rFonts w:asciiTheme="minorHAnsi" w:eastAsiaTheme="minorEastAsia" w:hAnsiTheme="minorHAnsi" w:cstheme="minorHAnsi"/>
          <w:b/>
          <w:bCs/>
          <w:szCs w:val="22"/>
        </w:rPr>
        <w:t>management strategy evaluation</w:t>
      </w:r>
    </w:p>
    <w:p w14:paraId="0D4878E9" w14:textId="77777777" w:rsidR="002F5036" w:rsidRPr="00212AB9" w:rsidRDefault="002F5036" w:rsidP="00212AB9">
      <w:pPr>
        <w:widowControl w:val="0"/>
        <w:kinsoku w:val="0"/>
        <w:overflowPunct w:val="0"/>
        <w:autoSpaceDE w:val="0"/>
        <w:autoSpaceDN w:val="0"/>
        <w:adjustRightInd w:val="0"/>
        <w:snapToGrid w:val="0"/>
        <w:ind w:left="720"/>
        <w:jc w:val="both"/>
        <w:rPr>
          <w:rFonts w:asciiTheme="minorHAnsi" w:eastAsiaTheme="minorEastAsia" w:hAnsiTheme="minorHAnsi" w:cstheme="minorHAnsi"/>
          <w:b/>
          <w:bCs/>
          <w:szCs w:val="22"/>
        </w:rPr>
      </w:pPr>
    </w:p>
    <w:p w14:paraId="73D6C574" w14:textId="33AA113A" w:rsidR="002F5036" w:rsidRPr="00476F89" w:rsidRDefault="002F5036"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The ISC will present the PBF MSE results.</w:t>
      </w:r>
      <w:r w:rsidR="002A1F83" w:rsidRPr="00476F89">
        <w:rPr>
          <w:rFonts w:asciiTheme="minorHAnsi" w:eastAsiaTheme="minorEastAsia" w:hAnsiTheme="minorHAnsi" w:cstheme="minorHAnsi"/>
          <w:bCs/>
          <w:szCs w:val="22"/>
        </w:rPr>
        <w:t xml:space="preserve"> </w:t>
      </w:r>
      <w:r w:rsidRPr="00476F89">
        <w:rPr>
          <w:rFonts w:asciiTheme="minorHAnsi" w:eastAsiaTheme="minorEastAsia" w:hAnsiTheme="minorHAnsi" w:cstheme="minorHAnsi"/>
          <w:bCs/>
          <w:szCs w:val="22"/>
        </w:rPr>
        <w:t>SC21 will review the PBF MSE</w:t>
      </w:r>
      <w:r w:rsidR="002A1F83" w:rsidRPr="00476F89">
        <w:rPr>
          <w:rFonts w:asciiTheme="minorHAnsi" w:eastAsiaTheme="minorEastAsia" w:hAnsiTheme="minorHAnsi" w:cstheme="minorHAnsi"/>
          <w:bCs/>
          <w:szCs w:val="22"/>
        </w:rPr>
        <w:t>,</w:t>
      </w:r>
      <w:r w:rsidRPr="00476F89">
        <w:rPr>
          <w:rFonts w:asciiTheme="minorHAnsi" w:eastAsiaTheme="minorEastAsia" w:hAnsiTheme="minorHAnsi" w:cstheme="minorHAnsi"/>
          <w:bCs/>
          <w:szCs w:val="22"/>
        </w:rPr>
        <w:t xml:space="preserve"> taking into consideration the </w:t>
      </w:r>
      <w:r w:rsidR="00212AB9">
        <w:rPr>
          <w:rFonts w:asciiTheme="minorHAnsi" w:eastAsiaTheme="minorEastAsia" w:hAnsiTheme="minorHAnsi" w:cstheme="minorHAnsi"/>
          <w:bCs/>
          <w:szCs w:val="22"/>
        </w:rPr>
        <w:t>discussions from JWG10 and NC21</w:t>
      </w:r>
      <w:r w:rsidRPr="00476F89">
        <w:rPr>
          <w:rFonts w:asciiTheme="minorHAnsi" w:eastAsiaTheme="minorEastAsia" w:hAnsiTheme="minorHAnsi" w:cstheme="minorHAnsi"/>
          <w:bCs/>
          <w:szCs w:val="22"/>
        </w:rPr>
        <w:t>, and provide advice as needed.</w:t>
      </w:r>
    </w:p>
    <w:p w14:paraId="4DEC2DB4" w14:textId="77777777" w:rsidR="002F5036" w:rsidRPr="00476F89" w:rsidRDefault="002F5036"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b/>
          <w:szCs w:val="22"/>
        </w:rPr>
      </w:pPr>
    </w:p>
    <w:p w14:paraId="2E3FF738" w14:textId="77777777" w:rsidR="00E51472" w:rsidRPr="00476F89" w:rsidRDefault="00E51472" w:rsidP="00070BF6">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Cs w:val="22"/>
        </w:rPr>
      </w:pPr>
      <w:bookmarkStart w:id="20" w:name="_Hlk197503239"/>
      <w:r w:rsidRPr="00476F89">
        <w:rPr>
          <w:rFonts w:asciiTheme="minorHAnsi" w:eastAsiaTheme="minorEastAsia" w:hAnsiTheme="minorHAnsi" w:cstheme="minorHAnsi"/>
          <w:b/>
          <w:szCs w:val="22"/>
        </w:rPr>
        <w:t>Southwest Pacific striped marlin – management projections</w:t>
      </w:r>
      <w:bookmarkEnd w:id="20"/>
    </w:p>
    <w:p w14:paraId="0CE6495F" w14:textId="77777777" w:rsidR="00212AB9" w:rsidRDefault="00212AB9" w:rsidP="002E236C">
      <w:pPr>
        <w:adjustRightInd w:val="0"/>
        <w:snapToGrid w:val="0"/>
        <w:ind w:left="720"/>
        <w:jc w:val="both"/>
        <w:rPr>
          <w:rFonts w:asciiTheme="minorHAnsi" w:eastAsiaTheme="minorEastAsia" w:hAnsiTheme="minorHAnsi" w:cstheme="minorHAnsi"/>
          <w:szCs w:val="22"/>
        </w:rPr>
      </w:pPr>
    </w:p>
    <w:p w14:paraId="66FBDA3C" w14:textId="07601A86" w:rsidR="00E51472" w:rsidRPr="00476F89" w:rsidRDefault="00E51472" w:rsidP="002E236C">
      <w:pPr>
        <w:adjustRightInd w:val="0"/>
        <w:snapToGrid w:val="0"/>
        <w:ind w:left="720"/>
        <w:jc w:val="both"/>
        <w:rPr>
          <w:rFonts w:asciiTheme="minorHAnsi" w:hAnsiTheme="minorHAnsi" w:cstheme="minorHAnsi"/>
          <w:szCs w:val="22"/>
        </w:rPr>
      </w:pPr>
      <w:r w:rsidRPr="00476F89">
        <w:rPr>
          <w:rFonts w:asciiTheme="minorHAnsi" w:eastAsiaTheme="minorEastAsia" w:hAnsiTheme="minorHAnsi" w:cstheme="minorHAnsi"/>
          <w:szCs w:val="22"/>
        </w:rPr>
        <w:t>W</w:t>
      </w:r>
      <w:r w:rsidRPr="00476F89">
        <w:rPr>
          <w:rFonts w:asciiTheme="minorHAnsi" w:hAnsiTheme="minorHAnsi" w:cstheme="minorHAnsi"/>
          <w:szCs w:val="22"/>
        </w:rPr>
        <w:t xml:space="preserve">CPFC21 requested that the SSP prepare for SC21 a tractable set of projections from the next South Pacific Striped Marlin stock assessment that represent the following scenarios (paras 242 and 254, SC20 Summary Report; para 207, WCPFC21 Summary Report): </w:t>
      </w:r>
    </w:p>
    <w:p w14:paraId="66F02728" w14:textId="77777777" w:rsidR="00E51472" w:rsidRPr="00476F89" w:rsidRDefault="00E51472" w:rsidP="002E236C">
      <w:pPr>
        <w:pStyle w:val="ListParagraph"/>
        <w:numPr>
          <w:ilvl w:val="0"/>
          <w:numId w:val="109"/>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 xml:space="preserve">Status quo scenario: Projection based on recent catch levels; </w:t>
      </w:r>
    </w:p>
    <w:p w14:paraId="261B10EF" w14:textId="77777777" w:rsidR="00E51472" w:rsidRPr="00476F89" w:rsidRDefault="00E51472" w:rsidP="002E236C">
      <w:pPr>
        <w:pStyle w:val="ListParagraph"/>
        <w:numPr>
          <w:ilvl w:val="0"/>
          <w:numId w:val="109"/>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 xml:space="preserve">Recovery scenario 1: Projection using catch levels that result to a median depletion of 20% by 2034; </w:t>
      </w:r>
    </w:p>
    <w:p w14:paraId="77656DC6" w14:textId="77777777" w:rsidR="00E51472" w:rsidRPr="00476F89" w:rsidRDefault="00E51472" w:rsidP="002E236C">
      <w:pPr>
        <w:pStyle w:val="ListParagraph"/>
        <w:numPr>
          <w:ilvl w:val="0"/>
          <w:numId w:val="109"/>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 xml:space="preserve">Recovery scenario 2: Projection using catch levels that result to a median depletion of 30% by 2034;  </w:t>
      </w:r>
    </w:p>
    <w:p w14:paraId="093133AD" w14:textId="77777777" w:rsidR="00E51472" w:rsidRPr="00476F89" w:rsidRDefault="00E51472" w:rsidP="002E236C">
      <w:pPr>
        <w:pStyle w:val="ListParagraph"/>
        <w:numPr>
          <w:ilvl w:val="0"/>
          <w:numId w:val="109"/>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Recovery scenario 3: Projection using catch levels that result in a median depletion equal to SB</w:t>
      </w:r>
      <w:r w:rsidRPr="00476F89">
        <w:rPr>
          <w:rFonts w:asciiTheme="minorHAnsi" w:hAnsiTheme="minorHAnsi" w:cstheme="minorHAnsi"/>
          <w:szCs w:val="22"/>
          <w:vertAlign w:val="subscript"/>
        </w:rPr>
        <w:t>MSY</w:t>
      </w:r>
      <w:r w:rsidRPr="00476F89">
        <w:rPr>
          <w:rFonts w:asciiTheme="minorHAnsi" w:hAnsiTheme="minorHAnsi" w:cstheme="minorHAnsi"/>
          <w:szCs w:val="22"/>
        </w:rPr>
        <w:t xml:space="preserve"> by 2034; and </w:t>
      </w:r>
    </w:p>
    <w:p w14:paraId="3F98394E" w14:textId="77777777" w:rsidR="00E51472" w:rsidRPr="00476F89" w:rsidRDefault="00E51472" w:rsidP="002E236C">
      <w:pPr>
        <w:pStyle w:val="ListParagraph"/>
        <w:numPr>
          <w:ilvl w:val="0"/>
          <w:numId w:val="109"/>
        </w:numPr>
        <w:adjustRightInd w:val="0"/>
        <w:snapToGrid w:val="0"/>
        <w:ind w:left="1440"/>
        <w:jc w:val="both"/>
        <w:rPr>
          <w:rFonts w:asciiTheme="minorHAnsi" w:hAnsiTheme="minorHAnsi" w:cstheme="minorHAnsi"/>
          <w:szCs w:val="22"/>
        </w:rPr>
      </w:pPr>
      <w:r w:rsidRPr="00476F89">
        <w:rPr>
          <w:rFonts w:asciiTheme="minorHAnsi" w:hAnsiTheme="minorHAnsi" w:cstheme="minorHAnsi"/>
          <w:szCs w:val="22"/>
        </w:rPr>
        <w:t>Non-retention/live release scenario: Projection using catch levels that reflect the likely outcomes under a management measure requiring release of live animals or non-retention of all animals.</w:t>
      </w:r>
    </w:p>
    <w:p w14:paraId="7D337FD1" w14:textId="77777777" w:rsidR="00476F89" w:rsidRPr="00476F89" w:rsidRDefault="00476F89"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0E77C29B" w14:textId="2E719940" w:rsidR="00981816" w:rsidRPr="00476F89" w:rsidRDefault="002A1F83" w:rsidP="00070BF6">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Southwest Pacific swordfish m</w:t>
      </w:r>
      <w:r w:rsidR="00981816" w:rsidRPr="00476F89">
        <w:rPr>
          <w:rFonts w:asciiTheme="minorHAnsi" w:eastAsiaTheme="minorEastAsia" w:hAnsiTheme="minorHAnsi" w:cstheme="minorHAnsi"/>
          <w:b/>
          <w:szCs w:val="22"/>
        </w:rPr>
        <w:t xml:space="preserve">anagement </w:t>
      </w:r>
      <w:r w:rsidRPr="00476F89">
        <w:rPr>
          <w:rFonts w:asciiTheme="minorHAnsi" w:eastAsiaTheme="minorEastAsia" w:hAnsiTheme="minorHAnsi" w:cstheme="minorHAnsi"/>
          <w:b/>
          <w:szCs w:val="22"/>
        </w:rPr>
        <w:t>p</w:t>
      </w:r>
      <w:r w:rsidR="00981816" w:rsidRPr="00476F89">
        <w:rPr>
          <w:rFonts w:asciiTheme="minorHAnsi" w:eastAsiaTheme="minorEastAsia" w:hAnsiTheme="minorHAnsi" w:cstheme="minorHAnsi"/>
          <w:b/>
          <w:szCs w:val="22"/>
        </w:rPr>
        <w:t>rocedure</w:t>
      </w:r>
    </w:p>
    <w:p w14:paraId="0E1DAECE" w14:textId="77777777" w:rsidR="00981816" w:rsidRPr="00476F89" w:rsidRDefault="00981816"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p>
    <w:p w14:paraId="3B651F96" w14:textId="0FF942F4" w:rsidR="00343522" w:rsidRPr="00476F89" w:rsidRDefault="00343522"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The Commission has agreed to develop a management strategy evaluation framework for Southwest Pacific swordfish, which will commence following the 2025</w:t>
      </w:r>
      <w:r w:rsidR="00EE4353" w:rsidRPr="00476F89">
        <w:rPr>
          <w:rFonts w:asciiTheme="minorHAnsi" w:eastAsiaTheme="minorEastAsia" w:hAnsiTheme="minorHAnsi" w:cstheme="minorHAnsi"/>
          <w:bCs/>
          <w:szCs w:val="22"/>
        </w:rPr>
        <w:t xml:space="preserve"> SWP swordfish </w:t>
      </w:r>
      <w:r w:rsidRPr="00476F89">
        <w:rPr>
          <w:rFonts w:asciiTheme="minorHAnsi" w:eastAsiaTheme="minorEastAsia" w:hAnsiTheme="minorHAnsi" w:cstheme="minorHAnsi"/>
          <w:bCs/>
          <w:szCs w:val="22"/>
        </w:rPr>
        <w:t xml:space="preserve">stock assessment. Australia and the EU </w:t>
      </w:r>
      <w:r w:rsidR="00212AB9">
        <w:rPr>
          <w:rFonts w:asciiTheme="minorHAnsi" w:eastAsiaTheme="minorEastAsia" w:hAnsiTheme="minorHAnsi" w:cstheme="minorHAnsi"/>
          <w:bCs/>
          <w:szCs w:val="22"/>
        </w:rPr>
        <w:t>have been tasked with developing a project scope and work plan for consideration by SC21, focusing on bycatch and target fisheries, as well as</w:t>
      </w:r>
      <w:r w:rsidRPr="00476F89">
        <w:rPr>
          <w:rFonts w:asciiTheme="minorHAnsi" w:eastAsiaTheme="minorEastAsia" w:hAnsiTheme="minorHAnsi" w:cstheme="minorHAnsi"/>
          <w:bCs/>
          <w:szCs w:val="22"/>
        </w:rPr>
        <w:t xml:space="preserve"> the resources needed for future Harvest Strategy work. </w:t>
      </w:r>
    </w:p>
    <w:p w14:paraId="55667BC2" w14:textId="77777777" w:rsidR="00343522" w:rsidRPr="00476F89" w:rsidRDefault="00343522"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p w14:paraId="2D2B6967" w14:textId="50E93D2D" w:rsidR="00343522" w:rsidRPr="00476F89" w:rsidRDefault="00343522"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 xml:space="preserve">SC21 will review the </w:t>
      </w:r>
      <w:r w:rsidR="006B02ED" w:rsidRPr="00476F89">
        <w:rPr>
          <w:rFonts w:asciiTheme="minorHAnsi" w:eastAsiaTheme="minorEastAsia" w:hAnsiTheme="minorHAnsi" w:cstheme="minorHAnsi"/>
          <w:bCs/>
          <w:szCs w:val="22"/>
        </w:rPr>
        <w:t xml:space="preserve">project scope and </w:t>
      </w:r>
      <w:r w:rsidRPr="00476F89">
        <w:rPr>
          <w:rFonts w:asciiTheme="minorHAnsi" w:eastAsiaTheme="minorEastAsia" w:hAnsiTheme="minorHAnsi" w:cstheme="minorHAnsi"/>
          <w:bCs/>
          <w:szCs w:val="22"/>
        </w:rPr>
        <w:t>work</w:t>
      </w:r>
      <w:r w:rsidR="00212AB9">
        <w:rPr>
          <w:rFonts w:asciiTheme="minorHAnsi" w:eastAsiaTheme="minorEastAsia" w:hAnsiTheme="minorHAnsi" w:cstheme="minorHAnsi"/>
          <w:bCs/>
          <w:szCs w:val="22"/>
        </w:rPr>
        <w:t xml:space="preserve"> </w:t>
      </w:r>
      <w:r w:rsidRPr="00476F89">
        <w:rPr>
          <w:rFonts w:asciiTheme="minorHAnsi" w:eastAsiaTheme="minorEastAsia" w:hAnsiTheme="minorHAnsi" w:cstheme="minorHAnsi"/>
          <w:bCs/>
          <w:szCs w:val="22"/>
        </w:rPr>
        <w:t xml:space="preserve">plan submitted by Australia and the EU and provide advice for </w:t>
      </w:r>
      <w:r w:rsidR="00EE4353" w:rsidRPr="00476F89">
        <w:rPr>
          <w:rFonts w:asciiTheme="minorHAnsi" w:eastAsiaTheme="minorEastAsia" w:hAnsiTheme="minorHAnsi" w:cstheme="minorHAnsi"/>
          <w:bCs/>
          <w:szCs w:val="22"/>
        </w:rPr>
        <w:t xml:space="preserve">the </w:t>
      </w:r>
      <w:r w:rsidRPr="00476F89">
        <w:rPr>
          <w:rFonts w:asciiTheme="minorHAnsi" w:eastAsiaTheme="minorEastAsia" w:hAnsiTheme="minorHAnsi" w:cstheme="minorHAnsi"/>
          <w:bCs/>
          <w:szCs w:val="22"/>
        </w:rPr>
        <w:t>Commission's consideration.</w:t>
      </w:r>
    </w:p>
    <w:p w14:paraId="1085308F" w14:textId="77777777" w:rsidR="00881E46" w:rsidRPr="00476F89" w:rsidRDefault="00881E46"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p>
    <w:p w14:paraId="7CE47473" w14:textId="70B5EDFC" w:rsidR="00D53E35" w:rsidRPr="00476F89" w:rsidRDefault="00CE0589" w:rsidP="00070BF6">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 xml:space="preserve">Review of effectiveness of </w:t>
      </w:r>
      <w:r w:rsidR="00D53E35" w:rsidRPr="00476F89">
        <w:rPr>
          <w:rFonts w:asciiTheme="minorHAnsi" w:eastAsiaTheme="minorEastAsia" w:hAnsiTheme="minorHAnsi" w:cstheme="minorHAnsi"/>
          <w:b/>
          <w:szCs w:val="22"/>
        </w:rPr>
        <w:t xml:space="preserve">CMM </w:t>
      </w:r>
      <w:r w:rsidR="002865F4" w:rsidRPr="00476F89">
        <w:rPr>
          <w:rFonts w:asciiTheme="minorHAnsi" w:eastAsiaTheme="minorEastAsia" w:hAnsiTheme="minorHAnsi" w:cstheme="minorHAnsi"/>
          <w:b/>
          <w:szCs w:val="22"/>
        </w:rPr>
        <w:t>202</w:t>
      </w:r>
      <w:r w:rsidRPr="00476F89">
        <w:rPr>
          <w:rFonts w:asciiTheme="minorHAnsi" w:eastAsiaTheme="minorEastAsia" w:hAnsiTheme="minorHAnsi" w:cstheme="minorHAnsi"/>
          <w:b/>
          <w:szCs w:val="22"/>
        </w:rPr>
        <w:t>3</w:t>
      </w:r>
      <w:r w:rsidR="00D53E35" w:rsidRPr="00476F89">
        <w:rPr>
          <w:rFonts w:asciiTheme="minorHAnsi" w:eastAsiaTheme="minorEastAsia" w:hAnsiTheme="minorHAnsi" w:cstheme="minorHAnsi"/>
          <w:b/>
          <w:szCs w:val="22"/>
        </w:rPr>
        <w:t>-01</w:t>
      </w:r>
    </w:p>
    <w:p w14:paraId="3F6EB373" w14:textId="77777777" w:rsidR="00342519" w:rsidRPr="00476F89" w:rsidRDefault="00342519" w:rsidP="002E236C">
      <w:pPr>
        <w:pStyle w:val="ListParagraph"/>
        <w:adjustRightInd w:val="0"/>
        <w:snapToGrid w:val="0"/>
        <w:jc w:val="both"/>
        <w:rPr>
          <w:rFonts w:asciiTheme="minorHAnsi" w:hAnsiTheme="minorHAnsi" w:cstheme="minorHAnsi"/>
          <w:szCs w:val="22"/>
        </w:rPr>
      </w:pPr>
      <w:bookmarkStart w:id="21" w:name="_Hlk134797337"/>
    </w:p>
    <w:p w14:paraId="67773805" w14:textId="77777777" w:rsidR="002A1F83" w:rsidRPr="00476F89" w:rsidRDefault="00D90441" w:rsidP="002E236C">
      <w:pPr>
        <w:adjustRightInd w:val="0"/>
        <w:snapToGrid w:val="0"/>
        <w:ind w:left="720"/>
        <w:jc w:val="both"/>
        <w:rPr>
          <w:rStyle w:val="Strong"/>
          <w:rFonts w:asciiTheme="minorHAnsi" w:hAnsiTheme="minorHAnsi" w:cstheme="minorHAnsi"/>
          <w:b w:val="0"/>
          <w:bCs w:val="0"/>
          <w:szCs w:val="22"/>
        </w:rPr>
      </w:pPr>
      <w:r w:rsidRPr="00476F89">
        <w:rPr>
          <w:rStyle w:val="Strong"/>
          <w:rFonts w:asciiTheme="minorHAnsi" w:hAnsiTheme="minorHAnsi" w:cstheme="minorHAnsi"/>
          <w:b w:val="0"/>
          <w:bCs w:val="0"/>
          <w:szCs w:val="22"/>
        </w:rPr>
        <w:t xml:space="preserve">SC21 will review and advise the Commission on whether various provisions of CMM 2023-01 are achieving their intended effect (paragraph 52). </w:t>
      </w:r>
    </w:p>
    <w:p w14:paraId="7FD32844" w14:textId="77777777" w:rsidR="002A1F83" w:rsidRPr="00476F89" w:rsidRDefault="002A1F83" w:rsidP="002E236C">
      <w:pPr>
        <w:adjustRightInd w:val="0"/>
        <w:snapToGrid w:val="0"/>
        <w:ind w:left="720"/>
        <w:jc w:val="both"/>
        <w:rPr>
          <w:rStyle w:val="Strong"/>
          <w:rFonts w:asciiTheme="minorHAnsi" w:hAnsiTheme="minorHAnsi" w:cstheme="minorHAnsi"/>
          <w:b w:val="0"/>
          <w:bCs w:val="0"/>
          <w:szCs w:val="22"/>
        </w:rPr>
      </w:pPr>
    </w:p>
    <w:p w14:paraId="22CF8CBD" w14:textId="3C20608D" w:rsidR="00D90441" w:rsidRPr="00476F89" w:rsidRDefault="00D90441" w:rsidP="002E236C">
      <w:pPr>
        <w:adjustRightInd w:val="0"/>
        <w:snapToGrid w:val="0"/>
        <w:ind w:left="720"/>
        <w:jc w:val="both"/>
        <w:rPr>
          <w:rStyle w:val="Strong"/>
          <w:rFonts w:asciiTheme="minorHAnsi" w:hAnsiTheme="minorHAnsi" w:cstheme="minorHAnsi"/>
          <w:b w:val="0"/>
          <w:bCs w:val="0"/>
          <w:szCs w:val="22"/>
        </w:rPr>
      </w:pPr>
      <w:r w:rsidRPr="00476F89">
        <w:rPr>
          <w:rStyle w:val="Strong"/>
          <w:rFonts w:asciiTheme="minorHAnsi" w:hAnsiTheme="minorHAnsi" w:cstheme="minorHAnsi"/>
          <w:b w:val="0"/>
          <w:bCs w:val="0"/>
          <w:szCs w:val="22"/>
        </w:rPr>
        <w:t>It will also address issues related to certain CCMs without baseline catch limits</w:t>
      </w:r>
      <w:r w:rsidR="00212AB9">
        <w:rPr>
          <w:rStyle w:val="Strong"/>
          <w:rFonts w:asciiTheme="minorHAnsi" w:hAnsiTheme="minorHAnsi" w:cstheme="minorHAnsi"/>
          <w:b w:val="0"/>
          <w:bCs w:val="0"/>
          <w:szCs w:val="22"/>
        </w:rPr>
        <w:t>, as outlined in</w:t>
      </w:r>
      <w:r w:rsidRPr="00476F89">
        <w:rPr>
          <w:rStyle w:val="Strong"/>
          <w:rFonts w:asciiTheme="minorHAnsi" w:hAnsiTheme="minorHAnsi" w:cstheme="minorHAnsi"/>
          <w:b w:val="0"/>
          <w:bCs w:val="0"/>
          <w:szCs w:val="22"/>
        </w:rPr>
        <w:t xml:space="preserve"> paragraph 48 (para 290, WCPFC21 Summary Report)</w:t>
      </w:r>
      <w:r w:rsidR="002A1F83" w:rsidRPr="00476F89">
        <w:rPr>
          <w:rStyle w:val="Strong"/>
          <w:rFonts w:asciiTheme="minorHAnsi" w:hAnsiTheme="minorHAnsi" w:cstheme="minorHAnsi"/>
          <w:b w:val="0"/>
          <w:bCs w:val="0"/>
          <w:szCs w:val="22"/>
        </w:rPr>
        <w:t>.</w:t>
      </w:r>
    </w:p>
    <w:p w14:paraId="6B58091D" w14:textId="77777777" w:rsidR="000E11C6" w:rsidRPr="00476F89" w:rsidRDefault="000E11C6" w:rsidP="002E236C">
      <w:pPr>
        <w:adjustRightInd w:val="0"/>
        <w:snapToGrid w:val="0"/>
        <w:ind w:left="720"/>
        <w:jc w:val="both"/>
        <w:rPr>
          <w:rStyle w:val="Strong"/>
          <w:rFonts w:asciiTheme="minorHAnsi" w:eastAsiaTheme="minorEastAsia" w:hAnsiTheme="minorHAnsi" w:cstheme="minorHAnsi"/>
          <w:b w:val="0"/>
          <w:bCs w:val="0"/>
          <w:szCs w:val="22"/>
        </w:rPr>
      </w:pPr>
    </w:p>
    <w:p w14:paraId="136DF5C9" w14:textId="5E2CA6F6" w:rsidR="00D973FA" w:rsidRPr="00476F89" w:rsidRDefault="00D973FA" w:rsidP="00070BF6">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Other MI issues</w:t>
      </w:r>
    </w:p>
    <w:p w14:paraId="74EA082A" w14:textId="77777777" w:rsidR="00AD4B81" w:rsidRPr="00476F89" w:rsidRDefault="00AD4B81" w:rsidP="00070BF6">
      <w:pPr>
        <w:widowControl w:val="0"/>
        <w:kinsoku w:val="0"/>
        <w:overflowPunct w:val="0"/>
        <w:autoSpaceDE w:val="0"/>
        <w:autoSpaceDN w:val="0"/>
        <w:adjustRightInd w:val="0"/>
        <w:snapToGrid w:val="0"/>
        <w:jc w:val="both"/>
        <w:rPr>
          <w:rFonts w:asciiTheme="minorHAnsi" w:eastAsiaTheme="minorEastAsia" w:hAnsiTheme="minorHAnsi" w:cstheme="minorHAnsi"/>
          <w:b/>
          <w:bCs/>
          <w:szCs w:val="22"/>
        </w:rPr>
      </w:pPr>
    </w:p>
    <w:p w14:paraId="10DC9483" w14:textId="4E46F80D" w:rsidR="00E51472" w:rsidRPr="00476F89" w:rsidRDefault="00E51472"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SC21 may consider any other issues that are not covered under the Management Issues Theme agenda items.</w:t>
      </w:r>
    </w:p>
    <w:p w14:paraId="219FF73D" w14:textId="77777777" w:rsidR="00E51472" w:rsidRPr="00476F89" w:rsidRDefault="00E51472" w:rsidP="002E236C">
      <w:pPr>
        <w:adjustRightInd w:val="0"/>
        <w:snapToGrid w:val="0"/>
        <w:ind w:left="720"/>
        <w:jc w:val="both"/>
        <w:rPr>
          <w:rFonts w:asciiTheme="minorHAnsi" w:eastAsiaTheme="minorEastAsia" w:hAnsiTheme="minorHAnsi" w:cstheme="minorHAnsi"/>
          <w:b/>
          <w:bCs/>
          <w:szCs w:val="22"/>
        </w:rPr>
      </w:pPr>
    </w:p>
    <w:p w14:paraId="53018C12" w14:textId="77777777" w:rsidR="00D973FA" w:rsidRPr="00476F89" w:rsidRDefault="00D973FA" w:rsidP="002E236C">
      <w:pPr>
        <w:adjustRightInd w:val="0"/>
        <w:snapToGrid w:val="0"/>
        <w:ind w:left="720"/>
        <w:jc w:val="both"/>
        <w:rPr>
          <w:rFonts w:asciiTheme="minorHAnsi" w:eastAsiaTheme="minorEastAsia" w:hAnsiTheme="minorHAnsi" w:cstheme="minorHAnsi"/>
          <w:b/>
          <w:bCs/>
          <w:szCs w:val="22"/>
        </w:rPr>
      </w:pPr>
    </w:p>
    <w:bookmarkEnd w:id="21"/>
    <w:p w14:paraId="2521B715" w14:textId="192FE57D" w:rsidR="00A83306" w:rsidRPr="00476F89" w:rsidRDefault="002E6BF7" w:rsidP="006818DE">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Cs w:val="22"/>
        </w:rPr>
      </w:pPr>
      <w:r w:rsidRPr="00476F89">
        <w:rPr>
          <w:rFonts w:asciiTheme="minorHAnsi" w:hAnsiTheme="minorHAnsi" w:cstheme="minorHAnsi"/>
          <w:b/>
          <w:szCs w:val="22"/>
        </w:rPr>
        <w:lastRenderedPageBreak/>
        <w:t xml:space="preserve">ECOSYSTEM AND </w:t>
      </w:r>
      <w:r w:rsidR="00A83306" w:rsidRPr="00476F89">
        <w:rPr>
          <w:rFonts w:asciiTheme="minorHAnsi" w:hAnsiTheme="minorHAnsi" w:cstheme="minorHAnsi"/>
          <w:b/>
          <w:szCs w:val="22"/>
        </w:rPr>
        <w:t>BYCATCH MITIGATION</w:t>
      </w:r>
      <w:r w:rsidRPr="00476F89">
        <w:rPr>
          <w:rFonts w:asciiTheme="minorHAnsi" w:hAnsiTheme="minorHAnsi" w:cstheme="minorHAnsi"/>
          <w:b/>
          <w:szCs w:val="22"/>
        </w:rPr>
        <w:t xml:space="preserve"> THEME</w:t>
      </w:r>
      <w:r w:rsidR="00983FEF" w:rsidRPr="00476F89">
        <w:rPr>
          <w:rFonts w:asciiTheme="minorHAnsi" w:hAnsiTheme="minorHAnsi" w:cstheme="minorHAnsi"/>
          <w:b/>
          <w:szCs w:val="22"/>
        </w:rPr>
        <w:t xml:space="preserve"> </w:t>
      </w:r>
    </w:p>
    <w:p w14:paraId="665CEA19" w14:textId="77777777" w:rsidR="00037704" w:rsidRPr="00476F89" w:rsidRDefault="00037704" w:rsidP="002E236C">
      <w:pPr>
        <w:widowControl w:val="0"/>
        <w:kinsoku w:val="0"/>
        <w:overflowPunct w:val="0"/>
        <w:autoSpaceDE w:val="0"/>
        <w:autoSpaceDN w:val="0"/>
        <w:adjustRightInd w:val="0"/>
        <w:snapToGrid w:val="0"/>
        <w:jc w:val="both"/>
        <w:rPr>
          <w:rFonts w:asciiTheme="minorHAnsi" w:eastAsiaTheme="minorEastAsia" w:hAnsiTheme="minorHAnsi" w:cstheme="minorHAnsi"/>
          <w:szCs w:val="22"/>
          <w:lang w:val="en-AU"/>
        </w:rPr>
      </w:pPr>
    </w:p>
    <w:p w14:paraId="62457752" w14:textId="77777777" w:rsidR="006A1F5B" w:rsidRPr="00476F89" w:rsidRDefault="006A1F5B" w:rsidP="002E236C">
      <w:pPr>
        <w:pStyle w:val="ListParagraph"/>
        <w:widowControl w:val="0"/>
        <w:numPr>
          <w:ilvl w:val="0"/>
          <w:numId w:val="5"/>
        </w:numPr>
        <w:kinsoku w:val="0"/>
        <w:overflowPunct w:val="0"/>
        <w:autoSpaceDE w:val="0"/>
        <w:autoSpaceDN w:val="0"/>
        <w:adjustRightInd w:val="0"/>
        <w:snapToGrid w:val="0"/>
        <w:jc w:val="both"/>
        <w:rPr>
          <w:rFonts w:asciiTheme="minorHAnsi" w:hAnsiTheme="minorHAnsi" w:cstheme="minorHAnsi"/>
          <w:b/>
          <w:vanish/>
          <w:szCs w:val="22"/>
        </w:rPr>
      </w:pPr>
    </w:p>
    <w:p w14:paraId="1DFF5D6E" w14:textId="77777777" w:rsidR="006A1F5B" w:rsidRPr="00476F89" w:rsidRDefault="006A1F5B" w:rsidP="002E236C">
      <w:pPr>
        <w:pStyle w:val="ListParagraph"/>
        <w:widowControl w:val="0"/>
        <w:numPr>
          <w:ilvl w:val="0"/>
          <w:numId w:val="5"/>
        </w:numPr>
        <w:kinsoku w:val="0"/>
        <w:overflowPunct w:val="0"/>
        <w:autoSpaceDE w:val="0"/>
        <w:autoSpaceDN w:val="0"/>
        <w:adjustRightInd w:val="0"/>
        <w:snapToGrid w:val="0"/>
        <w:jc w:val="both"/>
        <w:rPr>
          <w:rFonts w:asciiTheme="minorHAnsi" w:hAnsiTheme="minorHAnsi" w:cstheme="minorHAnsi"/>
          <w:b/>
          <w:vanish/>
          <w:szCs w:val="22"/>
        </w:rPr>
      </w:pPr>
    </w:p>
    <w:p w14:paraId="68B01A3A" w14:textId="77777777" w:rsidR="006A1F5B" w:rsidRPr="00476F89" w:rsidRDefault="006A1F5B" w:rsidP="002E236C">
      <w:pPr>
        <w:pStyle w:val="ListParagraph"/>
        <w:widowControl w:val="0"/>
        <w:numPr>
          <w:ilvl w:val="0"/>
          <w:numId w:val="5"/>
        </w:numPr>
        <w:kinsoku w:val="0"/>
        <w:overflowPunct w:val="0"/>
        <w:autoSpaceDE w:val="0"/>
        <w:autoSpaceDN w:val="0"/>
        <w:adjustRightInd w:val="0"/>
        <w:snapToGrid w:val="0"/>
        <w:jc w:val="both"/>
        <w:rPr>
          <w:rFonts w:asciiTheme="minorHAnsi" w:hAnsiTheme="minorHAnsi" w:cstheme="minorHAnsi"/>
          <w:b/>
          <w:vanish/>
          <w:szCs w:val="22"/>
        </w:rPr>
      </w:pPr>
    </w:p>
    <w:p w14:paraId="46EB1809" w14:textId="77777777" w:rsidR="006A1F5B" w:rsidRPr="00476F89" w:rsidRDefault="006A1F5B" w:rsidP="002E236C">
      <w:pPr>
        <w:pStyle w:val="ListParagraph"/>
        <w:widowControl w:val="0"/>
        <w:numPr>
          <w:ilvl w:val="0"/>
          <w:numId w:val="5"/>
        </w:numPr>
        <w:kinsoku w:val="0"/>
        <w:overflowPunct w:val="0"/>
        <w:autoSpaceDE w:val="0"/>
        <w:autoSpaceDN w:val="0"/>
        <w:adjustRightInd w:val="0"/>
        <w:snapToGrid w:val="0"/>
        <w:jc w:val="both"/>
        <w:rPr>
          <w:rFonts w:asciiTheme="minorHAnsi" w:hAnsiTheme="minorHAnsi" w:cstheme="minorHAnsi"/>
          <w:b/>
          <w:vanish/>
          <w:szCs w:val="22"/>
        </w:rPr>
      </w:pPr>
    </w:p>
    <w:p w14:paraId="4405D980" w14:textId="77777777" w:rsidR="00623A55" w:rsidRPr="00476F89" w:rsidRDefault="00623A55" w:rsidP="002E236C">
      <w:pPr>
        <w:pStyle w:val="ListParagraph"/>
        <w:widowControl w:val="0"/>
        <w:numPr>
          <w:ilvl w:val="0"/>
          <w:numId w:val="13"/>
        </w:numPr>
        <w:kinsoku w:val="0"/>
        <w:overflowPunct w:val="0"/>
        <w:autoSpaceDE w:val="0"/>
        <w:autoSpaceDN w:val="0"/>
        <w:adjustRightInd w:val="0"/>
        <w:snapToGrid w:val="0"/>
        <w:jc w:val="both"/>
        <w:rPr>
          <w:rFonts w:asciiTheme="minorHAnsi" w:hAnsiTheme="minorHAnsi" w:cstheme="minorHAnsi"/>
          <w:b/>
          <w:vanish/>
          <w:szCs w:val="22"/>
        </w:rPr>
      </w:pPr>
    </w:p>
    <w:p w14:paraId="2F75E13D" w14:textId="77777777" w:rsidR="00623A55" w:rsidRPr="00476F89" w:rsidRDefault="00623A55" w:rsidP="002E236C">
      <w:pPr>
        <w:pStyle w:val="ListParagraph"/>
        <w:widowControl w:val="0"/>
        <w:numPr>
          <w:ilvl w:val="0"/>
          <w:numId w:val="13"/>
        </w:numPr>
        <w:kinsoku w:val="0"/>
        <w:overflowPunct w:val="0"/>
        <w:autoSpaceDE w:val="0"/>
        <w:autoSpaceDN w:val="0"/>
        <w:adjustRightInd w:val="0"/>
        <w:snapToGrid w:val="0"/>
        <w:jc w:val="both"/>
        <w:rPr>
          <w:rFonts w:asciiTheme="minorHAnsi" w:hAnsiTheme="minorHAnsi" w:cstheme="minorHAnsi"/>
          <w:b/>
          <w:vanish/>
          <w:szCs w:val="22"/>
        </w:rPr>
      </w:pPr>
    </w:p>
    <w:p w14:paraId="0C7528CF" w14:textId="1365EA00" w:rsidR="00335BAE" w:rsidRPr="00476F89" w:rsidRDefault="003F0F96"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bookmarkStart w:id="22" w:name="_Hlk166061756"/>
      <w:r w:rsidRPr="00476F89">
        <w:rPr>
          <w:rFonts w:asciiTheme="minorHAnsi" w:hAnsiTheme="minorHAnsi" w:cstheme="minorHAnsi"/>
          <w:b/>
          <w:szCs w:val="22"/>
        </w:rPr>
        <w:t>Ecosystem</w:t>
      </w:r>
      <w:r w:rsidR="00335BAE" w:rsidRPr="00476F89">
        <w:rPr>
          <w:rFonts w:asciiTheme="minorHAnsi" w:hAnsiTheme="minorHAnsi" w:cstheme="minorHAnsi"/>
          <w:b/>
          <w:szCs w:val="22"/>
        </w:rPr>
        <w:t xml:space="preserve"> and Climate Indicators</w:t>
      </w:r>
    </w:p>
    <w:p w14:paraId="159F552B" w14:textId="77777777" w:rsidR="00342519" w:rsidRPr="00476F89" w:rsidRDefault="00342519" w:rsidP="002E236C">
      <w:pPr>
        <w:pStyle w:val="ListParagraph"/>
        <w:autoSpaceDE w:val="0"/>
        <w:autoSpaceDN w:val="0"/>
        <w:adjustRightInd w:val="0"/>
        <w:snapToGrid w:val="0"/>
        <w:jc w:val="both"/>
        <w:rPr>
          <w:rFonts w:asciiTheme="minorHAnsi" w:hAnsiTheme="minorHAnsi" w:cstheme="minorHAnsi"/>
          <w:b/>
          <w:bCs/>
          <w:szCs w:val="22"/>
        </w:rPr>
      </w:pPr>
    </w:p>
    <w:p w14:paraId="097CD304" w14:textId="5B8843D6" w:rsidR="006C2830" w:rsidRPr="00476F89" w:rsidRDefault="006C2830" w:rsidP="002E236C">
      <w:pPr>
        <w:pStyle w:val="ListParagraph"/>
        <w:numPr>
          <w:ilvl w:val="2"/>
          <w:numId w:val="13"/>
        </w:numPr>
        <w:autoSpaceDE w:val="0"/>
        <w:autoSpaceDN w:val="0"/>
        <w:adjustRightInd w:val="0"/>
        <w:snapToGrid w:val="0"/>
        <w:jc w:val="both"/>
        <w:rPr>
          <w:rFonts w:asciiTheme="minorHAnsi" w:hAnsiTheme="minorHAnsi" w:cstheme="minorHAnsi"/>
          <w:b/>
          <w:bCs/>
          <w:szCs w:val="22"/>
        </w:rPr>
      </w:pPr>
      <w:r w:rsidRPr="00476F89">
        <w:rPr>
          <w:rFonts w:asciiTheme="minorHAnsi" w:hAnsiTheme="minorHAnsi" w:cstheme="minorHAnsi"/>
          <w:b/>
          <w:bCs/>
          <w:szCs w:val="22"/>
        </w:rPr>
        <w:t>Ecosystem and Climate Indicator Report Card</w:t>
      </w:r>
    </w:p>
    <w:p w14:paraId="4E6969BF" w14:textId="77777777" w:rsidR="00342519" w:rsidRPr="00476F89" w:rsidRDefault="00342519" w:rsidP="002E236C">
      <w:pPr>
        <w:autoSpaceDE w:val="0"/>
        <w:autoSpaceDN w:val="0"/>
        <w:adjustRightInd w:val="0"/>
        <w:snapToGrid w:val="0"/>
        <w:ind w:left="720"/>
        <w:jc w:val="both"/>
        <w:rPr>
          <w:rFonts w:asciiTheme="minorHAnsi" w:hAnsiTheme="minorHAnsi" w:cstheme="minorHAnsi"/>
          <w:szCs w:val="22"/>
        </w:rPr>
      </w:pPr>
    </w:p>
    <w:p w14:paraId="23F5B446" w14:textId="2AB692C7" w:rsidR="00D90441" w:rsidRPr="00476F89" w:rsidRDefault="005D60C7" w:rsidP="002E236C">
      <w:pPr>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0909B9" w:rsidRPr="00476F89">
        <w:rPr>
          <w:rFonts w:asciiTheme="minorHAnsi" w:hAnsiTheme="minorHAnsi" w:cstheme="minorHAnsi"/>
          <w:szCs w:val="22"/>
        </w:rPr>
        <w:t xml:space="preserve">will review the </w:t>
      </w:r>
      <w:r w:rsidR="00D90441" w:rsidRPr="00476F89">
        <w:rPr>
          <w:rFonts w:asciiTheme="minorHAnsi" w:hAnsiTheme="minorHAnsi" w:cstheme="minorHAnsi"/>
          <w:szCs w:val="22"/>
        </w:rPr>
        <w:t>progress</w:t>
      </w:r>
      <w:r w:rsidR="000909B9" w:rsidRPr="00476F89">
        <w:rPr>
          <w:rFonts w:asciiTheme="minorHAnsi" w:hAnsiTheme="minorHAnsi" w:cstheme="minorHAnsi"/>
          <w:szCs w:val="22"/>
        </w:rPr>
        <w:t xml:space="preserve"> of </w:t>
      </w:r>
      <w:r w:rsidR="00D90441" w:rsidRPr="00476F89">
        <w:rPr>
          <w:rFonts w:asciiTheme="minorHAnsi" w:hAnsiTheme="minorHAnsi" w:cstheme="minorHAnsi"/>
          <w:szCs w:val="22"/>
        </w:rPr>
        <w:t>the five-year Project 121 (</w:t>
      </w:r>
      <w:r w:rsidR="00D90441" w:rsidRPr="00476F89">
        <w:rPr>
          <w:rFonts w:asciiTheme="minorHAnsi" w:hAnsiTheme="minorHAnsi" w:cstheme="minorHAnsi"/>
          <w:i/>
          <w:iCs/>
          <w:szCs w:val="22"/>
        </w:rPr>
        <w:t>Ecosystem and climate indicators, 2023-2027</w:t>
      </w:r>
      <w:r w:rsidR="00D90441" w:rsidRPr="00476F89">
        <w:rPr>
          <w:rFonts w:asciiTheme="minorHAnsi" w:hAnsiTheme="minorHAnsi" w:cstheme="minorHAnsi"/>
          <w:szCs w:val="22"/>
        </w:rPr>
        <w:t>), which involves developing and testing candidate indicators through technical analyses, refining them via expert and member workshops, reporting to the Scientific Committee, preparing routine indicator updates, and creating tools for effective communication with WCPFC and broader stakeholders.</w:t>
      </w:r>
    </w:p>
    <w:p w14:paraId="0C3AD632" w14:textId="77777777" w:rsidR="00D90441" w:rsidRPr="00476F89" w:rsidRDefault="00D90441" w:rsidP="002E236C">
      <w:pPr>
        <w:autoSpaceDE w:val="0"/>
        <w:autoSpaceDN w:val="0"/>
        <w:adjustRightInd w:val="0"/>
        <w:snapToGrid w:val="0"/>
        <w:ind w:left="720"/>
        <w:jc w:val="both"/>
        <w:rPr>
          <w:rFonts w:asciiTheme="minorHAnsi" w:hAnsiTheme="minorHAnsi" w:cstheme="minorHAnsi"/>
          <w:szCs w:val="22"/>
        </w:rPr>
      </w:pPr>
    </w:p>
    <w:p w14:paraId="7EC602FB" w14:textId="7BFD3390" w:rsidR="000909B9" w:rsidRPr="00476F89" w:rsidRDefault="00D90441" w:rsidP="002E236C">
      <w:pPr>
        <w:autoSpaceDE w:val="0"/>
        <w:autoSpaceDN w:val="0"/>
        <w:adjustRightInd w:val="0"/>
        <w:snapToGrid w:val="0"/>
        <w:ind w:left="720"/>
        <w:jc w:val="both"/>
        <w:rPr>
          <w:rFonts w:asciiTheme="minorHAnsi" w:hAnsiTheme="minorHAnsi" w:cstheme="minorHAnsi"/>
          <w:b/>
          <w:bCs/>
          <w:szCs w:val="22"/>
        </w:rPr>
      </w:pPr>
      <w:r w:rsidRPr="00476F89">
        <w:rPr>
          <w:rFonts w:asciiTheme="minorHAnsi" w:hAnsiTheme="minorHAnsi" w:cstheme="minorHAnsi"/>
          <w:szCs w:val="22"/>
        </w:rPr>
        <w:t xml:space="preserve">SC21 will also review </w:t>
      </w:r>
      <w:r w:rsidR="000B03C1" w:rsidRPr="00476F89">
        <w:rPr>
          <w:rFonts w:asciiTheme="minorHAnsi" w:eastAsiaTheme="minorEastAsia" w:hAnsiTheme="minorHAnsi" w:cstheme="minorHAnsi"/>
          <w:szCs w:val="22"/>
        </w:rPr>
        <w:t>various indicators</w:t>
      </w:r>
      <w:r w:rsidR="000B03C1" w:rsidRPr="00476F89">
        <w:rPr>
          <w:rFonts w:asciiTheme="minorHAnsi" w:hAnsiTheme="minorHAnsi" w:cstheme="minorHAnsi"/>
          <w:szCs w:val="22"/>
        </w:rPr>
        <w:t xml:space="preserve"> </w:t>
      </w:r>
      <w:r w:rsidR="000B03C1" w:rsidRPr="00476F89">
        <w:rPr>
          <w:rFonts w:asciiTheme="minorHAnsi" w:eastAsiaTheme="minorEastAsia" w:hAnsiTheme="minorHAnsi" w:cstheme="minorHAnsi"/>
          <w:szCs w:val="22"/>
        </w:rPr>
        <w:t xml:space="preserve">in the updated </w:t>
      </w:r>
      <w:r w:rsidR="000B03C1" w:rsidRPr="00476F89">
        <w:rPr>
          <w:rFonts w:asciiTheme="minorHAnsi" w:hAnsiTheme="minorHAnsi" w:cstheme="minorHAnsi"/>
          <w:szCs w:val="22"/>
        </w:rPr>
        <w:t>Ecosystem and Climate Indicator Report Card</w:t>
      </w:r>
      <w:r w:rsidR="000B03C1" w:rsidRPr="00476F89">
        <w:rPr>
          <w:rFonts w:asciiTheme="minorHAnsi" w:eastAsiaTheme="minorEastAsia" w:hAnsiTheme="minorHAnsi" w:cstheme="minorHAnsi"/>
          <w:szCs w:val="22"/>
        </w:rPr>
        <w:t xml:space="preserve">, available data on climate change impacts </w:t>
      </w:r>
      <w:r w:rsidR="00555B19" w:rsidRPr="00476F89">
        <w:rPr>
          <w:rFonts w:asciiTheme="minorHAnsi" w:eastAsiaTheme="minorEastAsia" w:hAnsiTheme="minorHAnsi" w:cstheme="minorHAnsi"/>
          <w:szCs w:val="22"/>
        </w:rPr>
        <w:t>on</w:t>
      </w:r>
      <w:r w:rsidR="000B03C1" w:rsidRPr="00476F89">
        <w:rPr>
          <w:rFonts w:asciiTheme="minorHAnsi" w:eastAsiaTheme="minorEastAsia" w:hAnsiTheme="minorHAnsi" w:cstheme="minorHAnsi"/>
          <w:szCs w:val="22"/>
        </w:rPr>
        <w:t xml:space="preserve"> stocks and ecosystems, the potential effects of climate change on related fishing activities, and any other </w:t>
      </w:r>
      <w:r w:rsidR="00212AB9">
        <w:rPr>
          <w:rFonts w:asciiTheme="minorHAnsi" w:eastAsiaTheme="minorEastAsia" w:hAnsiTheme="minorHAnsi" w:cstheme="minorHAnsi"/>
          <w:szCs w:val="22"/>
        </w:rPr>
        <w:t>associated</w:t>
      </w:r>
      <w:r w:rsidR="000B03C1" w:rsidRPr="00476F89">
        <w:rPr>
          <w:rFonts w:asciiTheme="minorHAnsi" w:eastAsiaTheme="minorEastAsia" w:hAnsiTheme="minorHAnsi" w:cstheme="minorHAnsi"/>
          <w:szCs w:val="22"/>
        </w:rPr>
        <w:t xml:space="preserve"> issues</w:t>
      </w:r>
      <w:r w:rsidR="000909B9" w:rsidRPr="00476F89">
        <w:rPr>
          <w:rFonts w:asciiTheme="minorHAnsi" w:hAnsiTheme="minorHAnsi" w:cstheme="minorHAnsi"/>
          <w:szCs w:val="22"/>
        </w:rPr>
        <w:t>.</w:t>
      </w:r>
      <w:r w:rsidR="000909B9" w:rsidRPr="00476F89">
        <w:rPr>
          <w:rFonts w:asciiTheme="minorHAnsi" w:hAnsiTheme="minorHAnsi" w:cstheme="minorHAnsi"/>
          <w:b/>
          <w:bCs/>
          <w:szCs w:val="22"/>
        </w:rPr>
        <w:t xml:space="preserve"> </w:t>
      </w:r>
    </w:p>
    <w:p w14:paraId="044CB879" w14:textId="77777777" w:rsidR="00476F89" w:rsidRPr="00476F89" w:rsidRDefault="00476F89" w:rsidP="002E236C">
      <w:pPr>
        <w:autoSpaceDE w:val="0"/>
        <w:autoSpaceDN w:val="0"/>
        <w:adjustRightInd w:val="0"/>
        <w:snapToGrid w:val="0"/>
        <w:ind w:left="720"/>
        <w:jc w:val="both"/>
        <w:rPr>
          <w:rFonts w:asciiTheme="minorHAnsi" w:hAnsiTheme="minorHAnsi" w:cstheme="minorHAnsi"/>
          <w:szCs w:val="22"/>
        </w:rPr>
      </w:pPr>
    </w:p>
    <w:bookmarkEnd w:id="22"/>
    <w:p w14:paraId="19411C95" w14:textId="77777777" w:rsidR="007B0E89" w:rsidRPr="00476F89" w:rsidRDefault="007B0E89" w:rsidP="002E236C">
      <w:pPr>
        <w:pStyle w:val="ListParagraph"/>
        <w:numPr>
          <w:ilvl w:val="2"/>
          <w:numId w:val="13"/>
        </w:numPr>
        <w:autoSpaceDE w:val="0"/>
        <w:autoSpaceDN w:val="0"/>
        <w:adjustRightInd w:val="0"/>
        <w:snapToGrid w:val="0"/>
        <w:jc w:val="both"/>
        <w:rPr>
          <w:rFonts w:asciiTheme="minorHAnsi" w:eastAsiaTheme="minorEastAsia" w:hAnsiTheme="minorHAnsi" w:cstheme="minorHAnsi"/>
          <w:b/>
          <w:bCs/>
          <w:szCs w:val="22"/>
        </w:rPr>
      </w:pPr>
      <w:r w:rsidRPr="00476F89">
        <w:rPr>
          <w:rFonts w:asciiTheme="minorHAnsi" w:eastAsiaTheme="minorEastAsia" w:hAnsiTheme="minorHAnsi" w:cstheme="minorHAnsi"/>
          <w:b/>
          <w:bCs/>
          <w:szCs w:val="22"/>
        </w:rPr>
        <w:t>Climate change</w:t>
      </w:r>
    </w:p>
    <w:p w14:paraId="7F9A3877" w14:textId="77777777" w:rsidR="007B0E89" w:rsidRPr="00476F89" w:rsidRDefault="007B0E89" w:rsidP="002E236C">
      <w:pPr>
        <w:pStyle w:val="ListParagraph"/>
        <w:autoSpaceDE w:val="0"/>
        <w:autoSpaceDN w:val="0"/>
        <w:adjustRightInd w:val="0"/>
        <w:snapToGrid w:val="0"/>
        <w:jc w:val="both"/>
        <w:rPr>
          <w:rFonts w:asciiTheme="minorHAnsi" w:eastAsiaTheme="minorEastAsia" w:hAnsiTheme="minorHAnsi" w:cstheme="minorHAnsi"/>
          <w:szCs w:val="22"/>
        </w:rPr>
      </w:pPr>
    </w:p>
    <w:p w14:paraId="5F065DC7" w14:textId="7FC9E66F" w:rsidR="007B0E89" w:rsidRPr="00476F89" w:rsidRDefault="00145D29" w:rsidP="002E236C">
      <w:pPr>
        <w:pStyle w:val="ListParagraph"/>
        <w:numPr>
          <w:ilvl w:val="3"/>
          <w:numId w:val="13"/>
        </w:numPr>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Climate Change Workplan </w:t>
      </w:r>
    </w:p>
    <w:p w14:paraId="46556403" w14:textId="77777777" w:rsidR="007B0E89" w:rsidRPr="00476F89" w:rsidRDefault="007B0E89" w:rsidP="002E236C">
      <w:pPr>
        <w:pStyle w:val="ListParagraph"/>
        <w:autoSpaceDE w:val="0"/>
        <w:autoSpaceDN w:val="0"/>
        <w:adjustRightInd w:val="0"/>
        <w:snapToGrid w:val="0"/>
        <w:jc w:val="both"/>
        <w:rPr>
          <w:rFonts w:asciiTheme="minorHAnsi" w:eastAsiaTheme="minorEastAsia" w:hAnsiTheme="minorHAnsi" w:cstheme="minorHAnsi"/>
          <w:szCs w:val="22"/>
        </w:rPr>
      </w:pPr>
    </w:p>
    <w:p w14:paraId="527F7C21" w14:textId="6327A2AD" w:rsidR="007B0E89" w:rsidRPr="00476F89" w:rsidRDefault="007B0E89" w:rsidP="002E236C">
      <w:pPr>
        <w:pStyle w:val="ListParagraph"/>
        <w:autoSpaceDE w:val="0"/>
        <w:autoSpaceDN w:val="0"/>
        <w:adjustRightInd w:val="0"/>
        <w:snapToGrid w:val="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WCPFC21 adopted the WCPFC Climate Change Workplan for 2024 – 2027 (Attachment 13, WCPFC21 Summary Report). Several projects in the Workplan are covered under other relevant agenda items</w:t>
      </w:r>
      <w:r w:rsidR="007959C4" w:rsidRPr="00476F89">
        <w:rPr>
          <w:rFonts w:asciiTheme="minorHAnsi" w:eastAsiaTheme="minorEastAsia" w:hAnsiTheme="minorHAnsi" w:cstheme="minorHAnsi"/>
          <w:szCs w:val="22"/>
        </w:rPr>
        <w:t>.</w:t>
      </w:r>
      <w:r w:rsidRPr="00476F89">
        <w:rPr>
          <w:rFonts w:asciiTheme="minorHAnsi" w:eastAsiaTheme="minorEastAsia" w:hAnsiTheme="minorHAnsi" w:cstheme="minorHAnsi"/>
          <w:szCs w:val="22"/>
        </w:rPr>
        <w:t xml:space="preserve"> SC21 may review the general progress of overall activities in the Climate Change Workplan and provide advice or recommendations to the Commission for any update of the Plan. </w:t>
      </w:r>
    </w:p>
    <w:p w14:paraId="48ADF650" w14:textId="77777777" w:rsidR="007B0E89" w:rsidRPr="00476F89" w:rsidRDefault="007B0E89" w:rsidP="002E236C">
      <w:pPr>
        <w:pStyle w:val="ListParagraph"/>
        <w:autoSpaceDE w:val="0"/>
        <w:autoSpaceDN w:val="0"/>
        <w:adjustRightInd w:val="0"/>
        <w:snapToGrid w:val="0"/>
        <w:jc w:val="both"/>
        <w:rPr>
          <w:rFonts w:asciiTheme="minorHAnsi" w:eastAsiaTheme="minorEastAsia" w:hAnsiTheme="minorHAnsi" w:cstheme="minorHAnsi"/>
          <w:szCs w:val="22"/>
        </w:rPr>
      </w:pPr>
    </w:p>
    <w:p w14:paraId="45810FD9" w14:textId="2677DA81" w:rsidR="004C4E25" w:rsidRPr="00476F89" w:rsidRDefault="00D90441" w:rsidP="002E236C">
      <w:pPr>
        <w:pStyle w:val="ListParagraph"/>
        <w:numPr>
          <w:ilvl w:val="3"/>
          <w:numId w:val="13"/>
        </w:numPr>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CMM climate change vulnerability assessment</w:t>
      </w:r>
    </w:p>
    <w:p w14:paraId="3DFCBF1A" w14:textId="570BCC2B" w:rsidR="00342519" w:rsidRPr="00476F89" w:rsidRDefault="00342519" w:rsidP="002E236C">
      <w:pPr>
        <w:pStyle w:val="ListParagraph"/>
        <w:autoSpaceDE w:val="0"/>
        <w:autoSpaceDN w:val="0"/>
        <w:adjustRightInd w:val="0"/>
        <w:snapToGrid w:val="0"/>
        <w:jc w:val="both"/>
        <w:rPr>
          <w:rFonts w:asciiTheme="minorHAnsi" w:eastAsiaTheme="minorEastAsia" w:hAnsiTheme="minorHAnsi" w:cstheme="minorHAnsi"/>
          <w:szCs w:val="22"/>
        </w:rPr>
      </w:pPr>
    </w:p>
    <w:p w14:paraId="6093DFB4" w14:textId="6726943B" w:rsidR="005D60C7" w:rsidRPr="00476F89" w:rsidRDefault="005D60C7" w:rsidP="002E236C">
      <w:pPr>
        <w:pStyle w:val="ListParagraph"/>
        <w:autoSpaceDE w:val="0"/>
        <w:autoSpaceDN w:val="0"/>
        <w:adjustRightInd w:val="0"/>
        <w:snapToGrid w:val="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WCPFC21 adopted the </w:t>
      </w:r>
      <w:r w:rsidR="00D90441" w:rsidRPr="00476F89">
        <w:rPr>
          <w:rFonts w:asciiTheme="minorHAnsi" w:eastAsiaTheme="minorEastAsia" w:hAnsiTheme="minorHAnsi" w:cstheme="minorHAnsi"/>
          <w:szCs w:val="22"/>
        </w:rPr>
        <w:t>t</w:t>
      </w:r>
      <w:r w:rsidRPr="00476F89">
        <w:rPr>
          <w:rFonts w:asciiTheme="minorHAnsi" w:eastAsiaTheme="minorEastAsia" w:hAnsiTheme="minorHAnsi" w:cstheme="minorHAnsi"/>
          <w:szCs w:val="22"/>
        </w:rPr>
        <w:t xml:space="preserve">erms of </w:t>
      </w:r>
      <w:r w:rsidR="00D90441" w:rsidRPr="00476F89">
        <w:rPr>
          <w:rFonts w:asciiTheme="minorHAnsi" w:eastAsiaTheme="minorEastAsia" w:hAnsiTheme="minorHAnsi" w:cstheme="minorHAnsi"/>
          <w:szCs w:val="22"/>
        </w:rPr>
        <w:t>r</w:t>
      </w:r>
      <w:r w:rsidRPr="00476F89">
        <w:rPr>
          <w:rFonts w:asciiTheme="minorHAnsi" w:eastAsiaTheme="minorEastAsia" w:hAnsiTheme="minorHAnsi" w:cstheme="minorHAnsi"/>
          <w:szCs w:val="22"/>
        </w:rPr>
        <w:t>eference for a CMM Climate Change Vulnerability Assessment consultancy</w:t>
      </w:r>
      <w:r w:rsidR="00D90441" w:rsidRPr="00476F89">
        <w:rPr>
          <w:rFonts w:asciiTheme="minorHAnsi" w:eastAsiaTheme="minorEastAsia" w:hAnsiTheme="minorHAnsi" w:cstheme="minorHAnsi"/>
          <w:szCs w:val="22"/>
        </w:rPr>
        <w:t xml:space="preserve"> (Attachment 14, WCPFC21 Summary Report)</w:t>
      </w:r>
      <w:r w:rsidRPr="00476F89">
        <w:rPr>
          <w:rFonts w:asciiTheme="minorHAnsi" w:eastAsiaTheme="minorEastAsia" w:hAnsiTheme="minorHAnsi" w:cstheme="minorHAnsi"/>
          <w:szCs w:val="22"/>
        </w:rPr>
        <w:t xml:space="preserve">. </w:t>
      </w:r>
      <w:r w:rsidR="007B0E89" w:rsidRPr="00476F89">
        <w:rPr>
          <w:rFonts w:asciiTheme="minorHAnsi" w:eastAsiaTheme="minorEastAsia" w:hAnsiTheme="minorHAnsi" w:cstheme="minorHAnsi"/>
          <w:szCs w:val="22"/>
        </w:rPr>
        <w:t xml:space="preserve">SC21 </w:t>
      </w:r>
      <w:r w:rsidR="00145D29" w:rsidRPr="00476F89">
        <w:rPr>
          <w:rFonts w:asciiTheme="minorHAnsi" w:eastAsiaTheme="minorEastAsia" w:hAnsiTheme="minorHAnsi" w:cstheme="minorHAnsi"/>
          <w:szCs w:val="22"/>
        </w:rPr>
        <w:t xml:space="preserve">will review the </w:t>
      </w:r>
      <w:r w:rsidRPr="00476F89">
        <w:rPr>
          <w:rFonts w:asciiTheme="minorHAnsi" w:eastAsiaTheme="minorEastAsia" w:hAnsiTheme="minorHAnsi" w:cstheme="minorHAnsi"/>
          <w:szCs w:val="22"/>
        </w:rPr>
        <w:t>consultancy report on CMM climate change vulnerability assessment and provide comments and recommendation</w:t>
      </w:r>
      <w:r w:rsidR="00D9745E" w:rsidRPr="00476F89">
        <w:rPr>
          <w:rFonts w:asciiTheme="minorHAnsi" w:eastAsiaTheme="minorEastAsia" w:hAnsiTheme="minorHAnsi" w:cstheme="minorHAnsi"/>
          <w:szCs w:val="22"/>
        </w:rPr>
        <w:t xml:space="preserve">s </w:t>
      </w:r>
      <w:r w:rsidR="007B0E89" w:rsidRPr="00476F89">
        <w:rPr>
          <w:rFonts w:asciiTheme="minorHAnsi" w:eastAsiaTheme="minorEastAsia" w:hAnsiTheme="minorHAnsi" w:cstheme="minorHAnsi"/>
          <w:szCs w:val="22"/>
        </w:rPr>
        <w:t>to</w:t>
      </w:r>
      <w:r w:rsidR="00D9745E" w:rsidRPr="00476F89">
        <w:rPr>
          <w:rFonts w:asciiTheme="minorHAnsi" w:eastAsiaTheme="minorEastAsia" w:hAnsiTheme="minorHAnsi" w:cstheme="minorHAnsi"/>
          <w:szCs w:val="22"/>
        </w:rPr>
        <w:t xml:space="preserve"> the Commission</w:t>
      </w:r>
      <w:r w:rsidR="007B0E89" w:rsidRPr="00476F89">
        <w:rPr>
          <w:rFonts w:asciiTheme="minorHAnsi" w:eastAsiaTheme="minorEastAsia" w:hAnsiTheme="minorHAnsi" w:cstheme="minorHAnsi"/>
          <w:szCs w:val="22"/>
        </w:rPr>
        <w:t xml:space="preserve"> as needed</w:t>
      </w:r>
      <w:r w:rsidR="00D9745E" w:rsidRPr="00476F89">
        <w:rPr>
          <w:rFonts w:asciiTheme="minorHAnsi" w:eastAsiaTheme="minorEastAsia" w:hAnsiTheme="minorHAnsi" w:cstheme="minorHAnsi"/>
          <w:szCs w:val="22"/>
        </w:rPr>
        <w:t>.</w:t>
      </w:r>
    </w:p>
    <w:p w14:paraId="60E50009" w14:textId="77777777" w:rsidR="000A10F6" w:rsidRPr="00476F89" w:rsidRDefault="000A10F6" w:rsidP="002E236C">
      <w:pPr>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372247B2" w14:textId="77777777" w:rsidR="008D3D8D" w:rsidRPr="00476F89" w:rsidRDefault="008D3D8D" w:rsidP="002E236C">
      <w:pPr>
        <w:pStyle w:val="ListParagraph"/>
        <w:numPr>
          <w:ilvl w:val="2"/>
          <w:numId w:val="13"/>
        </w:numPr>
        <w:autoSpaceDE w:val="0"/>
        <w:autoSpaceDN w:val="0"/>
        <w:adjustRightInd w:val="0"/>
        <w:snapToGrid w:val="0"/>
        <w:jc w:val="both"/>
        <w:rPr>
          <w:rFonts w:asciiTheme="minorHAnsi" w:eastAsiaTheme="minorEastAsia" w:hAnsiTheme="minorHAnsi" w:cstheme="minorHAnsi"/>
          <w:b/>
          <w:bCs/>
          <w:szCs w:val="22"/>
        </w:rPr>
      </w:pPr>
      <w:r w:rsidRPr="00476F89">
        <w:rPr>
          <w:rFonts w:asciiTheme="minorHAnsi" w:eastAsiaTheme="minorEastAsia" w:hAnsiTheme="minorHAnsi" w:cstheme="minorHAnsi"/>
          <w:b/>
          <w:bCs/>
          <w:szCs w:val="22"/>
        </w:rPr>
        <w:t>Updates on the 2019 SEAPODYM Review</w:t>
      </w:r>
    </w:p>
    <w:p w14:paraId="39253807" w14:textId="77777777" w:rsidR="008D3D8D" w:rsidRPr="00476F89" w:rsidRDefault="008D3D8D" w:rsidP="002E236C">
      <w:pPr>
        <w:pStyle w:val="ListParagraph"/>
        <w:autoSpaceDE w:val="0"/>
        <w:autoSpaceDN w:val="0"/>
        <w:adjustRightInd w:val="0"/>
        <w:snapToGrid w:val="0"/>
        <w:jc w:val="both"/>
        <w:rPr>
          <w:rFonts w:asciiTheme="minorHAnsi" w:hAnsiTheme="minorHAnsi" w:cstheme="minorHAnsi"/>
          <w:szCs w:val="22"/>
        </w:rPr>
      </w:pPr>
    </w:p>
    <w:p w14:paraId="63E33F81" w14:textId="5D8B4AF3" w:rsidR="008D3D8D" w:rsidRPr="00476F89" w:rsidRDefault="008D3D8D" w:rsidP="002E236C">
      <w:pPr>
        <w:pStyle w:val="ListParagraph"/>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Noting </w:t>
      </w:r>
      <w:r w:rsidRPr="00476F89">
        <w:rPr>
          <w:rFonts w:asciiTheme="minorHAnsi" w:eastAsia="Calibri" w:hAnsiTheme="minorHAnsi" w:cstheme="minorHAnsi"/>
          <w:szCs w:val="22"/>
        </w:rPr>
        <w:t xml:space="preserve">paragraph 465 of the WCPFC21 </w:t>
      </w:r>
      <w:r w:rsidRPr="00476F89">
        <w:rPr>
          <w:rFonts w:asciiTheme="minorHAnsi" w:eastAsiaTheme="minorEastAsia" w:hAnsiTheme="minorHAnsi" w:cstheme="minorHAnsi"/>
          <w:szCs w:val="22"/>
        </w:rPr>
        <w:t>Summary Report</w:t>
      </w:r>
      <w:r w:rsidRPr="00476F89">
        <w:rPr>
          <w:rFonts w:asciiTheme="minorHAnsi" w:eastAsia="Calibri" w:hAnsiTheme="minorHAnsi" w:cstheme="minorHAnsi"/>
          <w:szCs w:val="22"/>
        </w:rPr>
        <w:t>, t</w:t>
      </w:r>
      <w:r w:rsidRPr="00476F89">
        <w:rPr>
          <w:rFonts w:asciiTheme="minorHAnsi" w:hAnsiTheme="minorHAnsi" w:cstheme="minorHAnsi"/>
          <w:szCs w:val="22"/>
        </w:rPr>
        <w:t xml:space="preserve">he SSP will provide updates in addressing issues raised by the </w:t>
      </w:r>
      <w:hyperlink r:id="rId35" w:history="1">
        <w:r w:rsidRPr="00212AB9">
          <w:rPr>
            <w:rStyle w:val="Hyperlink"/>
            <w:rFonts w:asciiTheme="minorHAnsi" w:hAnsiTheme="minorHAnsi" w:cstheme="minorHAnsi"/>
            <w:szCs w:val="22"/>
          </w:rPr>
          <w:t>2019 Review of SEAPODYM (SC16-EB-IP-06)</w:t>
        </w:r>
      </w:hyperlink>
      <w:r w:rsidRPr="00476F89">
        <w:rPr>
          <w:rFonts w:asciiTheme="minorHAnsi" w:hAnsiTheme="minorHAnsi" w:cstheme="minorHAnsi"/>
          <w:szCs w:val="22"/>
        </w:rPr>
        <w:t>.</w:t>
      </w:r>
    </w:p>
    <w:p w14:paraId="20082556" w14:textId="77777777" w:rsidR="008D3D8D" w:rsidRPr="00476F89" w:rsidRDefault="008D3D8D" w:rsidP="002E236C">
      <w:pPr>
        <w:pStyle w:val="ListParagraph"/>
        <w:autoSpaceDE w:val="0"/>
        <w:autoSpaceDN w:val="0"/>
        <w:adjustRightInd w:val="0"/>
        <w:snapToGrid w:val="0"/>
        <w:ind w:left="1440"/>
        <w:jc w:val="both"/>
        <w:rPr>
          <w:rFonts w:asciiTheme="minorHAnsi" w:hAnsiTheme="minorHAnsi" w:cstheme="minorHAnsi"/>
          <w:i/>
          <w:iCs/>
          <w:szCs w:val="22"/>
        </w:rPr>
      </w:pPr>
      <w:r w:rsidRPr="00476F89">
        <w:rPr>
          <w:rFonts w:asciiTheme="minorHAnsi" w:eastAsia="Aptos" w:hAnsiTheme="minorHAnsi" w:cstheme="minorHAnsi"/>
          <w:i/>
          <w:iCs/>
          <w:szCs w:val="22"/>
          <w:lang w:val="en-AU"/>
        </w:rPr>
        <w:t xml:space="preserve">465. The Commission tasked the SSP with providing an update to SC21 on its progress in addressing issues raised by the 2019 SEAPODYM review.  </w:t>
      </w:r>
    </w:p>
    <w:p w14:paraId="738D162D" w14:textId="77777777" w:rsidR="008D3D8D" w:rsidRPr="00476F89" w:rsidRDefault="008D3D8D" w:rsidP="002E236C">
      <w:pPr>
        <w:pStyle w:val="ListParagraph"/>
        <w:autoSpaceDE w:val="0"/>
        <w:autoSpaceDN w:val="0"/>
        <w:adjustRightInd w:val="0"/>
        <w:snapToGrid w:val="0"/>
        <w:jc w:val="both"/>
        <w:rPr>
          <w:rFonts w:asciiTheme="minorHAnsi" w:hAnsiTheme="minorHAnsi" w:cstheme="minorHAnsi"/>
          <w:szCs w:val="22"/>
        </w:rPr>
      </w:pPr>
    </w:p>
    <w:p w14:paraId="0698B68F" w14:textId="77777777" w:rsidR="008D3D8D" w:rsidRPr="00476F89" w:rsidRDefault="008D3D8D" w:rsidP="002E236C">
      <w:pPr>
        <w:pStyle w:val="ListParagraph"/>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will consider and discuss the updates from the SSP and provide recommendations as needed. </w:t>
      </w:r>
    </w:p>
    <w:p w14:paraId="7D0E952A" w14:textId="77777777" w:rsidR="000E11C6" w:rsidRPr="00476F89" w:rsidRDefault="000E11C6" w:rsidP="002E236C">
      <w:pPr>
        <w:pStyle w:val="ListParagraph"/>
        <w:autoSpaceDE w:val="0"/>
        <w:autoSpaceDN w:val="0"/>
        <w:adjustRightInd w:val="0"/>
        <w:snapToGrid w:val="0"/>
        <w:jc w:val="both"/>
        <w:rPr>
          <w:rFonts w:asciiTheme="minorHAnsi" w:eastAsiaTheme="minorEastAsia" w:hAnsiTheme="minorHAnsi" w:cstheme="minorHAnsi"/>
          <w:b/>
          <w:bCs/>
          <w:szCs w:val="22"/>
        </w:rPr>
      </w:pPr>
    </w:p>
    <w:p w14:paraId="18E1C452" w14:textId="5CC2C14E" w:rsidR="00AE3BE8" w:rsidRPr="00476F89" w:rsidRDefault="00AE3BE8"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bookmarkStart w:id="23" w:name="_Hlk196224799"/>
      <w:r w:rsidRPr="00476F89">
        <w:rPr>
          <w:rFonts w:asciiTheme="minorHAnsi" w:hAnsiTheme="minorHAnsi" w:cstheme="minorHAnsi"/>
          <w:b/>
          <w:szCs w:val="22"/>
        </w:rPr>
        <w:t xml:space="preserve">FAD </w:t>
      </w:r>
      <w:r w:rsidR="00494B7B" w:rsidRPr="00476F89">
        <w:rPr>
          <w:rFonts w:asciiTheme="minorHAnsi" w:hAnsiTheme="minorHAnsi" w:cstheme="minorHAnsi"/>
          <w:b/>
          <w:szCs w:val="22"/>
        </w:rPr>
        <w:t xml:space="preserve">impacts </w:t>
      </w:r>
    </w:p>
    <w:p w14:paraId="322CF9FE" w14:textId="77777777" w:rsidR="00342519" w:rsidRPr="00476F89" w:rsidRDefault="0034251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1AE0D8B0" w14:textId="243C238F" w:rsidR="00494B7B" w:rsidRPr="00476F89" w:rsidRDefault="001C55C9" w:rsidP="002E236C">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 xml:space="preserve">Research on </w:t>
      </w:r>
      <w:r w:rsidR="00637CB1" w:rsidRPr="00476F89">
        <w:rPr>
          <w:rFonts w:asciiTheme="minorHAnsi" w:eastAsiaTheme="minorEastAsia" w:hAnsiTheme="minorHAnsi" w:cstheme="minorHAnsi"/>
          <w:b/>
          <w:szCs w:val="22"/>
        </w:rPr>
        <w:t xml:space="preserve">non-entangling and </w:t>
      </w:r>
      <w:r w:rsidR="002466A2" w:rsidRPr="00476F89">
        <w:rPr>
          <w:rFonts w:asciiTheme="minorHAnsi" w:eastAsiaTheme="minorEastAsia" w:hAnsiTheme="minorHAnsi" w:cstheme="minorHAnsi"/>
          <w:b/>
          <w:szCs w:val="22"/>
        </w:rPr>
        <w:t>biodegradable</w:t>
      </w:r>
      <w:r w:rsidRPr="00476F89">
        <w:rPr>
          <w:rFonts w:asciiTheme="minorHAnsi" w:eastAsiaTheme="minorEastAsia" w:hAnsiTheme="minorHAnsi" w:cstheme="minorHAnsi"/>
          <w:b/>
          <w:szCs w:val="22"/>
        </w:rPr>
        <w:t xml:space="preserve"> FADs</w:t>
      </w:r>
    </w:p>
    <w:p w14:paraId="1579A91B" w14:textId="77777777" w:rsidR="008C6414" w:rsidRPr="00476F89" w:rsidRDefault="008C6414" w:rsidP="002E236C">
      <w:pPr>
        <w:widowControl w:val="0"/>
        <w:kinsoku w:val="0"/>
        <w:overflowPunct w:val="0"/>
        <w:autoSpaceDE w:val="0"/>
        <w:autoSpaceDN w:val="0"/>
        <w:adjustRightInd w:val="0"/>
        <w:snapToGrid w:val="0"/>
        <w:ind w:left="720" w:right="4"/>
        <w:jc w:val="both"/>
        <w:rPr>
          <w:rFonts w:asciiTheme="minorHAnsi" w:eastAsiaTheme="minorEastAsia" w:hAnsiTheme="minorHAnsi" w:cstheme="minorHAnsi"/>
          <w:bCs/>
          <w:iCs/>
          <w:szCs w:val="22"/>
        </w:rPr>
      </w:pPr>
    </w:p>
    <w:p w14:paraId="04EEF38B" w14:textId="18E5FAF7" w:rsidR="003E653C" w:rsidRPr="00476F89" w:rsidRDefault="003E653C" w:rsidP="002E236C">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t xml:space="preserve">SC21 will review various research outputs related to non-entangling and biodegradable </w:t>
      </w:r>
      <w:r w:rsidR="00212AB9">
        <w:rPr>
          <w:rFonts w:asciiTheme="minorHAnsi" w:hAnsiTheme="minorHAnsi" w:cstheme="minorHAnsi"/>
          <w:szCs w:val="22"/>
        </w:rPr>
        <w:t xml:space="preserve">Fish Aggregating Devices (FADs), including the progress of Project 110 (Non-entangling and biodegradable FAD trials in the WCPO), which is funded by the EU, US, and ISSF and is scheduled </w:t>
      </w:r>
      <w:r w:rsidR="00212AB9">
        <w:rPr>
          <w:rFonts w:asciiTheme="minorHAnsi" w:hAnsiTheme="minorHAnsi" w:cstheme="minorHAnsi"/>
          <w:szCs w:val="22"/>
        </w:rPr>
        <w:lastRenderedPageBreak/>
        <w:t>for completion</w:t>
      </w:r>
      <w:r w:rsidRPr="00476F89">
        <w:rPr>
          <w:rFonts w:asciiTheme="minorHAnsi" w:hAnsiTheme="minorHAnsi" w:cstheme="minorHAnsi"/>
          <w:szCs w:val="22"/>
        </w:rPr>
        <w:t xml:space="preserve"> in December 2025. Project 110a is to enhance Project 110 by deploying additional non-entangling and biodegradable FADs. SC21 will review and provide comments on the progress of Projects 110 and 110a.</w:t>
      </w:r>
    </w:p>
    <w:p w14:paraId="7FC8C312" w14:textId="77777777" w:rsidR="00476F89" w:rsidRPr="00476F89" w:rsidRDefault="00476F8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bookmarkStart w:id="24" w:name="_Hlk165275433"/>
    </w:p>
    <w:p w14:paraId="1990FA2F" w14:textId="4D162C75" w:rsidR="003B3760" w:rsidRDefault="00AC5819" w:rsidP="002E236C">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Cs w:val="22"/>
        </w:rPr>
      </w:pPr>
      <w:ins w:id="25" w:author="SungKwon Soh" w:date="2025-05-18T21:52:00Z" w16du:dateUtc="2025-05-18T10:52:00Z">
        <w:r>
          <w:rPr>
            <w:rFonts w:asciiTheme="minorHAnsi" w:eastAsiaTheme="minorEastAsia" w:hAnsiTheme="minorHAnsi" w:cstheme="minorHAnsi"/>
            <w:b/>
            <w:szCs w:val="22"/>
          </w:rPr>
          <w:t>Research on dFAD loss and abandonments</w:t>
        </w:r>
      </w:ins>
    </w:p>
    <w:p w14:paraId="4CE71B12" w14:textId="77777777" w:rsidR="003B3760" w:rsidRDefault="003B3760" w:rsidP="003B3760">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60DDB5E0" w14:textId="01672732" w:rsidR="003B3760" w:rsidRPr="00AC5819" w:rsidRDefault="00AC5819" w:rsidP="003B3760">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ins w:id="26" w:author="SungKwon Soh" w:date="2025-05-18T21:54:00Z" w16du:dateUtc="2025-05-18T10:54:00Z">
        <w:r w:rsidRPr="00AC5819">
          <w:rPr>
            <w:rFonts w:asciiTheme="minorHAnsi" w:eastAsiaTheme="minorEastAsia" w:hAnsiTheme="minorHAnsi" w:cstheme="minorHAnsi"/>
            <w:bCs/>
            <w:szCs w:val="22"/>
          </w:rPr>
          <w:t xml:space="preserve">SC21 will review </w:t>
        </w:r>
        <w:r>
          <w:rPr>
            <w:rFonts w:asciiTheme="minorHAnsi" w:eastAsiaTheme="minorEastAsia" w:hAnsiTheme="minorHAnsi" w:cstheme="minorHAnsi"/>
            <w:bCs/>
            <w:szCs w:val="22"/>
          </w:rPr>
          <w:t xml:space="preserve">research on the analysis of stranded dFADs and </w:t>
        </w:r>
        <w:r w:rsidRPr="00AC5819">
          <w:rPr>
            <w:rFonts w:asciiTheme="minorHAnsi" w:eastAsiaTheme="minorEastAsia" w:hAnsiTheme="minorHAnsi" w:cstheme="minorHAnsi"/>
            <w:bCs/>
            <w:szCs w:val="22"/>
          </w:rPr>
          <w:t>options to mitigate dFAD loss and abandonments</w:t>
        </w:r>
        <w:r>
          <w:rPr>
            <w:rFonts w:asciiTheme="minorHAnsi" w:eastAsiaTheme="minorEastAsia" w:hAnsiTheme="minorHAnsi" w:cstheme="minorHAnsi"/>
            <w:bCs/>
            <w:szCs w:val="22"/>
          </w:rPr>
          <w:t>, as well as</w:t>
        </w:r>
        <w:r w:rsidRPr="00AC5819">
          <w:rPr>
            <w:rFonts w:asciiTheme="minorHAnsi" w:eastAsiaTheme="minorEastAsia" w:hAnsiTheme="minorHAnsi" w:cstheme="minorHAnsi"/>
            <w:bCs/>
            <w:szCs w:val="22"/>
          </w:rPr>
          <w:t xml:space="preserve"> their impacts on </w:t>
        </w:r>
        <w:r>
          <w:rPr>
            <w:rFonts w:asciiTheme="minorHAnsi" w:eastAsiaTheme="minorEastAsia" w:hAnsiTheme="minorHAnsi" w:cstheme="minorHAnsi"/>
            <w:bCs/>
            <w:szCs w:val="22"/>
          </w:rPr>
          <w:t xml:space="preserve">the </w:t>
        </w:r>
        <w:r w:rsidRPr="00AC5819">
          <w:rPr>
            <w:rFonts w:asciiTheme="minorHAnsi" w:eastAsiaTheme="minorEastAsia" w:hAnsiTheme="minorHAnsi" w:cstheme="minorHAnsi"/>
            <w:bCs/>
            <w:szCs w:val="22"/>
          </w:rPr>
          <w:t xml:space="preserve">marine ecosystem. </w:t>
        </w:r>
      </w:ins>
    </w:p>
    <w:p w14:paraId="107D9185" w14:textId="77777777" w:rsidR="003B3760" w:rsidRDefault="003B3760" w:rsidP="00AC5819">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Cs w:val="22"/>
        </w:rPr>
      </w:pPr>
    </w:p>
    <w:p w14:paraId="0EF9380C" w14:textId="08089920" w:rsidR="00637CB1" w:rsidRPr="00476F89" w:rsidRDefault="00CE4152" w:rsidP="00622310">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 xml:space="preserve">Updates on </w:t>
      </w:r>
      <w:r w:rsidR="00637CB1" w:rsidRPr="00476F89">
        <w:rPr>
          <w:rFonts w:asciiTheme="minorHAnsi" w:eastAsiaTheme="minorEastAsia" w:hAnsiTheme="minorHAnsi" w:cstheme="minorHAnsi"/>
          <w:b/>
          <w:szCs w:val="22"/>
        </w:rPr>
        <w:t xml:space="preserve">FAD Management Options IWG </w:t>
      </w:r>
    </w:p>
    <w:p w14:paraId="7E5C3B77" w14:textId="77777777" w:rsidR="008A2784" w:rsidRPr="00476F89" w:rsidRDefault="008A2784" w:rsidP="002E236C">
      <w:pPr>
        <w:overflowPunct w:val="0"/>
        <w:autoSpaceDE w:val="0"/>
        <w:autoSpaceDN w:val="0"/>
        <w:adjustRightInd w:val="0"/>
        <w:snapToGrid w:val="0"/>
        <w:jc w:val="both"/>
        <w:rPr>
          <w:rFonts w:asciiTheme="minorHAnsi" w:hAnsiTheme="minorHAnsi" w:cstheme="minorHAnsi"/>
          <w:szCs w:val="22"/>
        </w:rPr>
      </w:pPr>
      <w:bookmarkStart w:id="27" w:name="_Hlk165472524"/>
      <w:bookmarkEnd w:id="24"/>
    </w:p>
    <w:p w14:paraId="2440B601" w14:textId="10FBAB6E" w:rsidR="009D757C" w:rsidRPr="00476F89" w:rsidRDefault="008753F2" w:rsidP="002E236C">
      <w:pPr>
        <w:pStyle w:val="ListParagraph"/>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The Commission endorsed the FAD Management Options IWG Workplan for 2024-2026 (Attachment 19, WCPFC21 Outcomes Document). SC21 </w:t>
      </w:r>
      <w:r w:rsidR="000310D6" w:rsidRPr="00476F89">
        <w:rPr>
          <w:rFonts w:asciiTheme="minorHAnsi" w:hAnsiTheme="minorHAnsi" w:cstheme="minorHAnsi"/>
          <w:szCs w:val="22"/>
        </w:rPr>
        <w:t xml:space="preserve">will review the </w:t>
      </w:r>
      <w:r w:rsidR="00212AB9">
        <w:rPr>
          <w:rFonts w:asciiTheme="minorHAnsi" w:hAnsiTheme="minorHAnsi" w:cstheme="minorHAnsi"/>
          <w:szCs w:val="22"/>
        </w:rPr>
        <w:t xml:space="preserve">intersessional activities and </w:t>
      </w:r>
      <w:r w:rsidR="000310D6" w:rsidRPr="00476F89">
        <w:rPr>
          <w:rFonts w:asciiTheme="minorHAnsi" w:hAnsiTheme="minorHAnsi" w:cstheme="minorHAnsi"/>
          <w:szCs w:val="22"/>
        </w:rPr>
        <w:t>progress of the FADMO-IWG work and provide feedback to facilitate the IWG's progress.</w:t>
      </w:r>
    </w:p>
    <w:p w14:paraId="6FC34AAC" w14:textId="77777777" w:rsidR="00476F89" w:rsidRPr="00476F89" w:rsidRDefault="00476F89" w:rsidP="002E236C">
      <w:pPr>
        <w:pStyle w:val="ListParagraph"/>
        <w:overflowPunct w:val="0"/>
        <w:autoSpaceDE w:val="0"/>
        <w:autoSpaceDN w:val="0"/>
        <w:adjustRightInd w:val="0"/>
        <w:snapToGrid w:val="0"/>
        <w:jc w:val="both"/>
        <w:rPr>
          <w:rFonts w:asciiTheme="minorHAnsi" w:eastAsiaTheme="minorEastAsia" w:hAnsiTheme="minorHAnsi" w:cstheme="minorHAnsi"/>
          <w:szCs w:val="22"/>
        </w:rPr>
      </w:pPr>
    </w:p>
    <w:bookmarkEnd w:id="23"/>
    <w:bookmarkEnd w:id="27"/>
    <w:p w14:paraId="57B3E53A" w14:textId="77777777" w:rsidR="00F01419" w:rsidRPr="00476F89" w:rsidRDefault="00F01419"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Bycatch management</w:t>
      </w:r>
    </w:p>
    <w:p w14:paraId="2B6DB5D7" w14:textId="77777777" w:rsidR="00F01419" w:rsidRPr="00476F89" w:rsidRDefault="00F01419" w:rsidP="002E236C">
      <w:pPr>
        <w:pStyle w:val="ListParagraph"/>
        <w:numPr>
          <w:ilvl w:val="0"/>
          <w:numId w:val="26"/>
        </w:numPr>
        <w:adjustRightInd w:val="0"/>
        <w:snapToGrid w:val="0"/>
        <w:jc w:val="both"/>
        <w:rPr>
          <w:rFonts w:asciiTheme="minorHAnsi" w:eastAsiaTheme="minorEastAsia" w:hAnsiTheme="minorHAnsi" w:cstheme="minorHAnsi"/>
          <w:b/>
          <w:bCs/>
          <w:vanish/>
          <w:szCs w:val="22"/>
        </w:rPr>
      </w:pPr>
    </w:p>
    <w:p w14:paraId="2AE5D5CB" w14:textId="77777777" w:rsidR="00F01419" w:rsidRPr="00476F89" w:rsidRDefault="00F01419" w:rsidP="002E236C">
      <w:pPr>
        <w:pStyle w:val="ListParagraph"/>
        <w:numPr>
          <w:ilvl w:val="0"/>
          <w:numId w:val="26"/>
        </w:numPr>
        <w:adjustRightInd w:val="0"/>
        <w:snapToGrid w:val="0"/>
        <w:jc w:val="both"/>
        <w:rPr>
          <w:rFonts w:asciiTheme="minorHAnsi" w:eastAsiaTheme="minorEastAsia" w:hAnsiTheme="minorHAnsi" w:cstheme="minorHAnsi"/>
          <w:b/>
          <w:bCs/>
          <w:vanish/>
          <w:szCs w:val="22"/>
        </w:rPr>
      </w:pPr>
    </w:p>
    <w:p w14:paraId="4E479AAC" w14:textId="77777777" w:rsidR="00F01419" w:rsidRPr="00476F89" w:rsidRDefault="00F01419" w:rsidP="002E236C">
      <w:pPr>
        <w:pStyle w:val="ListParagraph"/>
        <w:numPr>
          <w:ilvl w:val="0"/>
          <w:numId w:val="26"/>
        </w:numPr>
        <w:adjustRightInd w:val="0"/>
        <w:snapToGrid w:val="0"/>
        <w:jc w:val="both"/>
        <w:rPr>
          <w:rFonts w:asciiTheme="minorHAnsi" w:eastAsiaTheme="minorEastAsia" w:hAnsiTheme="minorHAnsi" w:cstheme="minorHAnsi"/>
          <w:b/>
          <w:bCs/>
          <w:vanish/>
          <w:szCs w:val="22"/>
        </w:rPr>
      </w:pPr>
    </w:p>
    <w:p w14:paraId="2C058EBA" w14:textId="77777777" w:rsidR="00F01419" w:rsidRPr="00476F89" w:rsidRDefault="00F01419" w:rsidP="002E236C">
      <w:pPr>
        <w:pStyle w:val="ListParagraph"/>
        <w:numPr>
          <w:ilvl w:val="1"/>
          <w:numId w:val="26"/>
        </w:numPr>
        <w:adjustRightInd w:val="0"/>
        <w:snapToGrid w:val="0"/>
        <w:jc w:val="both"/>
        <w:rPr>
          <w:rFonts w:asciiTheme="minorHAnsi" w:eastAsiaTheme="minorEastAsia" w:hAnsiTheme="minorHAnsi" w:cstheme="minorHAnsi"/>
          <w:b/>
          <w:bCs/>
          <w:vanish/>
          <w:szCs w:val="22"/>
        </w:rPr>
      </w:pPr>
    </w:p>
    <w:p w14:paraId="6C415208" w14:textId="77777777" w:rsidR="00F01419" w:rsidRPr="00476F89" w:rsidRDefault="00F01419" w:rsidP="002E236C">
      <w:pPr>
        <w:pStyle w:val="ListParagraph"/>
        <w:numPr>
          <w:ilvl w:val="1"/>
          <w:numId w:val="26"/>
        </w:numPr>
        <w:adjustRightInd w:val="0"/>
        <w:snapToGrid w:val="0"/>
        <w:jc w:val="both"/>
        <w:rPr>
          <w:rFonts w:asciiTheme="minorHAnsi" w:eastAsiaTheme="minorEastAsia" w:hAnsiTheme="minorHAnsi" w:cstheme="minorHAnsi"/>
          <w:b/>
          <w:bCs/>
          <w:vanish/>
          <w:szCs w:val="22"/>
        </w:rPr>
      </w:pPr>
    </w:p>
    <w:p w14:paraId="20F4DC4B" w14:textId="77777777" w:rsidR="00F01419" w:rsidRPr="00476F89" w:rsidRDefault="00F01419" w:rsidP="002E236C">
      <w:pPr>
        <w:pStyle w:val="ListParagraph"/>
        <w:numPr>
          <w:ilvl w:val="1"/>
          <w:numId w:val="26"/>
        </w:numPr>
        <w:adjustRightInd w:val="0"/>
        <w:snapToGrid w:val="0"/>
        <w:jc w:val="both"/>
        <w:rPr>
          <w:rFonts w:asciiTheme="minorHAnsi" w:eastAsiaTheme="minorEastAsia" w:hAnsiTheme="minorHAnsi" w:cstheme="minorHAnsi"/>
          <w:b/>
          <w:bCs/>
          <w:vanish/>
          <w:szCs w:val="22"/>
        </w:rPr>
      </w:pPr>
    </w:p>
    <w:p w14:paraId="6CB3E590" w14:textId="77777777" w:rsidR="00F01419" w:rsidRPr="00476F89" w:rsidRDefault="00F01419" w:rsidP="002E236C">
      <w:pPr>
        <w:pStyle w:val="ListParagraph"/>
        <w:numPr>
          <w:ilvl w:val="1"/>
          <w:numId w:val="26"/>
        </w:numPr>
        <w:adjustRightInd w:val="0"/>
        <w:snapToGrid w:val="0"/>
        <w:jc w:val="both"/>
        <w:rPr>
          <w:rFonts w:asciiTheme="minorHAnsi" w:eastAsiaTheme="minorEastAsia" w:hAnsiTheme="minorHAnsi" w:cstheme="minorHAnsi"/>
          <w:b/>
          <w:bCs/>
          <w:vanish/>
          <w:szCs w:val="22"/>
        </w:rPr>
      </w:pPr>
    </w:p>
    <w:p w14:paraId="4C7AA79E" w14:textId="77777777" w:rsidR="00F01419" w:rsidRPr="00476F89" w:rsidRDefault="00F01419" w:rsidP="002E236C">
      <w:pPr>
        <w:pStyle w:val="ListParagraph"/>
        <w:adjustRightInd w:val="0"/>
        <w:snapToGrid w:val="0"/>
        <w:jc w:val="both"/>
        <w:rPr>
          <w:rFonts w:asciiTheme="minorHAnsi" w:hAnsiTheme="minorHAnsi" w:cstheme="minorHAnsi"/>
          <w:b/>
          <w:bCs/>
          <w:szCs w:val="22"/>
        </w:rPr>
      </w:pPr>
    </w:p>
    <w:p w14:paraId="6B8A78C9" w14:textId="650AF10C" w:rsidR="00F01419" w:rsidRPr="00476F89" w:rsidRDefault="00F01419" w:rsidP="002E236C">
      <w:pPr>
        <w:pStyle w:val="ListParagraph"/>
        <w:numPr>
          <w:ilvl w:val="2"/>
          <w:numId w:val="13"/>
        </w:numPr>
        <w:adjustRightInd w:val="0"/>
        <w:snapToGrid w:val="0"/>
        <w:jc w:val="both"/>
        <w:rPr>
          <w:rFonts w:asciiTheme="minorHAnsi" w:eastAsiaTheme="minorEastAsia" w:hAnsiTheme="minorHAnsi" w:cstheme="minorHAnsi"/>
          <w:b/>
          <w:bCs/>
          <w:szCs w:val="22"/>
        </w:rPr>
      </w:pPr>
      <w:r w:rsidRPr="00476F89">
        <w:rPr>
          <w:rFonts w:asciiTheme="minorHAnsi" w:eastAsiaTheme="minorEastAsia" w:hAnsiTheme="minorHAnsi" w:cstheme="minorHAnsi"/>
          <w:b/>
          <w:bCs/>
          <w:szCs w:val="22"/>
        </w:rPr>
        <w:t>Bycatch Management Information System</w:t>
      </w:r>
    </w:p>
    <w:p w14:paraId="6484E058" w14:textId="77777777" w:rsidR="00F01419" w:rsidRPr="00476F89" w:rsidRDefault="00F0141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p>
    <w:p w14:paraId="3A489CFF" w14:textId="256401ED" w:rsidR="00F01419" w:rsidRPr="00476F89" w:rsidRDefault="008753F2" w:rsidP="002E236C">
      <w:pPr>
        <w:pStyle w:val="ListParagraph"/>
        <w:widowControl w:val="0"/>
        <w:kinsoku w:val="0"/>
        <w:overflowPunct w:val="0"/>
        <w:autoSpaceDE w:val="0"/>
        <w:autoSpaceDN w:val="0"/>
        <w:adjustRightInd w:val="0"/>
        <w:snapToGrid w:val="0"/>
        <w:jc w:val="both"/>
        <w:rPr>
          <w:rStyle w:val="Hyperlink"/>
          <w:rFonts w:asciiTheme="minorHAnsi" w:eastAsiaTheme="minorEastAsia" w:hAnsiTheme="minorHAnsi" w:cstheme="minorHAnsi"/>
          <w:color w:val="auto"/>
          <w:szCs w:val="22"/>
        </w:rPr>
      </w:pPr>
      <w:r w:rsidRPr="00476F89">
        <w:rPr>
          <w:rFonts w:asciiTheme="minorHAnsi" w:eastAsiaTheme="minorEastAsia" w:hAnsiTheme="minorHAnsi" w:cstheme="minorHAnsi"/>
          <w:szCs w:val="22"/>
        </w:rPr>
        <w:t xml:space="preserve">SC21 </w:t>
      </w:r>
      <w:r w:rsidR="00F01419" w:rsidRPr="00476F89">
        <w:rPr>
          <w:rFonts w:asciiTheme="minorHAnsi" w:eastAsiaTheme="minorEastAsia" w:hAnsiTheme="minorHAnsi" w:cstheme="minorHAnsi"/>
          <w:szCs w:val="22"/>
        </w:rPr>
        <w:t xml:space="preserve">will review any updates related to bycatch management, including </w:t>
      </w:r>
      <w:r w:rsidR="00CA7BCF" w:rsidRPr="00476F89">
        <w:rPr>
          <w:rFonts w:asciiTheme="minorHAnsi" w:eastAsiaTheme="minorEastAsia" w:hAnsiTheme="minorHAnsi" w:cstheme="minorHAnsi"/>
          <w:szCs w:val="22"/>
        </w:rPr>
        <w:t xml:space="preserve">the Bycatch Management Information System (BMIS), any feedback on the bycatch management site at </w:t>
      </w:r>
      <w:hyperlink r:id="rId36" w:history="1">
        <w:r w:rsidR="007959C4" w:rsidRPr="00476F89">
          <w:rPr>
            <w:rStyle w:val="Hyperlink"/>
            <w:rFonts w:asciiTheme="minorHAnsi" w:eastAsiaTheme="minorEastAsia" w:hAnsiTheme="minorHAnsi" w:cstheme="minorHAnsi"/>
            <w:szCs w:val="22"/>
          </w:rPr>
          <w:t>http://www.wcpfc.int/bycatch-management</w:t>
        </w:r>
      </w:hyperlink>
      <w:r w:rsidR="007959C4" w:rsidRPr="00476F89">
        <w:rPr>
          <w:rFonts w:asciiTheme="minorHAnsi" w:eastAsiaTheme="minorEastAsia" w:hAnsiTheme="minorHAnsi" w:cstheme="minorHAnsi"/>
          <w:szCs w:val="22"/>
        </w:rPr>
        <w:t xml:space="preserve"> </w:t>
      </w:r>
      <w:r w:rsidR="00CA7BCF" w:rsidRPr="00476F89">
        <w:rPr>
          <w:rFonts w:asciiTheme="minorHAnsi" w:eastAsiaTheme="minorEastAsia" w:hAnsiTheme="minorHAnsi" w:cstheme="minorHAnsi"/>
          <w:szCs w:val="22"/>
        </w:rPr>
        <w:t xml:space="preserve">or </w:t>
      </w:r>
      <w:hyperlink r:id="rId37" w:history="1">
        <w:r w:rsidR="007959C4" w:rsidRPr="00476F89">
          <w:rPr>
            <w:rStyle w:val="Hyperlink"/>
            <w:rFonts w:asciiTheme="minorHAnsi" w:eastAsiaTheme="minorEastAsia" w:hAnsiTheme="minorHAnsi" w:cstheme="minorHAnsi"/>
            <w:szCs w:val="22"/>
          </w:rPr>
          <w:t>http://www.bmis-bycatch.org/</w:t>
        </w:r>
      </w:hyperlink>
      <w:r w:rsidR="00CA7BCF" w:rsidRPr="00476F89">
        <w:rPr>
          <w:rFonts w:asciiTheme="minorHAnsi" w:eastAsiaTheme="minorEastAsia" w:hAnsiTheme="minorHAnsi" w:cstheme="minorHAnsi"/>
          <w:szCs w:val="22"/>
        </w:rPr>
        <w:t xml:space="preserve">, and the </w:t>
      </w:r>
      <w:r w:rsidR="00F01419" w:rsidRPr="00476F89">
        <w:rPr>
          <w:rStyle w:val="Hyperlink"/>
          <w:rFonts w:asciiTheme="minorHAnsi" w:eastAsiaTheme="minorEastAsia" w:hAnsiTheme="minorHAnsi" w:cstheme="minorHAnsi"/>
          <w:color w:val="auto"/>
          <w:szCs w:val="22"/>
          <w:u w:val="none"/>
        </w:rPr>
        <w:t xml:space="preserve">Bycatch Data Exchange Protocol (BDEP) </w:t>
      </w:r>
      <w:r w:rsidR="00F01419" w:rsidRPr="00476F89">
        <w:rPr>
          <w:rFonts w:asciiTheme="minorHAnsi" w:eastAsiaTheme="minorEastAsia" w:hAnsiTheme="minorHAnsi" w:cstheme="minorHAnsi"/>
          <w:szCs w:val="22"/>
        </w:rPr>
        <w:t>within the BMIS</w:t>
      </w:r>
      <w:r w:rsidR="00F01419" w:rsidRPr="00476F89">
        <w:rPr>
          <w:rStyle w:val="Hyperlink"/>
          <w:rFonts w:asciiTheme="minorHAnsi" w:eastAsiaTheme="minorEastAsia" w:hAnsiTheme="minorHAnsi" w:cstheme="minorHAnsi"/>
          <w:color w:val="auto"/>
          <w:szCs w:val="22"/>
          <w:u w:val="none"/>
        </w:rPr>
        <w:t>.</w:t>
      </w:r>
      <w:r w:rsidR="00F01419" w:rsidRPr="00476F89">
        <w:rPr>
          <w:rStyle w:val="Hyperlink"/>
          <w:rFonts w:asciiTheme="minorHAnsi" w:eastAsiaTheme="minorEastAsia" w:hAnsiTheme="minorHAnsi" w:cstheme="minorHAnsi"/>
          <w:color w:val="auto"/>
          <w:szCs w:val="22"/>
        </w:rPr>
        <w:t xml:space="preserve"> </w:t>
      </w:r>
    </w:p>
    <w:p w14:paraId="45CACEE4" w14:textId="77777777" w:rsidR="00F01419" w:rsidRPr="00476F89" w:rsidRDefault="00F01419" w:rsidP="002E236C">
      <w:pPr>
        <w:widowControl w:val="0"/>
        <w:kinsoku w:val="0"/>
        <w:overflowPunct w:val="0"/>
        <w:autoSpaceDE w:val="0"/>
        <w:autoSpaceDN w:val="0"/>
        <w:adjustRightInd w:val="0"/>
        <w:snapToGrid w:val="0"/>
        <w:jc w:val="both"/>
        <w:rPr>
          <w:rFonts w:asciiTheme="minorHAnsi" w:hAnsiTheme="minorHAnsi" w:cstheme="minorHAnsi"/>
          <w:b/>
          <w:szCs w:val="22"/>
        </w:rPr>
      </w:pPr>
    </w:p>
    <w:p w14:paraId="0129954F" w14:textId="1BC3FC70" w:rsidR="00BB6BE5" w:rsidRPr="00476F89" w:rsidRDefault="00BB6BE5" w:rsidP="002E236C">
      <w:pPr>
        <w:pStyle w:val="ListParagraph"/>
        <w:numPr>
          <w:ilvl w:val="2"/>
          <w:numId w:val="13"/>
        </w:numPr>
        <w:adjustRightInd w:val="0"/>
        <w:snapToGrid w:val="0"/>
        <w:jc w:val="both"/>
        <w:rPr>
          <w:rFonts w:asciiTheme="minorHAnsi" w:eastAsiaTheme="minorEastAsia" w:hAnsiTheme="minorHAnsi" w:cstheme="minorHAnsi"/>
          <w:b/>
          <w:bCs/>
          <w:szCs w:val="22"/>
        </w:rPr>
      </w:pPr>
      <w:r w:rsidRPr="00476F89">
        <w:rPr>
          <w:rFonts w:asciiTheme="minorHAnsi" w:eastAsiaTheme="minorEastAsia" w:hAnsiTheme="minorHAnsi" w:cstheme="minorHAnsi"/>
          <w:b/>
          <w:bCs/>
          <w:szCs w:val="22"/>
        </w:rPr>
        <w:t>Bycatch Assessment and Management</w:t>
      </w:r>
    </w:p>
    <w:p w14:paraId="0471146F" w14:textId="77777777" w:rsidR="00BB6BE5" w:rsidRPr="00476F89" w:rsidRDefault="00BB6BE5"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1F263191" w14:textId="7EA3BBEA" w:rsidR="00BB6BE5" w:rsidRPr="00476F89" w:rsidRDefault="008753F2" w:rsidP="002E236C">
      <w:pPr>
        <w:widowControl w:val="0"/>
        <w:kinsoku w:val="0"/>
        <w:overflowPunct w:val="0"/>
        <w:autoSpaceDE w:val="0"/>
        <w:autoSpaceDN w:val="0"/>
        <w:adjustRightInd w:val="0"/>
        <w:snapToGrid w:val="0"/>
        <w:ind w:left="720"/>
        <w:jc w:val="both"/>
        <w:rPr>
          <w:rFonts w:asciiTheme="minorHAnsi" w:hAnsiTheme="minorHAnsi" w:cstheme="minorHAnsi"/>
          <w:bCs/>
          <w:szCs w:val="22"/>
        </w:rPr>
      </w:pPr>
      <w:r w:rsidRPr="00476F89">
        <w:rPr>
          <w:rFonts w:asciiTheme="minorHAnsi" w:hAnsiTheme="minorHAnsi" w:cstheme="minorHAnsi"/>
          <w:bCs/>
          <w:szCs w:val="22"/>
        </w:rPr>
        <w:t xml:space="preserve">SC21 </w:t>
      </w:r>
      <w:r w:rsidR="00BB6BE5" w:rsidRPr="00476F89">
        <w:rPr>
          <w:rFonts w:asciiTheme="minorHAnsi" w:hAnsiTheme="minorHAnsi" w:cstheme="minorHAnsi"/>
          <w:bCs/>
          <w:szCs w:val="22"/>
        </w:rPr>
        <w:t>will review any research outcomes related to bycatch assessment and management to identify the status of bycatch species and associated mitigation tools.</w:t>
      </w:r>
    </w:p>
    <w:p w14:paraId="203DE83A" w14:textId="77777777" w:rsidR="00BB6BE5" w:rsidRPr="00476F89" w:rsidRDefault="00BB6BE5" w:rsidP="002E236C">
      <w:pPr>
        <w:widowControl w:val="0"/>
        <w:kinsoku w:val="0"/>
        <w:overflowPunct w:val="0"/>
        <w:autoSpaceDE w:val="0"/>
        <w:autoSpaceDN w:val="0"/>
        <w:adjustRightInd w:val="0"/>
        <w:snapToGrid w:val="0"/>
        <w:ind w:left="720"/>
        <w:jc w:val="both"/>
        <w:rPr>
          <w:rFonts w:asciiTheme="minorHAnsi" w:hAnsiTheme="minorHAnsi" w:cstheme="minorHAnsi"/>
          <w:b/>
          <w:szCs w:val="22"/>
        </w:rPr>
      </w:pPr>
    </w:p>
    <w:p w14:paraId="739338D1" w14:textId="77777777" w:rsidR="008D3D8D" w:rsidRPr="00476F89" w:rsidRDefault="008D3D8D"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Review of CMM for Seabirds (CMM 2018-03)</w:t>
      </w:r>
    </w:p>
    <w:p w14:paraId="71F7A94D" w14:textId="77777777" w:rsidR="008D3D8D" w:rsidRPr="00476F89" w:rsidRDefault="008D3D8D" w:rsidP="002E236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szCs w:val="22"/>
        </w:rPr>
      </w:pPr>
    </w:p>
    <w:p w14:paraId="4526E715" w14:textId="77777777" w:rsidR="008D3D8D" w:rsidRPr="00476F89" w:rsidRDefault="008D3D8D" w:rsidP="002E236C">
      <w:pPr>
        <w:pStyle w:val="ListParagraph"/>
        <w:widowControl w:val="0"/>
        <w:kinsoku w:val="0"/>
        <w:overflowPunct w:val="0"/>
        <w:autoSpaceDE w:val="0"/>
        <w:autoSpaceDN w:val="0"/>
        <w:adjustRightInd w:val="0"/>
        <w:snapToGrid w:val="0"/>
        <w:ind w:left="630"/>
        <w:jc w:val="both"/>
        <w:rPr>
          <w:rFonts w:asciiTheme="minorHAnsi" w:hAnsiTheme="minorHAnsi" w:cstheme="minorHAnsi"/>
          <w:iCs/>
          <w:szCs w:val="22"/>
          <w:lang w:val="en-AU" w:eastAsia="en-GB"/>
        </w:rPr>
      </w:pPr>
      <w:r w:rsidRPr="00476F89">
        <w:rPr>
          <w:rFonts w:asciiTheme="minorHAnsi" w:hAnsiTheme="minorHAnsi" w:cstheme="minorHAnsi"/>
          <w:iCs/>
          <w:szCs w:val="22"/>
          <w:lang w:val="en-NZ" w:eastAsia="en-GB"/>
        </w:rPr>
        <w:t xml:space="preserve">As requested by the Commission (para 552, WCPFC21 Summary Report), SC21 will </w:t>
      </w:r>
      <w:r w:rsidRPr="00476F89">
        <w:rPr>
          <w:rFonts w:asciiTheme="minorHAnsi" w:hAnsiTheme="minorHAnsi" w:cstheme="minorHAnsi"/>
          <w:iCs/>
          <w:szCs w:val="22"/>
          <w:lang w:val="en-AU" w:eastAsia="en-GB"/>
        </w:rPr>
        <w:t xml:space="preserve">provide advice to the Commission on the supporting material provided by CCMs and the SSP. </w:t>
      </w:r>
    </w:p>
    <w:p w14:paraId="007BF111" w14:textId="77777777" w:rsidR="008D3D8D" w:rsidRPr="00476F89" w:rsidRDefault="008D3D8D" w:rsidP="002E236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szCs w:val="22"/>
        </w:rPr>
      </w:pPr>
    </w:p>
    <w:p w14:paraId="1F31AAB2" w14:textId="4123840E" w:rsidR="00E51472" w:rsidRPr="00476F89" w:rsidRDefault="00E51472"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Elasmobranchs</w:t>
      </w:r>
    </w:p>
    <w:p w14:paraId="53EBF987" w14:textId="77777777" w:rsidR="00E51472" w:rsidRPr="00476F89" w:rsidRDefault="00E51472" w:rsidP="002E236C">
      <w:pPr>
        <w:widowControl w:val="0"/>
        <w:kinsoku w:val="0"/>
        <w:overflowPunct w:val="0"/>
        <w:autoSpaceDE w:val="0"/>
        <w:autoSpaceDN w:val="0"/>
        <w:adjustRightInd w:val="0"/>
        <w:snapToGrid w:val="0"/>
        <w:jc w:val="both"/>
        <w:rPr>
          <w:rFonts w:asciiTheme="minorHAnsi" w:hAnsiTheme="minorHAnsi" w:cstheme="minorHAnsi"/>
          <w:b/>
          <w:szCs w:val="22"/>
        </w:rPr>
      </w:pPr>
    </w:p>
    <w:p w14:paraId="047240BA" w14:textId="2602630F" w:rsidR="00700B5B" w:rsidRPr="00476F89" w:rsidRDefault="00CA7BCF" w:rsidP="002E236C">
      <w:pPr>
        <w:pStyle w:val="ListParagraph"/>
        <w:widowControl w:val="0"/>
        <w:numPr>
          <w:ilvl w:val="2"/>
          <w:numId w:val="13"/>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Review of CMM for s</w:t>
      </w:r>
      <w:r w:rsidR="00700B5B" w:rsidRPr="00476F89">
        <w:rPr>
          <w:rFonts w:asciiTheme="minorHAnsi" w:hAnsiTheme="minorHAnsi" w:cstheme="minorHAnsi"/>
          <w:b/>
          <w:szCs w:val="22"/>
        </w:rPr>
        <w:t>harks</w:t>
      </w:r>
      <w:r w:rsidR="005F1A08" w:rsidRPr="00476F89">
        <w:rPr>
          <w:rFonts w:asciiTheme="minorHAnsi" w:hAnsiTheme="minorHAnsi" w:cstheme="minorHAnsi"/>
          <w:b/>
          <w:szCs w:val="22"/>
        </w:rPr>
        <w:t xml:space="preserve"> </w:t>
      </w:r>
      <w:r w:rsidRPr="00476F89">
        <w:rPr>
          <w:rFonts w:asciiTheme="minorHAnsi" w:hAnsiTheme="minorHAnsi" w:cstheme="minorHAnsi"/>
          <w:b/>
          <w:szCs w:val="22"/>
        </w:rPr>
        <w:t>(CMM 2024-05)</w:t>
      </w:r>
    </w:p>
    <w:p w14:paraId="74BF36C6" w14:textId="77777777" w:rsidR="00F01419" w:rsidRPr="00476F89" w:rsidRDefault="00F01419" w:rsidP="002E236C">
      <w:pPr>
        <w:pStyle w:val="ListParagraph"/>
        <w:autoSpaceDE w:val="0"/>
        <w:autoSpaceDN w:val="0"/>
        <w:adjustRightInd w:val="0"/>
        <w:snapToGrid w:val="0"/>
        <w:ind w:left="1440"/>
        <w:jc w:val="both"/>
        <w:rPr>
          <w:rFonts w:asciiTheme="minorHAnsi" w:hAnsiTheme="minorHAnsi" w:cstheme="minorHAnsi"/>
          <w:szCs w:val="22"/>
        </w:rPr>
      </w:pPr>
    </w:p>
    <w:p w14:paraId="3B968564" w14:textId="41C7C3D1" w:rsidR="00CA7BCF" w:rsidRPr="00476F89" w:rsidRDefault="00CA7BCF" w:rsidP="002E236C">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Para</w:t>
      </w:r>
      <w:r w:rsidR="00AC2BB2">
        <w:rPr>
          <w:rFonts w:asciiTheme="minorHAnsi" w:hAnsiTheme="minorHAnsi" w:cstheme="minorHAnsi"/>
          <w:szCs w:val="22"/>
        </w:rPr>
        <w:t>graph</w:t>
      </w:r>
      <w:r w:rsidRPr="00476F89">
        <w:rPr>
          <w:rFonts w:asciiTheme="minorHAnsi" w:hAnsiTheme="minorHAnsi" w:cstheme="minorHAnsi"/>
          <w:szCs w:val="22"/>
        </w:rPr>
        <w:t>s 29–30 of the CMM task the Scientific Committee (SC) with periodically assessing the stock status of key shark species and evaluating the impact of fishing gear on non-retained sharks, including oceanic whitetip and silky sharks, while providing advice on mitigation measures</w:t>
      </w:r>
      <w:r w:rsidR="00CA0195">
        <w:rPr>
          <w:rFonts w:asciiTheme="minorHAnsi" w:hAnsiTheme="minorHAnsi" w:cstheme="minorHAnsi"/>
          <w:szCs w:val="22"/>
        </w:rPr>
        <w:t xml:space="preserve">, </w:t>
      </w:r>
      <w:r w:rsidRPr="00476F89">
        <w:rPr>
          <w:rFonts w:asciiTheme="minorHAnsi" w:hAnsiTheme="minorHAnsi" w:cstheme="minorHAnsi"/>
          <w:szCs w:val="22"/>
        </w:rPr>
        <w:t>preferably in collaboration with the Inter-American Tropical Tuna Commission.</w:t>
      </w:r>
    </w:p>
    <w:p w14:paraId="5CC73860" w14:textId="77777777" w:rsidR="00CA7BCF" w:rsidRPr="00476F89" w:rsidRDefault="00CA7BCF" w:rsidP="002E236C">
      <w:pPr>
        <w:adjustRightInd w:val="0"/>
        <w:snapToGrid w:val="0"/>
        <w:ind w:left="720"/>
        <w:jc w:val="both"/>
        <w:rPr>
          <w:rFonts w:asciiTheme="minorHAnsi" w:hAnsiTheme="minorHAnsi" w:cstheme="minorHAnsi"/>
          <w:szCs w:val="22"/>
          <w:lang w:eastAsia="zh-TW"/>
        </w:rPr>
      </w:pPr>
    </w:p>
    <w:p w14:paraId="18881496" w14:textId="77777777" w:rsidR="00CA7BCF" w:rsidRPr="00476F89" w:rsidRDefault="00CA7BCF" w:rsidP="002E236C">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In addition, SC21 will consider any information submitted in response to CMM provisions concerning the review of safe release and bycatch mitigation measures (paras 20–23), biological sampling and species-specific requirements (paras 24–25), data provision and research support (paras 26–28), and preparatory work for the Commission’s 2027 review of the measure (para 33).</w:t>
      </w:r>
    </w:p>
    <w:p w14:paraId="3669E31D" w14:textId="77777777" w:rsidR="00CA7BCF" w:rsidRPr="00476F89" w:rsidRDefault="00CA7BCF" w:rsidP="002E236C">
      <w:pPr>
        <w:adjustRightInd w:val="0"/>
        <w:snapToGrid w:val="0"/>
        <w:ind w:left="720"/>
        <w:jc w:val="both"/>
        <w:rPr>
          <w:rFonts w:asciiTheme="minorHAnsi" w:hAnsiTheme="minorHAnsi" w:cstheme="minorHAnsi"/>
          <w:szCs w:val="22"/>
        </w:rPr>
      </w:pPr>
    </w:p>
    <w:p w14:paraId="272F23FD" w14:textId="7E8AB1E3" w:rsidR="00CA7BCF" w:rsidRPr="00476F89" w:rsidRDefault="00CA7BCF" w:rsidP="002E236C">
      <w:pPr>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lastRenderedPageBreak/>
        <w:t>SC21 will deliver advice or recommendations to the Commission based on its review of these elements.</w:t>
      </w:r>
    </w:p>
    <w:p w14:paraId="38020994" w14:textId="77777777" w:rsidR="00CA7BCF" w:rsidRPr="00476F89" w:rsidRDefault="00CA7BCF" w:rsidP="002E236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Cs w:val="22"/>
        </w:rPr>
      </w:pPr>
    </w:p>
    <w:p w14:paraId="5B9AF0A5" w14:textId="77777777" w:rsidR="00F01419" w:rsidRPr="00476F89" w:rsidRDefault="00F01419" w:rsidP="002E236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vanish/>
          <w:szCs w:val="22"/>
        </w:rPr>
      </w:pPr>
    </w:p>
    <w:p w14:paraId="3DA3ACF9" w14:textId="77777777" w:rsidR="00675370" w:rsidRPr="00476F89" w:rsidRDefault="00675370" w:rsidP="002E236C">
      <w:pPr>
        <w:pStyle w:val="ListParagraph"/>
        <w:widowControl w:val="0"/>
        <w:numPr>
          <w:ilvl w:val="0"/>
          <w:numId w:val="23"/>
        </w:numPr>
        <w:kinsoku w:val="0"/>
        <w:overflowPunct w:val="0"/>
        <w:autoSpaceDE w:val="0"/>
        <w:autoSpaceDN w:val="0"/>
        <w:adjustRightInd w:val="0"/>
        <w:snapToGrid w:val="0"/>
        <w:jc w:val="both"/>
        <w:rPr>
          <w:rFonts w:asciiTheme="minorHAnsi" w:eastAsiaTheme="minorEastAsia" w:hAnsiTheme="minorHAnsi" w:cstheme="minorHAnsi"/>
          <w:b/>
          <w:bCs/>
          <w:vanish/>
          <w:szCs w:val="22"/>
        </w:rPr>
      </w:pPr>
    </w:p>
    <w:p w14:paraId="7F95518F" w14:textId="77777777" w:rsidR="00675370" w:rsidRPr="00476F89" w:rsidRDefault="00675370" w:rsidP="002E236C">
      <w:pPr>
        <w:pStyle w:val="ListParagraph"/>
        <w:widowControl w:val="0"/>
        <w:numPr>
          <w:ilvl w:val="1"/>
          <w:numId w:val="23"/>
        </w:numPr>
        <w:kinsoku w:val="0"/>
        <w:overflowPunct w:val="0"/>
        <w:autoSpaceDE w:val="0"/>
        <w:autoSpaceDN w:val="0"/>
        <w:adjustRightInd w:val="0"/>
        <w:snapToGrid w:val="0"/>
        <w:jc w:val="both"/>
        <w:rPr>
          <w:rFonts w:asciiTheme="minorHAnsi" w:eastAsiaTheme="minorEastAsia" w:hAnsiTheme="minorHAnsi" w:cstheme="minorHAnsi"/>
          <w:b/>
          <w:bCs/>
          <w:vanish/>
          <w:szCs w:val="22"/>
        </w:rPr>
      </w:pPr>
    </w:p>
    <w:p w14:paraId="655E3B4E" w14:textId="4AE0CE19" w:rsidR="007C7348" w:rsidRPr="00476F89" w:rsidRDefault="007C7348"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bookmarkStart w:id="28" w:name="_Hlk197438972"/>
      <w:r w:rsidRPr="00476F89">
        <w:rPr>
          <w:rFonts w:asciiTheme="minorHAnsi" w:hAnsiTheme="minorHAnsi" w:cstheme="minorHAnsi"/>
          <w:b/>
          <w:szCs w:val="22"/>
        </w:rPr>
        <w:t>Cetaceans</w:t>
      </w:r>
    </w:p>
    <w:p w14:paraId="54E9B6AF" w14:textId="77777777" w:rsidR="00CA7BCF" w:rsidRPr="00476F89" w:rsidRDefault="00CA7BCF" w:rsidP="002E236C">
      <w:pPr>
        <w:adjustRightInd w:val="0"/>
        <w:snapToGrid w:val="0"/>
        <w:jc w:val="both"/>
        <w:rPr>
          <w:rFonts w:asciiTheme="minorHAnsi" w:hAnsiTheme="minorHAnsi" w:cstheme="minorHAnsi"/>
          <w:szCs w:val="22"/>
        </w:rPr>
      </w:pPr>
    </w:p>
    <w:p w14:paraId="57810027" w14:textId="213F5359" w:rsidR="00CA7BCF" w:rsidRPr="00476F89" w:rsidRDefault="00CA7BCF" w:rsidP="002E236C">
      <w:pPr>
        <w:adjustRightInd w:val="0"/>
        <w:snapToGrid w:val="0"/>
        <w:ind w:left="720"/>
        <w:jc w:val="both"/>
        <w:rPr>
          <w:rFonts w:asciiTheme="minorHAnsi" w:hAnsiTheme="minorHAnsi" w:cstheme="minorHAnsi"/>
          <w:strike/>
          <w:szCs w:val="22"/>
        </w:rPr>
      </w:pPr>
      <w:r w:rsidRPr="00476F89">
        <w:rPr>
          <w:rFonts w:asciiTheme="minorHAnsi" w:hAnsiTheme="minorHAnsi" w:cstheme="minorHAnsi"/>
          <w:szCs w:val="22"/>
        </w:rPr>
        <w:t>WCPFC21 adopted CMM 202</w:t>
      </w:r>
      <w:r w:rsidR="007959C4" w:rsidRPr="00476F89">
        <w:rPr>
          <w:rFonts w:asciiTheme="minorHAnsi" w:hAnsiTheme="minorHAnsi" w:cstheme="minorHAnsi"/>
          <w:szCs w:val="22"/>
        </w:rPr>
        <w:t>4</w:t>
      </w:r>
      <w:r w:rsidRPr="00476F89">
        <w:rPr>
          <w:rFonts w:asciiTheme="minorHAnsi" w:hAnsiTheme="minorHAnsi" w:cstheme="minorHAnsi"/>
          <w:szCs w:val="22"/>
        </w:rPr>
        <w:t>-07 (</w:t>
      </w:r>
      <w:r w:rsidRPr="00476F89">
        <w:rPr>
          <w:rFonts w:asciiTheme="minorHAnsi" w:hAnsiTheme="minorHAnsi" w:cstheme="minorHAnsi"/>
          <w:bCs/>
          <w:i/>
          <w:iCs/>
          <w:szCs w:val="22"/>
        </w:rPr>
        <w:t xml:space="preserve">CMM </w:t>
      </w:r>
      <w:bookmarkStart w:id="29" w:name="_Hlk196235825"/>
      <w:r w:rsidRPr="00476F89">
        <w:rPr>
          <w:rFonts w:asciiTheme="minorHAnsi" w:hAnsiTheme="minorHAnsi" w:cstheme="minorHAnsi"/>
          <w:bCs/>
          <w:i/>
          <w:iCs/>
          <w:szCs w:val="22"/>
        </w:rPr>
        <w:t>for the protection of cetaceans from purse seine and longline fishing operations</w:t>
      </w:r>
      <w:r w:rsidRPr="00476F89">
        <w:rPr>
          <w:rFonts w:asciiTheme="minorHAnsi" w:hAnsiTheme="minorHAnsi" w:cstheme="minorHAnsi"/>
          <w:bCs/>
          <w:szCs w:val="22"/>
        </w:rPr>
        <w:t>)</w:t>
      </w:r>
      <w:r w:rsidR="004B6C49" w:rsidRPr="00476F89">
        <w:rPr>
          <w:rFonts w:asciiTheme="minorHAnsi" w:hAnsiTheme="minorHAnsi" w:cstheme="minorHAnsi"/>
          <w:bCs/>
          <w:szCs w:val="22"/>
        </w:rPr>
        <w:t>,</w:t>
      </w:r>
      <w:r w:rsidRPr="00476F89">
        <w:rPr>
          <w:rFonts w:asciiTheme="minorHAnsi" w:hAnsiTheme="minorHAnsi" w:cstheme="minorHAnsi"/>
          <w:bCs/>
          <w:szCs w:val="22"/>
        </w:rPr>
        <w:t xml:space="preserve"> which</w:t>
      </w:r>
      <w:r w:rsidRPr="00476F89">
        <w:rPr>
          <w:rFonts w:asciiTheme="minorHAnsi" w:hAnsiTheme="minorHAnsi" w:cstheme="minorHAnsi"/>
          <w:b/>
          <w:szCs w:val="22"/>
        </w:rPr>
        <w:t xml:space="preserve"> </w:t>
      </w:r>
      <w:r w:rsidRPr="00476F89">
        <w:rPr>
          <w:rFonts w:asciiTheme="minorHAnsi" w:hAnsiTheme="minorHAnsi" w:cstheme="minorHAnsi"/>
          <w:szCs w:val="22"/>
        </w:rPr>
        <w:t xml:space="preserve">shall enter into force on July 1, 2025. </w:t>
      </w:r>
    </w:p>
    <w:p w14:paraId="7C0CC9E6" w14:textId="77777777" w:rsidR="00CA7BCF" w:rsidRPr="00476F89" w:rsidRDefault="00CA7BCF" w:rsidP="002E236C">
      <w:pPr>
        <w:adjustRightInd w:val="0"/>
        <w:snapToGrid w:val="0"/>
        <w:ind w:left="720"/>
        <w:jc w:val="both"/>
        <w:rPr>
          <w:rFonts w:asciiTheme="minorHAnsi" w:hAnsiTheme="minorHAnsi" w:cstheme="minorHAnsi"/>
          <w:b/>
          <w:szCs w:val="22"/>
        </w:rPr>
      </w:pPr>
    </w:p>
    <w:bookmarkEnd w:id="29"/>
    <w:p w14:paraId="00DB139E" w14:textId="71BF4E68" w:rsidR="00CA7BCF" w:rsidRPr="00476F89" w:rsidRDefault="00CA7BCF" w:rsidP="002E236C">
      <w:pPr>
        <w:adjustRightInd w:val="0"/>
        <w:snapToGrid w:val="0"/>
        <w:ind w:left="720"/>
        <w:jc w:val="both"/>
        <w:rPr>
          <w:rFonts w:asciiTheme="minorHAnsi" w:hAnsiTheme="minorHAnsi" w:cstheme="minorHAnsi"/>
          <w:szCs w:val="22"/>
          <w:lang w:val="en-AU" w:eastAsia="en-GB"/>
        </w:rPr>
      </w:pPr>
      <w:r w:rsidRPr="00476F89">
        <w:rPr>
          <w:rFonts w:asciiTheme="minorHAnsi" w:hAnsiTheme="minorHAnsi" w:cstheme="minorHAnsi"/>
          <w:bCs/>
          <w:szCs w:val="22"/>
        </w:rPr>
        <w:t>As requested by the Commission,</w:t>
      </w:r>
      <w:r w:rsidRPr="00476F89">
        <w:rPr>
          <w:rFonts w:asciiTheme="minorHAnsi" w:hAnsiTheme="minorHAnsi" w:cstheme="minorHAnsi"/>
          <w:b/>
          <w:szCs w:val="22"/>
        </w:rPr>
        <w:t xml:space="preserve"> </w:t>
      </w:r>
      <w:r w:rsidR="003E653C" w:rsidRPr="00476F89">
        <w:rPr>
          <w:rFonts w:asciiTheme="minorHAnsi" w:hAnsiTheme="minorHAnsi" w:cstheme="minorHAnsi"/>
          <w:bCs/>
          <w:szCs w:val="22"/>
        </w:rPr>
        <w:t>the SSP provided</w:t>
      </w:r>
      <w:r w:rsidR="003E653C" w:rsidRPr="00476F89">
        <w:rPr>
          <w:rFonts w:asciiTheme="minorHAnsi" w:hAnsiTheme="minorHAnsi" w:cstheme="minorHAnsi"/>
          <w:b/>
          <w:szCs w:val="22"/>
        </w:rPr>
        <w:t xml:space="preserve"> </w:t>
      </w:r>
      <w:r w:rsidRPr="00476F89">
        <w:rPr>
          <w:rFonts w:asciiTheme="minorHAnsi" w:hAnsiTheme="minorHAnsi" w:cstheme="minorHAnsi"/>
          <w:i/>
          <w:iCs/>
          <w:szCs w:val="22"/>
          <w:lang w:val="en-AU" w:eastAsia="en-GB"/>
        </w:rPr>
        <w:t>Whale, dolphin and seabirds ID cards for Pacific Islands Regional Fisheries Observers</w:t>
      </w:r>
      <w:r w:rsidR="003E653C" w:rsidRPr="00476F89">
        <w:rPr>
          <w:rFonts w:asciiTheme="minorHAnsi" w:hAnsiTheme="minorHAnsi" w:cstheme="minorHAnsi"/>
          <w:szCs w:val="22"/>
          <w:lang w:val="en-AU" w:eastAsia="en-GB"/>
        </w:rPr>
        <w:t>, which were</w:t>
      </w:r>
      <w:r w:rsidRPr="00476F89">
        <w:rPr>
          <w:rFonts w:asciiTheme="minorHAnsi" w:hAnsiTheme="minorHAnsi" w:cstheme="minorHAnsi"/>
          <w:szCs w:val="22"/>
          <w:lang w:val="en-AU" w:eastAsia="en-GB"/>
        </w:rPr>
        <w:t xml:space="preserve"> prepared by the Pacific Community. It also contacted the International Whaling Commission </w:t>
      </w:r>
      <w:r w:rsidR="00AC2BB2">
        <w:rPr>
          <w:rFonts w:asciiTheme="minorHAnsi" w:hAnsiTheme="minorHAnsi" w:cstheme="minorHAnsi"/>
          <w:szCs w:val="22"/>
          <w:lang w:val="en-AU" w:eastAsia="en-GB"/>
        </w:rPr>
        <w:t xml:space="preserve">(IWC) </w:t>
      </w:r>
      <w:r w:rsidRPr="00476F89">
        <w:rPr>
          <w:rFonts w:asciiTheme="minorHAnsi" w:hAnsiTheme="minorHAnsi" w:cstheme="minorHAnsi"/>
          <w:szCs w:val="22"/>
          <w:lang w:val="en-AU" w:eastAsia="en-GB"/>
        </w:rPr>
        <w:t>for the provision of Cetacean ID Guides in the WCPO, and the IWC noted that they could submit a proposal to SC21 for the publication of the Guide with their budget.</w:t>
      </w:r>
    </w:p>
    <w:p w14:paraId="7318B4C5" w14:textId="77777777" w:rsidR="00CA7BCF" w:rsidRPr="00476F89" w:rsidRDefault="00CA7BCF" w:rsidP="002E236C">
      <w:pPr>
        <w:adjustRightInd w:val="0"/>
        <w:snapToGrid w:val="0"/>
        <w:ind w:left="720"/>
        <w:jc w:val="both"/>
        <w:rPr>
          <w:rFonts w:asciiTheme="minorHAnsi" w:hAnsiTheme="minorHAnsi" w:cstheme="minorHAnsi"/>
          <w:szCs w:val="22"/>
          <w:lang w:val="en-AU" w:eastAsia="en-GB"/>
        </w:rPr>
      </w:pPr>
    </w:p>
    <w:bookmarkEnd w:id="28"/>
    <w:p w14:paraId="433E67D8" w14:textId="435FADD4" w:rsidR="00D52A40" w:rsidRPr="00476F89" w:rsidRDefault="00E527EA"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hAnsiTheme="minorHAnsi" w:cstheme="minorHAnsi"/>
          <w:b/>
          <w:szCs w:val="22"/>
        </w:rPr>
        <w:t>Deep-sea mining</w:t>
      </w:r>
    </w:p>
    <w:p w14:paraId="2ADA1F23" w14:textId="77777777" w:rsidR="00F01419" w:rsidRPr="00476F89" w:rsidRDefault="00F01419" w:rsidP="002E236C">
      <w:pPr>
        <w:adjustRightInd w:val="0"/>
        <w:snapToGrid w:val="0"/>
        <w:ind w:left="720"/>
        <w:jc w:val="both"/>
        <w:rPr>
          <w:rFonts w:asciiTheme="minorHAnsi" w:eastAsiaTheme="minorEastAsia" w:hAnsiTheme="minorHAnsi" w:cstheme="minorHAnsi"/>
          <w:szCs w:val="22"/>
        </w:rPr>
      </w:pPr>
    </w:p>
    <w:p w14:paraId="3A9D67DB" w14:textId="4AA438AC" w:rsidR="000310D6" w:rsidRPr="00476F89" w:rsidRDefault="00B3345E" w:rsidP="002E236C">
      <w:pPr>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Noting the Commission</w:t>
      </w:r>
      <w:r w:rsidR="003E653C" w:rsidRPr="00476F89">
        <w:rPr>
          <w:rFonts w:asciiTheme="minorHAnsi" w:eastAsiaTheme="minorEastAsia" w:hAnsiTheme="minorHAnsi" w:cstheme="minorHAnsi"/>
          <w:szCs w:val="22"/>
        </w:rPr>
        <w:t>’s</w:t>
      </w:r>
      <w:r w:rsidRPr="00476F89">
        <w:rPr>
          <w:rFonts w:asciiTheme="minorHAnsi" w:eastAsiaTheme="minorEastAsia" w:hAnsiTheme="minorHAnsi" w:cstheme="minorHAnsi"/>
          <w:szCs w:val="22"/>
        </w:rPr>
        <w:t xml:space="preserve"> </w:t>
      </w:r>
      <w:r w:rsidR="003E653C" w:rsidRPr="00476F89">
        <w:rPr>
          <w:rFonts w:asciiTheme="minorHAnsi" w:eastAsiaTheme="minorEastAsia" w:hAnsiTheme="minorHAnsi" w:cstheme="minorHAnsi"/>
          <w:szCs w:val="22"/>
        </w:rPr>
        <w:t xml:space="preserve">approval of seeking </w:t>
      </w:r>
      <w:r w:rsidRPr="00476F89">
        <w:rPr>
          <w:rFonts w:asciiTheme="minorHAnsi" w:eastAsiaTheme="minorEastAsia" w:hAnsiTheme="minorHAnsi" w:cstheme="minorHAnsi"/>
          <w:szCs w:val="22"/>
        </w:rPr>
        <w:t>WCPFC</w:t>
      </w:r>
      <w:r w:rsidR="003E653C" w:rsidRPr="00476F89">
        <w:rPr>
          <w:rFonts w:asciiTheme="minorHAnsi" w:eastAsiaTheme="minorEastAsia" w:hAnsiTheme="minorHAnsi" w:cstheme="minorHAnsi"/>
          <w:szCs w:val="22"/>
        </w:rPr>
        <w:t>’s</w:t>
      </w:r>
      <w:r w:rsidR="00AD4B81" w:rsidRPr="00476F89">
        <w:rPr>
          <w:rFonts w:asciiTheme="minorHAnsi" w:eastAsiaTheme="minorEastAsia" w:hAnsiTheme="minorHAnsi" w:cstheme="minorHAnsi"/>
          <w:szCs w:val="22"/>
        </w:rPr>
        <w:t xml:space="preserve"> </w:t>
      </w:r>
      <w:r w:rsidRPr="00476F89">
        <w:rPr>
          <w:rFonts w:asciiTheme="minorHAnsi" w:eastAsiaTheme="minorEastAsia" w:hAnsiTheme="minorHAnsi" w:cstheme="minorHAnsi"/>
          <w:szCs w:val="22"/>
        </w:rPr>
        <w:t>observer status with the International Seabed Authority</w:t>
      </w:r>
      <w:r w:rsidR="003E653C" w:rsidRPr="00476F89">
        <w:rPr>
          <w:rFonts w:asciiTheme="minorHAnsi" w:eastAsiaTheme="minorEastAsia" w:hAnsiTheme="minorHAnsi" w:cstheme="minorHAnsi"/>
          <w:szCs w:val="22"/>
        </w:rPr>
        <w:t>,</w:t>
      </w:r>
      <w:r w:rsidRPr="00476F89">
        <w:rPr>
          <w:rFonts w:asciiTheme="minorHAnsi" w:eastAsiaTheme="minorEastAsia" w:hAnsiTheme="minorHAnsi" w:cstheme="minorHAnsi"/>
          <w:szCs w:val="22"/>
        </w:rPr>
        <w:t xml:space="preserve"> </w:t>
      </w:r>
      <w:r w:rsidR="003E653C" w:rsidRPr="00476F89">
        <w:rPr>
          <w:rFonts w:asciiTheme="minorHAnsi" w:eastAsiaTheme="minorEastAsia" w:hAnsiTheme="minorHAnsi" w:cstheme="minorHAnsi"/>
          <w:szCs w:val="22"/>
        </w:rPr>
        <w:t>th</w:t>
      </w:r>
      <w:r w:rsidR="001E1A5D" w:rsidRPr="00476F89">
        <w:rPr>
          <w:rFonts w:asciiTheme="minorHAnsi" w:eastAsiaTheme="minorEastAsia" w:hAnsiTheme="minorHAnsi" w:cstheme="minorHAnsi"/>
          <w:szCs w:val="22"/>
        </w:rPr>
        <w:t xml:space="preserve">e </w:t>
      </w:r>
      <w:r w:rsidRPr="00476F89">
        <w:rPr>
          <w:rFonts w:asciiTheme="minorHAnsi" w:eastAsiaTheme="minorEastAsia" w:hAnsiTheme="minorHAnsi" w:cstheme="minorHAnsi"/>
          <w:szCs w:val="22"/>
        </w:rPr>
        <w:t>Commission task</w:t>
      </w:r>
      <w:r w:rsidR="001E1A5D" w:rsidRPr="00476F89">
        <w:rPr>
          <w:rFonts w:asciiTheme="minorHAnsi" w:eastAsiaTheme="minorEastAsia" w:hAnsiTheme="minorHAnsi" w:cstheme="minorHAnsi"/>
          <w:szCs w:val="22"/>
        </w:rPr>
        <w:t>ed</w:t>
      </w:r>
      <w:r w:rsidRPr="00476F89">
        <w:rPr>
          <w:rFonts w:asciiTheme="minorHAnsi" w:eastAsiaTheme="minorEastAsia" w:hAnsiTheme="minorHAnsi" w:cstheme="minorHAnsi"/>
          <w:szCs w:val="22"/>
        </w:rPr>
        <w:t xml:space="preserve"> the Secretariat to engage with a broad range of stakeholders to gain awareness and understanding of deep seabed mining activities and their potential direct or indirect impact on tuna fisheries in the WCPFC Convention Area</w:t>
      </w:r>
      <w:r w:rsidR="003E653C" w:rsidRPr="00476F89">
        <w:rPr>
          <w:rFonts w:asciiTheme="minorHAnsi" w:eastAsiaTheme="minorEastAsia" w:hAnsiTheme="minorHAnsi" w:cstheme="minorHAnsi"/>
          <w:szCs w:val="22"/>
        </w:rPr>
        <w:t xml:space="preserve"> (para 794, WCPFC21 Summary Report)</w:t>
      </w:r>
      <w:r w:rsidRPr="00476F89">
        <w:rPr>
          <w:rFonts w:asciiTheme="minorHAnsi" w:eastAsiaTheme="minorEastAsia" w:hAnsiTheme="minorHAnsi" w:cstheme="minorHAnsi"/>
          <w:szCs w:val="22"/>
        </w:rPr>
        <w:t xml:space="preserve">. </w:t>
      </w:r>
    </w:p>
    <w:p w14:paraId="7A9D232C" w14:textId="77777777" w:rsidR="00CA7BCF" w:rsidRPr="00476F89" w:rsidRDefault="00CA7BCF" w:rsidP="002E236C">
      <w:pPr>
        <w:adjustRightInd w:val="0"/>
        <w:snapToGrid w:val="0"/>
        <w:ind w:left="720"/>
        <w:jc w:val="both"/>
        <w:rPr>
          <w:rFonts w:asciiTheme="minorHAnsi" w:eastAsiaTheme="minorEastAsia" w:hAnsiTheme="minorHAnsi" w:cstheme="minorHAnsi"/>
          <w:szCs w:val="22"/>
        </w:rPr>
      </w:pPr>
    </w:p>
    <w:p w14:paraId="3CF4B17D" w14:textId="676F20A9" w:rsidR="00BE18FE" w:rsidRPr="00476F89" w:rsidRDefault="003E653C" w:rsidP="002E236C">
      <w:pPr>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S</w:t>
      </w:r>
      <w:r w:rsidR="00B3345E" w:rsidRPr="00476F89">
        <w:rPr>
          <w:rFonts w:asciiTheme="minorHAnsi" w:eastAsiaTheme="minorEastAsia" w:hAnsiTheme="minorHAnsi" w:cstheme="minorHAnsi"/>
          <w:szCs w:val="22"/>
        </w:rPr>
        <w:t xml:space="preserve">C21 </w:t>
      </w:r>
      <w:r w:rsidR="00BE18FE" w:rsidRPr="00476F89">
        <w:rPr>
          <w:rFonts w:asciiTheme="minorHAnsi" w:eastAsiaTheme="minorEastAsia" w:hAnsiTheme="minorHAnsi" w:cstheme="minorHAnsi"/>
          <w:szCs w:val="22"/>
        </w:rPr>
        <w:t>will</w:t>
      </w:r>
      <w:r w:rsidR="001E1A5D" w:rsidRPr="00476F89">
        <w:rPr>
          <w:rFonts w:asciiTheme="minorHAnsi" w:eastAsiaTheme="minorEastAsia" w:hAnsiTheme="minorHAnsi" w:cstheme="minorHAnsi"/>
          <w:szCs w:val="22"/>
        </w:rPr>
        <w:t xml:space="preserve"> </w:t>
      </w:r>
      <w:r w:rsidRPr="00476F89">
        <w:rPr>
          <w:rFonts w:asciiTheme="minorHAnsi" w:eastAsiaTheme="minorEastAsia" w:hAnsiTheme="minorHAnsi" w:cstheme="minorHAnsi"/>
          <w:szCs w:val="22"/>
        </w:rPr>
        <w:t xml:space="preserve">review </w:t>
      </w:r>
      <w:r w:rsidR="003A0B3E" w:rsidRPr="00476F89">
        <w:rPr>
          <w:rFonts w:asciiTheme="minorHAnsi" w:eastAsiaTheme="minorEastAsia" w:hAnsiTheme="minorHAnsi" w:cstheme="minorHAnsi"/>
          <w:szCs w:val="22"/>
        </w:rPr>
        <w:t xml:space="preserve">available </w:t>
      </w:r>
      <w:r w:rsidRPr="00476F89">
        <w:rPr>
          <w:rFonts w:asciiTheme="minorHAnsi" w:eastAsiaTheme="minorEastAsia" w:hAnsiTheme="minorHAnsi" w:cstheme="minorHAnsi"/>
          <w:szCs w:val="22"/>
        </w:rPr>
        <w:t>information</w:t>
      </w:r>
      <w:r w:rsidR="003A0B3E" w:rsidRPr="00476F89">
        <w:rPr>
          <w:rFonts w:asciiTheme="minorHAnsi" w:eastAsiaTheme="minorEastAsia" w:hAnsiTheme="minorHAnsi" w:cstheme="minorHAnsi"/>
          <w:szCs w:val="22"/>
        </w:rPr>
        <w:t xml:space="preserve"> and</w:t>
      </w:r>
      <w:r w:rsidRPr="00476F89">
        <w:rPr>
          <w:rFonts w:asciiTheme="minorHAnsi" w:eastAsiaTheme="minorEastAsia" w:hAnsiTheme="minorHAnsi" w:cstheme="minorHAnsi"/>
          <w:szCs w:val="22"/>
        </w:rPr>
        <w:t xml:space="preserve"> consider </w:t>
      </w:r>
      <w:r w:rsidR="003A0B3E" w:rsidRPr="00476F89">
        <w:rPr>
          <w:rFonts w:asciiTheme="minorHAnsi" w:eastAsiaTheme="minorEastAsia" w:hAnsiTheme="minorHAnsi" w:cstheme="minorHAnsi"/>
          <w:szCs w:val="22"/>
        </w:rPr>
        <w:t>whether any advice to the Commission is needed</w:t>
      </w:r>
      <w:r w:rsidR="00BE18FE" w:rsidRPr="00476F89">
        <w:rPr>
          <w:rFonts w:asciiTheme="minorHAnsi" w:eastAsiaTheme="minorEastAsia" w:hAnsiTheme="minorHAnsi" w:cstheme="minorHAnsi"/>
          <w:szCs w:val="22"/>
        </w:rPr>
        <w:t>.</w:t>
      </w:r>
    </w:p>
    <w:p w14:paraId="4CF43507" w14:textId="77777777" w:rsidR="000D359A" w:rsidRPr="00476F89" w:rsidRDefault="000D359A" w:rsidP="002E236C">
      <w:pPr>
        <w:adjustRightInd w:val="0"/>
        <w:snapToGrid w:val="0"/>
        <w:ind w:left="426"/>
        <w:jc w:val="both"/>
        <w:rPr>
          <w:rFonts w:asciiTheme="minorHAnsi" w:eastAsiaTheme="minorEastAsia" w:hAnsiTheme="minorHAnsi" w:cstheme="minorHAnsi"/>
          <w:szCs w:val="22"/>
        </w:rPr>
      </w:pPr>
    </w:p>
    <w:p w14:paraId="6D47170C" w14:textId="0D06DEB8" w:rsidR="00D973FA" w:rsidRPr="00476F89" w:rsidRDefault="00D973FA" w:rsidP="002E236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Cs w:val="22"/>
        </w:rPr>
      </w:pPr>
      <w:r w:rsidRPr="00476F89">
        <w:rPr>
          <w:rFonts w:asciiTheme="minorHAnsi" w:eastAsiaTheme="minorEastAsia" w:hAnsiTheme="minorHAnsi" w:cstheme="minorHAnsi"/>
          <w:b/>
          <w:szCs w:val="22"/>
        </w:rPr>
        <w:t>Other EB issues</w:t>
      </w:r>
    </w:p>
    <w:p w14:paraId="0BFAE61B" w14:textId="77777777" w:rsidR="00AD4B81" w:rsidRPr="00476F89" w:rsidRDefault="00AD4B81" w:rsidP="002E236C">
      <w:pPr>
        <w:adjustRightInd w:val="0"/>
        <w:snapToGrid w:val="0"/>
        <w:ind w:left="720"/>
        <w:jc w:val="both"/>
        <w:rPr>
          <w:rFonts w:asciiTheme="minorHAnsi" w:eastAsiaTheme="minorEastAsia" w:hAnsiTheme="minorHAnsi" w:cstheme="minorHAnsi"/>
          <w:szCs w:val="22"/>
        </w:rPr>
      </w:pPr>
    </w:p>
    <w:p w14:paraId="131EE114" w14:textId="7912A7BD" w:rsidR="00E51472" w:rsidRPr="00476F89" w:rsidRDefault="00E51472"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r w:rsidRPr="00476F89">
        <w:rPr>
          <w:rFonts w:asciiTheme="minorHAnsi" w:eastAsiaTheme="minorEastAsia" w:hAnsiTheme="minorHAnsi" w:cstheme="minorHAnsi"/>
          <w:bCs/>
          <w:szCs w:val="22"/>
        </w:rPr>
        <w:t>SC21 may consider any other issues that are not covered under the Ecosystem and Bycatch Mitigation Theme agenda items.</w:t>
      </w:r>
    </w:p>
    <w:p w14:paraId="04142011" w14:textId="77777777" w:rsidR="00E51472" w:rsidRPr="00476F89" w:rsidRDefault="00E51472" w:rsidP="002E236C">
      <w:pPr>
        <w:adjustRightInd w:val="0"/>
        <w:snapToGrid w:val="0"/>
        <w:ind w:left="720"/>
        <w:jc w:val="both"/>
        <w:rPr>
          <w:rFonts w:asciiTheme="minorHAnsi" w:eastAsiaTheme="minorEastAsia" w:hAnsiTheme="minorHAnsi" w:cstheme="minorHAnsi"/>
          <w:szCs w:val="22"/>
        </w:rPr>
      </w:pPr>
    </w:p>
    <w:p w14:paraId="348ED235" w14:textId="77777777" w:rsidR="00D973FA" w:rsidRPr="00476F89" w:rsidRDefault="00D973FA" w:rsidP="002E236C">
      <w:pPr>
        <w:adjustRightInd w:val="0"/>
        <w:snapToGrid w:val="0"/>
        <w:ind w:left="426"/>
        <w:jc w:val="both"/>
        <w:rPr>
          <w:rFonts w:asciiTheme="minorHAnsi" w:eastAsiaTheme="minorEastAsia" w:hAnsiTheme="minorHAnsi" w:cstheme="minorHAnsi"/>
          <w:szCs w:val="22"/>
        </w:rPr>
      </w:pPr>
    </w:p>
    <w:p w14:paraId="2860B86B" w14:textId="77777777" w:rsidR="00B64775" w:rsidRPr="00476F89" w:rsidRDefault="00B64775"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OTHER RESEARCH PROJECTS</w:t>
      </w:r>
    </w:p>
    <w:p w14:paraId="218F9A32" w14:textId="77777777" w:rsidR="00B64775" w:rsidRPr="00476F89" w:rsidRDefault="00B64775" w:rsidP="002E236C">
      <w:pPr>
        <w:widowControl w:val="0"/>
        <w:kinsoku w:val="0"/>
        <w:overflowPunct w:val="0"/>
        <w:autoSpaceDE w:val="0"/>
        <w:autoSpaceDN w:val="0"/>
        <w:adjustRightInd w:val="0"/>
        <w:snapToGrid w:val="0"/>
        <w:ind w:left="2160"/>
        <w:jc w:val="both"/>
        <w:rPr>
          <w:rFonts w:asciiTheme="minorHAnsi" w:hAnsiTheme="minorHAnsi" w:cstheme="minorHAnsi"/>
          <w:b/>
          <w:szCs w:val="22"/>
        </w:rPr>
      </w:pPr>
    </w:p>
    <w:p w14:paraId="6DF180AA" w14:textId="2D891286" w:rsidR="003C38D2" w:rsidRPr="00476F89" w:rsidRDefault="003C38D2" w:rsidP="002E236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Cs w:val="22"/>
        </w:rPr>
      </w:pPr>
      <w:bookmarkStart w:id="30" w:name="_Hlk164871438"/>
      <w:bookmarkStart w:id="31" w:name="_Hlk196318064"/>
      <w:r w:rsidRPr="00476F89">
        <w:rPr>
          <w:rFonts w:asciiTheme="minorHAnsi" w:eastAsiaTheme="minorEastAsia" w:hAnsiTheme="minorHAnsi" w:cstheme="minorHAnsi"/>
          <w:b/>
          <w:szCs w:val="22"/>
        </w:rPr>
        <w:t>Pacific Marine Specimen Bank (Project 35b)</w:t>
      </w:r>
      <w:r w:rsidR="00DE2941" w:rsidRPr="00476F89">
        <w:rPr>
          <w:rFonts w:asciiTheme="minorHAnsi" w:eastAsiaTheme="minorEastAsia" w:hAnsiTheme="minorHAnsi" w:cstheme="minorHAnsi"/>
          <w:b/>
          <w:szCs w:val="22"/>
        </w:rPr>
        <w:t xml:space="preserve"> </w:t>
      </w:r>
    </w:p>
    <w:p w14:paraId="6EE8CE13" w14:textId="77777777" w:rsidR="00F01419" w:rsidRPr="00476F89" w:rsidRDefault="00F01419" w:rsidP="002E236C">
      <w:pPr>
        <w:autoSpaceDE w:val="0"/>
        <w:autoSpaceDN w:val="0"/>
        <w:adjustRightInd w:val="0"/>
        <w:snapToGrid w:val="0"/>
        <w:ind w:left="720"/>
        <w:jc w:val="both"/>
        <w:rPr>
          <w:rFonts w:asciiTheme="minorHAnsi" w:hAnsiTheme="minorHAnsi" w:cstheme="minorHAnsi"/>
          <w:szCs w:val="22"/>
        </w:rPr>
      </w:pPr>
    </w:p>
    <w:p w14:paraId="04163AB1" w14:textId="74DAF942" w:rsidR="003C38D2" w:rsidRPr="00476F89" w:rsidRDefault="00FB731A" w:rsidP="002E236C">
      <w:pPr>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t>
      </w:r>
      <w:r w:rsidR="004B0FAC" w:rsidRPr="00476F89">
        <w:rPr>
          <w:rFonts w:asciiTheme="minorHAnsi" w:hAnsiTheme="minorHAnsi" w:cstheme="minorHAnsi"/>
          <w:szCs w:val="22"/>
        </w:rPr>
        <w:t xml:space="preserve">will review the </w:t>
      </w:r>
      <w:r w:rsidR="003E653C" w:rsidRPr="00476F89">
        <w:rPr>
          <w:rFonts w:asciiTheme="minorHAnsi" w:eastAsiaTheme="minorEastAsia" w:hAnsiTheme="minorHAnsi" w:cstheme="minorHAnsi"/>
          <w:szCs w:val="22"/>
        </w:rPr>
        <w:t xml:space="preserve">progress of Project 35b and the </w:t>
      </w:r>
      <w:r w:rsidR="004B0FAC" w:rsidRPr="00476F89">
        <w:rPr>
          <w:rFonts w:asciiTheme="minorHAnsi" w:hAnsiTheme="minorHAnsi" w:cstheme="minorHAnsi"/>
          <w:szCs w:val="22"/>
        </w:rPr>
        <w:t xml:space="preserve">outcomes of the </w:t>
      </w:r>
      <w:r w:rsidRPr="00476F89">
        <w:rPr>
          <w:rFonts w:asciiTheme="minorHAnsi" w:eastAsiaTheme="minorEastAsia" w:hAnsiTheme="minorHAnsi" w:cstheme="minorHAnsi"/>
          <w:szCs w:val="22"/>
        </w:rPr>
        <w:t>7</w:t>
      </w:r>
      <w:r w:rsidRPr="00476F89">
        <w:rPr>
          <w:rFonts w:asciiTheme="minorHAnsi" w:hAnsiTheme="minorHAnsi" w:cstheme="minorHAnsi"/>
          <w:szCs w:val="22"/>
          <w:vertAlign w:val="superscript"/>
        </w:rPr>
        <w:t>th</w:t>
      </w:r>
      <w:r w:rsidRPr="00476F89">
        <w:rPr>
          <w:rFonts w:asciiTheme="minorHAnsi" w:hAnsiTheme="minorHAnsi" w:cstheme="minorHAnsi"/>
          <w:szCs w:val="22"/>
        </w:rPr>
        <w:t xml:space="preserve"> </w:t>
      </w:r>
      <w:r w:rsidR="004B0FAC" w:rsidRPr="00476F89">
        <w:rPr>
          <w:rFonts w:asciiTheme="minorHAnsi" w:hAnsiTheme="minorHAnsi" w:cstheme="minorHAnsi"/>
          <w:szCs w:val="22"/>
        </w:rPr>
        <w:t>Steering Committee meeting and provide recommendations to the Commission</w:t>
      </w:r>
      <w:r w:rsidR="00F26F56" w:rsidRPr="00476F89">
        <w:rPr>
          <w:rFonts w:asciiTheme="minorHAnsi" w:eastAsiaTheme="minorEastAsia" w:hAnsiTheme="minorHAnsi" w:cstheme="minorHAnsi"/>
          <w:szCs w:val="22"/>
        </w:rPr>
        <w:t xml:space="preserve"> </w:t>
      </w:r>
      <w:r w:rsidR="003E653C" w:rsidRPr="00476F89">
        <w:rPr>
          <w:rFonts w:asciiTheme="minorHAnsi" w:eastAsiaTheme="minorEastAsia" w:hAnsiTheme="minorHAnsi" w:cstheme="minorHAnsi"/>
          <w:szCs w:val="22"/>
        </w:rPr>
        <w:t>for the project's continuity</w:t>
      </w:r>
      <w:r w:rsidR="00F26F56" w:rsidRPr="00476F89">
        <w:rPr>
          <w:rFonts w:asciiTheme="minorHAnsi" w:eastAsiaTheme="minorEastAsia" w:hAnsiTheme="minorHAnsi" w:cstheme="minorHAnsi"/>
          <w:szCs w:val="22"/>
        </w:rPr>
        <w:t>.</w:t>
      </w:r>
      <w:r w:rsidR="005F1A08" w:rsidRPr="00476F89">
        <w:rPr>
          <w:rFonts w:asciiTheme="minorHAnsi" w:eastAsiaTheme="minorEastAsia" w:hAnsiTheme="minorHAnsi" w:cstheme="minorHAnsi"/>
          <w:szCs w:val="22"/>
        </w:rPr>
        <w:t xml:space="preserve"> </w:t>
      </w:r>
    </w:p>
    <w:p w14:paraId="67CE2E86" w14:textId="77777777" w:rsidR="00476F89" w:rsidRPr="00476F89" w:rsidRDefault="00476F89"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bookmarkStart w:id="32" w:name="_Hlk164871707"/>
      <w:bookmarkEnd w:id="30"/>
    </w:p>
    <w:bookmarkEnd w:id="31"/>
    <w:p w14:paraId="61E5D778" w14:textId="3E41F638" w:rsidR="003C38D2" w:rsidRPr="00476F89" w:rsidRDefault="003C38D2" w:rsidP="002E236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Pacific Tuna Tagging Project (Project 42)</w:t>
      </w:r>
      <w:r w:rsidR="00DE2941" w:rsidRPr="00476F89">
        <w:rPr>
          <w:rFonts w:asciiTheme="minorHAnsi" w:eastAsiaTheme="minorEastAsia" w:hAnsiTheme="minorHAnsi" w:cstheme="minorHAnsi"/>
          <w:b/>
          <w:szCs w:val="22"/>
        </w:rPr>
        <w:t xml:space="preserve"> </w:t>
      </w:r>
    </w:p>
    <w:p w14:paraId="6FE2DC3F"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hAnsiTheme="minorHAnsi" w:cstheme="minorHAnsi"/>
          <w:bCs/>
          <w:szCs w:val="22"/>
        </w:rPr>
      </w:pPr>
    </w:p>
    <w:p w14:paraId="4987F4EE" w14:textId="0381FB96" w:rsidR="003C38D2" w:rsidRPr="00476F89" w:rsidRDefault="00FB731A" w:rsidP="002E236C">
      <w:pPr>
        <w:widowControl w:val="0"/>
        <w:kinsoku w:val="0"/>
        <w:overflowPunct w:val="0"/>
        <w:autoSpaceDE w:val="0"/>
        <w:autoSpaceDN w:val="0"/>
        <w:adjustRightInd w:val="0"/>
        <w:snapToGrid w:val="0"/>
        <w:ind w:left="720"/>
        <w:jc w:val="both"/>
        <w:rPr>
          <w:rFonts w:asciiTheme="minorHAnsi" w:hAnsiTheme="minorHAnsi" w:cstheme="minorHAnsi"/>
          <w:bCs/>
          <w:szCs w:val="22"/>
        </w:rPr>
      </w:pPr>
      <w:r w:rsidRPr="00476F89">
        <w:rPr>
          <w:rFonts w:asciiTheme="minorHAnsi" w:hAnsiTheme="minorHAnsi" w:cstheme="minorHAnsi"/>
          <w:bCs/>
          <w:szCs w:val="22"/>
        </w:rPr>
        <w:t xml:space="preserve">SC21 </w:t>
      </w:r>
      <w:r w:rsidR="003C38D2" w:rsidRPr="00476F89">
        <w:rPr>
          <w:rFonts w:asciiTheme="minorHAnsi" w:hAnsiTheme="minorHAnsi" w:cstheme="minorHAnsi"/>
          <w:bCs/>
          <w:szCs w:val="22"/>
        </w:rPr>
        <w:t xml:space="preserve">will </w:t>
      </w:r>
      <w:r w:rsidR="003C38D2" w:rsidRPr="00476F89">
        <w:rPr>
          <w:rFonts w:asciiTheme="minorHAnsi" w:eastAsiaTheme="minorEastAsia" w:hAnsiTheme="minorHAnsi" w:cstheme="minorHAnsi"/>
          <w:bCs/>
          <w:szCs w:val="22"/>
        </w:rPr>
        <w:t>review</w:t>
      </w:r>
      <w:r w:rsidR="003C38D2" w:rsidRPr="00476F89">
        <w:rPr>
          <w:rFonts w:asciiTheme="minorHAnsi" w:hAnsiTheme="minorHAnsi" w:cstheme="minorHAnsi"/>
          <w:bCs/>
          <w:szCs w:val="22"/>
        </w:rPr>
        <w:t xml:space="preserve"> the </w:t>
      </w:r>
      <w:r w:rsidR="003C38D2" w:rsidRPr="00476F89">
        <w:rPr>
          <w:rFonts w:asciiTheme="minorHAnsi" w:eastAsiaTheme="minorEastAsia" w:hAnsiTheme="minorHAnsi" w:cstheme="minorHAnsi"/>
          <w:bCs/>
          <w:szCs w:val="22"/>
        </w:rPr>
        <w:t>progress</w:t>
      </w:r>
      <w:r w:rsidR="003C38D2" w:rsidRPr="00476F89">
        <w:rPr>
          <w:rFonts w:asciiTheme="minorHAnsi" w:hAnsiTheme="minorHAnsi" w:cstheme="minorHAnsi"/>
          <w:bCs/>
          <w:szCs w:val="22"/>
        </w:rPr>
        <w:t xml:space="preserve"> of the Pacific Tuna Tagging Project</w:t>
      </w:r>
      <w:r w:rsidR="003C38D2" w:rsidRPr="00476F89">
        <w:rPr>
          <w:rFonts w:asciiTheme="minorHAnsi" w:eastAsiaTheme="minorEastAsia" w:hAnsiTheme="minorHAnsi" w:cstheme="minorHAnsi"/>
          <w:bCs/>
          <w:szCs w:val="22"/>
        </w:rPr>
        <w:t xml:space="preserve"> (Project 42) and the results of its </w:t>
      </w:r>
      <w:r w:rsidRPr="00476F89">
        <w:rPr>
          <w:rFonts w:asciiTheme="minorHAnsi" w:eastAsiaTheme="minorEastAsia" w:hAnsiTheme="minorHAnsi" w:cstheme="minorHAnsi"/>
          <w:bCs/>
          <w:szCs w:val="22"/>
        </w:rPr>
        <w:t>17</w:t>
      </w:r>
      <w:r w:rsidRPr="00476F89">
        <w:rPr>
          <w:rFonts w:asciiTheme="minorHAnsi" w:eastAsiaTheme="minorEastAsia" w:hAnsiTheme="minorHAnsi" w:cstheme="minorHAnsi"/>
          <w:bCs/>
          <w:szCs w:val="22"/>
          <w:vertAlign w:val="superscript"/>
        </w:rPr>
        <w:t>th</w:t>
      </w:r>
      <w:r w:rsidRPr="00476F89">
        <w:rPr>
          <w:rFonts w:asciiTheme="minorHAnsi" w:eastAsiaTheme="minorEastAsia" w:hAnsiTheme="minorHAnsi" w:cstheme="minorHAnsi"/>
          <w:bCs/>
          <w:szCs w:val="22"/>
        </w:rPr>
        <w:t xml:space="preserve"> </w:t>
      </w:r>
      <w:r w:rsidR="003C38D2" w:rsidRPr="00476F89">
        <w:rPr>
          <w:rFonts w:asciiTheme="minorHAnsi" w:eastAsiaTheme="minorEastAsia" w:hAnsiTheme="minorHAnsi" w:cstheme="minorHAnsi"/>
          <w:bCs/>
          <w:szCs w:val="22"/>
        </w:rPr>
        <w:t xml:space="preserve">PTTP Steering Committee </w:t>
      </w:r>
      <w:r w:rsidR="006D4C97" w:rsidRPr="00476F89">
        <w:rPr>
          <w:rFonts w:asciiTheme="minorHAnsi" w:eastAsiaTheme="minorEastAsia" w:hAnsiTheme="minorHAnsi" w:cstheme="minorHAnsi"/>
          <w:bCs/>
          <w:szCs w:val="22"/>
        </w:rPr>
        <w:t>Meeting</w:t>
      </w:r>
      <w:r w:rsidR="00DE2941" w:rsidRPr="00476F89">
        <w:rPr>
          <w:rFonts w:asciiTheme="minorHAnsi" w:eastAsiaTheme="minorEastAsia" w:hAnsiTheme="minorHAnsi" w:cstheme="minorHAnsi"/>
          <w:bCs/>
          <w:szCs w:val="22"/>
        </w:rPr>
        <w:t xml:space="preserve">. </w:t>
      </w:r>
      <w:r w:rsidRPr="00476F89">
        <w:rPr>
          <w:rFonts w:asciiTheme="minorHAnsi" w:eastAsiaTheme="minorEastAsia" w:hAnsiTheme="minorHAnsi" w:cstheme="minorHAnsi"/>
          <w:bCs/>
          <w:szCs w:val="22"/>
        </w:rPr>
        <w:t xml:space="preserve">SC21 </w:t>
      </w:r>
      <w:r w:rsidR="00DE2941" w:rsidRPr="00476F89">
        <w:rPr>
          <w:rFonts w:asciiTheme="minorHAnsi" w:eastAsiaTheme="minorEastAsia" w:hAnsiTheme="minorHAnsi" w:cstheme="minorHAnsi"/>
          <w:bCs/>
          <w:szCs w:val="22"/>
        </w:rPr>
        <w:t>will</w:t>
      </w:r>
      <w:r w:rsidR="003C38D2" w:rsidRPr="00476F89">
        <w:rPr>
          <w:rFonts w:asciiTheme="minorHAnsi" w:eastAsiaTheme="minorEastAsia" w:hAnsiTheme="minorHAnsi" w:cstheme="minorHAnsi"/>
          <w:bCs/>
          <w:szCs w:val="22"/>
        </w:rPr>
        <w:t xml:space="preserve"> provide recommendations to the Commission for the continuity of the project</w:t>
      </w:r>
      <w:r w:rsidR="003C38D2" w:rsidRPr="00476F89">
        <w:rPr>
          <w:rFonts w:asciiTheme="minorHAnsi" w:hAnsiTheme="minorHAnsi" w:cstheme="minorHAnsi"/>
          <w:bCs/>
          <w:szCs w:val="22"/>
        </w:rPr>
        <w:t>.</w:t>
      </w:r>
    </w:p>
    <w:p w14:paraId="08DC4AC5" w14:textId="77777777" w:rsidR="00476F89" w:rsidRDefault="00476F89"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bookmarkStart w:id="33" w:name="_Hlk164871155"/>
      <w:bookmarkEnd w:id="32"/>
    </w:p>
    <w:p w14:paraId="6A72422C" w14:textId="77777777" w:rsidR="000E11C6" w:rsidRPr="00476F89" w:rsidRDefault="000E11C6"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p>
    <w:p w14:paraId="1D1B21EB" w14:textId="3730EB34" w:rsidR="00B64775" w:rsidRPr="00476F89" w:rsidRDefault="00B64775" w:rsidP="002E236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West Pacific East Asia Project</w:t>
      </w:r>
      <w:r w:rsidR="00EC2690" w:rsidRPr="00476F89">
        <w:rPr>
          <w:rFonts w:asciiTheme="minorHAnsi" w:eastAsiaTheme="minorEastAsia" w:hAnsiTheme="minorHAnsi" w:cstheme="minorHAnsi"/>
          <w:b/>
          <w:szCs w:val="22"/>
        </w:rPr>
        <w:t xml:space="preserve"> </w:t>
      </w:r>
    </w:p>
    <w:bookmarkEnd w:id="33"/>
    <w:p w14:paraId="57D9BE0F" w14:textId="77777777" w:rsidR="00A503DE" w:rsidRPr="00476F89" w:rsidRDefault="00A503DE"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p>
    <w:p w14:paraId="07401DDE" w14:textId="7E2EAA0A" w:rsidR="00937CBB" w:rsidRPr="00476F89" w:rsidRDefault="00937CBB" w:rsidP="002E236C">
      <w:pPr>
        <w:adjustRightInd w:val="0"/>
        <w:snapToGrid w:val="0"/>
        <w:ind w:left="720"/>
        <w:jc w:val="both"/>
        <w:rPr>
          <w:rFonts w:asciiTheme="minorHAnsi" w:hAnsiTheme="minorHAnsi" w:cstheme="minorHAnsi"/>
          <w:szCs w:val="22"/>
          <w:lang w:eastAsia="zh-TW"/>
        </w:rPr>
      </w:pPr>
      <w:r w:rsidRPr="00476F89">
        <w:rPr>
          <w:rFonts w:asciiTheme="minorHAnsi" w:hAnsiTheme="minorHAnsi" w:cstheme="minorHAnsi"/>
          <w:szCs w:val="22"/>
        </w:rPr>
        <w:lastRenderedPageBreak/>
        <w:t>SC21 will note the progress to date on the new WPEA-SPF project</w:t>
      </w:r>
      <w:r w:rsidR="00212AB9">
        <w:rPr>
          <w:rFonts w:asciiTheme="minorHAnsi" w:hAnsiTheme="minorHAnsi" w:cstheme="minorHAnsi"/>
          <w:szCs w:val="22"/>
        </w:rPr>
        <w:t xml:space="preserve">, which began in July 2024. As not all implementing agreements were in place at the project's start, </w:t>
      </w:r>
      <w:r w:rsidRPr="00476F89">
        <w:rPr>
          <w:rFonts w:asciiTheme="minorHAnsi" w:hAnsiTheme="minorHAnsi" w:cstheme="minorHAnsi"/>
          <w:szCs w:val="22"/>
        </w:rPr>
        <w:t>delivery is expected to ramp up in 2025.</w:t>
      </w:r>
    </w:p>
    <w:p w14:paraId="64D4512B" w14:textId="77777777" w:rsidR="0087462C" w:rsidRPr="00476F89" w:rsidRDefault="0087462C"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Cs w:val="22"/>
        </w:rPr>
      </w:pPr>
    </w:p>
    <w:p w14:paraId="26374A5A" w14:textId="4A130CAA" w:rsidR="004A687F" w:rsidRPr="00476F89" w:rsidRDefault="004A687F" w:rsidP="002E236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Cs w:val="22"/>
        </w:rPr>
      </w:pPr>
      <w:bookmarkStart w:id="34" w:name="_Hlk196318785"/>
      <w:r w:rsidRPr="00476F89">
        <w:rPr>
          <w:rFonts w:asciiTheme="minorHAnsi" w:eastAsiaTheme="minorEastAsia" w:hAnsiTheme="minorHAnsi" w:cstheme="minorHAnsi"/>
          <w:b/>
          <w:szCs w:val="22"/>
        </w:rPr>
        <w:t>Japan Trust Fund activities</w:t>
      </w:r>
    </w:p>
    <w:p w14:paraId="3129B67B"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52FA3E34" w14:textId="32879F31" w:rsidR="004A687F" w:rsidRPr="00476F89" w:rsidRDefault="00FB731A"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4A687F" w:rsidRPr="00476F89">
        <w:rPr>
          <w:rFonts w:asciiTheme="minorHAnsi" w:hAnsiTheme="minorHAnsi" w:cstheme="minorHAnsi"/>
          <w:szCs w:val="22"/>
        </w:rPr>
        <w:t xml:space="preserve">will receive the </w:t>
      </w:r>
      <w:r w:rsidR="00AD4B81" w:rsidRPr="00476F89">
        <w:rPr>
          <w:rFonts w:asciiTheme="minorHAnsi" w:hAnsiTheme="minorHAnsi" w:cstheme="minorHAnsi"/>
          <w:szCs w:val="22"/>
        </w:rPr>
        <w:t>results</w:t>
      </w:r>
      <w:r w:rsidR="004A687F" w:rsidRPr="00476F89">
        <w:rPr>
          <w:rFonts w:asciiTheme="minorHAnsi" w:hAnsiTheme="minorHAnsi" w:cstheme="minorHAnsi"/>
          <w:szCs w:val="22"/>
        </w:rPr>
        <w:t xml:space="preserve"> of </w:t>
      </w:r>
      <w:r w:rsidR="00486997" w:rsidRPr="00476F89">
        <w:rPr>
          <w:rFonts w:asciiTheme="minorHAnsi" w:hAnsiTheme="minorHAnsi" w:cstheme="minorHAnsi"/>
          <w:szCs w:val="22"/>
        </w:rPr>
        <w:t>the</w:t>
      </w:r>
      <w:r w:rsidR="007959C4" w:rsidRPr="00476F89">
        <w:rPr>
          <w:rFonts w:asciiTheme="minorHAnsi" w:hAnsiTheme="minorHAnsi" w:cstheme="minorHAnsi"/>
          <w:szCs w:val="22"/>
        </w:rPr>
        <w:t xml:space="preserve"> 2025</w:t>
      </w:r>
      <w:r w:rsidR="00486997" w:rsidRPr="00476F89">
        <w:rPr>
          <w:rFonts w:asciiTheme="minorHAnsi" w:hAnsiTheme="minorHAnsi" w:cstheme="minorHAnsi"/>
          <w:szCs w:val="22"/>
        </w:rPr>
        <w:t xml:space="preserve"> </w:t>
      </w:r>
      <w:r w:rsidR="004A687F" w:rsidRPr="00476F89">
        <w:rPr>
          <w:rFonts w:asciiTheme="minorHAnsi" w:hAnsiTheme="minorHAnsi" w:cstheme="minorHAnsi"/>
          <w:szCs w:val="22"/>
        </w:rPr>
        <w:t xml:space="preserve">JTF Steering Committee meeting and provide advice as needed. </w:t>
      </w:r>
    </w:p>
    <w:bookmarkEnd w:id="34"/>
    <w:p w14:paraId="29A035E7" w14:textId="77777777" w:rsidR="00A503DE" w:rsidRPr="00476F89" w:rsidRDefault="00A503DE" w:rsidP="002E236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Cs w:val="22"/>
        </w:rPr>
      </w:pPr>
    </w:p>
    <w:p w14:paraId="5E495000" w14:textId="575D194B" w:rsidR="00D6480D" w:rsidRPr="00476F89" w:rsidRDefault="00D6480D" w:rsidP="002E236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Cs w:val="22"/>
        </w:rPr>
      </w:pPr>
      <w:r w:rsidRPr="00476F89">
        <w:rPr>
          <w:rFonts w:asciiTheme="minorHAnsi" w:eastAsiaTheme="minorEastAsia" w:hAnsiTheme="minorHAnsi" w:cstheme="minorHAnsi"/>
          <w:b/>
          <w:szCs w:val="22"/>
        </w:rPr>
        <w:t>Other Projects</w:t>
      </w:r>
    </w:p>
    <w:p w14:paraId="46B6D219" w14:textId="77777777" w:rsidR="00F01419" w:rsidRPr="00476F89" w:rsidRDefault="00F01419"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p>
    <w:p w14:paraId="30B5F75F" w14:textId="398D096F" w:rsidR="00D6480D" w:rsidRPr="00476F89" w:rsidRDefault="00FB731A"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SC21 </w:t>
      </w:r>
      <w:r w:rsidR="00D6480D" w:rsidRPr="00476F89">
        <w:rPr>
          <w:rFonts w:asciiTheme="minorHAnsi" w:eastAsiaTheme="minorEastAsia" w:hAnsiTheme="minorHAnsi" w:cstheme="minorHAnsi"/>
          <w:szCs w:val="22"/>
        </w:rPr>
        <w:t>may consider any other projects funded through voluntary contributions of WCPFC CCMs.</w:t>
      </w:r>
    </w:p>
    <w:p w14:paraId="55D17980" w14:textId="77777777" w:rsidR="00D6480D" w:rsidRPr="00476F89" w:rsidRDefault="00D6480D"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p>
    <w:p w14:paraId="2A9AF530" w14:textId="77777777" w:rsidR="00AD4B81" w:rsidRPr="00476F89" w:rsidRDefault="00AD4B81" w:rsidP="002E236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Cs w:val="22"/>
        </w:rPr>
      </w:pPr>
    </w:p>
    <w:p w14:paraId="602EFE03" w14:textId="7777777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COOPERATION WITH OTHER ORGANISATIONS</w:t>
      </w:r>
    </w:p>
    <w:p w14:paraId="05D3A31E" w14:textId="77777777" w:rsidR="006A1F5B" w:rsidRPr="00476F89" w:rsidRDefault="006A1F5B" w:rsidP="002E236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Cs w:val="22"/>
        </w:rPr>
      </w:pPr>
    </w:p>
    <w:p w14:paraId="23256A33" w14:textId="77777777" w:rsidR="006A1F5B" w:rsidRPr="00476F89" w:rsidRDefault="006A1F5B" w:rsidP="002E236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Cs w:val="22"/>
        </w:rPr>
      </w:pPr>
    </w:p>
    <w:p w14:paraId="6D67F81F" w14:textId="77777777" w:rsidR="006A1F5B" w:rsidRPr="00476F89" w:rsidRDefault="006A1F5B" w:rsidP="002E236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Cs w:val="22"/>
        </w:rPr>
      </w:pPr>
    </w:p>
    <w:p w14:paraId="48A6B60C" w14:textId="77777777" w:rsidR="006A1F5B" w:rsidRPr="00476F89" w:rsidRDefault="006A1F5B" w:rsidP="002E236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Cs w:val="22"/>
        </w:rPr>
      </w:pPr>
    </w:p>
    <w:p w14:paraId="3EA2BCB5" w14:textId="77777777" w:rsidR="00B64775" w:rsidRPr="00476F89" w:rsidRDefault="00B64775" w:rsidP="002E236C">
      <w:pPr>
        <w:pStyle w:val="ListParagraph"/>
        <w:widowControl w:val="0"/>
        <w:numPr>
          <w:ilvl w:val="0"/>
          <w:numId w:val="14"/>
        </w:numPr>
        <w:kinsoku w:val="0"/>
        <w:overflowPunct w:val="0"/>
        <w:autoSpaceDE w:val="0"/>
        <w:autoSpaceDN w:val="0"/>
        <w:adjustRightInd w:val="0"/>
        <w:snapToGrid w:val="0"/>
        <w:jc w:val="both"/>
        <w:rPr>
          <w:rFonts w:asciiTheme="minorHAnsi" w:hAnsiTheme="minorHAnsi" w:cstheme="minorHAnsi"/>
          <w:b/>
          <w:vanish/>
          <w:szCs w:val="22"/>
        </w:rPr>
      </w:pPr>
    </w:p>
    <w:p w14:paraId="042E3723" w14:textId="77777777" w:rsidR="00B64775" w:rsidRPr="00476F89" w:rsidRDefault="00B64775" w:rsidP="002E236C">
      <w:pPr>
        <w:pStyle w:val="ListParagraph"/>
        <w:widowControl w:val="0"/>
        <w:numPr>
          <w:ilvl w:val="0"/>
          <w:numId w:val="14"/>
        </w:numPr>
        <w:kinsoku w:val="0"/>
        <w:overflowPunct w:val="0"/>
        <w:autoSpaceDE w:val="0"/>
        <w:autoSpaceDN w:val="0"/>
        <w:adjustRightInd w:val="0"/>
        <w:snapToGrid w:val="0"/>
        <w:jc w:val="both"/>
        <w:rPr>
          <w:rFonts w:asciiTheme="minorHAnsi" w:hAnsiTheme="minorHAnsi" w:cstheme="minorHAnsi"/>
          <w:b/>
          <w:vanish/>
          <w:szCs w:val="22"/>
        </w:rPr>
      </w:pPr>
    </w:p>
    <w:p w14:paraId="7C05E2D9" w14:textId="77777777" w:rsidR="00774097" w:rsidRPr="00476F89" w:rsidRDefault="00774097"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08DC9453" w14:textId="6DA99519" w:rsidR="00171D7A" w:rsidRPr="00476F89" w:rsidRDefault="009714B2"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SC2</w:t>
      </w:r>
      <w:r w:rsidR="00AC2BB2">
        <w:rPr>
          <w:rFonts w:asciiTheme="minorHAnsi" w:hAnsiTheme="minorHAnsi" w:cstheme="minorHAnsi"/>
          <w:szCs w:val="22"/>
        </w:rPr>
        <w:t>1</w:t>
      </w:r>
      <w:r w:rsidR="00A72E51" w:rsidRPr="00476F89">
        <w:rPr>
          <w:rFonts w:asciiTheme="minorHAnsi" w:hAnsiTheme="minorHAnsi" w:cstheme="minorHAnsi"/>
          <w:szCs w:val="22"/>
        </w:rPr>
        <w:t xml:space="preserve"> </w:t>
      </w:r>
      <w:r w:rsidR="00F24190" w:rsidRPr="00476F89">
        <w:rPr>
          <w:rFonts w:asciiTheme="minorHAnsi" w:hAnsiTheme="minorHAnsi" w:cstheme="minorHAnsi"/>
          <w:szCs w:val="22"/>
        </w:rPr>
        <w:t>will review the status of cooperation with other organizations</w:t>
      </w:r>
      <w:r w:rsidR="008D33F4" w:rsidRPr="00476F89">
        <w:rPr>
          <w:rFonts w:asciiTheme="minorHAnsi" w:hAnsiTheme="minorHAnsi" w:cstheme="minorHAnsi"/>
          <w:szCs w:val="22"/>
        </w:rPr>
        <w:t xml:space="preserve"> and</w:t>
      </w:r>
      <w:r w:rsidR="003F0F96" w:rsidRPr="00476F89">
        <w:rPr>
          <w:rFonts w:asciiTheme="minorHAnsi" w:hAnsiTheme="minorHAnsi" w:cstheme="minorHAnsi"/>
          <w:szCs w:val="22"/>
        </w:rPr>
        <w:t>, if necessary, provide recommendations</w:t>
      </w:r>
      <w:r w:rsidR="008D33F4" w:rsidRPr="00476F89">
        <w:rPr>
          <w:rFonts w:asciiTheme="minorHAnsi" w:hAnsiTheme="minorHAnsi" w:cstheme="minorHAnsi"/>
          <w:szCs w:val="22"/>
        </w:rPr>
        <w:t xml:space="preserve"> for the Commission’s consideration</w:t>
      </w:r>
      <w:r w:rsidR="00171D7A" w:rsidRPr="00476F89">
        <w:rPr>
          <w:rFonts w:asciiTheme="minorHAnsi" w:hAnsiTheme="minorHAnsi" w:cstheme="minorHAnsi"/>
          <w:szCs w:val="22"/>
        </w:rPr>
        <w:t>.</w:t>
      </w:r>
      <w:r w:rsidR="007843E6" w:rsidRPr="00476F89">
        <w:rPr>
          <w:rFonts w:asciiTheme="minorHAnsi" w:hAnsiTheme="minorHAnsi" w:cstheme="minorHAnsi"/>
          <w:szCs w:val="22"/>
        </w:rPr>
        <w:t xml:space="preserve"> </w:t>
      </w:r>
    </w:p>
    <w:p w14:paraId="7F0111F2" w14:textId="77777777" w:rsidR="003C1E55" w:rsidRPr="00476F89" w:rsidRDefault="003C1E55" w:rsidP="002E236C">
      <w:pPr>
        <w:widowControl w:val="0"/>
        <w:kinsoku w:val="0"/>
        <w:overflowPunct w:val="0"/>
        <w:autoSpaceDE w:val="0"/>
        <w:autoSpaceDN w:val="0"/>
        <w:adjustRightInd w:val="0"/>
        <w:snapToGrid w:val="0"/>
        <w:ind w:left="2160"/>
        <w:jc w:val="both"/>
        <w:rPr>
          <w:rFonts w:asciiTheme="minorHAnsi" w:hAnsiTheme="minorHAnsi" w:cstheme="minorHAnsi"/>
          <w:szCs w:val="22"/>
        </w:rPr>
      </w:pPr>
    </w:p>
    <w:p w14:paraId="213FB6FB" w14:textId="77777777" w:rsidR="00AD4B81" w:rsidRPr="00476F89" w:rsidRDefault="00AD4B81" w:rsidP="002E236C">
      <w:pPr>
        <w:widowControl w:val="0"/>
        <w:kinsoku w:val="0"/>
        <w:overflowPunct w:val="0"/>
        <w:autoSpaceDE w:val="0"/>
        <w:autoSpaceDN w:val="0"/>
        <w:adjustRightInd w:val="0"/>
        <w:snapToGrid w:val="0"/>
        <w:ind w:left="2160"/>
        <w:jc w:val="both"/>
        <w:rPr>
          <w:rFonts w:asciiTheme="minorHAnsi" w:hAnsiTheme="minorHAnsi" w:cstheme="minorHAnsi"/>
          <w:szCs w:val="22"/>
        </w:rPr>
      </w:pPr>
    </w:p>
    <w:p w14:paraId="078591C9" w14:textId="7777777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SPECIAL REQUIREMENTS OF DEVELOPING STATES AND PARTICIPATING TERRITORIES</w:t>
      </w:r>
    </w:p>
    <w:p w14:paraId="2A367648" w14:textId="77777777" w:rsidR="00B64775" w:rsidRPr="00476F89" w:rsidRDefault="00B64775"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06646CB8" w14:textId="77777777" w:rsidR="00B64775" w:rsidRPr="00476F89" w:rsidRDefault="00B64775"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55AB8A09" w14:textId="77777777" w:rsidR="006A1F5B" w:rsidRPr="00476F89" w:rsidRDefault="006A1F5B"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30DB6824" w14:textId="77777777" w:rsidR="006A1F5B" w:rsidRPr="00476F89" w:rsidRDefault="006A1F5B"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6C3703FE" w14:textId="77777777" w:rsidR="006A1F5B" w:rsidRPr="00476F89" w:rsidRDefault="006A1F5B"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15A11C17" w14:textId="77777777" w:rsidR="006A1F5B" w:rsidRPr="00476F89" w:rsidRDefault="006A1F5B" w:rsidP="002E236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Cs w:val="22"/>
        </w:rPr>
      </w:pPr>
    </w:p>
    <w:p w14:paraId="60BF58B9" w14:textId="77777777" w:rsidR="00DB3EEE" w:rsidRPr="00476F89" w:rsidRDefault="00DB3EEE"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05B8E5F7" w14:textId="26DDDD80" w:rsidR="00D174DA" w:rsidRPr="00476F89" w:rsidRDefault="00FB731A"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DB3EEE" w:rsidRPr="00476F89">
        <w:rPr>
          <w:rFonts w:asciiTheme="minorHAnsi" w:hAnsiTheme="minorHAnsi" w:cstheme="minorHAnsi"/>
          <w:szCs w:val="22"/>
        </w:rPr>
        <w:t xml:space="preserve">will </w:t>
      </w:r>
      <w:r w:rsidR="00B1289F" w:rsidRPr="00476F89">
        <w:rPr>
          <w:rFonts w:asciiTheme="minorHAnsi" w:hAnsiTheme="minorHAnsi" w:cstheme="minorHAnsi"/>
          <w:szCs w:val="22"/>
        </w:rPr>
        <w:t xml:space="preserve">consider </w:t>
      </w:r>
      <w:r w:rsidR="00DB3EEE" w:rsidRPr="00476F89">
        <w:rPr>
          <w:rFonts w:asciiTheme="minorHAnsi" w:hAnsiTheme="minorHAnsi" w:cstheme="minorHAnsi"/>
          <w:szCs w:val="22"/>
        </w:rPr>
        <w:t xml:space="preserve">intersessional activities </w:t>
      </w:r>
      <w:r w:rsidR="003F0F96" w:rsidRPr="00476F89">
        <w:rPr>
          <w:rFonts w:asciiTheme="minorHAnsi" w:hAnsiTheme="minorHAnsi" w:cstheme="minorHAnsi"/>
          <w:szCs w:val="22"/>
        </w:rPr>
        <w:t>to build capacity</w:t>
      </w:r>
      <w:r w:rsidR="00DB3EEE" w:rsidRPr="00476F89">
        <w:rPr>
          <w:rFonts w:asciiTheme="minorHAnsi" w:hAnsiTheme="minorHAnsi" w:cstheme="minorHAnsi"/>
          <w:szCs w:val="22"/>
        </w:rPr>
        <w:t xml:space="preserve"> in </w:t>
      </w:r>
      <w:r w:rsidR="003F0F96" w:rsidRPr="00476F89">
        <w:rPr>
          <w:rFonts w:asciiTheme="minorHAnsi" w:hAnsiTheme="minorHAnsi" w:cstheme="minorHAnsi"/>
          <w:szCs w:val="22"/>
        </w:rPr>
        <w:t xml:space="preserve">the </w:t>
      </w:r>
      <w:r w:rsidR="00DB3EEE" w:rsidRPr="00476F89">
        <w:rPr>
          <w:rFonts w:asciiTheme="minorHAnsi" w:hAnsiTheme="minorHAnsi" w:cstheme="minorHAnsi"/>
          <w:szCs w:val="22"/>
        </w:rPr>
        <w:t>science of developing States and participating territories</w:t>
      </w:r>
      <w:r w:rsidR="00EE5FEC" w:rsidRPr="00476F89">
        <w:rPr>
          <w:rFonts w:asciiTheme="minorHAnsi" w:hAnsiTheme="minorHAnsi" w:cstheme="minorHAnsi"/>
          <w:szCs w:val="22"/>
        </w:rPr>
        <w:t>, including those</w:t>
      </w:r>
      <w:r w:rsidR="00DB3EEE" w:rsidRPr="00476F89">
        <w:rPr>
          <w:rFonts w:asciiTheme="minorHAnsi" w:hAnsiTheme="minorHAnsi" w:cstheme="minorHAnsi"/>
          <w:szCs w:val="22"/>
        </w:rPr>
        <w:t xml:space="preserve"> supported by the Commission’s Special Requirements Fund</w:t>
      </w:r>
      <w:r w:rsidR="00E968E0" w:rsidRPr="00476F89">
        <w:rPr>
          <w:rFonts w:asciiTheme="minorHAnsi" w:hAnsiTheme="minorHAnsi" w:cstheme="minorHAnsi"/>
          <w:szCs w:val="22"/>
        </w:rPr>
        <w:t xml:space="preserve">. </w:t>
      </w:r>
    </w:p>
    <w:p w14:paraId="36127BDE" w14:textId="77777777" w:rsidR="00D174DA" w:rsidRPr="00476F89" w:rsidRDefault="00D174DA"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65463D52" w14:textId="77777777" w:rsidR="00AD4B81" w:rsidRPr="00476F89" w:rsidRDefault="00AD4B81"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1560368B" w14:textId="7777777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FUTURE WORK PROGRAM AND BUDGET</w:t>
      </w:r>
    </w:p>
    <w:p w14:paraId="27192E97" w14:textId="77777777" w:rsidR="00A83306" w:rsidRPr="00476F89" w:rsidRDefault="00A83306" w:rsidP="002E236C">
      <w:pPr>
        <w:widowControl w:val="0"/>
        <w:kinsoku w:val="0"/>
        <w:overflowPunct w:val="0"/>
        <w:autoSpaceDE w:val="0"/>
        <w:autoSpaceDN w:val="0"/>
        <w:adjustRightInd w:val="0"/>
        <w:snapToGrid w:val="0"/>
        <w:jc w:val="both"/>
        <w:rPr>
          <w:rFonts w:asciiTheme="minorHAnsi" w:hAnsiTheme="minorHAnsi" w:cstheme="minorHAnsi"/>
          <w:szCs w:val="22"/>
        </w:rPr>
      </w:pPr>
    </w:p>
    <w:p w14:paraId="0C1D2443" w14:textId="77777777" w:rsidR="006A1F5B" w:rsidRPr="00476F89" w:rsidRDefault="006A1F5B" w:rsidP="002E236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Cs w:val="22"/>
        </w:rPr>
      </w:pPr>
    </w:p>
    <w:p w14:paraId="5504C3CE" w14:textId="77777777" w:rsidR="006A1F5B" w:rsidRPr="00476F89" w:rsidRDefault="006A1F5B" w:rsidP="002E236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Cs w:val="22"/>
        </w:rPr>
      </w:pPr>
    </w:p>
    <w:p w14:paraId="32D888C8" w14:textId="77777777" w:rsidR="006A1F5B" w:rsidRPr="00476F89" w:rsidRDefault="006A1F5B" w:rsidP="002E236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Cs w:val="22"/>
        </w:rPr>
      </w:pPr>
    </w:p>
    <w:p w14:paraId="38043D6B" w14:textId="77777777" w:rsidR="006A1F5B" w:rsidRPr="00476F89" w:rsidRDefault="006A1F5B" w:rsidP="002E236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Cs w:val="22"/>
        </w:rPr>
      </w:pPr>
    </w:p>
    <w:p w14:paraId="15B506C5" w14:textId="77777777" w:rsidR="00B64775" w:rsidRPr="00476F89" w:rsidRDefault="00B64775" w:rsidP="002E236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Cs w:val="22"/>
        </w:rPr>
      </w:pPr>
    </w:p>
    <w:p w14:paraId="5CD15F53" w14:textId="77777777" w:rsidR="00B64775" w:rsidRPr="00476F89" w:rsidRDefault="00B64775" w:rsidP="002E236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Cs w:val="22"/>
        </w:rPr>
      </w:pPr>
    </w:p>
    <w:p w14:paraId="6742CFFD" w14:textId="77777777" w:rsidR="00B64775" w:rsidRPr="00476F89" w:rsidRDefault="00B64775" w:rsidP="002E236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Cs w:val="22"/>
        </w:rPr>
      </w:pPr>
    </w:p>
    <w:p w14:paraId="0931F8C7" w14:textId="77777777" w:rsidR="00B64775" w:rsidRPr="00476F89" w:rsidRDefault="00B64775" w:rsidP="002E236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Cs w:val="22"/>
        </w:rPr>
      </w:pPr>
    </w:p>
    <w:p w14:paraId="5D2191EE" w14:textId="77777777" w:rsidR="00B64775" w:rsidRPr="00476F89" w:rsidRDefault="00B64775" w:rsidP="002E236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Cs w:val="22"/>
        </w:rPr>
      </w:pPr>
    </w:p>
    <w:p w14:paraId="4566CF0E" w14:textId="368A8243" w:rsidR="002C13A9" w:rsidRPr="00476F89" w:rsidRDefault="00212AB9" w:rsidP="002E236C">
      <w:pPr>
        <w:widowControl w:val="0"/>
        <w:numPr>
          <w:ilvl w:val="1"/>
          <w:numId w:val="6"/>
        </w:numPr>
        <w:kinsoku w:val="0"/>
        <w:overflowPunct w:val="0"/>
        <w:autoSpaceDE w:val="0"/>
        <w:autoSpaceDN w:val="0"/>
        <w:adjustRightInd w:val="0"/>
        <w:snapToGrid w:val="0"/>
        <w:jc w:val="both"/>
        <w:rPr>
          <w:rFonts w:asciiTheme="minorHAnsi" w:hAnsiTheme="minorHAnsi" w:cstheme="minorHAnsi"/>
          <w:b/>
          <w:szCs w:val="22"/>
        </w:rPr>
      </w:pPr>
      <w:r>
        <w:rPr>
          <w:rFonts w:asciiTheme="minorHAnsi" w:hAnsiTheme="minorHAnsi" w:cstheme="minorHAnsi"/>
          <w:b/>
          <w:szCs w:val="22"/>
        </w:rPr>
        <w:t>Development</w:t>
      </w:r>
      <w:r w:rsidR="007A31CF" w:rsidRPr="00476F89">
        <w:rPr>
          <w:rFonts w:asciiTheme="minorHAnsi" w:hAnsiTheme="minorHAnsi" w:cstheme="minorHAnsi"/>
          <w:b/>
          <w:szCs w:val="22"/>
        </w:rPr>
        <w:t xml:space="preserve"> of</w:t>
      </w:r>
      <w:r w:rsidR="004C3451" w:rsidRPr="00476F89">
        <w:rPr>
          <w:rFonts w:asciiTheme="minorHAnsi" w:hAnsiTheme="minorHAnsi" w:cstheme="minorHAnsi"/>
          <w:b/>
          <w:szCs w:val="22"/>
        </w:rPr>
        <w:t xml:space="preserve"> </w:t>
      </w:r>
      <w:r w:rsidR="00B9482F" w:rsidRPr="00476F89">
        <w:rPr>
          <w:rFonts w:asciiTheme="minorHAnsi" w:hAnsiTheme="minorHAnsi" w:cstheme="minorHAnsi"/>
          <w:b/>
          <w:szCs w:val="22"/>
        </w:rPr>
        <w:t xml:space="preserve">the </w:t>
      </w:r>
      <w:r w:rsidR="00FB731A" w:rsidRPr="00476F89">
        <w:rPr>
          <w:rFonts w:asciiTheme="minorHAnsi" w:hAnsiTheme="minorHAnsi" w:cstheme="minorHAnsi"/>
          <w:b/>
          <w:szCs w:val="22"/>
        </w:rPr>
        <w:t>20</w:t>
      </w:r>
      <w:r w:rsidR="00FB731A" w:rsidRPr="00476F89">
        <w:rPr>
          <w:rFonts w:asciiTheme="minorHAnsi" w:eastAsiaTheme="minorEastAsia" w:hAnsiTheme="minorHAnsi" w:cstheme="minorHAnsi"/>
          <w:b/>
          <w:szCs w:val="22"/>
        </w:rPr>
        <w:t>26</w:t>
      </w:r>
      <w:r w:rsidR="00FB731A" w:rsidRPr="00476F89">
        <w:rPr>
          <w:rFonts w:asciiTheme="minorHAnsi" w:hAnsiTheme="minorHAnsi" w:cstheme="minorHAnsi"/>
          <w:b/>
          <w:szCs w:val="22"/>
        </w:rPr>
        <w:t xml:space="preserve"> </w:t>
      </w:r>
      <w:r w:rsidR="00094FED" w:rsidRPr="00476F89">
        <w:rPr>
          <w:rFonts w:asciiTheme="minorHAnsi" w:eastAsiaTheme="minorEastAsia" w:hAnsiTheme="minorHAnsi" w:cstheme="minorHAnsi"/>
          <w:b/>
          <w:szCs w:val="22"/>
        </w:rPr>
        <w:t>w</w:t>
      </w:r>
      <w:r w:rsidR="00094FED" w:rsidRPr="00476F89">
        <w:rPr>
          <w:rFonts w:asciiTheme="minorHAnsi" w:hAnsiTheme="minorHAnsi" w:cstheme="minorHAnsi"/>
          <w:b/>
          <w:szCs w:val="22"/>
        </w:rPr>
        <w:t xml:space="preserve">ork </w:t>
      </w:r>
      <w:r w:rsidR="00094FED" w:rsidRPr="00476F89">
        <w:rPr>
          <w:rFonts w:asciiTheme="minorHAnsi" w:eastAsiaTheme="minorEastAsia" w:hAnsiTheme="minorHAnsi" w:cstheme="minorHAnsi"/>
          <w:b/>
          <w:szCs w:val="22"/>
        </w:rPr>
        <w:t>p</w:t>
      </w:r>
      <w:r w:rsidR="00094FED" w:rsidRPr="00476F89">
        <w:rPr>
          <w:rFonts w:asciiTheme="minorHAnsi" w:hAnsiTheme="minorHAnsi" w:cstheme="minorHAnsi"/>
          <w:b/>
          <w:szCs w:val="22"/>
        </w:rPr>
        <w:t xml:space="preserve">rogram </w:t>
      </w:r>
      <w:r w:rsidR="007A5942" w:rsidRPr="00476F89">
        <w:rPr>
          <w:rFonts w:asciiTheme="minorHAnsi" w:hAnsiTheme="minorHAnsi" w:cstheme="minorHAnsi"/>
          <w:b/>
          <w:szCs w:val="22"/>
        </w:rPr>
        <w:t xml:space="preserve">and budget, and </w:t>
      </w:r>
      <w:r w:rsidR="004C3451" w:rsidRPr="00476F89">
        <w:rPr>
          <w:rFonts w:asciiTheme="minorHAnsi" w:hAnsiTheme="minorHAnsi" w:cstheme="minorHAnsi"/>
          <w:b/>
          <w:szCs w:val="22"/>
        </w:rPr>
        <w:t xml:space="preserve">projection of </w:t>
      </w:r>
      <w:r w:rsidR="00FB731A" w:rsidRPr="00476F89">
        <w:rPr>
          <w:rFonts w:asciiTheme="minorHAnsi" w:hAnsiTheme="minorHAnsi" w:cstheme="minorHAnsi"/>
          <w:b/>
          <w:szCs w:val="22"/>
        </w:rPr>
        <w:t>20</w:t>
      </w:r>
      <w:r w:rsidR="00FB731A" w:rsidRPr="00476F89">
        <w:rPr>
          <w:rFonts w:asciiTheme="minorHAnsi" w:eastAsiaTheme="minorEastAsia" w:hAnsiTheme="minorHAnsi" w:cstheme="minorHAnsi"/>
          <w:b/>
          <w:szCs w:val="22"/>
        </w:rPr>
        <w:t>27</w:t>
      </w:r>
      <w:r w:rsidR="007A5942" w:rsidRPr="00476F89">
        <w:rPr>
          <w:rFonts w:asciiTheme="minorHAnsi" w:hAnsiTheme="minorHAnsi" w:cstheme="minorHAnsi"/>
          <w:b/>
          <w:szCs w:val="22"/>
        </w:rPr>
        <w:t>-</w:t>
      </w:r>
      <w:r w:rsidR="00FB731A" w:rsidRPr="00476F89">
        <w:rPr>
          <w:rFonts w:asciiTheme="minorHAnsi" w:hAnsiTheme="minorHAnsi" w:cstheme="minorHAnsi"/>
          <w:b/>
          <w:szCs w:val="22"/>
        </w:rPr>
        <w:t>202</w:t>
      </w:r>
      <w:r w:rsidR="00FB731A" w:rsidRPr="00476F89">
        <w:rPr>
          <w:rFonts w:asciiTheme="minorHAnsi" w:eastAsiaTheme="minorEastAsia" w:hAnsiTheme="minorHAnsi" w:cstheme="minorHAnsi"/>
          <w:b/>
          <w:szCs w:val="22"/>
        </w:rPr>
        <w:t>8</w:t>
      </w:r>
      <w:r w:rsidR="00FB731A" w:rsidRPr="00476F89">
        <w:rPr>
          <w:rFonts w:asciiTheme="minorHAnsi" w:hAnsiTheme="minorHAnsi" w:cstheme="minorHAnsi"/>
          <w:b/>
          <w:szCs w:val="22"/>
        </w:rPr>
        <w:t xml:space="preserve"> </w:t>
      </w:r>
      <w:r w:rsidR="007A5942" w:rsidRPr="00476F89">
        <w:rPr>
          <w:rFonts w:asciiTheme="minorHAnsi" w:hAnsiTheme="minorHAnsi" w:cstheme="minorHAnsi"/>
          <w:b/>
          <w:szCs w:val="22"/>
        </w:rPr>
        <w:t xml:space="preserve">provisional </w:t>
      </w:r>
      <w:r w:rsidR="00094FED" w:rsidRPr="00476F89">
        <w:rPr>
          <w:rFonts w:asciiTheme="minorHAnsi" w:eastAsiaTheme="minorEastAsia" w:hAnsiTheme="minorHAnsi" w:cstheme="minorHAnsi"/>
          <w:b/>
          <w:szCs w:val="22"/>
        </w:rPr>
        <w:t>w</w:t>
      </w:r>
      <w:r w:rsidR="00094FED" w:rsidRPr="00476F89">
        <w:rPr>
          <w:rFonts w:asciiTheme="minorHAnsi" w:hAnsiTheme="minorHAnsi" w:cstheme="minorHAnsi"/>
          <w:b/>
          <w:szCs w:val="22"/>
        </w:rPr>
        <w:t xml:space="preserve">ork </w:t>
      </w:r>
      <w:r w:rsidR="00094FED" w:rsidRPr="00476F89">
        <w:rPr>
          <w:rFonts w:asciiTheme="minorHAnsi" w:eastAsiaTheme="minorEastAsia" w:hAnsiTheme="minorHAnsi" w:cstheme="minorHAnsi"/>
          <w:b/>
          <w:szCs w:val="22"/>
        </w:rPr>
        <w:t>p</w:t>
      </w:r>
      <w:r w:rsidR="00094FED" w:rsidRPr="00476F89">
        <w:rPr>
          <w:rFonts w:asciiTheme="minorHAnsi" w:hAnsiTheme="minorHAnsi" w:cstheme="minorHAnsi"/>
          <w:b/>
          <w:szCs w:val="22"/>
        </w:rPr>
        <w:t xml:space="preserve">rogram </w:t>
      </w:r>
      <w:r w:rsidR="007A5942" w:rsidRPr="00476F89">
        <w:rPr>
          <w:rFonts w:asciiTheme="minorHAnsi" w:hAnsiTheme="minorHAnsi" w:cstheme="minorHAnsi"/>
          <w:b/>
          <w:szCs w:val="22"/>
        </w:rPr>
        <w:t>and indicative budget</w:t>
      </w:r>
      <w:r w:rsidR="00EC2690" w:rsidRPr="00476F89">
        <w:rPr>
          <w:rFonts w:asciiTheme="minorHAnsi" w:hAnsiTheme="minorHAnsi" w:cstheme="minorHAnsi"/>
          <w:b/>
          <w:szCs w:val="22"/>
        </w:rPr>
        <w:t xml:space="preserve"> </w:t>
      </w:r>
    </w:p>
    <w:p w14:paraId="119BDD96"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42EB62C9" w14:textId="1F04BC48" w:rsidR="00EB3EDD" w:rsidRPr="00476F89" w:rsidRDefault="00FB731A"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t>
      </w:r>
      <w:r w:rsidR="007A5942" w:rsidRPr="00476F89">
        <w:rPr>
          <w:rFonts w:asciiTheme="minorHAnsi" w:hAnsiTheme="minorHAnsi" w:cstheme="minorHAnsi"/>
          <w:szCs w:val="22"/>
        </w:rPr>
        <w:t xml:space="preserve">will </w:t>
      </w:r>
      <w:r w:rsidR="004C3451" w:rsidRPr="00476F89">
        <w:rPr>
          <w:rFonts w:asciiTheme="minorHAnsi" w:hAnsiTheme="minorHAnsi" w:cstheme="minorHAnsi"/>
          <w:szCs w:val="22"/>
        </w:rPr>
        <w:t xml:space="preserve">develop </w:t>
      </w:r>
      <w:r w:rsidR="00B9482F" w:rsidRPr="00476F89">
        <w:rPr>
          <w:rFonts w:asciiTheme="minorHAnsi" w:hAnsiTheme="minorHAnsi" w:cstheme="minorHAnsi"/>
          <w:szCs w:val="22"/>
        </w:rPr>
        <w:t xml:space="preserve">the </w:t>
      </w:r>
      <w:r w:rsidRPr="00476F89">
        <w:rPr>
          <w:rFonts w:asciiTheme="minorHAnsi" w:hAnsiTheme="minorHAnsi" w:cstheme="minorHAnsi"/>
          <w:szCs w:val="22"/>
        </w:rPr>
        <w:t>20</w:t>
      </w:r>
      <w:r w:rsidRPr="00476F89">
        <w:rPr>
          <w:rFonts w:asciiTheme="minorHAnsi" w:eastAsiaTheme="minorEastAsia" w:hAnsiTheme="minorHAnsi" w:cstheme="minorHAnsi"/>
          <w:szCs w:val="22"/>
        </w:rPr>
        <w:t>26</w:t>
      </w:r>
      <w:r w:rsidRPr="00476F89">
        <w:rPr>
          <w:rFonts w:asciiTheme="minorHAnsi" w:hAnsiTheme="minorHAnsi" w:cstheme="minorHAnsi"/>
          <w:szCs w:val="22"/>
        </w:rPr>
        <w:t xml:space="preserve"> </w:t>
      </w:r>
      <w:r w:rsidR="008943BA" w:rsidRPr="00476F89">
        <w:rPr>
          <w:rFonts w:asciiTheme="minorHAnsi" w:eastAsiaTheme="minorEastAsia" w:hAnsiTheme="minorHAnsi" w:cstheme="minorHAnsi"/>
          <w:szCs w:val="22"/>
        </w:rPr>
        <w:t xml:space="preserve">SC </w:t>
      </w:r>
      <w:r w:rsidR="004C3451" w:rsidRPr="00476F89">
        <w:rPr>
          <w:rFonts w:asciiTheme="minorHAnsi" w:hAnsiTheme="minorHAnsi" w:cstheme="minorHAnsi"/>
          <w:szCs w:val="22"/>
        </w:rPr>
        <w:t>work p</w:t>
      </w:r>
      <w:r w:rsidR="007A5942" w:rsidRPr="00476F89">
        <w:rPr>
          <w:rFonts w:asciiTheme="minorHAnsi" w:hAnsiTheme="minorHAnsi" w:cstheme="minorHAnsi"/>
          <w:szCs w:val="22"/>
        </w:rPr>
        <w:t xml:space="preserve">rogram </w:t>
      </w:r>
      <w:r w:rsidR="004C3451" w:rsidRPr="00476F89">
        <w:rPr>
          <w:rFonts w:asciiTheme="minorHAnsi" w:hAnsiTheme="minorHAnsi" w:cstheme="minorHAnsi"/>
          <w:szCs w:val="22"/>
        </w:rPr>
        <w:t>and budget</w:t>
      </w:r>
      <w:r w:rsidR="00212AB9">
        <w:rPr>
          <w:rFonts w:asciiTheme="minorHAnsi" w:hAnsiTheme="minorHAnsi" w:cstheme="minorHAnsi"/>
          <w:szCs w:val="22"/>
        </w:rPr>
        <w:t xml:space="preserve">, and a </w:t>
      </w:r>
      <w:r w:rsidR="004C3451" w:rsidRPr="00476F89">
        <w:rPr>
          <w:rFonts w:asciiTheme="minorHAnsi" w:hAnsiTheme="minorHAnsi" w:cstheme="minorHAnsi"/>
          <w:szCs w:val="22"/>
        </w:rPr>
        <w:t xml:space="preserve">provisional work program and indicative budget </w:t>
      </w:r>
      <w:r w:rsidR="00573EAE" w:rsidRPr="00476F89">
        <w:rPr>
          <w:rFonts w:asciiTheme="minorHAnsi" w:hAnsiTheme="minorHAnsi" w:cstheme="minorHAnsi"/>
          <w:szCs w:val="22"/>
        </w:rPr>
        <w:t xml:space="preserve">for </w:t>
      </w:r>
      <w:r w:rsidRPr="00476F89">
        <w:rPr>
          <w:rFonts w:asciiTheme="minorHAnsi" w:hAnsiTheme="minorHAnsi" w:cstheme="minorHAnsi"/>
          <w:szCs w:val="22"/>
        </w:rPr>
        <w:t>20</w:t>
      </w:r>
      <w:r w:rsidRPr="00476F89">
        <w:rPr>
          <w:rFonts w:asciiTheme="minorHAnsi" w:eastAsiaTheme="minorEastAsia" w:hAnsiTheme="minorHAnsi" w:cstheme="minorHAnsi"/>
          <w:szCs w:val="22"/>
        </w:rPr>
        <w:t>27</w:t>
      </w:r>
      <w:r w:rsidR="003B61E7" w:rsidRPr="00476F89">
        <w:rPr>
          <w:rFonts w:asciiTheme="minorHAnsi" w:hAnsiTheme="minorHAnsi" w:cstheme="minorHAnsi"/>
          <w:szCs w:val="22"/>
        </w:rPr>
        <w:t>-</w:t>
      </w:r>
      <w:r w:rsidRPr="00476F89">
        <w:rPr>
          <w:rFonts w:asciiTheme="minorHAnsi" w:hAnsiTheme="minorHAnsi" w:cstheme="minorHAnsi"/>
          <w:szCs w:val="22"/>
        </w:rPr>
        <w:t>2028</w:t>
      </w:r>
      <w:r w:rsidRPr="00476F89">
        <w:rPr>
          <w:rFonts w:asciiTheme="minorHAnsi" w:eastAsiaTheme="minorEastAsia" w:hAnsiTheme="minorHAnsi" w:cstheme="minorHAnsi"/>
          <w:szCs w:val="22"/>
        </w:rPr>
        <w:t xml:space="preserve"> </w:t>
      </w:r>
      <w:r w:rsidR="008943BA" w:rsidRPr="00476F89">
        <w:rPr>
          <w:rFonts w:asciiTheme="minorHAnsi" w:eastAsiaTheme="minorEastAsia" w:hAnsiTheme="minorHAnsi" w:cstheme="minorHAnsi"/>
          <w:szCs w:val="22"/>
        </w:rPr>
        <w:t xml:space="preserve">for the Commission’s </w:t>
      </w:r>
      <w:r w:rsidR="00154B66" w:rsidRPr="00476F89">
        <w:rPr>
          <w:rFonts w:asciiTheme="minorHAnsi" w:eastAsiaTheme="minorEastAsia" w:hAnsiTheme="minorHAnsi" w:cstheme="minorHAnsi"/>
          <w:szCs w:val="22"/>
        </w:rPr>
        <w:t xml:space="preserve">consideration and </w:t>
      </w:r>
      <w:r w:rsidR="008943BA" w:rsidRPr="00476F89">
        <w:rPr>
          <w:rFonts w:asciiTheme="minorHAnsi" w:eastAsiaTheme="minorEastAsia" w:hAnsiTheme="minorHAnsi" w:cstheme="minorHAnsi"/>
          <w:szCs w:val="22"/>
        </w:rPr>
        <w:t>endorsement</w:t>
      </w:r>
      <w:r w:rsidR="007A5942" w:rsidRPr="00476F89">
        <w:rPr>
          <w:rFonts w:asciiTheme="minorHAnsi" w:hAnsiTheme="minorHAnsi" w:cstheme="minorHAnsi"/>
          <w:szCs w:val="22"/>
        </w:rPr>
        <w:t>.</w:t>
      </w:r>
      <w:r w:rsidR="00720BEA" w:rsidRPr="00476F89">
        <w:rPr>
          <w:rFonts w:asciiTheme="minorHAnsi" w:eastAsiaTheme="minorEastAsia" w:hAnsiTheme="minorHAnsi" w:cstheme="minorHAnsi"/>
          <w:szCs w:val="22"/>
        </w:rPr>
        <w:t xml:space="preserve"> </w:t>
      </w:r>
      <w:r w:rsidR="00EB3EDD" w:rsidRPr="00476F89">
        <w:rPr>
          <w:rFonts w:asciiTheme="minorHAnsi" w:eastAsiaTheme="minorEastAsia" w:hAnsiTheme="minorHAnsi" w:cstheme="minorHAnsi"/>
          <w:szCs w:val="22"/>
        </w:rPr>
        <w:t>A</w:t>
      </w:r>
      <w:r w:rsidR="006C6D8D" w:rsidRPr="00476F89">
        <w:rPr>
          <w:rFonts w:asciiTheme="minorHAnsi" w:eastAsiaTheme="minorEastAsia" w:hAnsiTheme="minorHAnsi" w:cstheme="minorHAnsi"/>
          <w:szCs w:val="22"/>
        </w:rPr>
        <w:t xml:space="preserve">ll </w:t>
      </w:r>
      <w:r w:rsidR="004A687F" w:rsidRPr="00476F89">
        <w:rPr>
          <w:rFonts w:asciiTheme="minorHAnsi" w:eastAsiaTheme="minorEastAsia" w:hAnsiTheme="minorHAnsi" w:cstheme="minorHAnsi"/>
          <w:szCs w:val="22"/>
        </w:rPr>
        <w:t xml:space="preserve">project proposers </w:t>
      </w:r>
      <w:r w:rsidR="006C6D8D" w:rsidRPr="00476F89">
        <w:rPr>
          <w:rFonts w:asciiTheme="minorHAnsi" w:eastAsiaTheme="minorEastAsia" w:hAnsiTheme="minorHAnsi" w:cstheme="minorHAnsi"/>
          <w:szCs w:val="22"/>
        </w:rPr>
        <w:t xml:space="preserve">will submit </w:t>
      </w:r>
      <w:r w:rsidR="00EB3EDD" w:rsidRPr="00476F89">
        <w:rPr>
          <w:rFonts w:asciiTheme="minorHAnsi" w:eastAsiaTheme="minorEastAsia" w:hAnsiTheme="minorHAnsi" w:cstheme="minorHAnsi"/>
          <w:szCs w:val="22"/>
        </w:rPr>
        <w:t xml:space="preserve">their proposals with </w:t>
      </w:r>
      <w:r w:rsidR="004A687F" w:rsidRPr="00476F89">
        <w:rPr>
          <w:rFonts w:asciiTheme="minorHAnsi" w:eastAsiaTheme="minorEastAsia" w:hAnsiTheme="minorHAnsi" w:cstheme="minorHAnsi"/>
          <w:szCs w:val="22"/>
        </w:rPr>
        <w:t>detailed terms of reference</w:t>
      </w:r>
      <w:r w:rsidR="00B3360B" w:rsidRPr="00476F89">
        <w:rPr>
          <w:rFonts w:asciiTheme="minorHAnsi" w:eastAsiaTheme="minorEastAsia" w:hAnsiTheme="minorHAnsi" w:cstheme="minorHAnsi"/>
          <w:szCs w:val="22"/>
        </w:rPr>
        <w:t>,</w:t>
      </w:r>
      <w:r w:rsidR="00EB3EDD" w:rsidRPr="00476F89">
        <w:rPr>
          <w:rFonts w:asciiTheme="minorHAnsi" w:eastAsiaTheme="minorEastAsia" w:hAnsiTheme="minorHAnsi" w:cstheme="minorHAnsi"/>
          <w:szCs w:val="22"/>
        </w:rPr>
        <w:t xml:space="preserve"> including objectives, rationale, assumptions, scope of work, data requirements (public or non-public domain data),</w:t>
      </w:r>
      <w:r w:rsidR="005F1A08" w:rsidRPr="00476F89">
        <w:rPr>
          <w:rFonts w:asciiTheme="minorHAnsi" w:eastAsiaTheme="minorEastAsia" w:hAnsiTheme="minorHAnsi" w:cstheme="minorHAnsi"/>
          <w:szCs w:val="22"/>
        </w:rPr>
        <w:t xml:space="preserve"> </w:t>
      </w:r>
      <w:r w:rsidR="00EB3EDD" w:rsidRPr="00476F89">
        <w:rPr>
          <w:rFonts w:asciiTheme="minorHAnsi" w:eastAsiaTheme="minorEastAsia" w:hAnsiTheme="minorHAnsi" w:cstheme="minorHAnsi"/>
          <w:szCs w:val="22"/>
        </w:rPr>
        <w:t>time frame, budget</w:t>
      </w:r>
      <w:r w:rsidR="00BE1EF1" w:rsidRPr="00476F89">
        <w:rPr>
          <w:rFonts w:asciiTheme="minorHAnsi" w:eastAsiaTheme="minorEastAsia" w:hAnsiTheme="minorHAnsi" w:cstheme="minorHAnsi"/>
          <w:szCs w:val="22"/>
        </w:rPr>
        <w:t>,</w:t>
      </w:r>
      <w:r w:rsidR="00EB3EDD" w:rsidRPr="00476F89">
        <w:rPr>
          <w:rFonts w:asciiTheme="minorHAnsi" w:eastAsiaTheme="minorEastAsia" w:hAnsiTheme="minorHAnsi" w:cstheme="minorHAnsi"/>
          <w:szCs w:val="22"/>
        </w:rPr>
        <w:t xml:space="preserve"> and references for SC’s review and ranking priorities. </w:t>
      </w:r>
    </w:p>
    <w:p w14:paraId="03A36779" w14:textId="77777777" w:rsidR="00486997" w:rsidRPr="00476F89" w:rsidRDefault="00486997"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6ED8E30E" w14:textId="1B79640C" w:rsidR="00FB6596" w:rsidRPr="00476F89" w:rsidRDefault="00FB731A"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eastAsiaTheme="minorEastAsia" w:hAnsiTheme="minorHAnsi" w:cstheme="minorHAnsi"/>
          <w:szCs w:val="22"/>
        </w:rPr>
        <w:t xml:space="preserve">SC21 </w:t>
      </w:r>
      <w:r w:rsidR="00FB6596" w:rsidRPr="00476F89">
        <w:rPr>
          <w:rFonts w:asciiTheme="minorHAnsi" w:eastAsiaTheme="minorEastAsia" w:hAnsiTheme="minorHAnsi" w:cstheme="minorHAnsi"/>
          <w:szCs w:val="22"/>
        </w:rPr>
        <w:t>will note</w:t>
      </w:r>
      <w:r w:rsidR="00E554ED" w:rsidRPr="00476F89">
        <w:rPr>
          <w:rFonts w:asciiTheme="minorHAnsi" w:eastAsiaTheme="minorEastAsia" w:hAnsiTheme="minorHAnsi" w:cstheme="minorHAnsi"/>
          <w:szCs w:val="22"/>
        </w:rPr>
        <w:t xml:space="preserve"> a recommendation from</w:t>
      </w:r>
      <w:r w:rsidR="00FB6596" w:rsidRPr="00476F89">
        <w:rPr>
          <w:rFonts w:asciiTheme="minorHAnsi" w:eastAsiaTheme="minorEastAsia" w:hAnsiTheme="minorHAnsi" w:cstheme="minorHAnsi"/>
          <w:szCs w:val="22"/>
        </w:rPr>
        <w:t xml:space="preserve"> the </w:t>
      </w:r>
      <w:r w:rsidR="00E554ED" w:rsidRPr="00476F89">
        <w:rPr>
          <w:rFonts w:asciiTheme="minorHAnsi" w:eastAsiaTheme="minorEastAsia" w:hAnsiTheme="minorHAnsi" w:cstheme="minorHAnsi"/>
          <w:szCs w:val="22"/>
        </w:rPr>
        <w:t xml:space="preserve">Finance and Administration Committee </w:t>
      </w:r>
      <w:r w:rsidR="00A51C48" w:rsidRPr="00476F89">
        <w:rPr>
          <w:rFonts w:asciiTheme="minorHAnsi" w:eastAsiaTheme="minorEastAsia" w:hAnsiTheme="minorHAnsi" w:cstheme="minorHAnsi"/>
          <w:szCs w:val="22"/>
        </w:rPr>
        <w:t xml:space="preserve">to the Commission (Para 71, FAC9 Summary Report) </w:t>
      </w:r>
      <w:r w:rsidR="00FB6596" w:rsidRPr="00476F89">
        <w:rPr>
          <w:rFonts w:asciiTheme="minorHAnsi" w:eastAsiaTheme="minorEastAsia" w:hAnsiTheme="minorHAnsi" w:cstheme="minorHAnsi"/>
          <w:szCs w:val="22"/>
        </w:rPr>
        <w:t xml:space="preserve">that </w:t>
      </w:r>
      <w:r w:rsidR="00CD4C32" w:rsidRPr="00476F89">
        <w:rPr>
          <w:rFonts w:asciiTheme="minorHAnsi" w:eastAsiaTheme="minorEastAsia" w:hAnsiTheme="minorHAnsi" w:cstheme="minorHAnsi"/>
          <w:szCs w:val="22"/>
        </w:rPr>
        <w:t>“</w:t>
      </w:r>
      <w:r w:rsidR="00FB6596" w:rsidRPr="00476F89">
        <w:rPr>
          <w:rFonts w:asciiTheme="minorHAnsi" w:hAnsiTheme="minorHAnsi" w:cstheme="minorHAnsi"/>
          <w:i/>
          <w:szCs w:val="22"/>
        </w:rPr>
        <w:t>WCPFC12 task SC with carefully considering proposed scientific projects in the context of the indicative budget agreed for the coming year</w:t>
      </w:r>
      <w:r w:rsidR="00FB6596" w:rsidRPr="00476F89">
        <w:rPr>
          <w:rFonts w:asciiTheme="minorHAnsi" w:eastAsiaTheme="minorEastAsia" w:hAnsiTheme="minorHAnsi" w:cstheme="minorHAnsi"/>
          <w:i/>
          <w:szCs w:val="22"/>
        </w:rPr>
        <w:t>.</w:t>
      </w:r>
      <w:r w:rsidR="00CD4C32" w:rsidRPr="00476F89">
        <w:rPr>
          <w:rFonts w:asciiTheme="minorHAnsi" w:eastAsiaTheme="minorEastAsia" w:hAnsiTheme="minorHAnsi" w:cstheme="minorHAnsi"/>
          <w:szCs w:val="22"/>
        </w:rPr>
        <w:t>”</w:t>
      </w:r>
    </w:p>
    <w:p w14:paraId="2F53F96D" w14:textId="77777777" w:rsidR="00127D8E" w:rsidRPr="00476F89" w:rsidRDefault="00127D8E"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12457B8A" w14:textId="77777777" w:rsidR="00AD4B81" w:rsidRDefault="00AD4B81"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01DF5EE7" w14:textId="77777777" w:rsidR="000E11C6" w:rsidRDefault="000E11C6"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2F4D4FE7" w14:textId="77777777" w:rsidR="000E11C6" w:rsidRPr="00476F89" w:rsidRDefault="000E11C6"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43949261" w14:textId="7777777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ADMINISTRATIVE MATTERS</w:t>
      </w:r>
    </w:p>
    <w:p w14:paraId="35C06D87" w14:textId="77777777" w:rsidR="006A1F5B" w:rsidRPr="00476F89" w:rsidRDefault="006A1F5B" w:rsidP="002E236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Cs w:val="22"/>
        </w:rPr>
      </w:pPr>
    </w:p>
    <w:p w14:paraId="3236A92A" w14:textId="77777777" w:rsidR="006A1F5B" w:rsidRPr="00476F89" w:rsidRDefault="006A1F5B" w:rsidP="002E236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Cs w:val="22"/>
        </w:rPr>
      </w:pPr>
    </w:p>
    <w:p w14:paraId="760470EB" w14:textId="77777777" w:rsidR="006A1F5B" w:rsidRPr="00476F89" w:rsidRDefault="006A1F5B" w:rsidP="002E236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Cs w:val="22"/>
        </w:rPr>
      </w:pPr>
    </w:p>
    <w:p w14:paraId="236CDE36" w14:textId="77777777" w:rsidR="006A1F5B" w:rsidRPr="00476F89" w:rsidRDefault="006A1F5B" w:rsidP="002E236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Cs w:val="22"/>
        </w:rPr>
      </w:pPr>
    </w:p>
    <w:p w14:paraId="22957464" w14:textId="77777777" w:rsidR="00B64775" w:rsidRPr="00476F89" w:rsidRDefault="00B64775" w:rsidP="002E236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Cs w:val="22"/>
        </w:rPr>
      </w:pPr>
    </w:p>
    <w:p w14:paraId="5A9EF1B3" w14:textId="77777777" w:rsidR="00FF7FA4" w:rsidRPr="00476F89" w:rsidRDefault="00FF7FA4" w:rsidP="002E236C">
      <w:pPr>
        <w:widowControl w:val="0"/>
        <w:tabs>
          <w:tab w:val="num" w:pos="567"/>
        </w:tabs>
        <w:kinsoku w:val="0"/>
        <w:overflowPunct w:val="0"/>
        <w:autoSpaceDE w:val="0"/>
        <w:autoSpaceDN w:val="0"/>
        <w:adjustRightInd w:val="0"/>
        <w:snapToGrid w:val="0"/>
        <w:ind w:left="720"/>
        <w:jc w:val="both"/>
        <w:rPr>
          <w:rFonts w:asciiTheme="minorHAnsi" w:hAnsiTheme="minorHAnsi" w:cstheme="minorHAnsi"/>
          <w:szCs w:val="22"/>
          <w:lang w:eastAsia="ja-JP"/>
        </w:rPr>
      </w:pPr>
    </w:p>
    <w:p w14:paraId="1EAB43E9" w14:textId="77777777" w:rsidR="00A83306" w:rsidRPr="00476F89" w:rsidRDefault="00A83306" w:rsidP="002E236C">
      <w:pPr>
        <w:widowControl w:val="0"/>
        <w:numPr>
          <w:ilvl w:val="1"/>
          <w:numId w:val="7"/>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lastRenderedPageBreak/>
        <w:t>Future operation of the Scientific Committee</w:t>
      </w:r>
      <w:r w:rsidR="00AC4C8D" w:rsidRPr="00476F89">
        <w:rPr>
          <w:rFonts w:asciiTheme="minorHAnsi" w:hAnsiTheme="minorHAnsi" w:cstheme="minorHAnsi"/>
          <w:b/>
          <w:szCs w:val="22"/>
        </w:rPr>
        <w:t xml:space="preserve"> </w:t>
      </w:r>
    </w:p>
    <w:p w14:paraId="76C0EA51"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3A31172B" w14:textId="01899E50" w:rsidR="003E653C" w:rsidRPr="00476F89" w:rsidRDefault="003E653C" w:rsidP="002E236C">
      <w:pPr>
        <w:pStyle w:val="ListParagraph"/>
        <w:widowControl w:val="0"/>
        <w:numPr>
          <w:ilvl w:val="2"/>
          <w:numId w:val="93"/>
        </w:numPr>
        <w:kinsoku w:val="0"/>
        <w:overflowPunct w:val="0"/>
        <w:autoSpaceDE w:val="0"/>
        <w:autoSpaceDN w:val="0"/>
        <w:adjustRightInd w:val="0"/>
        <w:snapToGrid w:val="0"/>
        <w:ind w:left="720"/>
        <w:jc w:val="both"/>
        <w:rPr>
          <w:rFonts w:asciiTheme="minorHAnsi" w:hAnsiTheme="minorHAnsi" w:cstheme="minorHAnsi"/>
          <w:szCs w:val="22"/>
        </w:rPr>
      </w:pPr>
      <w:r w:rsidRPr="00476F89">
        <w:rPr>
          <w:rStyle w:val="Strong"/>
          <w:rFonts w:asciiTheme="minorHAnsi" w:hAnsiTheme="minorHAnsi" w:cstheme="minorHAnsi"/>
          <w:szCs w:val="22"/>
        </w:rPr>
        <w:t xml:space="preserve">Guidelines and </w:t>
      </w:r>
      <w:r w:rsidRPr="00476F89">
        <w:rPr>
          <w:rStyle w:val="Strong"/>
          <w:rFonts w:asciiTheme="minorHAnsi" w:eastAsiaTheme="minorEastAsia" w:hAnsiTheme="minorHAnsi" w:cstheme="minorHAnsi"/>
          <w:szCs w:val="22"/>
        </w:rPr>
        <w:t>p</w:t>
      </w:r>
      <w:r w:rsidRPr="00476F89">
        <w:rPr>
          <w:rStyle w:val="Strong"/>
          <w:rFonts w:asciiTheme="minorHAnsi" w:hAnsiTheme="minorHAnsi" w:cstheme="minorHAnsi"/>
          <w:szCs w:val="22"/>
        </w:rPr>
        <w:t xml:space="preserve">rocess </w:t>
      </w:r>
      <w:r w:rsidRPr="00476F89">
        <w:rPr>
          <w:rStyle w:val="Strong"/>
          <w:rFonts w:asciiTheme="minorHAnsi" w:eastAsiaTheme="minorEastAsia" w:hAnsiTheme="minorHAnsi" w:cstheme="minorHAnsi"/>
          <w:szCs w:val="22"/>
        </w:rPr>
        <w:t>i</w:t>
      </w:r>
      <w:r w:rsidRPr="00476F89">
        <w:rPr>
          <w:rStyle w:val="Strong"/>
          <w:rFonts w:asciiTheme="minorHAnsi" w:hAnsiTheme="minorHAnsi" w:cstheme="minorHAnsi"/>
          <w:szCs w:val="22"/>
        </w:rPr>
        <w:t>mprovements</w:t>
      </w:r>
    </w:p>
    <w:p w14:paraId="2F83A6C0" w14:textId="77777777" w:rsidR="00AD4B81" w:rsidRPr="00476F89" w:rsidRDefault="00AD4B81" w:rsidP="002E236C">
      <w:pPr>
        <w:adjustRightInd w:val="0"/>
        <w:snapToGrid w:val="0"/>
        <w:ind w:left="720"/>
        <w:jc w:val="both"/>
        <w:rPr>
          <w:rFonts w:asciiTheme="minorHAnsi" w:hAnsiTheme="minorHAnsi" w:cstheme="minorHAnsi"/>
          <w:szCs w:val="22"/>
        </w:rPr>
      </w:pPr>
    </w:p>
    <w:p w14:paraId="2E4DBD70" w14:textId="407ADB5A" w:rsidR="003E653C" w:rsidRPr="00476F89" w:rsidRDefault="003E653C" w:rsidP="002E236C">
      <w:pPr>
        <w:adjustRightInd w:val="0"/>
        <w:snapToGrid w:val="0"/>
        <w:ind w:left="720"/>
        <w:jc w:val="both"/>
        <w:rPr>
          <w:rFonts w:asciiTheme="minorHAnsi" w:eastAsiaTheme="minorEastAsia" w:hAnsiTheme="minorHAnsi" w:cstheme="minorHAnsi"/>
          <w:b/>
          <w:bCs/>
          <w:szCs w:val="22"/>
        </w:rPr>
      </w:pPr>
      <w:r w:rsidRPr="00476F89">
        <w:rPr>
          <w:rFonts w:asciiTheme="minorHAnsi" w:hAnsiTheme="minorHAnsi" w:cstheme="minorHAnsi"/>
          <w:szCs w:val="22"/>
        </w:rPr>
        <w:t>The SC will review</w:t>
      </w:r>
      <w:r w:rsidRPr="00476F89">
        <w:rPr>
          <w:rFonts w:asciiTheme="minorHAnsi" w:eastAsiaTheme="minorEastAsia" w:hAnsiTheme="minorHAnsi" w:cstheme="minorHAnsi"/>
          <w:szCs w:val="22"/>
        </w:rPr>
        <w:t xml:space="preserve"> and adopt</w:t>
      </w:r>
      <w:r w:rsidRPr="00476F89">
        <w:rPr>
          <w:rFonts w:asciiTheme="minorHAnsi" w:hAnsiTheme="minorHAnsi" w:cstheme="minorHAnsi"/>
          <w:szCs w:val="22"/>
        </w:rPr>
        <w:t xml:space="preserve"> the consolidated </w:t>
      </w:r>
      <w:r w:rsidRPr="00476F89">
        <w:rPr>
          <w:rFonts w:asciiTheme="minorHAnsi" w:hAnsiTheme="minorHAnsi" w:cstheme="minorHAnsi"/>
          <w:i/>
          <w:iCs/>
          <w:szCs w:val="22"/>
        </w:rPr>
        <w:t xml:space="preserve">Guidelines for Paper Submission and </w:t>
      </w:r>
      <w:r w:rsidRPr="00476F89">
        <w:rPr>
          <w:rFonts w:asciiTheme="minorHAnsi" w:eastAsiaTheme="minorEastAsia" w:hAnsiTheme="minorHAnsi" w:cstheme="minorHAnsi"/>
          <w:i/>
          <w:iCs/>
          <w:szCs w:val="22"/>
        </w:rPr>
        <w:t xml:space="preserve">Overall </w:t>
      </w:r>
      <w:r w:rsidRPr="00476F89">
        <w:rPr>
          <w:rFonts w:asciiTheme="minorHAnsi" w:hAnsiTheme="minorHAnsi" w:cstheme="minorHAnsi"/>
          <w:i/>
          <w:iCs/>
          <w:szCs w:val="22"/>
        </w:rPr>
        <w:t>Operations of the S</w:t>
      </w:r>
      <w:r w:rsidRPr="00476F89">
        <w:rPr>
          <w:rFonts w:asciiTheme="minorHAnsi" w:eastAsiaTheme="minorEastAsia" w:hAnsiTheme="minorHAnsi" w:cstheme="minorHAnsi"/>
          <w:i/>
          <w:iCs/>
          <w:szCs w:val="22"/>
        </w:rPr>
        <w:t xml:space="preserve">cientific </w:t>
      </w:r>
      <w:r w:rsidR="00AD4B81" w:rsidRPr="00476F89">
        <w:rPr>
          <w:rFonts w:asciiTheme="minorHAnsi" w:hAnsiTheme="minorHAnsi" w:cstheme="minorHAnsi"/>
          <w:i/>
          <w:iCs/>
          <w:szCs w:val="22"/>
        </w:rPr>
        <w:t>C</w:t>
      </w:r>
      <w:r w:rsidR="00AD4B81" w:rsidRPr="00476F89">
        <w:rPr>
          <w:rFonts w:asciiTheme="minorHAnsi" w:eastAsiaTheme="minorEastAsia" w:hAnsiTheme="minorHAnsi" w:cstheme="minorHAnsi"/>
          <w:i/>
          <w:iCs/>
          <w:szCs w:val="22"/>
        </w:rPr>
        <w:t>ommittee</w:t>
      </w:r>
      <w:r w:rsidRPr="00476F89">
        <w:rPr>
          <w:rFonts w:asciiTheme="minorHAnsi" w:eastAsiaTheme="minorEastAsia" w:hAnsiTheme="minorHAnsi" w:cstheme="minorHAnsi"/>
          <w:szCs w:val="22"/>
        </w:rPr>
        <w:t xml:space="preserve">, which combined </w:t>
      </w:r>
      <w:r w:rsidRPr="00476F89">
        <w:rPr>
          <w:rFonts w:asciiTheme="minorHAnsi" w:hAnsiTheme="minorHAnsi" w:cstheme="minorHAnsi"/>
          <w:szCs w:val="22"/>
        </w:rPr>
        <w:t xml:space="preserve">guidance on the </w:t>
      </w:r>
      <w:r w:rsidRPr="00476F89">
        <w:rPr>
          <w:rFonts w:asciiTheme="minorHAnsi" w:eastAsiaTheme="minorEastAsia" w:hAnsiTheme="minorHAnsi" w:cstheme="minorHAnsi"/>
          <w:szCs w:val="22"/>
        </w:rPr>
        <w:t xml:space="preserve">SC paper </w:t>
      </w:r>
      <w:r w:rsidRPr="00476F89">
        <w:rPr>
          <w:rFonts w:asciiTheme="minorHAnsi" w:hAnsiTheme="minorHAnsi" w:cstheme="minorHAnsi"/>
          <w:szCs w:val="22"/>
        </w:rPr>
        <w:t>submission</w:t>
      </w:r>
      <w:r w:rsidRPr="00476F89">
        <w:rPr>
          <w:rFonts w:asciiTheme="minorHAnsi" w:eastAsiaTheme="minorEastAsia" w:hAnsiTheme="minorHAnsi" w:cstheme="minorHAnsi"/>
          <w:szCs w:val="22"/>
        </w:rPr>
        <w:t xml:space="preserve"> via website and criteria for acceptance and type of papers</w:t>
      </w:r>
      <w:r w:rsidRPr="00476F89">
        <w:rPr>
          <w:rFonts w:asciiTheme="minorHAnsi" w:hAnsiTheme="minorHAnsi" w:cstheme="minorHAnsi"/>
          <w:szCs w:val="22"/>
        </w:rPr>
        <w:t xml:space="preserve">, the </w:t>
      </w:r>
      <w:r w:rsidRPr="00476F89">
        <w:rPr>
          <w:rFonts w:asciiTheme="minorHAnsi" w:eastAsiaTheme="minorEastAsia" w:hAnsiTheme="minorHAnsi" w:cstheme="minorHAnsi"/>
          <w:szCs w:val="22"/>
        </w:rPr>
        <w:t xml:space="preserve">updated </w:t>
      </w:r>
      <w:r w:rsidRPr="00476F89">
        <w:rPr>
          <w:rFonts w:asciiTheme="minorHAnsi" w:hAnsiTheme="minorHAnsi" w:cstheme="minorHAnsi"/>
          <w:szCs w:val="22"/>
        </w:rPr>
        <w:t>template for project proposals</w:t>
      </w:r>
      <w:r w:rsidRPr="00476F89">
        <w:rPr>
          <w:rFonts w:asciiTheme="minorHAnsi" w:eastAsiaTheme="minorEastAsia" w:hAnsiTheme="minorHAnsi" w:cstheme="minorHAnsi"/>
          <w:szCs w:val="22"/>
        </w:rPr>
        <w:t xml:space="preserve"> to SC,</w:t>
      </w:r>
      <w:r w:rsidRPr="00476F89">
        <w:rPr>
          <w:rFonts w:asciiTheme="minorHAnsi" w:hAnsiTheme="minorHAnsi" w:cstheme="minorHAnsi"/>
          <w:szCs w:val="22"/>
        </w:rPr>
        <w:t xml:space="preserve"> and the updated guidelines for the SC Chair and Theme Convenors</w:t>
      </w:r>
      <w:r w:rsidRPr="00476F89">
        <w:rPr>
          <w:rFonts w:asciiTheme="minorHAnsi" w:eastAsiaTheme="minorEastAsia" w:hAnsiTheme="minorHAnsi" w:cstheme="minorHAnsi"/>
          <w:szCs w:val="22"/>
        </w:rPr>
        <w:t>. Once adopted, this document will be placed under WCPFC’s Key Documents site (para 772, SC20 Summary Report)</w:t>
      </w:r>
      <w:r w:rsidRPr="00476F89">
        <w:rPr>
          <w:rFonts w:asciiTheme="minorHAnsi" w:eastAsiaTheme="minorEastAsia" w:hAnsiTheme="minorHAnsi" w:cstheme="minorHAnsi"/>
          <w:b/>
          <w:bCs/>
          <w:szCs w:val="22"/>
        </w:rPr>
        <w:t xml:space="preserve">. </w:t>
      </w:r>
    </w:p>
    <w:p w14:paraId="7CE7D824" w14:textId="77777777" w:rsidR="00AD4B81" w:rsidRPr="00476F89" w:rsidRDefault="00AD4B81" w:rsidP="002E236C">
      <w:pPr>
        <w:adjustRightInd w:val="0"/>
        <w:snapToGrid w:val="0"/>
        <w:ind w:left="720"/>
        <w:jc w:val="both"/>
        <w:rPr>
          <w:rFonts w:asciiTheme="minorHAnsi" w:eastAsiaTheme="minorEastAsia" w:hAnsiTheme="minorHAnsi" w:cstheme="minorHAnsi"/>
          <w:szCs w:val="22"/>
        </w:rPr>
      </w:pPr>
    </w:p>
    <w:p w14:paraId="53C91232" w14:textId="77777777" w:rsidR="003E653C" w:rsidRPr="00476F89" w:rsidRDefault="003E653C" w:rsidP="002E236C">
      <w:pPr>
        <w:pStyle w:val="ListParagraph"/>
        <w:widowControl w:val="0"/>
        <w:numPr>
          <w:ilvl w:val="2"/>
          <w:numId w:val="93"/>
        </w:numPr>
        <w:kinsoku w:val="0"/>
        <w:overflowPunct w:val="0"/>
        <w:autoSpaceDE w:val="0"/>
        <w:autoSpaceDN w:val="0"/>
        <w:adjustRightInd w:val="0"/>
        <w:snapToGrid w:val="0"/>
        <w:ind w:left="720"/>
        <w:jc w:val="both"/>
        <w:rPr>
          <w:rStyle w:val="Strong"/>
          <w:rFonts w:asciiTheme="minorHAnsi" w:hAnsiTheme="minorHAnsi" w:cstheme="minorHAnsi"/>
          <w:b w:val="0"/>
          <w:bCs w:val="0"/>
          <w:szCs w:val="22"/>
        </w:rPr>
      </w:pPr>
      <w:r w:rsidRPr="00476F89">
        <w:rPr>
          <w:rStyle w:val="Strong"/>
          <w:rFonts w:asciiTheme="minorHAnsi" w:eastAsiaTheme="minorEastAsia" w:hAnsiTheme="minorHAnsi" w:cstheme="minorHAnsi"/>
          <w:szCs w:val="22"/>
        </w:rPr>
        <w:t xml:space="preserve">Policy of </w:t>
      </w:r>
      <w:r w:rsidRPr="00476F89">
        <w:rPr>
          <w:rStyle w:val="Strong"/>
          <w:rFonts w:asciiTheme="minorHAnsi" w:hAnsiTheme="minorHAnsi" w:cstheme="minorHAnsi"/>
          <w:szCs w:val="22"/>
        </w:rPr>
        <w:t xml:space="preserve">SC </w:t>
      </w:r>
      <w:r w:rsidRPr="00476F89">
        <w:rPr>
          <w:rStyle w:val="Strong"/>
          <w:rFonts w:asciiTheme="minorHAnsi" w:eastAsiaTheme="minorEastAsia" w:hAnsiTheme="minorHAnsi" w:cstheme="minorHAnsi"/>
          <w:szCs w:val="22"/>
        </w:rPr>
        <w:t>m</w:t>
      </w:r>
      <w:r w:rsidRPr="00476F89">
        <w:rPr>
          <w:rStyle w:val="Strong"/>
          <w:rFonts w:asciiTheme="minorHAnsi" w:hAnsiTheme="minorHAnsi" w:cstheme="minorHAnsi"/>
          <w:szCs w:val="22"/>
        </w:rPr>
        <w:t xml:space="preserve">eeting </w:t>
      </w:r>
      <w:r w:rsidRPr="00476F89">
        <w:rPr>
          <w:rStyle w:val="Strong"/>
          <w:rFonts w:asciiTheme="minorHAnsi" w:eastAsiaTheme="minorEastAsia" w:hAnsiTheme="minorHAnsi" w:cstheme="minorHAnsi"/>
          <w:szCs w:val="22"/>
        </w:rPr>
        <w:t>d</w:t>
      </w:r>
      <w:r w:rsidRPr="00476F89">
        <w:rPr>
          <w:rStyle w:val="Strong"/>
          <w:rFonts w:asciiTheme="minorHAnsi" w:hAnsiTheme="minorHAnsi" w:cstheme="minorHAnsi"/>
          <w:szCs w:val="22"/>
        </w:rPr>
        <w:t xml:space="preserve">uration </w:t>
      </w:r>
    </w:p>
    <w:p w14:paraId="02CF3080" w14:textId="77777777" w:rsidR="00AD4B81" w:rsidRPr="00476F89" w:rsidRDefault="00AD4B81" w:rsidP="002E236C">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2F934D2A" w14:textId="2513C73D" w:rsidR="003E653C" w:rsidRPr="00476F89" w:rsidRDefault="003E653C" w:rsidP="002E236C">
      <w:pPr>
        <w:pStyle w:val="ListParagraph"/>
        <w:widowControl w:val="0"/>
        <w:kinsoku w:val="0"/>
        <w:overflowPunct w:val="0"/>
        <w:autoSpaceDE w:val="0"/>
        <w:autoSpaceDN w:val="0"/>
        <w:adjustRightInd w:val="0"/>
        <w:snapToGrid w:val="0"/>
        <w:jc w:val="both"/>
        <w:rPr>
          <w:rFonts w:asciiTheme="minorHAnsi" w:hAnsiTheme="minorHAnsi" w:cstheme="minorHAnsi"/>
          <w:szCs w:val="22"/>
        </w:rPr>
      </w:pPr>
      <w:r w:rsidRPr="00476F89">
        <w:rPr>
          <w:rFonts w:asciiTheme="minorHAnsi" w:hAnsiTheme="minorHAnsi" w:cstheme="minorHAnsi"/>
          <w:szCs w:val="22"/>
        </w:rPr>
        <w:t xml:space="preserve">SC21 will </w:t>
      </w:r>
      <w:r w:rsidRPr="00476F89">
        <w:rPr>
          <w:rFonts w:asciiTheme="minorHAnsi" w:eastAsiaTheme="minorEastAsia" w:hAnsiTheme="minorHAnsi" w:cstheme="minorHAnsi"/>
          <w:szCs w:val="22"/>
        </w:rPr>
        <w:t xml:space="preserve">consider </w:t>
      </w:r>
      <w:r w:rsidRPr="00476F89">
        <w:rPr>
          <w:rFonts w:asciiTheme="minorHAnsi" w:hAnsiTheme="minorHAnsi" w:cstheme="minorHAnsi"/>
          <w:szCs w:val="22"/>
        </w:rPr>
        <w:t xml:space="preserve">the length </w:t>
      </w:r>
      <w:r w:rsidRPr="00476F89">
        <w:rPr>
          <w:rFonts w:asciiTheme="minorHAnsi" w:eastAsiaTheme="minorEastAsia" w:hAnsiTheme="minorHAnsi" w:cstheme="minorHAnsi"/>
          <w:szCs w:val="22"/>
        </w:rPr>
        <w:t>of</w:t>
      </w:r>
      <w:r w:rsidRPr="00476F89">
        <w:rPr>
          <w:rFonts w:asciiTheme="minorHAnsi" w:hAnsiTheme="minorHAnsi" w:cstheme="minorHAnsi"/>
          <w:szCs w:val="22"/>
        </w:rPr>
        <w:t xml:space="preserve"> the current SC meeting</w:t>
      </w:r>
      <w:r w:rsidRPr="00476F89">
        <w:rPr>
          <w:rFonts w:asciiTheme="minorHAnsi" w:eastAsiaTheme="minorEastAsia" w:hAnsiTheme="minorHAnsi" w:cstheme="minorHAnsi"/>
          <w:szCs w:val="22"/>
        </w:rPr>
        <w:t>s and recommend any consistent policy, if available, for future meetings, including the improved meeting structure with efficient thematic scheduling</w:t>
      </w:r>
      <w:r w:rsidRPr="00476F89">
        <w:rPr>
          <w:rFonts w:asciiTheme="minorHAnsi" w:hAnsiTheme="minorHAnsi" w:cstheme="minorHAnsi"/>
          <w:szCs w:val="22"/>
        </w:rPr>
        <w:t>.</w:t>
      </w:r>
    </w:p>
    <w:p w14:paraId="2E889BA1" w14:textId="77777777" w:rsidR="00AD4B81" w:rsidRPr="00476F89" w:rsidRDefault="00AD4B81" w:rsidP="002E236C">
      <w:pPr>
        <w:pStyle w:val="ListParagraph"/>
        <w:widowControl w:val="0"/>
        <w:kinsoku w:val="0"/>
        <w:overflowPunct w:val="0"/>
        <w:autoSpaceDE w:val="0"/>
        <w:autoSpaceDN w:val="0"/>
        <w:adjustRightInd w:val="0"/>
        <w:snapToGrid w:val="0"/>
        <w:jc w:val="both"/>
        <w:rPr>
          <w:rFonts w:asciiTheme="minorHAnsi" w:hAnsiTheme="minorHAnsi" w:cstheme="minorHAnsi"/>
          <w:szCs w:val="22"/>
        </w:rPr>
      </w:pPr>
    </w:p>
    <w:p w14:paraId="01579A64" w14:textId="0240A8BA" w:rsidR="00C9286B" w:rsidRPr="00476F89" w:rsidRDefault="00C9286B" w:rsidP="002E236C">
      <w:pPr>
        <w:widowControl w:val="0"/>
        <w:numPr>
          <w:ilvl w:val="1"/>
          <w:numId w:val="7"/>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Election of </w:t>
      </w:r>
      <w:r w:rsidR="00BB5AB8" w:rsidRPr="00476F89">
        <w:rPr>
          <w:rFonts w:asciiTheme="minorHAnsi" w:hAnsiTheme="minorHAnsi" w:cstheme="minorHAnsi"/>
          <w:b/>
          <w:szCs w:val="22"/>
        </w:rPr>
        <w:t>Officers</w:t>
      </w:r>
      <w:r w:rsidRPr="00476F89">
        <w:rPr>
          <w:rFonts w:asciiTheme="minorHAnsi" w:hAnsiTheme="minorHAnsi" w:cstheme="minorHAnsi"/>
          <w:b/>
          <w:szCs w:val="22"/>
        </w:rPr>
        <w:t xml:space="preserve"> of the Scientific Committee</w:t>
      </w:r>
      <w:r w:rsidR="00EC2690" w:rsidRPr="00476F89">
        <w:rPr>
          <w:rFonts w:asciiTheme="minorHAnsi" w:hAnsiTheme="minorHAnsi" w:cstheme="minorHAnsi"/>
          <w:b/>
          <w:szCs w:val="22"/>
        </w:rPr>
        <w:t xml:space="preserve"> </w:t>
      </w:r>
    </w:p>
    <w:p w14:paraId="6D313490"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2EC2A3A0" w14:textId="767ABD1E" w:rsidR="00C9286B" w:rsidRPr="00476F89" w:rsidRDefault="00FB731A"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756C51" w:rsidRPr="00476F89">
        <w:rPr>
          <w:rFonts w:asciiTheme="minorHAnsi" w:hAnsiTheme="minorHAnsi" w:cstheme="minorHAnsi"/>
          <w:szCs w:val="22"/>
        </w:rPr>
        <w:t xml:space="preserve">will recommend </w:t>
      </w:r>
      <w:r w:rsidR="00EB3EDD" w:rsidRPr="00476F89">
        <w:rPr>
          <w:rFonts w:asciiTheme="minorHAnsi" w:hAnsiTheme="minorHAnsi" w:cstheme="minorHAnsi"/>
          <w:szCs w:val="22"/>
        </w:rPr>
        <w:t xml:space="preserve">a </w:t>
      </w:r>
      <w:r w:rsidR="00084892" w:rsidRPr="00476F89">
        <w:rPr>
          <w:rFonts w:asciiTheme="minorHAnsi" w:hAnsiTheme="minorHAnsi" w:cstheme="minorHAnsi"/>
          <w:szCs w:val="22"/>
        </w:rPr>
        <w:t xml:space="preserve">Scientific Committee </w:t>
      </w:r>
      <w:r w:rsidR="00615517" w:rsidRPr="00476F89">
        <w:rPr>
          <w:rFonts w:asciiTheme="minorHAnsi" w:eastAsiaTheme="minorEastAsia" w:hAnsiTheme="minorHAnsi" w:cstheme="minorHAnsi"/>
          <w:szCs w:val="22"/>
        </w:rPr>
        <w:t xml:space="preserve">Chair and </w:t>
      </w:r>
      <w:r w:rsidR="00EB3EDD" w:rsidRPr="00476F89">
        <w:rPr>
          <w:rFonts w:asciiTheme="minorHAnsi" w:hAnsiTheme="minorHAnsi" w:cstheme="minorHAnsi"/>
          <w:szCs w:val="22"/>
        </w:rPr>
        <w:t xml:space="preserve">Vice-Chair </w:t>
      </w:r>
      <w:r w:rsidR="00084892" w:rsidRPr="00476F89">
        <w:rPr>
          <w:rFonts w:asciiTheme="minorHAnsi" w:hAnsiTheme="minorHAnsi" w:cstheme="minorHAnsi"/>
          <w:szCs w:val="22"/>
        </w:rPr>
        <w:t xml:space="preserve">to the Commission for consideration at </w:t>
      </w:r>
      <w:r w:rsidRPr="00476F89">
        <w:rPr>
          <w:rFonts w:asciiTheme="minorHAnsi" w:hAnsiTheme="minorHAnsi" w:cstheme="minorHAnsi"/>
          <w:szCs w:val="22"/>
        </w:rPr>
        <w:t>WCPFC22</w:t>
      </w:r>
      <w:r w:rsidR="00084892" w:rsidRPr="00476F89">
        <w:rPr>
          <w:rFonts w:asciiTheme="minorHAnsi" w:hAnsiTheme="minorHAnsi" w:cstheme="minorHAnsi"/>
          <w:szCs w:val="22"/>
        </w:rPr>
        <w:t xml:space="preserve">. </w:t>
      </w:r>
    </w:p>
    <w:p w14:paraId="0FE372FE" w14:textId="77777777" w:rsidR="00A503DE" w:rsidRPr="00476F89" w:rsidRDefault="00A503DE" w:rsidP="002E236C">
      <w:pPr>
        <w:widowControl w:val="0"/>
        <w:kinsoku w:val="0"/>
        <w:overflowPunct w:val="0"/>
        <w:autoSpaceDE w:val="0"/>
        <w:autoSpaceDN w:val="0"/>
        <w:adjustRightInd w:val="0"/>
        <w:snapToGrid w:val="0"/>
        <w:jc w:val="both"/>
        <w:rPr>
          <w:rFonts w:asciiTheme="minorHAnsi" w:hAnsiTheme="minorHAnsi" w:cstheme="minorHAnsi"/>
          <w:b/>
          <w:szCs w:val="22"/>
        </w:rPr>
      </w:pPr>
    </w:p>
    <w:p w14:paraId="7314FE19" w14:textId="56EE5298" w:rsidR="00A83306" w:rsidRPr="00476F89" w:rsidRDefault="00A83306" w:rsidP="002E236C">
      <w:pPr>
        <w:widowControl w:val="0"/>
        <w:numPr>
          <w:ilvl w:val="1"/>
          <w:numId w:val="7"/>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Next meeting</w:t>
      </w:r>
      <w:r w:rsidR="005F1A08" w:rsidRPr="00476F89">
        <w:rPr>
          <w:rFonts w:asciiTheme="minorHAnsi" w:hAnsiTheme="minorHAnsi" w:cstheme="minorHAnsi"/>
          <w:b/>
          <w:szCs w:val="22"/>
        </w:rPr>
        <w:t xml:space="preserve"> </w:t>
      </w:r>
    </w:p>
    <w:p w14:paraId="712D2E76" w14:textId="77777777" w:rsidR="00F01419" w:rsidRPr="00476F89" w:rsidRDefault="00F01419"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45C2BEB8" w14:textId="395D5FE9" w:rsidR="00FF5D9B" w:rsidRPr="00476F89" w:rsidRDefault="00FF5D9B"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Members are invited to </w:t>
      </w:r>
      <w:r w:rsidR="00FC07B8" w:rsidRPr="00476F89">
        <w:rPr>
          <w:rFonts w:asciiTheme="minorHAnsi" w:hAnsiTheme="minorHAnsi" w:cstheme="minorHAnsi"/>
          <w:szCs w:val="22"/>
        </w:rPr>
        <w:t xml:space="preserve">confirm </w:t>
      </w:r>
      <w:r w:rsidR="00295C3E" w:rsidRPr="00476F89">
        <w:rPr>
          <w:rFonts w:asciiTheme="minorHAnsi" w:hAnsiTheme="minorHAnsi" w:cstheme="minorHAnsi"/>
          <w:szCs w:val="22"/>
        </w:rPr>
        <w:t>the dates</w:t>
      </w:r>
      <w:r w:rsidRPr="00476F89">
        <w:rPr>
          <w:rFonts w:asciiTheme="minorHAnsi" w:hAnsiTheme="minorHAnsi" w:cstheme="minorHAnsi"/>
          <w:szCs w:val="22"/>
        </w:rPr>
        <w:t xml:space="preserve"> and venue for </w:t>
      </w:r>
      <w:r w:rsidR="00FB731A" w:rsidRPr="00476F89">
        <w:rPr>
          <w:rFonts w:asciiTheme="minorHAnsi" w:hAnsiTheme="minorHAnsi" w:cstheme="minorHAnsi"/>
          <w:szCs w:val="22"/>
        </w:rPr>
        <w:t xml:space="preserve">SC22 </w:t>
      </w:r>
      <w:r w:rsidR="00FC07B8" w:rsidRPr="00476F89">
        <w:rPr>
          <w:rFonts w:asciiTheme="minorHAnsi" w:hAnsiTheme="minorHAnsi" w:cstheme="minorHAnsi"/>
          <w:szCs w:val="22"/>
        </w:rPr>
        <w:t xml:space="preserve">in </w:t>
      </w:r>
      <w:r w:rsidR="00FB731A" w:rsidRPr="00476F89">
        <w:rPr>
          <w:rFonts w:asciiTheme="minorHAnsi" w:hAnsiTheme="minorHAnsi" w:cstheme="minorHAnsi"/>
          <w:szCs w:val="22"/>
        </w:rPr>
        <w:t xml:space="preserve">2026 </w:t>
      </w:r>
      <w:r w:rsidR="00BB5AB8" w:rsidRPr="00476F89">
        <w:rPr>
          <w:rFonts w:asciiTheme="minorHAnsi" w:hAnsiTheme="minorHAnsi" w:cstheme="minorHAnsi"/>
          <w:szCs w:val="22"/>
        </w:rPr>
        <w:t xml:space="preserve">and </w:t>
      </w:r>
      <w:r w:rsidR="00FC07B8" w:rsidRPr="00476F89">
        <w:rPr>
          <w:rFonts w:asciiTheme="minorHAnsi" w:hAnsiTheme="minorHAnsi" w:cstheme="minorHAnsi"/>
          <w:szCs w:val="22"/>
        </w:rPr>
        <w:t xml:space="preserve">to propose </w:t>
      </w:r>
      <w:r w:rsidR="00295C3E" w:rsidRPr="00476F89">
        <w:rPr>
          <w:rFonts w:asciiTheme="minorHAnsi" w:hAnsiTheme="minorHAnsi" w:cstheme="minorHAnsi"/>
          <w:szCs w:val="22"/>
        </w:rPr>
        <w:t>dates</w:t>
      </w:r>
      <w:r w:rsidR="00FC07B8" w:rsidRPr="00476F89">
        <w:rPr>
          <w:rFonts w:asciiTheme="minorHAnsi" w:hAnsiTheme="minorHAnsi" w:cstheme="minorHAnsi"/>
          <w:szCs w:val="22"/>
        </w:rPr>
        <w:t xml:space="preserve"> and venue for </w:t>
      </w:r>
      <w:r w:rsidR="00FB731A" w:rsidRPr="00476F89">
        <w:rPr>
          <w:rFonts w:asciiTheme="minorHAnsi" w:hAnsiTheme="minorHAnsi" w:cstheme="minorHAnsi"/>
          <w:szCs w:val="22"/>
        </w:rPr>
        <w:t xml:space="preserve">SC23 </w:t>
      </w:r>
      <w:r w:rsidR="00816169" w:rsidRPr="00476F89">
        <w:rPr>
          <w:rFonts w:asciiTheme="minorHAnsi" w:hAnsiTheme="minorHAnsi" w:cstheme="minorHAnsi"/>
          <w:szCs w:val="22"/>
        </w:rPr>
        <w:t xml:space="preserve">in </w:t>
      </w:r>
      <w:r w:rsidR="00FB731A" w:rsidRPr="00476F89">
        <w:rPr>
          <w:rFonts w:asciiTheme="minorHAnsi" w:hAnsiTheme="minorHAnsi" w:cstheme="minorHAnsi"/>
          <w:szCs w:val="22"/>
        </w:rPr>
        <w:t>2027</w:t>
      </w:r>
      <w:r w:rsidRPr="00476F89">
        <w:rPr>
          <w:rFonts w:asciiTheme="minorHAnsi" w:hAnsiTheme="minorHAnsi" w:cstheme="minorHAnsi"/>
          <w:szCs w:val="22"/>
        </w:rPr>
        <w:t>.</w:t>
      </w:r>
    </w:p>
    <w:p w14:paraId="488F83C9" w14:textId="77777777" w:rsidR="00127D8E" w:rsidRPr="00476F89" w:rsidRDefault="00127D8E"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7DED4654" w14:textId="77777777" w:rsidR="00AD4B81" w:rsidRPr="00476F89" w:rsidRDefault="00AD4B81"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44BFA284" w14:textId="7777777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OTHER MATTERS</w:t>
      </w:r>
    </w:p>
    <w:p w14:paraId="06CA7C65" w14:textId="77777777" w:rsidR="00A83306" w:rsidRPr="00476F89" w:rsidRDefault="00A83306"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2112EB63" w14:textId="5870FD23" w:rsidR="00FF5D9B" w:rsidRPr="00476F89" w:rsidRDefault="00FB731A"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r w:rsidRPr="00476F89">
        <w:rPr>
          <w:rFonts w:asciiTheme="minorHAnsi" w:hAnsiTheme="minorHAnsi" w:cstheme="minorHAnsi"/>
          <w:szCs w:val="22"/>
        </w:rPr>
        <w:t xml:space="preserve">SC21 </w:t>
      </w:r>
      <w:r w:rsidR="00F73B97" w:rsidRPr="00476F89">
        <w:rPr>
          <w:rFonts w:asciiTheme="minorHAnsi" w:hAnsiTheme="minorHAnsi" w:cstheme="minorHAnsi"/>
          <w:szCs w:val="22"/>
        </w:rPr>
        <w:t>will consider any other issues</w:t>
      </w:r>
      <w:r w:rsidR="00D833E5" w:rsidRPr="00476F89">
        <w:rPr>
          <w:rFonts w:asciiTheme="minorHAnsi" w:hAnsiTheme="minorHAnsi" w:cstheme="minorHAnsi"/>
          <w:szCs w:val="22"/>
        </w:rPr>
        <w:t xml:space="preserve"> that are</w:t>
      </w:r>
      <w:r w:rsidR="00F73B97" w:rsidRPr="00476F89">
        <w:rPr>
          <w:rFonts w:asciiTheme="minorHAnsi" w:hAnsiTheme="minorHAnsi" w:cstheme="minorHAnsi"/>
          <w:szCs w:val="22"/>
        </w:rPr>
        <w:t xml:space="preserve"> raised under Agenda Item 1.4.</w:t>
      </w:r>
    </w:p>
    <w:p w14:paraId="606493C2" w14:textId="0D855711" w:rsidR="00797247" w:rsidRPr="00476F89" w:rsidRDefault="00797247"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0763E524" w14:textId="77777777" w:rsidR="00AD4B81" w:rsidRPr="00476F89" w:rsidRDefault="00AD4B81"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p>
    <w:p w14:paraId="3F58C761" w14:textId="07B0470D"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ADOPTION OF THE </w:t>
      </w:r>
      <w:r w:rsidR="00FE70E2" w:rsidRPr="00476F89">
        <w:rPr>
          <w:rFonts w:asciiTheme="minorHAnsi" w:hAnsiTheme="minorHAnsi" w:cstheme="minorHAnsi"/>
          <w:b/>
          <w:szCs w:val="22"/>
        </w:rPr>
        <w:t xml:space="preserve">SUMMARY </w:t>
      </w:r>
      <w:r w:rsidRPr="00476F89">
        <w:rPr>
          <w:rFonts w:asciiTheme="minorHAnsi" w:hAnsiTheme="minorHAnsi" w:cstheme="minorHAnsi"/>
          <w:b/>
          <w:szCs w:val="22"/>
        </w:rPr>
        <w:t>RE</w:t>
      </w:r>
      <w:r w:rsidR="008240F3" w:rsidRPr="00476F89">
        <w:rPr>
          <w:rFonts w:asciiTheme="minorHAnsi" w:hAnsiTheme="minorHAnsi" w:cstheme="minorHAnsi"/>
          <w:b/>
          <w:szCs w:val="22"/>
        </w:rPr>
        <w:t>P</w:t>
      </w:r>
      <w:r w:rsidRPr="00476F89">
        <w:rPr>
          <w:rFonts w:asciiTheme="minorHAnsi" w:hAnsiTheme="minorHAnsi" w:cstheme="minorHAnsi"/>
          <w:b/>
          <w:szCs w:val="22"/>
        </w:rPr>
        <w:t xml:space="preserve">ORT OF THE </w:t>
      </w:r>
      <w:r w:rsidR="00EB3EDD" w:rsidRPr="00476F89">
        <w:rPr>
          <w:rFonts w:asciiTheme="minorHAnsi" w:hAnsiTheme="minorHAnsi" w:cstheme="minorHAnsi"/>
          <w:b/>
          <w:szCs w:val="22"/>
        </w:rPr>
        <w:t>TWENTIETH</w:t>
      </w:r>
      <w:r w:rsidR="007A316E" w:rsidRPr="00476F89">
        <w:rPr>
          <w:rFonts w:asciiTheme="minorHAnsi" w:hAnsiTheme="minorHAnsi" w:cstheme="minorHAnsi"/>
          <w:b/>
          <w:szCs w:val="22"/>
        </w:rPr>
        <w:t xml:space="preserve"> </w:t>
      </w:r>
      <w:r w:rsidR="00F62583" w:rsidRPr="00476F89">
        <w:rPr>
          <w:rFonts w:asciiTheme="minorHAnsi" w:hAnsiTheme="minorHAnsi" w:cstheme="minorHAnsi"/>
          <w:b/>
          <w:szCs w:val="22"/>
        </w:rPr>
        <w:t>REGULAR</w:t>
      </w:r>
      <w:r w:rsidRPr="00476F89">
        <w:rPr>
          <w:rFonts w:asciiTheme="minorHAnsi" w:hAnsiTheme="minorHAnsi" w:cstheme="minorHAnsi"/>
          <w:b/>
          <w:szCs w:val="22"/>
        </w:rPr>
        <w:t xml:space="preserve"> SESSION OF THE SCIENTIFIC COMMITTEE</w:t>
      </w:r>
    </w:p>
    <w:p w14:paraId="4BE5BB30" w14:textId="77777777" w:rsidR="00A83306" w:rsidRPr="00476F89" w:rsidRDefault="00A83306" w:rsidP="002E236C">
      <w:pPr>
        <w:widowControl w:val="0"/>
        <w:kinsoku w:val="0"/>
        <w:overflowPunct w:val="0"/>
        <w:autoSpaceDE w:val="0"/>
        <w:autoSpaceDN w:val="0"/>
        <w:adjustRightInd w:val="0"/>
        <w:snapToGrid w:val="0"/>
        <w:jc w:val="both"/>
        <w:rPr>
          <w:rFonts w:asciiTheme="minorHAnsi" w:hAnsiTheme="minorHAnsi" w:cstheme="minorHAnsi"/>
          <w:szCs w:val="22"/>
        </w:rPr>
      </w:pPr>
    </w:p>
    <w:p w14:paraId="73F7F444" w14:textId="7479D690" w:rsidR="00FB731A" w:rsidRPr="00476F89" w:rsidRDefault="00FB731A" w:rsidP="002E236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Cs w:val="22"/>
        </w:rPr>
      </w:pPr>
    </w:p>
    <w:p w14:paraId="0A62B78A" w14:textId="77777777" w:rsidR="00FB731A" w:rsidRPr="00476F89" w:rsidRDefault="00FB731A" w:rsidP="002E236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Cs w:val="22"/>
        </w:rPr>
      </w:pPr>
    </w:p>
    <w:p w14:paraId="0827CCBA" w14:textId="77777777" w:rsidR="00FB731A" w:rsidRPr="00476F89" w:rsidRDefault="00FB731A" w:rsidP="002E236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Cs w:val="22"/>
        </w:rPr>
      </w:pPr>
    </w:p>
    <w:p w14:paraId="79E5B9C2" w14:textId="77777777" w:rsidR="00FB731A" w:rsidRPr="00476F89" w:rsidRDefault="00FB731A" w:rsidP="002E236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Cs w:val="22"/>
        </w:rPr>
      </w:pPr>
    </w:p>
    <w:p w14:paraId="7D143E89" w14:textId="77777777" w:rsidR="00FB731A" w:rsidRPr="00476F89" w:rsidRDefault="00FB731A" w:rsidP="002E236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Cs w:val="22"/>
        </w:rPr>
      </w:pPr>
    </w:p>
    <w:p w14:paraId="364A62F9" w14:textId="76D1A48E" w:rsidR="00FF5D9B" w:rsidRPr="00476F89" w:rsidRDefault="00FB731A"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SC21 </w:t>
      </w:r>
      <w:r w:rsidR="00FF5D9B" w:rsidRPr="00476F89">
        <w:rPr>
          <w:rFonts w:asciiTheme="minorHAnsi" w:hAnsiTheme="minorHAnsi" w:cstheme="minorHAnsi"/>
          <w:szCs w:val="22"/>
        </w:rPr>
        <w:t xml:space="preserve">will adopt </w:t>
      </w:r>
      <w:r w:rsidR="00B3360B" w:rsidRPr="00476F89">
        <w:rPr>
          <w:rFonts w:asciiTheme="minorHAnsi" w:hAnsiTheme="minorHAnsi" w:cstheme="minorHAnsi"/>
          <w:szCs w:val="22"/>
        </w:rPr>
        <w:t xml:space="preserve">all recommendations of the Scientific Committee, and the </w:t>
      </w:r>
      <w:r w:rsidRPr="00476F89">
        <w:rPr>
          <w:rFonts w:asciiTheme="minorHAnsi" w:hAnsiTheme="minorHAnsi" w:cstheme="minorHAnsi"/>
          <w:szCs w:val="22"/>
        </w:rPr>
        <w:t xml:space="preserve">SC21 </w:t>
      </w:r>
      <w:r w:rsidR="00B3360B" w:rsidRPr="00476F89">
        <w:rPr>
          <w:rFonts w:asciiTheme="minorHAnsi" w:hAnsiTheme="minorHAnsi" w:cstheme="minorHAnsi"/>
          <w:szCs w:val="22"/>
        </w:rPr>
        <w:t xml:space="preserve">Summary Report will be adopted intersessionally after </w:t>
      </w:r>
      <w:r w:rsidRPr="00476F89">
        <w:rPr>
          <w:rFonts w:asciiTheme="minorHAnsi" w:hAnsiTheme="minorHAnsi" w:cstheme="minorHAnsi"/>
          <w:szCs w:val="22"/>
        </w:rPr>
        <w:t>SC21</w:t>
      </w:r>
      <w:r w:rsidR="00E35945" w:rsidRPr="00476F89">
        <w:rPr>
          <w:rFonts w:asciiTheme="minorHAnsi" w:hAnsiTheme="minorHAnsi" w:cstheme="minorHAnsi"/>
          <w:szCs w:val="22"/>
        </w:rPr>
        <w:t xml:space="preserve">. </w:t>
      </w:r>
    </w:p>
    <w:p w14:paraId="5EC3AA5F" w14:textId="77777777" w:rsidR="00FF5D9B" w:rsidRPr="00476F89" w:rsidRDefault="00FF5D9B"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09853599" w14:textId="77777777" w:rsidR="00AD4B81" w:rsidRPr="00476F89" w:rsidRDefault="00AD4B81" w:rsidP="002E236C">
      <w:pPr>
        <w:widowControl w:val="0"/>
        <w:kinsoku w:val="0"/>
        <w:overflowPunct w:val="0"/>
        <w:autoSpaceDE w:val="0"/>
        <w:autoSpaceDN w:val="0"/>
        <w:adjustRightInd w:val="0"/>
        <w:snapToGrid w:val="0"/>
        <w:ind w:left="720"/>
        <w:jc w:val="both"/>
        <w:rPr>
          <w:rFonts w:asciiTheme="minorHAnsi" w:eastAsiaTheme="minorEastAsia" w:hAnsiTheme="minorHAnsi" w:cstheme="minorHAnsi"/>
          <w:szCs w:val="22"/>
        </w:rPr>
      </w:pPr>
    </w:p>
    <w:p w14:paraId="2AFEAA61" w14:textId="5E2549E7" w:rsidR="00A83306" w:rsidRPr="00476F89" w:rsidRDefault="00A83306" w:rsidP="002E236C">
      <w:pPr>
        <w:widowControl w:val="0"/>
        <w:numPr>
          <w:ilvl w:val="0"/>
          <w:numId w:val="1"/>
        </w:numPr>
        <w:kinsoku w:val="0"/>
        <w:overflowPunct w:val="0"/>
        <w:autoSpaceDE w:val="0"/>
        <w:autoSpaceDN w:val="0"/>
        <w:adjustRightInd w:val="0"/>
        <w:snapToGrid w:val="0"/>
        <w:jc w:val="both"/>
        <w:rPr>
          <w:rFonts w:asciiTheme="minorHAnsi" w:hAnsiTheme="minorHAnsi" w:cstheme="minorHAnsi"/>
          <w:b/>
          <w:szCs w:val="22"/>
        </w:rPr>
      </w:pPr>
      <w:r w:rsidRPr="00476F89">
        <w:rPr>
          <w:rFonts w:asciiTheme="minorHAnsi" w:hAnsiTheme="minorHAnsi" w:cstheme="minorHAnsi"/>
          <w:b/>
          <w:szCs w:val="22"/>
        </w:rPr>
        <w:t xml:space="preserve">CLOSE OF </w:t>
      </w:r>
      <w:r w:rsidR="00AD4B81" w:rsidRPr="00476F89">
        <w:rPr>
          <w:rFonts w:asciiTheme="minorHAnsi" w:hAnsiTheme="minorHAnsi" w:cstheme="minorHAnsi"/>
          <w:b/>
          <w:szCs w:val="22"/>
        </w:rPr>
        <w:t>THE MEETING</w:t>
      </w:r>
    </w:p>
    <w:p w14:paraId="4E53B350" w14:textId="77777777" w:rsidR="004113A2" w:rsidRPr="00476F89" w:rsidRDefault="004113A2" w:rsidP="002E236C">
      <w:pPr>
        <w:widowControl w:val="0"/>
        <w:kinsoku w:val="0"/>
        <w:overflowPunct w:val="0"/>
        <w:autoSpaceDE w:val="0"/>
        <w:autoSpaceDN w:val="0"/>
        <w:adjustRightInd w:val="0"/>
        <w:snapToGrid w:val="0"/>
        <w:jc w:val="both"/>
        <w:rPr>
          <w:rFonts w:asciiTheme="minorHAnsi" w:hAnsiTheme="minorHAnsi" w:cstheme="minorHAnsi"/>
          <w:szCs w:val="22"/>
        </w:rPr>
      </w:pPr>
    </w:p>
    <w:p w14:paraId="6D485230" w14:textId="7AAEE2A2" w:rsidR="00B3360B" w:rsidRPr="00476F89" w:rsidRDefault="00B3360B" w:rsidP="002E236C">
      <w:pPr>
        <w:widowControl w:val="0"/>
        <w:kinsoku w:val="0"/>
        <w:overflowPunct w:val="0"/>
        <w:autoSpaceDE w:val="0"/>
        <w:autoSpaceDN w:val="0"/>
        <w:adjustRightInd w:val="0"/>
        <w:snapToGrid w:val="0"/>
        <w:ind w:left="720"/>
        <w:jc w:val="both"/>
        <w:rPr>
          <w:rFonts w:asciiTheme="minorHAnsi" w:hAnsiTheme="minorHAnsi" w:cstheme="minorHAnsi"/>
          <w:szCs w:val="22"/>
        </w:rPr>
      </w:pPr>
      <w:r w:rsidRPr="00476F89">
        <w:rPr>
          <w:rFonts w:asciiTheme="minorHAnsi" w:hAnsiTheme="minorHAnsi" w:cstheme="minorHAnsi"/>
          <w:szCs w:val="22"/>
        </w:rPr>
        <w:t xml:space="preserve">The meeting will close at 17:00 on </w:t>
      </w:r>
      <w:r w:rsidR="00FB731A" w:rsidRPr="00476F89">
        <w:rPr>
          <w:rFonts w:asciiTheme="minorHAnsi" w:hAnsiTheme="minorHAnsi" w:cstheme="minorHAnsi"/>
          <w:szCs w:val="22"/>
        </w:rPr>
        <w:t>Thursday</w:t>
      </w:r>
      <w:r w:rsidRPr="00476F89">
        <w:rPr>
          <w:rFonts w:asciiTheme="minorHAnsi" w:hAnsiTheme="minorHAnsi" w:cstheme="minorHAnsi"/>
          <w:szCs w:val="22"/>
        </w:rPr>
        <w:t xml:space="preserve">, 21 August </w:t>
      </w:r>
      <w:r w:rsidR="00FB731A" w:rsidRPr="00476F89">
        <w:rPr>
          <w:rFonts w:asciiTheme="minorHAnsi" w:hAnsiTheme="minorHAnsi" w:cstheme="minorHAnsi"/>
          <w:szCs w:val="22"/>
        </w:rPr>
        <w:t>2025</w:t>
      </w:r>
      <w:r w:rsidRPr="00476F89">
        <w:rPr>
          <w:rFonts w:asciiTheme="minorHAnsi" w:hAnsiTheme="minorHAnsi" w:cstheme="minorHAnsi"/>
          <w:szCs w:val="22"/>
        </w:rPr>
        <w:t>.</w:t>
      </w:r>
    </w:p>
    <w:p w14:paraId="1DEB7731" w14:textId="77777777" w:rsidR="00B3360B" w:rsidRPr="00476F89" w:rsidRDefault="00B3360B" w:rsidP="002E236C">
      <w:pPr>
        <w:widowControl w:val="0"/>
        <w:kinsoku w:val="0"/>
        <w:overflowPunct w:val="0"/>
        <w:autoSpaceDE w:val="0"/>
        <w:autoSpaceDN w:val="0"/>
        <w:adjustRightInd w:val="0"/>
        <w:snapToGrid w:val="0"/>
        <w:jc w:val="both"/>
        <w:rPr>
          <w:rFonts w:asciiTheme="minorHAnsi" w:hAnsiTheme="minorHAnsi" w:cstheme="minorHAnsi"/>
          <w:szCs w:val="22"/>
        </w:rPr>
      </w:pPr>
    </w:p>
    <w:sectPr w:rsidR="00B3360B" w:rsidRPr="00476F89" w:rsidSect="00A92A0C">
      <w:headerReference w:type="default" r:id="rId38"/>
      <w:footerReference w:type="even" r:id="rId39"/>
      <w:footerReference w:type="default" r:id="rId40"/>
      <w:headerReference w:type="first" r:id="rId41"/>
      <w:footerReference w:type="first" r:id="rId4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22A46" w14:textId="77777777" w:rsidR="00637C23" w:rsidRDefault="00637C23">
      <w:r>
        <w:separator/>
      </w:r>
    </w:p>
  </w:endnote>
  <w:endnote w:type="continuationSeparator" w:id="0">
    <w:p w14:paraId="4336E50E" w14:textId="77777777" w:rsidR="00637C23" w:rsidRDefault="00637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IDFont+F3">
    <w:altName w:val="Yu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34FBE" w14:textId="77777777" w:rsidR="00CF2FE0" w:rsidRDefault="00CF2F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CF2FE0" w:rsidRDefault="00CF2F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DD31" w14:textId="26771162" w:rsidR="00CF2FE0" w:rsidRDefault="00CF2F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7811">
      <w:rPr>
        <w:rStyle w:val="PageNumber"/>
        <w:noProof/>
      </w:rPr>
      <w:t>9</w:t>
    </w:r>
    <w:r>
      <w:rPr>
        <w:rStyle w:val="PageNumber"/>
      </w:rPr>
      <w:fldChar w:fldCharType="end"/>
    </w:r>
  </w:p>
  <w:p w14:paraId="74437325" w14:textId="77777777" w:rsidR="00CF2FE0" w:rsidRDefault="00CF2F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868990131"/>
      <w:docPartObj>
        <w:docPartGallery w:val="Page Numbers (Bottom of Page)"/>
        <w:docPartUnique/>
      </w:docPartObj>
    </w:sdtPr>
    <w:sdtEndPr>
      <w:rPr>
        <w:noProof/>
      </w:rPr>
    </w:sdtEndPr>
    <w:sdtContent>
      <w:p w14:paraId="7CB205E3" w14:textId="3328B51F" w:rsidR="000E11C6" w:rsidRPr="000E11C6" w:rsidRDefault="000E11C6">
        <w:pPr>
          <w:pStyle w:val="Footer"/>
          <w:jc w:val="center"/>
          <w:rPr>
            <w:sz w:val="20"/>
          </w:rPr>
        </w:pPr>
        <w:r w:rsidRPr="000E11C6">
          <w:rPr>
            <w:sz w:val="20"/>
          </w:rPr>
          <w:fldChar w:fldCharType="begin"/>
        </w:r>
        <w:r w:rsidRPr="000E11C6">
          <w:rPr>
            <w:sz w:val="20"/>
          </w:rPr>
          <w:instrText xml:space="preserve"> PAGE   \* MERGEFORMAT </w:instrText>
        </w:r>
        <w:r w:rsidRPr="000E11C6">
          <w:rPr>
            <w:sz w:val="20"/>
          </w:rPr>
          <w:fldChar w:fldCharType="separate"/>
        </w:r>
        <w:r w:rsidRPr="000E11C6">
          <w:rPr>
            <w:noProof/>
            <w:sz w:val="20"/>
          </w:rPr>
          <w:t>2</w:t>
        </w:r>
        <w:r w:rsidRPr="000E11C6">
          <w:rPr>
            <w:noProof/>
            <w:sz w:val="20"/>
          </w:rPr>
          <w:fldChar w:fldCharType="end"/>
        </w:r>
      </w:p>
    </w:sdtContent>
  </w:sdt>
  <w:p w14:paraId="1742E759" w14:textId="77777777" w:rsidR="000E11C6" w:rsidRDefault="000E11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D44C4" w14:textId="77777777" w:rsidR="00637C23" w:rsidRDefault="00637C23">
      <w:r>
        <w:separator/>
      </w:r>
    </w:p>
  </w:footnote>
  <w:footnote w:type="continuationSeparator" w:id="0">
    <w:p w14:paraId="42841765" w14:textId="77777777" w:rsidR="00637C23" w:rsidRDefault="00637C23">
      <w:r>
        <w:continuationSeparator/>
      </w:r>
    </w:p>
  </w:footnote>
  <w:footnote w:id="1">
    <w:p w14:paraId="4C036C98"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Pacific bluefin tuna</w:t>
      </w:r>
    </w:p>
  </w:footnote>
  <w:footnote w:id="2">
    <w:p w14:paraId="3A69E18E"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North Pacific albacore </w:t>
      </w:r>
    </w:p>
  </w:footnote>
  <w:footnote w:id="3">
    <w:p w14:paraId="0AFED25D"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North Pacific swordfish</w:t>
      </w:r>
    </w:p>
  </w:footnote>
  <w:footnote w:id="4">
    <w:p w14:paraId="00E25EA5" w14:textId="77777777" w:rsidR="000B072F" w:rsidRPr="00C56DD7" w:rsidRDefault="000B072F" w:rsidP="000B072F">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International Scientific Committee for Tuna and Tuna-like Species in the North Pacific Ocean</w:t>
      </w:r>
    </w:p>
  </w:footnote>
  <w:footnote w:id="5">
    <w:p w14:paraId="2A73E5F4" w14:textId="25227F5B" w:rsidR="009F45CF" w:rsidRPr="00BD69E1" w:rsidRDefault="009F45CF" w:rsidP="009F45CF">
      <w:pPr>
        <w:pStyle w:val="Default"/>
        <w:rPr>
          <w:rFonts w:asciiTheme="minorHAnsi" w:eastAsia="Batang" w:hAnsiTheme="minorHAnsi" w:cstheme="minorHAnsi"/>
          <w:sz w:val="20"/>
          <w:szCs w:val="20"/>
          <w:lang w:eastAsia="ko-KR"/>
        </w:rPr>
      </w:pPr>
      <w:r w:rsidRPr="00BD69E1">
        <w:rPr>
          <w:rStyle w:val="FootnoteReference"/>
          <w:rFonts w:asciiTheme="minorHAnsi" w:hAnsiTheme="minorHAnsi" w:cstheme="minorHAnsi"/>
        </w:rPr>
        <w:footnoteRef/>
      </w:r>
      <w:r w:rsidRPr="00BD69E1">
        <w:rPr>
          <w:rFonts w:asciiTheme="minorHAnsi" w:hAnsiTheme="minorHAnsi" w:cstheme="minorHAnsi"/>
        </w:rPr>
        <w:t xml:space="preserve"> </w:t>
      </w:r>
      <w:r w:rsidRPr="00BD69E1">
        <w:rPr>
          <w:rFonts w:asciiTheme="minorHAnsi" w:eastAsia="Batang" w:hAnsiTheme="minorHAnsi" w:cstheme="minorHAnsi"/>
          <w:sz w:val="20"/>
          <w:szCs w:val="20"/>
          <w:lang w:eastAsia="ko-KR"/>
        </w:rPr>
        <w:t>SC19 adopted several research recommendations for the further development and improvement of the WCPO bigeye tuna stock assessment and suggested these be considered for potential inclusion in the Tuna Assessment Research Plan (TARP): (14 research items listed under paragraph 2</w:t>
      </w:r>
      <w:r w:rsidR="00771520">
        <w:rPr>
          <w:rFonts w:asciiTheme="minorHAnsi" w:eastAsia="Batang" w:hAnsiTheme="minorHAnsi" w:cstheme="minorHAnsi"/>
          <w:sz w:val="20"/>
          <w:szCs w:val="20"/>
          <w:lang w:eastAsia="ko-KR"/>
        </w:rPr>
        <w:t>6</w:t>
      </w:r>
      <w:r w:rsidRPr="00BD69E1">
        <w:rPr>
          <w:rFonts w:asciiTheme="minorHAnsi" w:eastAsia="Batang" w:hAnsiTheme="minorHAnsi" w:cstheme="minorHAnsi"/>
          <w:sz w:val="20"/>
          <w:szCs w:val="20"/>
          <w:lang w:eastAsia="ko-KR"/>
        </w:rPr>
        <w:t>2.)</w:t>
      </w:r>
    </w:p>
    <w:p w14:paraId="483C3625" w14:textId="3B498D3E" w:rsidR="009F45CF" w:rsidRPr="00BD69E1" w:rsidRDefault="009F45CF">
      <w:pPr>
        <w:pStyle w:val="FootnoteText"/>
        <w:rPr>
          <w:rFonts w:asciiTheme="minorHAnsi" w:hAnsiTheme="minorHAnsi"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87D9A" w14:textId="77777777" w:rsidR="00CF2FE0" w:rsidRDefault="00CF2F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8EBA" w14:textId="77777777" w:rsidR="00CF2FE0" w:rsidRDefault="00CF2FE0">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7CBF"/>
    <w:multiLevelType w:val="hybridMultilevel"/>
    <w:tmpl w:val="E2FC5C8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CF0318"/>
    <w:multiLevelType w:val="multilevel"/>
    <w:tmpl w:val="C9A4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90BE1"/>
    <w:multiLevelType w:val="hybridMultilevel"/>
    <w:tmpl w:val="EF9CB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76CD9"/>
    <w:multiLevelType w:val="multilevel"/>
    <w:tmpl w:val="3E3C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007EE"/>
    <w:multiLevelType w:val="multilevel"/>
    <w:tmpl w:val="CE56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6517B2"/>
    <w:multiLevelType w:val="multilevel"/>
    <w:tmpl w:val="7682C1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3F4C12"/>
    <w:multiLevelType w:val="hybridMultilevel"/>
    <w:tmpl w:val="439C451A"/>
    <w:lvl w:ilvl="0" w:tplc="80E8E6E2">
      <w:numFmt w:val="bullet"/>
      <w:lvlText w:val=""/>
      <w:lvlJc w:val="left"/>
      <w:pPr>
        <w:ind w:left="342" w:hanging="284"/>
      </w:pPr>
      <w:rPr>
        <w:rFonts w:ascii="Symbol" w:eastAsia="Symbol" w:hAnsi="Symbol" w:cs="Symbol" w:hint="default"/>
        <w:b w:val="0"/>
        <w:bCs w:val="0"/>
        <w:i w:val="0"/>
        <w:iCs w:val="0"/>
        <w:spacing w:val="0"/>
        <w:w w:val="99"/>
        <w:sz w:val="20"/>
        <w:szCs w:val="20"/>
        <w:lang w:val="en-US" w:eastAsia="en-US" w:bidi="ar-SA"/>
      </w:rPr>
    </w:lvl>
    <w:lvl w:ilvl="1" w:tplc="320416B0">
      <w:numFmt w:val="bullet"/>
      <w:lvlText w:val="•"/>
      <w:lvlJc w:val="left"/>
      <w:pPr>
        <w:ind w:left="628" w:hanging="284"/>
      </w:pPr>
      <w:rPr>
        <w:rFonts w:hint="default"/>
        <w:lang w:val="en-US" w:eastAsia="en-US" w:bidi="ar-SA"/>
      </w:rPr>
    </w:lvl>
    <w:lvl w:ilvl="2" w:tplc="C0FC358E">
      <w:numFmt w:val="bullet"/>
      <w:lvlText w:val="•"/>
      <w:lvlJc w:val="left"/>
      <w:pPr>
        <w:ind w:left="917" w:hanging="284"/>
      </w:pPr>
      <w:rPr>
        <w:rFonts w:hint="default"/>
        <w:lang w:val="en-US" w:eastAsia="en-US" w:bidi="ar-SA"/>
      </w:rPr>
    </w:lvl>
    <w:lvl w:ilvl="3" w:tplc="0F324EDA">
      <w:numFmt w:val="bullet"/>
      <w:lvlText w:val="•"/>
      <w:lvlJc w:val="left"/>
      <w:pPr>
        <w:ind w:left="1206" w:hanging="284"/>
      </w:pPr>
      <w:rPr>
        <w:rFonts w:hint="default"/>
        <w:lang w:val="en-US" w:eastAsia="en-US" w:bidi="ar-SA"/>
      </w:rPr>
    </w:lvl>
    <w:lvl w:ilvl="4" w:tplc="815E7BF8">
      <w:numFmt w:val="bullet"/>
      <w:lvlText w:val="•"/>
      <w:lvlJc w:val="left"/>
      <w:pPr>
        <w:ind w:left="1495" w:hanging="284"/>
      </w:pPr>
      <w:rPr>
        <w:rFonts w:hint="default"/>
        <w:lang w:val="en-US" w:eastAsia="en-US" w:bidi="ar-SA"/>
      </w:rPr>
    </w:lvl>
    <w:lvl w:ilvl="5" w:tplc="59429DBE">
      <w:numFmt w:val="bullet"/>
      <w:lvlText w:val="•"/>
      <w:lvlJc w:val="left"/>
      <w:pPr>
        <w:ind w:left="1783" w:hanging="284"/>
      </w:pPr>
      <w:rPr>
        <w:rFonts w:hint="default"/>
        <w:lang w:val="en-US" w:eastAsia="en-US" w:bidi="ar-SA"/>
      </w:rPr>
    </w:lvl>
    <w:lvl w:ilvl="6" w:tplc="18361F22">
      <w:numFmt w:val="bullet"/>
      <w:lvlText w:val="•"/>
      <w:lvlJc w:val="left"/>
      <w:pPr>
        <w:ind w:left="2072" w:hanging="284"/>
      </w:pPr>
      <w:rPr>
        <w:rFonts w:hint="default"/>
        <w:lang w:val="en-US" w:eastAsia="en-US" w:bidi="ar-SA"/>
      </w:rPr>
    </w:lvl>
    <w:lvl w:ilvl="7" w:tplc="D6785AE8">
      <w:numFmt w:val="bullet"/>
      <w:lvlText w:val="•"/>
      <w:lvlJc w:val="left"/>
      <w:pPr>
        <w:ind w:left="2361" w:hanging="284"/>
      </w:pPr>
      <w:rPr>
        <w:rFonts w:hint="default"/>
        <w:lang w:val="en-US" w:eastAsia="en-US" w:bidi="ar-SA"/>
      </w:rPr>
    </w:lvl>
    <w:lvl w:ilvl="8" w:tplc="C9CC0FC6">
      <w:numFmt w:val="bullet"/>
      <w:lvlText w:val="•"/>
      <w:lvlJc w:val="left"/>
      <w:pPr>
        <w:ind w:left="2650" w:hanging="284"/>
      </w:pPr>
      <w:rPr>
        <w:rFonts w:hint="default"/>
        <w:lang w:val="en-US" w:eastAsia="en-US" w:bidi="ar-SA"/>
      </w:rPr>
    </w:lvl>
  </w:abstractNum>
  <w:abstractNum w:abstractNumId="7" w15:restartNumberingAfterBreak="0">
    <w:nsid w:val="06C26B90"/>
    <w:multiLevelType w:val="multilevel"/>
    <w:tmpl w:val="DF30F98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7"/>
      <w:numFmt w:val="decimal"/>
      <w:lvlText w:val="%3."/>
      <w:lvlJc w:val="left"/>
      <w:pPr>
        <w:ind w:left="360" w:hanging="36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9C9230D"/>
    <w:multiLevelType w:val="multilevel"/>
    <w:tmpl w:val="DB5E3B7A"/>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9"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A2679AF"/>
    <w:multiLevelType w:val="multilevel"/>
    <w:tmpl w:val="F216D7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A6E3E2C"/>
    <w:multiLevelType w:val="hybridMultilevel"/>
    <w:tmpl w:val="9E9E958A"/>
    <w:lvl w:ilvl="0" w:tplc="E692FDFE">
      <w:start w:val="316"/>
      <w:numFmt w:val="decimal"/>
      <w:lvlText w:val="%1."/>
      <w:lvlJc w:val="left"/>
      <w:pPr>
        <w:ind w:left="750" w:hanging="39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E79A4"/>
    <w:multiLevelType w:val="hybridMultilevel"/>
    <w:tmpl w:val="BA6EB3DA"/>
    <w:lvl w:ilvl="0" w:tplc="464E7958">
      <w:start w:val="1"/>
      <w:numFmt w:val="decimal"/>
      <w:lvlText w:val="%1."/>
      <w:lvlJc w:val="left"/>
      <w:pPr>
        <w:ind w:left="661" w:hanging="409"/>
      </w:pPr>
      <w:rPr>
        <w:rFonts w:ascii="Tahoma" w:eastAsia="Tahoma" w:hAnsi="Tahoma" w:cs="Tahoma" w:hint="default"/>
        <w:b w:val="0"/>
        <w:bCs w:val="0"/>
        <w:i w:val="0"/>
        <w:iCs w:val="0"/>
        <w:color w:val="0066B2"/>
        <w:spacing w:val="0"/>
        <w:w w:val="90"/>
        <w:sz w:val="22"/>
        <w:szCs w:val="22"/>
        <w:lang w:val="en-US" w:eastAsia="en-US" w:bidi="ar-SA"/>
      </w:rPr>
    </w:lvl>
    <w:lvl w:ilvl="1" w:tplc="9510F31A">
      <w:numFmt w:val="bullet"/>
      <w:lvlText w:val="-"/>
      <w:lvlJc w:val="left"/>
      <w:pPr>
        <w:ind w:left="496" w:hanging="182"/>
      </w:pPr>
      <w:rPr>
        <w:rFonts w:ascii="Tahoma" w:eastAsia="Tahoma" w:hAnsi="Tahoma" w:cs="Tahoma" w:hint="default"/>
        <w:b w:val="0"/>
        <w:bCs w:val="0"/>
        <w:i w:val="0"/>
        <w:iCs w:val="0"/>
        <w:color w:val="196666"/>
        <w:spacing w:val="0"/>
        <w:w w:val="90"/>
        <w:sz w:val="22"/>
        <w:szCs w:val="22"/>
        <w:lang w:val="en-US" w:eastAsia="en-US" w:bidi="ar-SA"/>
      </w:rPr>
    </w:lvl>
    <w:lvl w:ilvl="2" w:tplc="ABDA5D24">
      <w:numFmt w:val="bullet"/>
      <w:lvlText w:val="•"/>
      <w:lvlJc w:val="left"/>
      <w:pPr>
        <w:ind w:left="1500" w:hanging="182"/>
      </w:pPr>
      <w:rPr>
        <w:rFonts w:hint="default"/>
        <w:lang w:val="en-US" w:eastAsia="en-US" w:bidi="ar-SA"/>
      </w:rPr>
    </w:lvl>
    <w:lvl w:ilvl="3" w:tplc="A816CBD4">
      <w:numFmt w:val="bullet"/>
      <w:lvlText w:val="•"/>
      <w:lvlJc w:val="left"/>
      <w:pPr>
        <w:ind w:left="2340" w:hanging="182"/>
      </w:pPr>
      <w:rPr>
        <w:rFonts w:hint="default"/>
        <w:lang w:val="en-US" w:eastAsia="en-US" w:bidi="ar-SA"/>
      </w:rPr>
    </w:lvl>
    <w:lvl w:ilvl="4" w:tplc="FFC026C6">
      <w:numFmt w:val="bullet"/>
      <w:lvlText w:val="•"/>
      <w:lvlJc w:val="left"/>
      <w:pPr>
        <w:ind w:left="3180" w:hanging="182"/>
      </w:pPr>
      <w:rPr>
        <w:rFonts w:hint="default"/>
        <w:lang w:val="en-US" w:eastAsia="en-US" w:bidi="ar-SA"/>
      </w:rPr>
    </w:lvl>
    <w:lvl w:ilvl="5" w:tplc="E0A841EC">
      <w:numFmt w:val="bullet"/>
      <w:lvlText w:val="•"/>
      <w:lvlJc w:val="left"/>
      <w:pPr>
        <w:ind w:left="4020" w:hanging="182"/>
      </w:pPr>
      <w:rPr>
        <w:rFonts w:hint="default"/>
        <w:lang w:val="en-US" w:eastAsia="en-US" w:bidi="ar-SA"/>
      </w:rPr>
    </w:lvl>
    <w:lvl w:ilvl="6" w:tplc="63EA5DAA">
      <w:numFmt w:val="bullet"/>
      <w:lvlText w:val="•"/>
      <w:lvlJc w:val="left"/>
      <w:pPr>
        <w:ind w:left="4860" w:hanging="182"/>
      </w:pPr>
      <w:rPr>
        <w:rFonts w:hint="default"/>
        <w:lang w:val="en-US" w:eastAsia="en-US" w:bidi="ar-SA"/>
      </w:rPr>
    </w:lvl>
    <w:lvl w:ilvl="7" w:tplc="E01411B4">
      <w:numFmt w:val="bullet"/>
      <w:lvlText w:val="•"/>
      <w:lvlJc w:val="left"/>
      <w:pPr>
        <w:ind w:left="5700" w:hanging="182"/>
      </w:pPr>
      <w:rPr>
        <w:rFonts w:hint="default"/>
        <w:lang w:val="en-US" w:eastAsia="en-US" w:bidi="ar-SA"/>
      </w:rPr>
    </w:lvl>
    <w:lvl w:ilvl="8" w:tplc="93640F5E">
      <w:numFmt w:val="bullet"/>
      <w:lvlText w:val="•"/>
      <w:lvlJc w:val="left"/>
      <w:pPr>
        <w:ind w:left="6540" w:hanging="182"/>
      </w:pPr>
      <w:rPr>
        <w:rFonts w:hint="default"/>
        <w:lang w:val="en-US" w:eastAsia="en-US" w:bidi="ar-SA"/>
      </w:rPr>
    </w:lvl>
  </w:abstractNum>
  <w:abstractNum w:abstractNumId="13" w15:restartNumberingAfterBreak="0">
    <w:nsid w:val="0C536DEF"/>
    <w:multiLevelType w:val="hybridMultilevel"/>
    <w:tmpl w:val="F086F2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9F58F0"/>
    <w:multiLevelType w:val="multilevel"/>
    <w:tmpl w:val="6258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F22E12"/>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DE46E3"/>
    <w:multiLevelType w:val="multilevel"/>
    <w:tmpl w:val="8FCE70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6D1BBF"/>
    <w:multiLevelType w:val="multilevel"/>
    <w:tmpl w:val="579C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12FF7C37"/>
    <w:multiLevelType w:val="hybridMultilevel"/>
    <w:tmpl w:val="7F8A482A"/>
    <w:lvl w:ilvl="0" w:tplc="08090001">
      <w:start w:val="1"/>
      <w:numFmt w:val="bullet"/>
      <w:lvlText w:val=""/>
      <w:lvlJc w:val="left"/>
      <w:pPr>
        <w:ind w:left="720" w:hanging="360"/>
      </w:pPr>
      <w:rPr>
        <w:rFonts w:ascii="Symbol" w:hAnsi="Symbol" w:hint="default"/>
      </w:rPr>
    </w:lvl>
    <w:lvl w:ilvl="1" w:tplc="503C7E70">
      <w:start w:val="1"/>
      <w:numFmt w:val="decimal"/>
      <w:lvlText w:val="%2."/>
      <w:lvlJc w:val="left"/>
      <w:pPr>
        <w:ind w:left="1950" w:hanging="870"/>
      </w:pPr>
      <w:rPr>
        <w:rFonts w:hint="default"/>
        <w:b/>
        <w:i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735E50"/>
    <w:multiLevelType w:val="multilevel"/>
    <w:tmpl w:val="BD76D2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B65A28"/>
    <w:multiLevelType w:val="multilevel"/>
    <w:tmpl w:val="08142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3F9646F"/>
    <w:multiLevelType w:val="hybridMultilevel"/>
    <w:tmpl w:val="856E706A"/>
    <w:lvl w:ilvl="0" w:tplc="0A48DC1A">
      <w:start w:val="1"/>
      <w:numFmt w:val="bullet"/>
      <w:lvlText w:val=""/>
      <w:lvlJc w:val="left"/>
      <w:pPr>
        <w:ind w:left="720" w:hanging="360"/>
      </w:pPr>
      <w:rPr>
        <w:rFonts w:ascii="Symbol" w:hAnsi="Symbol"/>
      </w:rPr>
    </w:lvl>
    <w:lvl w:ilvl="1" w:tplc="5B8C6C5E">
      <w:start w:val="1"/>
      <w:numFmt w:val="bullet"/>
      <w:lvlText w:val=""/>
      <w:lvlJc w:val="left"/>
      <w:pPr>
        <w:ind w:left="720" w:hanging="360"/>
      </w:pPr>
      <w:rPr>
        <w:rFonts w:ascii="Symbol" w:hAnsi="Symbol"/>
      </w:rPr>
    </w:lvl>
    <w:lvl w:ilvl="2" w:tplc="D21623E4">
      <w:start w:val="1"/>
      <w:numFmt w:val="bullet"/>
      <w:lvlText w:val=""/>
      <w:lvlJc w:val="left"/>
      <w:pPr>
        <w:ind w:left="720" w:hanging="360"/>
      </w:pPr>
      <w:rPr>
        <w:rFonts w:ascii="Symbol" w:hAnsi="Symbol"/>
      </w:rPr>
    </w:lvl>
    <w:lvl w:ilvl="3" w:tplc="4858A430">
      <w:start w:val="1"/>
      <w:numFmt w:val="bullet"/>
      <w:lvlText w:val=""/>
      <w:lvlJc w:val="left"/>
      <w:pPr>
        <w:ind w:left="720" w:hanging="360"/>
      </w:pPr>
      <w:rPr>
        <w:rFonts w:ascii="Symbol" w:hAnsi="Symbol"/>
      </w:rPr>
    </w:lvl>
    <w:lvl w:ilvl="4" w:tplc="5B3A1634">
      <w:start w:val="1"/>
      <w:numFmt w:val="bullet"/>
      <w:lvlText w:val=""/>
      <w:lvlJc w:val="left"/>
      <w:pPr>
        <w:ind w:left="720" w:hanging="360"/>
      </w:pPr>
      <w:rPr>
        <w:rFonts w:ascii="Symbol" w:hAnsi="Symbol"/>
      </w:rPr>
    </w:lvl>
    <w:lvl w:ilvl="5" w:tplc="3A925E36">
      <w:start w:val="1"/>
      <w:numFmt w:val="bullet"/>
      <w:lvlText w:val=""/>
      <w:lvlJc w:val="left"/>
      <w:pPr>
        <w:ind w:left="720" w:hanging="360"/>
      </w:pPr>
      <w:rPr>
        <w:rFonts w:ascii="Symbol" w:hAnsi="Symbol"/>
      </w:rPr>
    </w:lvl>
    <w:lvl w:ilvl="6" w:tplc="A20873B4">
      <w:start w:val="1"/>
      <w:numFmt w:val="bullet"/>
      <w:lvlText w:val=""/>
      <w:lvlJc w:val="left"/>
      <w:pPr>
        <w:ind w:left="720" w:hanging="360"/>
      </w:pPr>
      <w:rPr>
        <w:rFonts w:ascii="Symbol" w:hAnsi="Symbol"/>
      </w:rPr>
    </w:lvl>
    <w:lvl w:ilvl="7" w:tplc="51F22E1C">
      <w:start w:val="1"/>
      <w:numFmt w:val="bullet"/>
      <w:lvlText w:val=""/>
      <w:lvlJc w:val="left"/>
      <w:pPr>
        <w:ind w:left="720" w:hanging="360"/>
      </w:pPr>
      <w:rPr>
        <w:rFonts w:ascii="Symbol" w:hAnsi="Symbol"/>
      </w:rPr>
    </w:lvl>
    <w:lvl w:ilvl="8" w:tplc="4F2A90D8">
      <w:start w:val="1"/>
      <w:numFmt w:val="bullet"/>
      <w:lvlText w:val=""/>
      <w:lvlJc w:val="left"/>
      <w:pPr>
        <w:ind w:left="720" w:hanging="360"/>
      </w:pPr>
      <w:rPr>
        <w:rFonts w:ascii="Symbol" w:hAnsi="Symbol"/>
      </w:rPr>
    </w:lvl>
  </w:abstractNum>
  <w:abstractNum w:abstractNumId="24" w15:restartNumberingAfterBreak="0">
    <w:nsid w:val="1567523B"/>
    <w:multiLevelType w:val="multilevel"/>
    <w:tmpl w:val="ADE6EFCC"/>
    <w:lvl w:ilvl="0">
      <w:start w:val="6"/>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6BC55B5"/>
    <w:multiLevelType w:val="multilevel"/>
    <w:tmpl w:val="263E5F1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D074FFE"/>
    <w:multiLevelType w:val="hybridMultilevel"/>
    <w:tmpl w:val="B7E0BF4C"/>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E462B5E"/>
    <w:multiLevelType w:val="multilevel"/>
    <w:tmpl w:val="38047B74"/>
    <w:lvl w:ilvl="0">
      <w:start w:val="1"/>
      <w:numFmt w:val="decimal"/>
      <w:lvlText w:val="%1."/>
      <w:lvlJc w:val="left"/>
      <w:pPr>
        <w:ind w:left="0" w:firstLine="0"/>
      </w:pPr>
      <w:rPr>
        <w:color w:val="0B0B0B"/>
      </w:rPr>
    </w:lvl>
    <w:lvl w:ilvl="1">
      <w:start w:val="1"/>
      <w:numFmt w:val="decimal"/>
      <w:isLgl/>
      <w:lvlText w:val="%1.%2"/>
      <w:lvlJc w:val="left"/>
      <w:pPr>
        <w:ind w:left="1260" w:hanging="1260"/>
      </w:pPr>
      <w:rPr>
        <w:color w:val="0B0B0B"/>
      </w:rPr>
    </w:lvl>
    <w:lvl w:ilvl="2">
      <w:start w:val="1"/>
      <w:numFmt w:val="decimal"/>
      <w:isLgl/>
      <w:lvlText w:val="%1.%2.%3"/>
      <w:lvlJc w:val="left"/>
      <w:pPr>
        <w:ind w:left="1260" w:hanging="1260"/>
      </w:pPr>
      <w:rPr>
        <w:color w:val="0B0B0B"/>
      </w:rPr>
    </w:lvl>
    <w:lvl w:ilvl="3">
      <w:start w:val="1"/>
      <w:numFmt w:val="decimal"/>
      <w:isLgl/>
      <w:lvlText w:val="%1.%2.%3.%4"/>
      <w:lvlJc w:val="left"/>
      <w:pPr>
        <w:ind w:left="1260" w:hanging="1260"/>
      </w:pPr>
      <w:rPr>
        <w:color w:val="0B0B0B"/>
      </w:rPr>
    </w:lvl>
    <w:lvl w:ilvl="4">
      <w:start w:val="1"/>
      <w:numFmt w:val="decimal"/>
      <w:isLgl/>
      <w:lvlText w:val="%1.%2.%3.%4.%5"/>
      <w:lvlJc w:val="left"/>
      <w:pPr>
        <w:ind w:left="1260" w:hanging="1260"/>
      </w:pPr>
      <w:rPr>
        <w:color w:val="0B0B0B"/>
      </w:rPr>
    </w:lvl>
    <w:lvl w:ilvl="5">
      <w:start w:val="1"/>
      <w:numFmt w:val="decimal"/>
      <w:isLgl/>
      <w:lvlText w:val="%1.%2.%3.%4.%5.%6"/>
      <w:lvlJc w:val="left"/>
      <w:pPr>
        <w:ind w:left="1260" w:hanging="1260"/>
      </w:pPr>
      <w:rPr>
        <w:color w:val="0B0B0B"/>
      </w:rPr>
    </w:lvl>
    <w:lvl w:ilvl="6">
      <w:start w:val="1"/>
      <w:numFmt w:val="decimal"/>
      <w:isLgl/>
      <w:lvlText w:val="%1.%2.%3.%4.%5.%6.%7"/>
      <w:lvlJc w:val="left"/>
      <w:pPr>
        <w:ind w:left="1440" w:hanging="1440"/>
      </w:pPr>
      <w:rPr>
        <w:color w:val="0B0B0B"/>
      </w:rPr>
    </w:lvl>
    <w:lvl w:ilvl="7">
      <w:start w:val="1"/>
      <w:numFmt w:val="decimal"/>
      <w:isLgl/>
      <w:lvlText w:val="%1.%2.%3.%4.%5.%6.%7.%8"/>
      <w:lvlJc w:val="left"/>
      <w:pPr>
        <w:ind w:left="1440" w:hanging="1440"/>
      </w:pPr>
      <w:rPr>
        <w:color w:val="0B0B0B"/>
      </w:rPr>
    </w:lvl>
    <w:lvl w:ilvl="8">
      <w:start w:val="1"/>
      <w:numFmt w:val="decimal"/>
      <w:isLgl/>
      <w:lvlText w:val="%1.%2.%3.%4.%5.%6.%7.%8.%9"/>
      <w:lvlJc w:val="left"/>
      <w:pPr>
        <w:ind w:left="1800" w:hanging="1800"/>
      </w:pPr>
      <w:rPr>
        <w:color w:val="0B0B0B"/>
      </w:rPr>
    </w:lvl>
  </w:abstractNum>
  <w:abstractNum w:abstractNumId="28"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20227504"/>
    <w:multiLevelType w:val="multilevel"/>
    <w:tmpl w:val="DF62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2581797B"/>
    <w:multiLevelType w:val="multilevel"/>
    <w:tmpl w:val="7F6C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A61D0D"/>
    <w:multiLevelType w:val="multilevel"/>
    <w:tmpl w:val="6882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35" w15:restartNumberingAfterBreak="0">
    <w:nsid w:val="29CE770D"/>
    <w:multiLevelType w:val="hybridMultilevel"/>
    <w:tmpl w:val="99921722"/>
    <w:lvl w:ilvl="0" w:tplc="08090019">
      <w:start w:val="1"/>
      <w:numFmt w:val="lowerLetter"/>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BE07858"/>
    <w:multiLevelType w:val="hybridMultilevel"/>
    <w:tmpl w:val="2F12377A"/>
    <w:lvl w:ilvl="0" w:tplc="08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7" w15:restartNumberingAfterBreak="0">
    <w:nsid w:val="2E871A3D"/>
    <w:multiLevelType w:val="multilevel"/>
    <w:tmpl w:val="9B84A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F191A77"/>
    <w:multiLevelType w:val="multilevel"/>
    <w:tmpl w:val="DE26DD40"/>
    <w:lvl w:ilvl="0">
      <w:start w:val="1"/>
      <w:numFmt w:val="lowerLetter"/>
      <w:lvlText w:val="%1)"/>
      <w:lvlJc w:val="left"/>
      <w:pPr>
        <w:tabs>
          <w:tab w:val="num" w:pos="1440"/>
        </w:tabs>
        <w:ind w:left="1440" w:hanging="360"/>
      </w:pPr>
      <w:rPr>
        <w:rFonts w:ascii="Calibri" w:hAnsi="Calibri" w:cs="Calibri" w:hint="default"/>
        <w:b w:val="0"/>
        <w:bCs w:val="0"/>
        <w:i w:val="0"/>
        <w:iCs w:val="0"/>
        <w:spacing w:val="-1"/>
        <w:w w:val="100"/>
        <w:sz w:val="22"/>
        <w:szCs w:val="22"/>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9" w15:restartNumberingAfterBreak="0">
    <w:nsid w:val="2FEE6726"/>
    <w:multiLevelType w:val="multilevel"/>
    <w:tmpl w:val="F4C8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1873C2E"/>
    <w:multiLevelType w:val="multilevel"/>
    <w:tmpl w:val="BC940D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3"/>
      <w:numFmt w:val="decimal"/>
      <w:lvlText w:val="%4."/>
      <w:lvlJc w:val="left"/>
      <w:pPr>
        <w:ind w:left="360" w:hanging="360"/>
      </w:pPr>
      <w:rPr>
        <w:rFonts w:asciiTheme="minorHAnsi" w:hAnsiTheme="minorHAnsi" w:cstheme="minorHAnsi" w:hint="default"/>
        <w:b w:val="0"/>
        <w:bCs w:val="0"/>
        <w:i w:val="0"/>
        <w:iCs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3A16CA"/>
    <w:multiLevelType w:val="multilevel"/>
    <w:tmpl w:val="D214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27321DB"/>
    <w:multiLevelType w:val="multilevel"/>
    <w:tmpl w:val="FFAAD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27D2234"/>
    <w:multiLevelType w:val="hybridMultilevel"/>
    <w:tmpl w:val="98DEF808"/>
    <w:lvl w:ilvl="0" w:tplc="1F1A6C7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35163D18"/>
    <w:multiLevelType w:val="multilevel"/>
    <w:tmpl w:val="263C3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8" w15:restartNumberingAfterBreak="0">
    <w:nsid w:val="3A091F60"/>
    <w:multiLevelType w:val="multilevel"/>
    <w:tmpl w:val="A3E4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B2246FC"/>
    <w:multiLevelType w:val="multilevel"/>
    <w:tmpl w:val="CCF67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B556902"/>
    <w:multiLevelType w:val="hybridMultilevel"/>
    <w:tmpl w:val="F76A355A"/>
    <w:lvl w:ilvl="0" w:tplc="773A69AE">
      <w:start w:val="31"/>
      <w:numFmt w:val="decimal"/>
      <w:pStyle w:val="WCPFCText"/>
      <w:lvlText w:val="%1."/>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1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C0C5A33"/>
    <w:multiLevelType w:val="multilevel"/>
    <w:tmpl w:val="099E3C4E"/>
    <w:lvl w:ilvl="0">
      <w:start w:val="1"/>
      <w:numFmt w:val="lowerLetter"/>
      <w:lvlText w:val="%1)"/>
      <w:lvlJc w:val="left"/>
      <w:pPr>
        <w:tabs>
          <w:tab w:val="num" w:pos="720"/>
        </w:tabs>
        <w:ind w:left="720" w:hanging="360"/>
      </w:pPr>
      <w:rPr>
        <w:rFonts w:ascii="Calibri" w:hAnsi="Calibri" w:cs="Calibri" w:hint="default"/>
        <w:b w:val="0"/>
        <w:bCs w:val="0"/>
        <w:i w:val="0"/>
        <w:iCs w:val="0"/>
        <w:spacing w:val="-1"/>
        <w:w w:val="100"/>
        <w:sz w:val="16"/>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DFC26BD"/>
    <w:multiLevelType w:val="multilevel"/>
    <w:tmpl w:val="9D06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15:restartNumberingAfterBreak="0">
    <w:nsid w:val="3F4909F8"/>
    <w:multiLevelType w:val="multilevel"/>
    <w:tmpl w:val="23B06A98"/>
    <w:lvl w:ilvl="0">
      <w:start w:val="11"/>
      <w:numFmt w:val="decimal"/>
      <w:lvlText w:val="%1"/>
      <w:lvlJc w:val="left"/>
      <w:pPr>
        <w:ind w:left="600" w:hanging="600"/>
      </w:pPr>
      <w:rPr>
        <w:rFonts w:eastAsiaTheme="minorEastAsia" w:hint="default"/>
        <w:b/>
      </w:rPr>
    </w:lvl>
    <w:lvl w:ilvl="1">
      <w:start w:val="1"/>
      <w:numFmt w:val="decimal"/>
      <w:lvlText w:val="%1.%2"/>
      <w:lvlJc w:val="left"/>
      <w:pPr>
        <w:ind w:left="780" w:hanging="600"/>
      </w:pPr>
      <w:rPr>
        <w:rFonts w:eastAsiaTheme="minorEastAsia" w:hint="default"/>
        <w:b/>
      </w:rPr>
    </w:lvl>
    <w:lvl w:ilvl="2">
      <w:start w:val="1"/>
      <w:numFmt w:val="decimal"/>
      <w:lvlText w:val="%1.%2.%3"/>
      <w:lvlJc w:val="left"/>
      <w:pPr>
        <w:ind w:left="1080" w:hanging="720"/>
      </w:pPr>
      <w:rPr>
        <w:rFonts w:eastAsiaTheme="minorEastAsia" w:hint="default"/>
        <w:b/>
      </w:rPr>
    </w:lvl>
    <w:lvl w:ilvl="3">
      <w:start w:val="1"/>
      <w:numFmt w:val="decimal"/>
      <w:lvlText w:val="%1.%2.%3.%4"/>
      <w:lvlJc w:val="left"/>
      <w:pPr>
        <w:ind w:left="1260" w:hanging="720"/>
      </w:pPr>
      <w:rPr>
        <w:rFonts w:eastAsiaTheme="minorEastAsia" w:hint="default"/>
        <w:b/>
      </w:rPr>
    </w:lvl>
    <w:lvl w:ilvl="4">
      <w:start w:val="1"/>
      <w:numFmt w:val="decimal"/>
      <w:lvlText w:val="%1.%2.%3.%4.%5"/>
      <w:lvlJc w:val="left"/>
      <w:pPr>
        <w:ind w:left="1800" w:hanging="1080"/>
      </w:pPr>
      <w:rPr>
        <w:rFonts w:eastAsiaTheme="minorEastAsia" w:hint="default"/>
        <w:b/>
      </w:rPr>
    </w:lvl>
    <w:lvl w:ilvl="5">
      <w:start w:val="1"/>
      <w:numFmt w:val="decimal"/>
      <w:lvlText w:val="%1.%2.%3.%4.%5.%6"/>
      <w:lvlJc w:val="left"/>
      <w:pPr>
        <w:ind w:left="1980" w:hanging="1080"/>
      </w:pPr>
      <w:rPr>
        <w:rFonts w:eastAsiaTheme="minorEastAsia" w:hint="default"/>
        <w:b/>
      </w:rPr>
    </w:lvl>
    <w:lvl w:ilvl="6">
      <w:start w:val="1"/>
      <w:numFmt w:val="decimal"/>
      <w:lvlText w:val="%1.%2.%3.%4.%5.%6.%7"/>
      <w:lvlJc w:val="left"/>
      <w:pPr>
        <w:ind w:left="2520" w:hanging="1440"/>
      </w:pPr>
      <w:rPr>
        <w:rFonts w:eastAsiaTheme="minorEastAsia" w:hint="default"/>
        <w:b/>
      </w:rPr>
    </w:lvl>
    <w:lvl w:ilvl="7">
      <w:start w:val="1"/>
      <w:numFmt w:val="decimal"/>
      <w:lvlText w:val="%1.%2.%3.%4.%5.%6.%7.%8"/>
      <w:lvlJc w:val="left"/>
      <w:pPr>
        <w:ind w:left="2700" w:hanging="1440"/>
      </w:pPr>
      <w:rPr>
        <w:rFonts w:eastAsiaTheme="minorEastAsia" w:hint="default"/>
        <w:b/>
      </w:rPr>
    </w:lvl>
    <w:lvl w:ilvl="8">
      <w:start w:val="1"/>
      <w:numFmt w:val="decimal"/>
      <w:lvlText w:val="%1.%2.%3.%4.%5.%6.%7.%8.%9"/>
      <w:lvlJc w:val="left"/>
      <w:pPr>
        <w:ind w:left="3240" w:hanging="1800"/>
      </w:pPr>
      <w:rPr>
        <w:rFonts w:eastAsiaTheme="minorEastAsia" w:hint="default"/>
        <w:b/>
      </w:rPr>
    </w:lvl>
  </w:abstractNum>
  <w:abstractNum w:abstractNumId="55" w15:restartNumberingAfterBreak="0">
    <w:nsid w:val="3F8933BE"/>
    <w:multiLevelType w:val="multilevel"/>
    <w:tmpl w:val="9B160DCC"/>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42CE0D80"/>
    <w:multiLevelType w:val="multilevel"/>
    <w:tmpl w:val="099E3C4E"/>
    <w:lvl w:ilvl="0">
      <w:start w:val="1"/>
      <w:numFmt w:val="lowerLetter"/>
      <w:lvlText w:val="%1)"/>
      <w:lvlJc w:val="left"/>
      <w:pPr>
        <w:tabs>
          <w:tab w:val="num" w:pos="720"/>
        </w:tabs>
        <w:ind w:left="720" w:hanging="360"/>
      </w:pPr>
      <w:rPr>
        <w:rFonts w:ascii="Calibri" w:hAnsi="Calibri" w:cs="Calibri" w:hint="default"/>
        <w:b w:val="0"/>
        <w:bCs w:val="0"/>
        <w:i w:val="0"/>
        <w:iCs w:val="0"/>
        <w:spacing w:val="-1"/>
        <w:w w:val="100"/>
        <w:sz w:val="16"/>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31A6C78"/>
    <w:multiLevelType w:val="multilevel"/>
    <w:tmpl w:val="F69A27C2"/>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38F1378"/>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4398656D"/>
    <w:multiLevelType w:val="multilevel"/>
    <w:tmpl w:val="8FCE70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62"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15:restartNumberingAfterBreak="0">
    <w:nsid w:val="461D10CF"/>
    <w:multiLevelType w:val="multilevel"/>
    <w:tmpl w:val="0AEC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8787671"/>
    <w:multiLevelType w:val="multilevel"/>
    <w:tmpl w:val="1C9CEE7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Calibri" w:hAnsi="Calibri" w:cs="Calibri" w:hint="default"/>
        <w:b w:val="0"/>
        <w:bCs w:val="0"/>
        <w:i w:val="0"/>
        <w:iCs w:val="0"/>
        <w:spacing w:val="-1"/>
        <w:w w:val="100"/>
        <w:sz w:val="22"/>
        <w:szCs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9032DD6"/>
    <w:multiLevelType w:val="hybridMultilevel"/>
    <w:tmpl w:val="91365128"/>
    <w:lvl w:ilvl="0" w:tplc="FFFFFFFF">
      <w:start w:val="1"/>
      <w:numFmt w:val="decimal"/>
      <w:lvlText w:val="%1."/>
      <w:lvlJc w:val="left"/>
      <w:pPr>
        <w:ind w:left="360" w:hanging="360"/>
      </w:pPr>
      <w:rPr>
        <w:rFonts w:asciiTheme="minorHAnsi" w:hAnsiTheme="minorHAnsi" w:cstheme="minorHAnsi" w:hint="default"/>
        <w:b w:val="0"/>
        <w:bCs w:val="0"/>
        <w:i w:val="0"/>
        <w:iCs w:val="0"/>
      </w:rPr>
    </w:lvl>
    <w:lvl w:ilvl="1" w:tplc="08090017">
      <w:start w:val="1"/>
      <w:numFmt w:val="lowerLetter"/>
      <w:lvlText w:val="%2)"/>
      <w:lvlJc w:val="left"/>
      <w:pPr>
        <w:ind w:left="1498" w:hanging="360"/>
      </w:pPr>
    </w:lvl>
    <w:lvl w:ilvl="2" w:tplc="FFFFFFFF">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49643FCC"/>
    <w:multiLevelType w:val="multilevel"/>
    <w:tmpl w:val="568E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B9F4D7F"/>
    <w:multiLevelType w:val="hybridMultilevel"/>
    <w:tmpl w:val="C34A70E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4C703C74"/>
    <w:multiLevelType w:val="hybridMultilevel"/>
    <w:tmpl w:val="C79E96A6"/>
    <w:lvl w:ilvl="0" w:tplc="FFFFFFFF">
      <w:start w:val="1"/>
      <w:numFmt w:val="decimal"/>
      <w:lvlText w:val="%1."/>
      <w:lvlJc w:val="left"/>
      <w:pPr>
        <w:ind w:left="885" w:hanging="360"/>
      </w:pPr>
      <w:rPr>
        <w:rFonts w:ascii="Calibri" w:eastAsia="Calibri" w:hAnsi="Calibri" w:cs="Calibri" w:hint="default"/>
        <w:b w:val="0"/>
        <w:bCs w:val="0"/>
        <w:i w:val="0"/>
        <w:iCs w:val="0"/>
        <w:spacing w:val="0"/>
        <w:w w:val="100"/>
        <w:sz w:val="22"/>
        <w:szCs w:val="22"/>
        <w:lang w:val="en-US" w:eastAsia="en-US" w:bidi="ar-SA"/>
      </w:rPr>
    </w:lvl>
    <w:lvl w:ilvl="1" w:tplc="FFFFFFFF">
      <w:start w:val="1"/>
      <w:numFmt w:val="lowerLetter"/>
      <w:lvlText w:val="%2."/>
      <w:lvlJc w:val="left"/>
      <w:pPr>
        <w:ind w:left="580" w:hanging="360"/>
      </w:pPr>
      <w:rPr>
        <w:rFonts w:ascii="Calibri" w:eastAsia="Calibri" w:hAnsi="Calibri" w:cs="Calibri" w:hint="default"/>
        <w:b w:val="0"/>
        <w:bCs w:val="0"/>
        <w:i w:val="0"/>
        <w:iCs w:val="0"/>
        <w:spacing w:val="-1"/>
        <w:w w:val="100"/>
        <w:sz w:val="22"/>
        <w:szCs w:val="22"/>
        <w:lang w:val="en-US" w:eastAsia="en-US" w:bidi="ar-SA"/>
      </w:rPr>
    </w:lvl>
    <w:lvl w:ilvl="2" w:tplc="FFFFFFFF">
      <w:numFmt w:val="bullet"/>
      <w:lvlText w:val="•"/>
      <w:lvlJc w:val="left"/>
      <w:pPr>
        <w:ind w:left="1600" w:hanging="360"/>
      </w:pPr>
      <w:rPr>
        <w:rFonts w:hint="default"/>
        <w:lang w:val="en-US" w:eastAsia="en-US" w:bidi="ar-SA"/>
      </w:rPr>
    </w:lvl>
    <w:lvl w:ilvl="3" w:tplc="FFFFFFFF">
      <w:numFmt w:val="bullet"/>
      <w:lvlText w:val="•"/>
      <w:lvlJc w:val="left"/>
      <w:pPr>
        <w:ind w:left="2569" w:hanging="360"/>
      </w:pPr>
      <w:rPr>
        <w:rFonts w:hint="default"/>
        <w:lang w:val="en-US" w:eastAsia="en-US" w:bidi="ar-SA"/>
      </w:rPr>
    </w:lvl>
    <w:lvl w:ilvl="4" w:tplc="FFFFFFFF">
      <w:numFmt w:val="bullet"/>
      <w:lvlText w:val="•"/>
      <w:lvlJc w:val="left"/>
      <w:pPr>
        <w:ind w:left="3539" w:hanging="360"/>
      </w:pPr>
      <w:rPr>
        <w:rFonts w:hint="default"/>
        <w:lang w:val="en-US" w:eastAsia="en-US" w:bidi="ar-SA"/>
      </w:rPr>
    </w:lvl>
    <w:lvl w:ilvl="5" w:tplc="FFFFFFFF">
      <w:numFmt w:val="bullet"/>
      <w:lvlText w:val="•"/>
      <w:lvlJc w:val="left"/>
      <w:pPr>
        <w:ind w:left="4508" w:hanging="360"/>
      </w:pPr>
      <w:rPr>
        <w:rFonts w:hint="default"/>
        <w:lang w:val="en-US" w:eastAsia="en-US" w:bidi="ar-SA"/>
      </w:rPr>
    </w:lvl>
    <w:lvl w:ilvl="6" w:tplc="FFFFFFFF">
      <w:numFmt w:val="bullet"/>
      <w:lvlText w:val="•"/>
      <w:lvlJc w:val="left"/>
      <w:pPr>
        <w:ind w:left="5478" w:hanging="360"/>
      </w:pPr>
      <w:rPr>
        <w:rFonts w:hint="default"/>
        <w:lang w:val="en-US" w:eastAsia="en-US" w:bidi="ar-SA"/>
      </w:rPr>
    </w:lvl>
    <w:lvl w:ilvl="7" w:tplc="FFFFFFFF">
      <w:numFmt w:val="bullet"/>
      <w:lvlText w:val="•"/>
      <w:lvlJc w:val="left"/>
      <w:pPr>
        <w:ind w:left="6447" w:hanging="360"/>
      </w:pPr>
      <w:rPr>
        <w:rFonts w:hint="default"/>
        <w:lang w:val="en-US" w:eastAsia="en-US" w:bidi="ar-SA"/>
      </w:rPr>
    </w:lvl>
    <w:lvl w:ilvl="8" w:tplc="FFFFFFFF">
      <w:numFmt w:val="bullet"/>
      <w:lvlText w:val="•"/>
      <w:lvlJc w:val="left"/>
      <w:pPr>
        <w:ind w:left="7417" w:hanging="360"/>
      </w:pPr>
      <w:rPr>
        <w:rFonts w:hint="default"/>
        <w:lang w:val="en-US" w:eastAsia="en-US" w:bidi="ar-SA"/>
      </w:rPr>
    </w:lvl>
  </w:abstractNum>
  <w:abstractNum w:abstractNumId="70" w15:restartNumberingAfterBreak="0">
    <w:nsid w:val="4D6E28AB"/>
    <w:multiLevelType w:val="multilevel"/>
    <w:tmpl w:val="ABC09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0F917B4"/>
    <w:multiLevelType w:val="multilevel"/>
    <w:tmpl w:val="EDCA14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19C2184"/>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536B6B3B"/>
    <w:multiLevelType w:val="hybridMultilevel"/>
    <w:tmpl w:val="E5765B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53B05E25"/>
    <w:multiLevelType w:val="multilevel"/>
    <w:tmpl w:val="BFCEF4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5" w15:restartNumberingAfterBreak="0">
    <w:nsid w:val="5404552B"/>
    <w:multiLevelType w:val="multilevel"/>
    <w:tmpl w:val="20A0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5E90B10"/>
    <w:multiLevelType w:val="multilevel"/>
    <w:tmpl w:val="4AD40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7040AF9"/>
    <w:multiLevelType w:val="multilevel"/>
    <w:tmpl w:val="6682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15:restartNumberingAfterBreak="0">
    <w:nsid w:val="5A675F3B"/>
    <w:multiLevelType w:val="hybridMultilevel"/>
    <w:tmpl w:val="6F4E7C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81" w15:restartNumberingAfterBreak="0">
    <w:nsid w:val="5B087EBA"/>
    <w:multiLevelType w:val="hybridMultilevel"/>
    <w:tmpl w:val="060C621C"/>
    <w:lvl w:ilvl="0" w:tplc="04090011">
      <w:start w:val="1"/>
      <w:numFmt w:val="decimal"/>
      <w:lvlText w:val="%1)"/>
      <w:lvlJc w:val="left"/>
      <w:pPr>
        <w:tabs>
          <w:tab w:val="num" w:pos="360"/>
        </w:tabs>
        <w:ind w:left="2088" w:hanging="2088"/>
      </w:pPr>
      <w:rPr>
        <w:rFonts w:hint="default"/>
        <w:sz w:val="22"/>
      </w:rPr>
    </w:lvl>
    <w:lvl w:ilvl="1" w:tplc="E57C7498">
      <w:start w:val="1"/>
      <w:numFmt w:val="bullet"/>
      <w:lvlText w:val=""/>
      <w:lvlJc w:val="left"/>
      <w:pPr>
        <w:tabs>
          <w:tab w:val="num" w:pos="1440"/>
        </w:tabs>
        <w:ind w:left="1440" w:hanging="360"/>
      </w:pPr>
      <w:rPr>
        <w:rFonts w:ascii="Symbol" w:hAnsi="Symbol" w:hint="default"/>
        <w:sz w:val="22"/>
      </w:rPr>
    </w:lvl>
    <w:lvl w:ilvl="2" w:tplc="B89EF32E">
      <w:start w:val="2"/>
      <w:numFmt w:val="decimal"/>
      <w:lvlText w:val="%3)"/>
      <w:lvlJc w:val="left"/>
      <w:pPr>
        <w:tabs>
          <w:tab w:val="num" w:pos="2160"/>
        </w:tabs>
        <w:ind w:left="2160" w:hanging="360"/>
      </w:pPr>
      <w:rPr>
        <w:rFonts w:hint="default"/>
      </w:rPr>
    </w:lvl>
    <w:lvl w:ilvl="3" w:tplc="0C628FA6">
      <w:numFmt w:val="bullet"/>
      <w:lvlText w:val="–"/>
      <w:lvlJc w:val="left"/>
      <w:pPr>
        <w:ind w:left="2880" w:hanging="360"/>
      </w:pPr>
      <w:rPr>
        <w:rFonts w:ascii="Calibri" w:eastAsiaTheme="minorEastAsia" w:hAnsi="Calibri" w:cs="Calibri" w:hint="default"/>
      </w:rPr>
    </w:lvl>
    <w:lvl w:ilvl="4" w:tplc="5D3C2A34">
      <w:start w:val="1"/>
      <w:numFmt w:val="lowerRoman"/>
      <w:lvlText w:val="%5)"/>
      <w:lvlJc w:val="left"/>
      <w:pPr>
        <w:ind w:left="3960" w:hanging="720"/>
      </w:pPr>
      <w:rPr>
        <w:rFonts w:hint="default"/>
        <w:i w:val="0"/>
      </w:rPr>
    </w:lvl>
    <w:lvl w:ilvl="5" w:tplc="532A05CA">
      <w:start w:val="1"/>
      <w:numFmt w:val="decimal"/>
      <w:lvlText w:val="(%6)"/>
      <w:lvlJc w:val="left"/>
      <w:pPr>
        <w:ind w:left="4320" w:hanging="360"/>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D63753E"/>
    <w:multiLevelType w:val="hybridMultilevel"/>
    <w:tmpl w:val="2DF0B7BA"/>
    <w:lvl w:ilvl="0" w:tplc="05420922">
      <w:start w:val="1"/>
      <w:numFmt w:val="bullet"/>
      <w:lvlText w:val="•"/>
      <w:lvlJc w:val="left"/>
      <w:pPr>
        <w:tabs>
          <w:tab w:val="num" w:pos="720"/>
        </w:tabs>
        <w:ind w:left="720" w:hanging="360"/>
      </w:pPr>
      <w:rPr>
        <w:rFonts w:ascii="Arial" w:hAnsi="Arial" w:hint="default"/>
      </w:rPr>
    </w:lvl>
    <w:lvl w:ilvl="1" w:tplc="E2BE2348" w:tentative="1">
      <w:start w:val="1"/>
      <w:numFmt w:val="bullet"/>
      <w:lvlText w:val="•"/>
      <w:lvlJc w:val="left"/>
      <w:pPr>
        <w:tabs>
          <w:tab w:val="num" w:pos="1440"/>
        </w:tabs>
        <w:ind w:left="1440" w:hanging="360"/>
      </w:pPr>
      <w:rPr>
        <w:rFonts w:ascii="Arial" w:hAnsi="Arial" w:hint="default"/>
      </w:rPr>
    </w:lvl>
    <w:lvl w:ilvl="2" w:tplc="D7B6F06C" w:tentative="1">
      <w:start w:val="1"/>
      <w:numFmt w:val="bullet"/>
      <w:lvlText w:val="•"/>
      <w:lvlJc w:val="left"/>
      <w:pPr>
        <w:tabs>
          <w:tab w:val="num" w:pos="2160"/>
        </w:tabs>
        <w:ind w:left="2160" w:hanging="360"/>
      </w:pPr>
      <w:rPr>
        <w:rFonts w:ascii="Arial" w:hAnsi="Arial" w:hint="default"/>
      </w:rPr>
    </w:lvl>
    <w:lvl w:ilvl="3" w:tplc="2114668E" w:tentative="1">
      <w:start w:val="1"/>
      <w:numFmt w:val="bullet"/>
      <w:lvlText w:val="•"/>
      <w:lvlJc w:val="left"/>
      <w:pPr>
        <w:tabs>
          <w:tab w:val="num" w:pos="2880"/>
        </w:tabs>
        <w:ind w:left="2880" w:hanging="360"/>
      </w:pPr>
      <w:rPr>
        <w:rFonts w:ascii="Arial" w:hAnsi="Arial" w:hint="default"/>
      </w:rPr>
    </w:lvl>
    <w:lvl w:ilvl="4" w:tplc="DD128896" w:tentative="1">
      <w:start w:val="1"/>
      <w:numFmt w:val="bullet"/>
      <w:lvlText w:val="•"/>
      <w:lvlJc w:val="left"/>
      <w:pPr>
        <w:tabs>
          <w:tab w:val="num" w:pos="3600"/>
        </w:tabs>
        <w:ind w:left="3600" w:hanging="360"/>
      </w:pPr>
      <w:rPr>
        <w:rFonts w:ascii="Arial" w:hAnsi="Arial" w:hint="default"/>
      </w:rPr>
    </w:lvl>
    <w:lvl w:ilvl="5" w:tplc="45C292C0" w:tentative="1">
      <w:start w:val="1"/>
      <w:numFmt w:val="bullet"/>
      <w:lvlText w:val="•"/>
      <w:lvlJc w:val="left"/>
      <w:pPr>
        <w:tabs>
          <w:tab w:val="num" w:pos="4320"/>
        </w:tabs>
        <w:ind w:left="4320" w:hanging="360"/>
      </w:pPr>
      <w:rPr>
        <w:rFonts w:ascii="Arial" w:hAnsi="Arial" w:hint="default"/>
      </w:rPr>
    </w:lvl>
    <w:lvl w:ilvl="6" w:tplc="33B632F8" w:tentative="1">
      <w:start w:val="1"/>
      <w:numFmt w:val="bullet"/>
      <w:lvlText w:val="•"/>
      <w:lvlJc w:val="left"/>
      <w:pPr>
        <w:tabs>
          <w:tab w:val="num" w:pos="5040"/>
        </w:tabs>
        <w:ind w:left="5040" w:hanging="360"/>
      </w:pPr>
      <w:rPr>
        <w:rFonts w:ascii="Arial" w:hAnsi="Arial" w:hint="default"/>
      </w:rPr>
    </w:lvl>
    <w:lvl w:ilvl="7" w:tplc="D2C6916E" w:tentative="1">
      <w:start w:val="1"/>
      <w:numFmt w:val="bullet"/>
      <w:lvlText w:val="•"/>
      <w:lvlJc w:val="left"/>
      <w:pPr>
        <w:tabs>
          <w:tab w:val="num" w:pos="5760"/>
        </w:tabs>
        <w:ind w:left="5760" w:hanging="360"/>
      </w:pPr>
      <w:rPr>
        <w:rFonts w:ascii="Arial" w:hAnsi="Arial" w:hint="default"/>
      </w:rPr>
    </w:lvl>
    <w:lvl w:ilvl="8" w:tplc="8BF6F502" w:tentative="1">
      <w:start w:val="1"/>
      <w:numFmt w:val="bullet"/>
      <w:lvlText w:val="•"/>
      <w:lvlJc w:val="left"/>
      <w:pPr>
        <w:tabs>
          <w:tab w:val="num" w:pos="6480"/>
        </w:tabs>
        <w:ind w:left="6480" w:hanging="360"/>
      </w:pPr>
      <w:rPr>
        <w:rFonts w:ascii="Arial" w:hAnsi="Arial" w:hint="default"/>
      </w:rPr>
    </w:lvl>
  </w:abstractNum>
  <w:abstractNum w:abstractNumId="83" w15:restartNumberingAfterBreak="0">
    <w:nsid w:val="5D6C3744"/>
    <w:multiLevelType w:val="multilevel"/>
    <w:tmpl w:val="C02E4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74758F"/>
    <w:multiLevelType w:val="hybridMultilevel"/>
    <w:tmpl w:val="6C46334A"/>
    <w:lvl w:ilvl="0" w:tplc="34A87A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BA7D3F"/>
    <w:multiLevelType w:val="multilevel"/>
    <w:tmpl w:val="36A0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5E261A2"/>
    <w:multiLevelType w:val="multilevel"/>
    <w:tmpl w:val="B394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7514F83"/>
    <w:multiLevelType w:val="multilevel"/>
    <w:tmpl w:val="4B96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7EC0511"/>
    <w:multiLevelType w:val="multilevel"/>
    <w:tmpl w:val="FE78F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80C65EF"/>
    <w:multiLevelType w:val="multilevel"/>
    <w:tmpl w:val="9E9E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66588E"/>
    <w:multiLevelType w:val="multilevel"/>
    <w:tmpl w:val="1AB6396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69890A0A"/>
    <w:multiLevelType w:val="hybridMultilevel"/>
    <w:tmpl w:val="BDAAB968"/>
    <w:lvl w:ilvl="0" w:tplc="08090019">
      <w:start w:val="1"/>
      <w:numFmt w:val="lowerLetter"/>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D04122E"/>
    <w:multiLevelType w:val="multilevel"/>
    <w:tmpl w:val="D4823242"/>
    <w:lvl w:ilvl="0">
      <w:start w:val="1"/>
      <w:numFmt w:val="bullet"/>
      <w:lvlText w:val=""/>
      <w:lvlJc w:val="left"/>
      <w:pPr>
        <w:tabs>
          <w:tab w:val="num" w:pos="1440"/>
        </w:tabs>
        <w:ind w:left="1440" w:hanging="360"/>
      </w:pPr>
      <w:rPr>
        <w:rFonts w:ascii="Symbol" w:hAnsi="Symbol" w:hint="default"/>
        <w:b w:val="0"/>
        <w:bCs w:val="0"/>
        <w:i w:val="0"/>
        <w:iCs w:val="0"/>
        <w:spacing w:val="-1"/>
        <w:w w:val="100"/>
        <w:sz w:val="22"/>
        <w:szCs w:val="22"/>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93" w15:restartNumberingAfterBreak="0">
    <w:nsid w:val="6D425C5F"/>
    <w:multiLevelType w:val="multilevel"/>
    <w:tmpl w:val="E9A2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D6766F2"/>
    <w:multiLevelType w:val="hybridMultilevel"/>
    <w:tmpl w:val="E2FC5C8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6D9B123C"/>
    <w:multiLevelType w:val="multilevel"/>
    <w:tmpl w:val="8646C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60B4422"/>
    <w:multiLevelType w:val="hybridMultilevel"/>
    <w:tmpl w:val="B3CE6472"/>
    <w:lvl w:ilvl="0" w:tplc="B726D4D8">
      <w:start w:val="1"/>
      <w:numFmt w:val="decimal"/>
      <w:pStyle w:val="WCPFCnormal"/>
      <w:lvlText w:val="%1."/>
      <w:lvlJc w:val="left"/>
      <w:pPr>
        <w:ind w:left="756" w:hanging="360"/>
      </w:pPr>
      <w:rPr>
        <w:rFonts w:hint="default"/>
        <w:b w:val="0"/>
        <w:i w:val="0"/>
      </w:rPr>
    </w:lvl>
    <w:lvl w:ilvl="1" w:tplc="08090019">
      <w:start w:val="1"/>
      <w:numFmt w:val="lowerLetter"/>
      <w:lvlText w:val="%2."/>
      <w:lvlJc w:val="left"/>
      <w:pPr>
        <w:ind w:left="1440" w:hanging="360"/>
      </w:pPr>
    </w:lvl>
    <w:lvl w:ilvl="2" w:tplc="B484CE6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63F19D3"/>
    <w:multiLevelType w:val="multilevel"/>
    <w:tmpl w:val="AD681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79D04AF"/>
    <w:multiLevelType w:val="multilevel"/>
    <w:tmpl w:val="BE508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7DA42BC"/>
    <w:multiLevelType w:val="multilevel"/>
    <w:tmpl w:val="B1881D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8483B3C"/>
    <w:multiLevelType w:val="multilevel"/>
    <w:tmpl w:val="74D4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9144E12"/>
    <w:multiLevelType w:val="multilevel"/>
    <w:tmpl w:val="8C0C4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C03526B"/>
    <w:multiLevelType w:val="multilevel"/>
    <w:tmpl w:val="0E285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4" w15:restartNumberingAfterBreak="0">
    <w:nsid w:val="7D4C1B2A"/>
    <w:multiLevelType w:val="multilevel"/>
    <w:tmpl w:val="852EA6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DCC56B0"/>
    <w:multiLevelType w:val="hybridMultilevel"/>
    <w:tmpl w:val="5B7620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FCD3C03"/>
    <w:multiLevelType w:val="multilevel"/>
    <w:tmpl w:val="D4823242"/>
    <w:lvl w:ilvl="0">
      <w:start w:val="1"/>
      <w:numFmt w:val="bullet"/>
      <w:lvlText w:val=""/>
      <w:lvlJc w:val="left"/>
      <w:pPr>
        <w:tabs>
          <w:tab w:val="num" w:pos="1440"/>
        </w:tabs>
        <w:ind w:left="1440" w:hanging="360"/>
      </w:pPr>
      <w:rPr>
        <w:rFonts w:ascii="Symbol" w:hAnsi="Symbol" w:hint="default"/>
        <w:b w:val="0"/>
        <w:bCs w:val="0"/>
        <w:i w:val="0"/>
        <w:iCs w:val="0"/>
        <w:spacing w:val="-1"/>
        <w:w w:val="100"/>
        <w:sz w:val="22"/>
        <w:szCs w:val="22"/>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820075309">
    <w:abstractNumId w:val="16"/>
  </w:num>
  <w:num w:numId="2" w16cid:durableId="311177792">
    <w:abstractNumId w:val="9"/>
  </w:num>
  <w:num w:numId="3" w16cid:durableId="11686311">
    <w:abstractNumId w:val="30"/>
  </w:num>
  <w:num w:numId="4" w16cid:durableId="673384199">
    <w:abstractNumId w:val="78"/>
  </w:num>
  <w:num w:numId="5" w16cid:durableId="160513284">
    <w:abstractNumId w:val="19"/>
  </w:num>
  <w:num w:numId="6" w16cid:durableId="368143038">
    <w:abstractNumId w:val="56"/>
  </w:num>
  <w:num w:numId="7" w16cid:durableId="1983533896">
    <w:abstractNumId w:val="7"/>
  </w:num>
  <w:num w:numId="8" w16cid:durableId="765733049">
    <w:abstractNumId w:val="103"/>
  </w:num>
  <w:num w:numId="9" w16cid:durableId="1497383336">
    <w:abstractNumId w:val="28"/>
  </w:num>
  <w:num w:numId="10" w16cid:durableId="1640962295">
    <w:abstractNumId w:val="45"/>
  </w:num>
  <w:num w:numId="11" w16cid:durableId="1122383717">
    <w:abstractNumId w:val="62"/>
  </w:num>
  <w:num w:numId="12" w16cid:durableId="1008558589">
    <w:abstractNumId w:val="106"/>
  </w:num>
  <w:num w:numId="13" w16cid:durableId="170803450">
    <w:abstractNumId w:val="34"/>
  </w:num>
  <w:num w:numId="14" w16cid:durableId="718287996">
    <w:abstractNumId w:val="31"/>
  </w:num>
  <w:num w:numId="15" w16cid:durableId="202451492">
    <w:abstractNumId w:val="53"/>
  </w:num>
  <w:num w:numId="16" w16cid:durableId="1588348197">
    <w:abstractNumId w:val="80"/>
  </w:num>
  <w:num w:numId="17" w16cid:durableId="946739046">
    <w:abstractNumId w:val="61"/>
  </w:num>
  <w:num w:numId="18" w16cid:durableId="121581146">
    <w:abstractNumId w:val="47"/>
  </w:num>
  <w:num w:numId="19" w16cid:durableId="1009062396">
    <w:abstractNumId w:val="40"/>
  </w:num>
  <w:num w:numId="20" w16cid:durableId="1555894921">
    <w:abstractNumId w:val="67"/>
  </w:num>
  <w:num w:numId="21" w16cid:durableId="1692536992">
    <w:abstractNumId w:val="50"/>
  </w:num>
  <w:num w:numId="22" w16cid:durableId="1100562208">
    <w:abstractNumId w:val="58"/>
  </w:num>
  <w:num w:numId="23" w16cid:durableId="552353085">
    <w:abstractNumId w:val="55"/>
  </w:num>
  <w:num w:numId="24" w16cid:durableId="1129977513">
    <w:abstractNumId w:val="26"/>
  </w:num>
  <w:num w:numId="25" w16cid:durableId="1049643076">
    <w:abstractNumId w:val="41"/>
  </w:num>
  <w:num w:numId="26" w16cid:durableId="2044204275">
    <w:abstractNumId w:val="10"/>
  </w:num>
  <w:num w:numId="27" w16cid:durableId="579363634">
    <w:abstractNumId w:val="104"/>
  </w:num>
  <w:num w:numId="28" w16cid:durableId="380248158">
    <w:abstractNumId w:val="59"/>
  </w:num>
  <w:num w:numId="29" w16cid:durableId="1086413909">
    <w:abstractNumId w:val="24"/>
  </w:num>
  <w:num w:numId="30" w16cid:durableId="1362440359">
    <w:abstractNumId w:val="81"/>
  </w:num>
  <w:num w:numId="31" w16cid:durableId="1018118656">
    <w:abstractNumId w:val="25"/>
  </w:num>
  <w:num w:numId="32" w16cid:durableId="1452242505">
    <w:abstractNumId w:val="71"/>
  </w:num>
  <w:num w:numId="33" w16cid:durableId="327830390">
    <w:abstractNumId w:val="44"/>
  </w:num>
  <w:num w:numId="34" w16cid:durableId="1303147210">
    <w:abstractNumId w:val="0"/>
  </w:num>
  <w:num w:numId="35" w16cid:durableId="576061659">
    <w:abstractNumId w:val="99"/>
  </w:num>
  <w:num w:numId="36" w16cid:durableId="386301834">
    <w:abstractNumId w:val="95"/>
  </w:num>
  <w:num w:numId="37" w16cid:durableId="1309943431">
    <w:abstractNumId w:val="79"/>
  </w:num>
  <w:num w:numId="38" w16cid:durableId="496262801">
    <w:abstractNumId w:val="23"/>
  </w:num>
  <w:num w:numId="39" w16cid:durableId="657344065">
    <w:abstractNumId w:val="50"/>
  </w:num>
  <w:num w:numId="40" w16cid:durableId="1941182404">
    <w:abstractNumId w:val="96"/>
  </w:num>
  <w:num w:numId="41" w16cid:durableId="1207597022">
    <w:abstractNumId w:val="13"/>
  </w:num>
  <w:num w:numId="42" w16cid:durableId="688222171">
    <w:abstractNumId w:val="5"/>
  </w:num>
  <w:num w:numId="43" w16cid:durableId="203490557">
    <w:abstractNumId w:val="90"/>
  </w:num>
  <w:num w:numId="44" w16cid:durableId="264004692">
    <w:abstractNumId w:val="72"/>
  </w:num>
  <w:num w:numId="45" w16cid:durableId="337118445">
    <w:abstractNumId w:val="3"/>
  </w:num>
  <w:num w:numId="46" w16cid:durableId="1393888030">
    <w:abstractNumId w:val="29"/>
  </w:num>
  <w:num w:numId="47" w16cid:durableId="398478153">
    <w:abstractNumId w:val="43"/>
  </w:num>
  <w:num w:numId="48" w16cid:durableId="30766646">
    <w:abstractNumId w:val="85"/>
  </w:num>
  <w:num w:numId="49" w16cid:durableId="1636906874">
    <w:abstractNumId w:val="75"/>
  </w:num>
  <w:num w:numId="50" w16cid:durableId="441337378">
    <w:abstractNumId w:val="20"/>
  </w:num>
  <w:num w:numId="51" w16cid:durableId="2136167528">
    <w:abstractNumId w:val="82"/>
  </w:num>
  <w:num w:numId="52" w16cid:durableId="994989884">
    <w:abstractNumId w:val="11"/>
  </w:num>
  <w:num w:numId="53" w16cid:durableId="2033991448">
    <w:abstractNumId w:val="105"/>
  </w:num>
  <w:num w:numId="54" w16cid:durableId="937832903">
    <w:abstractNumId w:val="68"/>
  </w:num>
  <w:num w:numId="55" w16cid:durableId="4733284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291785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3638747">
    <w:abstractNumId w:val="64"/>
  </w:num>
  <w:num w:numId="58" w16cid:durableId="948393000">
    <w:abstractNumId w:val="73"/>
  </w:num>
  <w:num w:numId="59" w16cid:durableId="1535386366">
    <w:abstractNumId w:val="36"/>
  </w:num>
  <w:num w:numId="60" w16cid:durableId="1158963769">
    <w:abstractNumId w:val="37"/>
  </w:num>
  <w:num w:numId="61" w16cid:durableId="367341527">
    <w:abstractNumId w:val="83"/>
  </w:num>
  <w:num w:numId="62" w16cid:durableId="1339230901">
    <w:abstractNumId w:val="97"/>
  </w:num>
  <w:num w:numId="63" w16cid:durableId="270013994">
    <w:abstractNumId w:val="88"/>
  </w:num>
  <w:num w:numId="64" w16cid:durableId="1699088368">
    <w:abstractNumId w:val="98"/>
  </w:num>
  <w:num w:numId="65" w16cid:durableId="93288116">
    <w:abstractNumId w:val="49"/>
  </w:num>
  <w:num w:numId="66" w16cid:durableId="2134249189">
    <w:abstractNumId w:val="48"/>
  </w:num>
  <w:num w:numId="67" w16cid:durableId="390690654">
    <w:abstractNumId w:val="8"/>
  </w:num>
  <w:num w:numId="68" w16cid:durableId="240718854">
    <w:abstractNumId w:val="38"/>
  </w:num>
  <w:num w:numId="69" w16cid:durableId="1780488213">
    <w:abstractNumId w:val="69"/>
  </w:num>
  <w:num w:numId="70" w16cid:durableId="272985134">
    <w:abstractNumId w:val="92"/>
  </w:num>
  <w:num w:numId="71" w16cid:durableId="2122257141">
    <w:abstractNumId w:val="107"/>
  </w:num>
  <w:num w:numId="72" w16cid:durableId="1912420149">
    <w:abstractNumId w:val="6"/>
  </w:num>
  <w:num w:numId="73" w16cid:durableId="1752198721">
    <w:abstractNumId w:val="77"/>
  </w:num>
  <w:num w:numId="74" w16cid:durableId="132722148">
    <w:abstractNumId w:val="100"/>
  </w:num>
  <w:num w:numId="75" w16cid:durableId="231283278">
    <w:abstractNumId w:val="39"/>
  </w:num>
  <w:num w:numId="76" w16cid:durableId="1703167267">
    <w:abstractNumId w:val="89"/>
  </w:num>
  <w:num w:numId="77" w16cid:durableId="555362392">
    <w:abstractNumId w:val="33"/>
  </w:num>
  <w:num w:numId="78" w16cid:durableId="140315407">
    <w:abstractNumId w:val="86"/>
  </w:num>
  <w:num w:numId="79" w16cid:durableId="1318461496">
    <w:abstractNumId w:val="1"/>
  </w:num>
  <w:num w:numId="80" w16cid:durableId="263998378">
    <w:abstractNumId w:val="60"/>
  </w:num>
  <w:num w:numId="81" w16cid:durableId="871765455">
    <w:abstractNumId w:val="65"/>
  </w:num>
  <w:num w:numId="82" w16cid:durableId="726686006">
    <w:abstractNumId w:val="17"/>
  </w:num>
  <w:num w:numId="83" w16cid:durableId="1530876009">
    <w:abstractNumId w:val="46"/>
  </w:num>
  <w:num w:numId="84" w16cid:durableId="1632133089">
    <w:abstractNumId w:val="21"/>
  </w:num>
  <w:num w:numId="85" w16cid:durableId="1862625021">
    <w:abstractNumId w:val="101"/>
  </w:num>
  <w:num w:numId="86" w16cid:durableId="456029408">
    <w:abstractNumId w:val="42"/>
  </w:num>
  <w:num w:numId="87" w16cid:durableId="335495831">
    <w:abstractNumId w:val="14"/>
  </w:num>
  <w:num w:numId="88" w16cid:durableId="715740770">
    <w:abstractNumId w:val="87"/>
  </w:num>
  <w:num w:numId="89" w16cid:durableId="906261582">
    <w:abstractNumId w:val="63"/>
  </w:num>
  <w:num w:numId="90" w16cid:durableId="1926719383">
    <w:abstractNumId w:val="32"/>
  </w:num>
  <w:num w:numId="91" w16cid:durableId="839612998">
    <w:abstractNumId w:val="70"/>
  </w:num>
  <w:num w:numId="92" w16cid:durableId="2015843226">
    <w:abstractNumId w:val="2"/>
  </w:num>
  <w:num w:numId="93" w16cid:durableId="1638299491">
    <w:abstractNumId w:val="54"/>
  </w:num>
  <w:num w:numId="94" w16cid:durableId="1138691037">
    <w:abstractNumId w:val="18"/>
  </w:num>
  <w:num w:numId="95" w16cid:durableId="1191265696">
    <w:abstractNumId w:val="22"/>
  </w:num>
  <w:num w:numId="96" w16cid:durableId="1913467282">
    <w:abstractNumId w:val="102"/>
  </w:num>
  <w:num w:numId="97" w16cid:durableId="16274064">
    <w:abstractNumId w:val="15"/>
  </w:num>
  <w:num w:numId="98" w16cid:durableId="1017005869">
    <w:abstractNumId w:val="12"/>
  </w:num>
  <w:num w:numId="99" w16cid:durableId="1780180625">
    <w:abstractNumId w:val="76"/>
  </w:num>
  <w:num w:numId="100" w16cid:durableId="1532962360">
    <w:abstractNumId w:val="91"/>
  </w:num>
  <w:num w:numId="101" w16cid:durableId="251815027">
    <w:abstractNumId w:val="4"/>
  </w:num>
  <w:num w:numId="102" w16cid:durableId="618029347">
    <w:abstractNumId w:val="66"/>
  </w:num>
  <w:num w:numId="103" w16cid:durableId="633098398">
    <w:abstractNumId w:val="51"/>
  </w:num>
  <w:num w:numId="104" w16cid:durableId="2127851765">
    <w:abstractNumId w:val="57"/>
  </w:num>
  <w:num w:numId="105" w16cid:durableId="1703824042">
    <w:abstractNumId w:val="84"/>
  </w:num>
  <w:num w:numId="106" w16cid:durableId="2107538772">
    <w:abstractNumId w:val="35"/>
  </w:num>
  <w:num w:numId="107" w16cid:durableId="497887784">
    <w:abstractNumId w:val="52"/>
  </w:num>
  <w:num w:numId="108" w16cid:durableId="781266225">
    <w:abstractNumId w:val="93"/>
  </w:num>
  <w:num w:numId="109" w16cid:durableId="728840886">
    <w:abstractNumId w:val="94"/>
  </w:num>
  <w:num w:numId="110" w16cid:durableId="323358465">
    <w:abstractNumId w:val="96"/>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OzMDA0MLA0MLQ0NTFS0lEKTi0uzszPAykwMqsFAMSWsdktAAAA"/>
  </w:docVars>
  <w:rsids>
    <w:rsidRoot w:val="00A83306"/>
    <w:rsid w:val="00000DBA"/>
    <w:rsid w:val="00001058"/>
    <w:rsid w:val="00001D0B"/>
    <w:rsid w:val="0000258F"/>
    <w:rsid w:val="00002EA9"/>
    <w:rsid w:val="000040DA"/>
    <w:rsid w:val="000042C8"/>
    <w:rsid w:val="00004964"/>
    <w:rsid w:val="000052DB"/>
    <w:rsid w:val="0000583E"/>
    <w:rsid w:val="00005EE2"/>
    <w:rsid w:val="000064AB"/>
    <w:rsid w:val="00006EB8"/>
    <w:rsid w:val="00007803"/>
    <w:rsid w:val="00007CA4"/>
    <w:rsid w:val="00007F2A"/>
    <w:rsid w:val="000102C9"/>
    <w:rsid w:val="00010CAB"/>
    <w:rsid w:val="000113CB"/>
    <w:rsid w:val="00011C10"/>
    <w:rsid w:val="0001224A"/>
    <w:rsid w:val="000123AE"/>
    <w:rsid w:val="00012463"/>
    <w:rsid w:val="0001285E"/>
    <w:rsid w:val="00012873"/>
    <w:rsid w:val="00012A9F"/>
    <w:rsid w:val="00013262"/>
    <w:rsid w:val="000135B0"/>
    <w:rsid w:val="00013805"/>
    <w:rsid w:val="00013AA2"/>
    <w:rsid w:val="00013DD0"/>
    <w:rsid w:val="000140A6"/>
    <w:rsid w:val="00014276"/>
    <w:rsid w:val="000149A3"/>
    <w:rsid w:val="00014D5E"/>
    <w:rsid w:val="00014F82"/>
    <w:rsid w:val="00015402"/>
    <w:rsid w:val="00017001"/>
    <w:rsid w:val="00017FBF"/>
    <w:rsid w:val="00020A90"/>
    <w:rsid w:val="00020F67"/>
    <w:rsid w:val="00021424"/>
    <w:rsid w:val="000217BC"/>
    <w:rsid w:val="00021B13"/>
    <w:rsid w:val="00022222"/>
    <w:rsid w:val="000223D7"/>
    <w:rsid w:val="000227B3"/>
    <w:rsid w:val="0002282F"/>
    <w:rsid w:val="00022B73"/>
    <w:rsid w:val="00023387"/>
    <w:rsid w:val="000237D9"/>
    <w:rsid w:val="00024743"/>
    <w:rsid w:val="00024843"/>
    <w:rsid w:val="0002509D"/>
    <w:rsid w:val="0002525A"/>
    <w:rsid w:val="00025781"/>
    <w:rsid w:val="00025816"/>
    <w:rsid w:val="00025C8B"/>
    <w:rsid w:val="0002641F"/>
    <w:rsid w:val="00027130"/>
    <w:rsid w:val="000273BF"/>
    <w:rsid w:val="00027882"/>
    <w:rsid w:val="00027B14"/>
    <w:rsid w:val="0003016B"/>
    <w:rsid w:val="000310D6"/>
    <w:rsid w:val="0003128C"/>
    <w:rsid w:val="0003131C"/>
    <w:rsid w:val="00031E59"/>
    <w:rsid w:val="000320CA"/>
    <w:rsid w:val="00032C5F"/>
    <w:rsid w:val="0003327A"/>
    <w:rsid w:val="00033908"/>
    <w:rsid w:val="00034278"/>
    <w:rsid w:val="00034393"/>
    <w:rsid w:val="00034A2E"/>
    <w:rsid w:val="00035C51"/>
    <w:rsid w:val="00036C9D"/>
    <w:rsid w:val="00036CA1"/>
    <w:rsid w:val="000372FC"/>
    <w:rsid w:val="00037704"/>
    <w:rsid w:val="00040434"/>
    <w:rsid w:val="0004084D"/>
    <w:rsid w:val="00040AC0"/>
    <w:rsid w:val="00040D02"/>
    <w:rsid w:val="00042E65"/>
    <w:rsid w:val="00043128"/>
    <w:rsid w:val="000435A2"/>
    <w:rsid w:val="000439C4"/>
    <w:rsid w:val="00043CB2"/>
    <w:rsid w:val="00043D9B"/>
    <w:rsid w:val="000441A6"/>
    <w:rsid w:val="00044239"/>
    <w:rsid w:val="000446E8"/>
    <w:rsid w:val="00044AC8"/>
    <w:rsid w:val="00044DD2"/>
    <w:rsid w:val="00045796"/>
    <w:rsid w:val="0004676C"/>
    <w:rsid w:val="00046D7C"/>
    <w:rsid w:val="000472BA"/>
    <w:rsid w:val="00051030"/>
    <w:rsid w:val="0005111C"/>
    <w:rsid w:val="0005246E"/>
    <w:rsid w:val="00052AA9"/>
    <w:rsid w:val="00053D73"/>
    <w:rsid w:val="0005483A"/>
    <w:rsid w:val="00054841"/>
    <w:rsid w:val="00054EAD"/>
    <w:rsid w:val="00055A1E"/>
    <w:rsid w:val="0005624B"/>
    <w:rsid w:val="00056ACE"/>
    <w:rsid w:val="00056BC5"/>
    <w:rsid w:val="00057179"/>
    <w:rsid w:val="00057C56"/>
    <w:rsid w:val="0006090B"/>
    <w:rsid w:val="00060F28"/>
    <w:rsid w:val="000613CB"/>
    <w:rsid w:val="00061454"/>
    <w:rsid w:val="000614F2"/>
    <w:rsid w:val="00062DCB"/>
    <w:rsid w:val="00063D0C"/>
    <w:rsid w:val="0006458F"/>
    <w:rsid w:val="0006460A"/>
    <w:rsid w:val="000647AE"/>
    <w:rsid w:val="00064AF7"/>
    <w:rsid w:val="0006599F"/>
    <w:rsid w:val="00065A5F"/>
    <w:rsid w:val="00066171"/>
    <w:rsid w:val="00066458"/>
    <w:rsid w:val="00066D5B"/>
    <w:rsid w:val="00067369"/>
    <w:rsid w:val="000679B0"/>
    <w:rsid w:val="00070015"/>
    <w:rsid w:val="00070BF6"/>
    <w:rsid w:val="000715D1"/>
    <w:rsid w:val="00071777"/>
    <w:rsid w:val="0007177E"/>
    <w:rsid w:val="00071A97"/>
    <w:rsid w:val="00071C61"/>
    <w:rsid w:val="00071EA5"/>
    <w:rsid w:val="0007203E"/>
    <w:rsid w:val="00072168"/>
    <w:rsid w:val="000729DD"/>
    <w:rsid w:val="00072AE0"/>
    <w:rsid w:val="00073435"/>
    <w:rsid w:val="00073A9B"/>
    <w:rsid w:val="00073DD2"/>
    <w:rsid w:val="00074558"/>
    <w:rsid w:val="00074B18"/>
    <w:rsid w:val="00074DDE"/>
    <w:rsid w:val="000750B5"/>
    <w:rsid w:val="0007537F"/>
    <w:rsid w:val="0007591C"/>
    <w:rsid w:val="00075D81"/>
    <w:rsid w:val="000760D3"/>
    <w:rsid w:val="000763F0"/>
    <w:rsid w:val="0007653C"/>
    <w:rsid w:val="00077073"/>
    <w:rsid w:val="000804A2"/>
    <w:rsid w:val="0008127F"/>
    <w:rsid w:val="00081628"/>
    <w:rsid w:val="00082BEE"/>
    <w:rsid w:val="00082C88"/>
    <w:rsid w:val="00083BB8"/>
    <w:rsid w:val="00083D1E"/>
    <w:rsid w:val="00083DED"/>
    <w:rsid w:val="000846A4"/>
    <w:rsid w:val="00084719"/>
    <w:rsid w:val="00084892"/>
    <w:rsid w:val="00085FCC"/>
    <w:rsid w:val="0008695D"/>
    <w:rsid w:val="00086B12"/>
    <w:rsid w:val="0008761D"/>
    <w:rsid w:val="00087698"/>
    <w:rsid w:val="00087BC1"/>
    <w:rsid w:val="00087C6B"/>
    <w:rsid w:val="00087E75"/>
    <w:rsid w:val="000909B9"/>
    <w:rsid w:val="00090C32"/>
    <w:rsid w:val="000918C9"/>
    <w:rsid w:val="00093130"/>
    <w:rsid w:val="00094081"/>
    <w:rsid w:val="00094C7A"/>
    <w:rsid w:val="00094FED"/>
    <w:rsid w:val="00095622"/>
    <w:rsid w:val="00095B34"/>
    <w:rsid w:val="00096343"/>
    <w:rsid w:val="00097007"/>
    <w:rsid w:val="0009756A"/>
    <w:rsid w:val="00097891"/>
    <w:rsid w:val="00097959"/>
    <w:rsid w:val="00097C4D"/>
    <w:rsid w:val="000A0027"/>
    <w:rsid w:val="000A0DA0"/>
    <w:rsid w:val="000A10F6"/>
    <w:rsid w:val="000A161E"/>
    <w:rsid w:val="000A1B95"/>
    <w:rsid w:val="000A3375"/>
    <w:rsid w:val="000A34CE"/>
    <w:rsid w:val="000A36DC"/>
    <w:rsid w:val="000A489E"/>
    <w:rsid w:val="000A5413"/>
    <w:rsid w:val="000A5971"/>
    <w:rsid w:val="000A5A80"/>
    <w:rsid w:val="000A6D9A"/>
    <w:rsid w:val="000A7045"/>
    <w:rsid w:val="000B0148"/>
    <w:rsid w:val="000B03C1"/>
    <w:rsid w:val="000B072F"/>
    <w:rsid w:val="000B0993"/>
    <w:rsid w:val="000B0B51"/>
    <w:rsid w:val="000B0FB6"/>
    <w:rsid w:val="000B0FEA"/>
    <w:rsid w:val="000B10BD"/>
    <w:rsid w:val="000B131D"/>
    <w:rsid w:val="000B143A"/>
    <w:rsid w:val="000B1604"/>
    <w:rsid w:val="000B19F5"/>
    <w:rsid w:val="000B3327"/>
    <w:rsid w:val="000B39A6"/>
    <w:rsid w:val="000B3DE1"/>
    <w:rsid w:val="000B4613"/>
    <w:rsid w:val="000B467B"/>
    <w:rsid w:val="000B58AA"/>
    <w:rsid w:val="000B636C"/>
    <w:rsid w:val="000B69EF"/>
    <w:rsid w:val="000B7063"/>
    <w:rsid w:val="000B7B18"/>
    <w:rsid w:val="000B7D2E"/>
    <w:rsid w:val="000C01D7"/>
    <w:rsid w:val="000C02D3"/>
    <w:rsid w:val="000C0410"/>
    <w:rsid w:val="000C04FC"/>
    <w:rsid w:val="000C0E3A"/>
    <w:rsid w:val="000C1D29"/>
    <w:rsid w:val="000C2B26"/>
    <w:rsid w:val="000C55B5"/>
    <w:rsid w:val="000C5A43"/>
    <w:rsid w:val="000C6F61"/>
    <w:rsid w:val="000C788C"/>
    <w:rsid w:val="000C7F67"/>
    <w:rsid w:val="000D097B"/>
    <w:rsid w:val="000D09B0"/>
    <w:rsid w:val="000D1310"/>
    <w:rsid w:val="000D18C0"/>
    <w:rsid w:val="000D1CE1"/>
    <w:rsid w:val="000D1FD5"/>
    <w:rsid w:val="000D236D"/>
    <w:rsid w:val="000D244C"/>
    <w:rsid w:val="000D2769"/>
    <w:rsid w:val="000D359A"/>
    <w:rsid w:val="000D47A6"/>
    <w:rsid w:val="000D5A2F"/>
    <w:rsid w:val="000D6159"/>
    <w:rsid w:val="000D6F82"/>
    <w:rsid w:val="000D6F9D"/>
    <w:rsid w:val="000D70DD"/>
    <w:rsid w:val="000D75AF"/>
    <w:rsid w:val="000D7CEF"/>
    <w:rsid w:val="000E11C6"/>
    <w:rsid w:val="000E13CC"/>
    <w:rsid w:val="000E1423"/>
    <w:rsid w:val="000E1472"/>
    <w:rsid w:val="000E161F"/>
    <w:rsid w:val="000E24A6"/>
    <w:rsid w:val="000E2C71"/>
    <w:rsid w:val="000E2DFC"/>
    <w:rsid w:val="000E4060"/>
    <w:rsid w:val="000E4410"/>
    <w:rsid w:val="000E482D"/>
    <w:rsid w:val="000E50F7"/>
    <w:rsid w:val="000E5174"/>
    <w:rsid w:val="000E53D5"/>
    <w:rsid w:val="000E599F"/>
    <w:rsid w:val="000E5F24"/>
    <w:rsid w:val="000E6216"/>
    <w:rsid w:val="000E6966"/>
    <w:rsid w:val="000E69EA"/>
    <w:rsid w:val="000E7139"/>
    <w:rsid w:val="000E739E"/>
    <w:rsid w:val="000E75F5"/>
    <w:rsid w:val="000F04C7"/>
    <w:rsid w:val="000F0818"/>
    <w:rsid w:val="000F0DB9"/>
    <w:rsid w:val="000F0DC2"/>
    <w:rsid w:val="000F19C3"/>
    <w:rsid w:val="000F1BF3"/>
    <w:rsid w:val="000F218C"/>
    <w:rsid w:val="000F2809"/>
    <w:rsid w:val="000F2DFC"/>
    <w:rsid w:val="000F3915"/>
    <w:rsid w:val="000F4DB7"/>
    <w:rsid w:val="000F5AA2"/>
    <w:rsid w:val="000F5FAD"/>
    <w:rsid w:val="000F67FF"/>
    <w:rsid w:val="000F7086"/>
    <w:rsid w:val="000F7515"/>
    <w:rsid w:val="000F7B3D"/>
    <w:rsid w:val="001001BE"/>
    <w:rsid w:val="00100636"/>
    <w:rsid w:val="00100856"/>
    <w:rsid w:val="00100864"/>
    <w:rsid w:val="00100FF6"/>
    <w:rsid w:val="00101491"/>
    <w:rsid w:val="00101607"/>
    <w:rsid w:val="00101D92"/>
    <w:rsid w:val="00101F8E"/>
    <w:rsid w:val="00102837"/>
    <w:rsid w:val="001038E7"/>
    <w:rsid w:val="0010598C"/>
    <w:rsid w:val="00105C43"/>
    <w:rsid w:val="00105F0F"/>
    <w:rsid w:val="00110171"/>
    <w:rsid w:val="00110E47"/>
    <w:rsid w:val="00110EA8"/>
    <w:rsid w:val="00111382"/>
    <w:rsid w:val="0011139B"/>
    <w:rsid w:val="0011161C"/>
    <w:rsid w:val="00111731"/>
    <w:rsid w:val="001125B9"/>
    <w:rsid w:val="00112761"/>
    <w:rsid w:val="00112BCE"/>
    <w:rsid w:val="0011334C"/>
    <w:rsid w:val="00113CD4"/>
    <w:rsid w:val="00113CE1"/>
    <w:rsid w:val="00113E0F"/>
    <w:rsid w:val="00114D28"/>
    <w:rsid w:val="0011506B"/>
    <w:rsid w:val="00116FCF"/>
    <w:rsid w:val="00120437"/>
    <w:rsid w:val="00122280"/>
    <w:rsid w:val="0012367A"/>
    <w:rsid w:val="001240B6"/>
    <w:rsid w:val="001242F0"/>
    <w:rsid w:val="001246EE"/>
    <w:rsid w:val="00124710"/>
    <w:rsid w:val="00124756"/>
    <w:rsid w:val="0012477F"/>
    <w:rsid w:val="00124CE6"/>
    <w:rsid w:val="00124D2E"/>
    <w:rsid w:val="00124EF1"/>
    <w:rsid w:val="0012584F"/>
    <w:rsid w:val="001258D8"/>
    <w:rsid w:val="00126D46"/>
    <w:rsid w:val="00126F71"/>
    <w:rsid w:val="00127D8E"/>
    <w:rsid w:val="00130D59"/>
    <w:rsid w:val="001313FA"/>
    <w:rsid w:val="00131DB0"/>
    <w:rsid w:val="00131F0F"/>
    <w:rsid w:val="00131F39"/>
    <w:rsid w:val="00132A2F"/>
    <w:rsid w:val="0013303E"/>
    <w:rsid w:val="0013394D"/>
    <w:rsid w:val="001342D5"/>
    <w:rsid w:val="0013451D"/>
    <w:rsid w:val="00134CE1"/>
    <w:rsid w:val="0013626D"/>
    <w:rsid w:val="001367C5"/>
    <w:rsid w:val="00137CAE"/>
    <w:rsid w:val="00137DEC"/>
    <w:rsid w:val="00137E94"/>
    <w:rsid w:val="00137F3B"/>
    <w:rsid w:val="0014105F"/>
    <w:rsid w:val="00142370"/>
    <w:rsid w:val="00143081"/>
    <w:rsid w:val="001435CE"/>
    <w:rsid w:val="001436AF"/>
    <w:rsid w:val="00143AD7"/>
    <w:rsid w:val="00143B0D"/>
    <w:rsid w:val="00143BF5"/>
    <w:rsid w:val="00143DE8"/>
    <w:rsid w:val="00143ED2"/>
    <w:rsid w:val="00145077"/>
    <w:rsid w:val="00145997"/>
    <w:rsid w:val="00145D03"/>
    <w:rsid w:val="00145D29"/>
    <w:rsid w:val="00145E5D"/>
    <w:rsid w:val="00145F2E"/>
    <w:rsid w:val="0014618E"/>
    <w:rsid w:val="0014685B"/>
    <w:rsid w:val="00147B9F"/>
    <w:rsid w:val="00147CBD"/>
    <w:rsid w:val="001510A0"/>
    <w:rsid w:val="00151C94"/>
    <w:rsid w:val="00151C99"/>
    <w:rsid w:val="00151D06"/>
    <w:rsid w:val="001524E6"/>
    <w:rsid w:val="00152528"/>
    <w:rsid w:val="00152A92"/>
    <w:rsid w:val="00152D26"/>
    <w:rsid w:val="00152F1F"/>
    <w:rsid w:val="001530C6"/>
    <w:rsid w:val="00153376"/>
    <w:rsid w:val="00154A0C"/>
    <w:rsid w:val="00154B66"/>
    <w:rsid w:val="0015567F"/>
    <w:rsid w:val="001557A2"/>
    <w:rsid w:val="001559B3"/>
    <w:rsid w:val="001572FE"/>
    <w:rsid w:val="00157317"/>
    <w:rsid w:val="0015775A"/>
    <w:rsid w:val="001579A5"/>
    <w:rsid w:val="00157C37"/>
    <w:rsid w:val="00160132"/>
    <w:rsid w:val="0016076D"/>
    <w:rsid w:val="00160A95"/>
    <w:rsid w:val="00160BAA"/>
    <w:rsid w:val="00160D26"/>
    <w:rsid w:val="00160D73"/>
    <w:rsid w:val="001610FD"/>
    <w:rsid w:val="001619BF"/>
    <w:rsid w:val="00162BC7"/>
    <w:rsid w:val="001633EB"/>
    <w:rsid w:val="00163966"/>
    <w:rsid w:val="00164A6C"/>
    <w:rsid w:val="00164E62"/>
    <w:rsid w:val="00165325"/>
    <w:rsid w:val="00166556"/>
    <w:rsid w:val="00166597"/>
    <w:rsid w:val="00166C6C"/>
    <w:rsid w:val="001676C5"/>
    <w:rsid w:val="001679DA"/>
    <w:rsid w:val="00167E38"/>
    <w:rsid w:val="001700E4"/>
    <w:rsid w:val="001707A2"/>
    <w:rsid w:val="001710BC"/>
    <w:rsid w:val="00171796"/>
    <w:rsid w:val="00171D7A"/>
    <w:rsid w:val="00173844"/>
    <w:rsid w:val="00173981"/>
    <w:rsid w:val="00174039"/>
    <w:rsid w:val="00174327"/>
    <w:rsid w:val="00175210"/>
    <w:rsid w:val="00175752"/>
    <w:rsid w:val="0017578A"/>
    <w:rsid w:val="00176461"/>
    <w:rsid w:val="0017650F"/>
    <w:rsid w:val="0017683B"/>
    <w:rsid w:val="00176B41"/>
    <w:rsid w:val="00176DF4"/>
    <w:rsid w:val="0017735E"/>
    <w:rsid w:val="00180067"/>
    <w:rsid w:val="001809F2"/>
    <w:rsid w:val="00181DF0"/>
    <w:rsid w:val="00182C35"/>
    <w:rsid w:val="00184015"/>
    <w:rsid w:val="001857A3"/>
    <w:rsid w:val="00185945"/>
    <w:rsid w:val="00185B09"/>
    <w:rsid w:val="00185B5B"/>
    <w:rsid w:val="00185CD8"/>
    <w:rsid w:val="00186A78"/>
    <w:rsid w:val="001877C7"/>
    <w:rsid w:val="0019080E"/>
    <w:rsid w:val="0019144F"/>
    <w:rsid w:val="00191556"/>
    <w:rsid w:val="00192D32"/>
    <w:rsid w:val="00192FE9"/>
    <w:rsid w:val="00194205"/>
    <w:rsid w:val="00194D4A"/>
    <w:rsid w:val="0019597D"/>
    <w:rsid w:val="0019638E"/>
    <w:rsid w:val="001975D3"/>
    <w:rsid w:val="00197CF4"/>
    <w:rsid w:val="001A136F"/>
    <w:rsid w:val="001A1394"/>
    <w:rsid w:val="001A2424"/>
    <w:rsid w:val="001A3185"/>
    <w:rsid w:val="001A3509"/>
    <w:rsid w:val="001A3C90"/>
    <w:rsid w:val="001A3FB5"/>
    <w:rsid w:val="001A41AA"/>
    <w:rsid w:val="001A47AB"/>
    <w:rsid w:val="001A4D19"/>
    <w:rsid w:val="001A6137"/>
    <w:rsid w:val="001A6166"/>
    <w:rsid w:val="001A7028"/>
    <w:rsid w:val="001A714F"/>
    <w:rsid w:val="001A7BD3"/>
    <w:rsid w:val="001B0BB7"/>
    <w:rsid w:val="001B16EA"/>
    <w:rsid w:val="001B1C7E"/>
    <w:rsid w:val="001B2227"/>
    <w:rsid w:val="001B2603"/>
    <w:rsid w:val="001B2623"/>
    <w:rsid w:val="001B2920"/>
    <w:rsid w:val="001B2C95"/>
    <w:rsid w:val="001B302A"/>
    <w:rsid w:val="001B3CB7"/>
    <w:rsid w:val="001B3CBB"/>
    <w:rsid w:val="001B425D"/>
    <w:rsid w:val="001B4376"/>
    <w:rsid w:val="001B45B8"/>
    <w:rsid w:val="001B463A"/>
    <w:rsid w:val="001B49F1"/>
    <w:rsid w:val="001B4C44"/>
    <w:rsid w:val="001B539B"/>
    <w:rsid w:val="001B5753"/>
    <w:rsid w:val="001B5B8F"/>
    <w:rsid w:val="001B6F02"/>
    <w:rsid w:val="001B7631"/>
    <w:rsid w:val="001B7E67"/>
    <w:rsid w:val="001C02FE"/>
    <w:rsid w:val="001C0B3D"/>
    <w:rsid w:val="001C0ED3"/>
    <w:rsid w:val="001C1AA9"/>
    <w:rsid w:val="001C2BFC"/>
    <w:rsid w:val="001C32CD"/>
    <w:rsid w:val="001C3402"/>
    <w:rsid w:val="001C3FF0"/>
    <w:rsid w:val="001C55C9"/>
    <w:rsid w:val="001C5BF8"/>
    <w:rsid w:val="001C6304"/>
    <w:rsid w:val="001C77D4"/>
    <w:rsid w:val="001D035B"/>
    <w:rsid w:val="001D04DE"/>
    <w:rsid w:val="001D1048"/>
    <w:rsid w:val="001D276F"/>
    <w:rsid w:val="001D2821"/>
    <w:rsid w:val="001D299D"/>
    <w:rsid w:val="001D3266"/>
    <w:rsid w:val="001D48C1"/>
    <w:rsid w:val="001D496F"/>
    <w:rsid w:val="001D5095"/>
    <w:rsid w:val="001D5262"/>
    <w:rsid w:val="001D5857"/>
    <w:rsid w:val="001D5D23"/>
    <w:rsid w:val="001D691E"/>
    <w:rsid w:val="001D6997"/>
    <w:rsid w:val="001D7560"/>
    <w:rsid w:val="001E0433"/>
    <w:rsid w:val="001E06DB"/>
    <w:rsid w:val="001E0961"/>
    <w:rsid w:val="001E102B"/>
    <w:rsid w:val="001E1883"/>
    <w:rsid w:val="001E1A5D"/>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E08"/>
    <w:rsid w:val="001F2F6A"/>
    <w:rsid w:val="001F33F2"/>
    <w:rsid w:val="001F361F"/>
    <w:rsid w:val="001F4A45"/>
    <w:rsid w:val="001F539C"/>
    <w:rsid w:val="001F6468"/>
    <w:rsid w:val="001F6AF1"/>
    <w:rsid w:val="001F777D"/>
    <w:rsid w:val="002006B5"/>
    <w:rsid w:val="00200AAE"/>
    <w:rsid w:val="00200B8F"/>
    <w:rsid w:val="00200C8B"/>
    <w:rsid w:val="002020C9"/>
    <w:rsid w:val="002023B4"/>
    <w:rsid w:val="002024D5"/>
    <w:rsid w:val="00203B04"/>
    <w:rsid w:val="00203FA3"/>
    <w:rsid w:val="00205402"/>
    <w:rsid w:val="002054ED"/>
    <w:rsid w:val="00205705"/>
    <w:rsid w:val="002058B1"/>
    <w:rsid w:val="00205CD8"/>
    <w:rsid w:val="00205EB2"/>
    <w:rsid w:val="00205FBB"/>
    <w:rsid w:val="00206CB0"/>
    <w:rsid w:val="00207056"/>
    <w:rsid w:val="002074D4"/>
    <w:rsid w:val="00207521"/>
    <w:rsid w:val="00207916"/>
    <w:rsid w:val="00210206"/>
    <w:rsid w:val="00210691"/>
    <w:rsid w:val="002113F0"/>
    <w:rsid w:val="002115ED"/>
    <w:rsid w:val="00211B27"/>
    <w:rsid w:val="00212AB9"/>
    <w:rsid w:val="00215842"/>
    <w:rsid w:val="00216CA0"/>
    <w:rsid w:val="00216E16"/>
    <w:rsid w:val="00217AF3"/>
    <w:rsid w:val="002200C4"/>
    <w:rsid w:val="0022045B"/>
    <w:rsid w:val="0022135B"/>
    <w:rsid w:val="00222195"/>
    <w:rsid w:val="00222F02"/>
    <w:rsid w:val="002236EF"/>
    <w:rsid w:val="00223741"/>
    <w:rsid w:val="00223F86"/>
    <w:rsid w:val="002242C8"/>
    <w:rsid w:val="0022465E"/>
    <w:rsid w:val="00224E44"/>
    <w:rsid w:val="002252D7"/>
    <w:rsid w:val="00225EAC"/>
    <w:rsid w:val="002262CB"/>
    <w:rsid w:val="00226418"/>
    <w:rsid w:val="0022691E"/>
    <w:rsid w:val="002270B1"/>
    <w:rsid w:val="00227470"/>
    <w:rsid w:val="002277AC"/>
    <w:rsid w:val="0022792C"/>
    <w:rsid w:val="00227ECD"/>
    <w:rsid w:val="00230BC3"/>
    <w:rsid w:val="00230C63"/>
    <w:rsid w:val="002312DF"/>
    <w:rsid w:val="002318D8"/>
    <w:rsid w:val="00231CC6"/>
    <w:rsid w:val="00232B75"/>
    <w:rsid w:val="00232F06"/>
    <w:rsid w:val="00233450"/>
    <w:rsid w:val="00233634"/>
    <w:rsid w:val="00233A2A"/>
    <w:rsid w:val="00234768"/>
    <w:rsid w:val="00234965"/>
    <w:rsid w:val="00235963"/>
    <w:rsid w:val="0023613C"/>
    <w:rsid w:val="002367BA"/>
    <w:rsid w:val="002368CB"/>
    <w:rsid w:val="00236B3C"/>
    <w:rsid w:val="002402E8"/>
    <w:rsid w:val="00240645"/>
    <w:rsid w:val="00240EBC"/>
    <w:rsid w:val="0024281D"/>
    <w:rsid w:val="002428E8"/>
    <w:rsid w:val="00243AA5"/>
    <w:rsid w:val="00244357"/>
    <w:rsid w:val="0024482D"/>
    <w:rsid w:val="002455A6"/>
    <w:rsid w:val="002459DF"/>
    <w:rsid w:val="00245BAB"/>
    <w:rsid w:val="002460E5"/>
    <w:rsid w:val="002466A2"/>
    <w:rsid w:val="002466E5"/>
    <w:rsid w:val="00247DEA"/>
    <w:rsid w:val="002506B7"/>
    <w:rsid w:val="00250799"/>
    <w:rsid w:val="002510DD"/>
    <w:rsid w:val="002517FA"/>
    <w:rsid w:val="00251CF6"/>
    <w:rsid w:val="00251D5A"/>
    <w:rsid w:val="00251E1F"/>
    <w:rsid w:val="00253CB5"/>
    <w:rsid w:val="00253F82"/>
    <w:rsid w:val="0025443D"/>
    <w:rsid w:val="00254981"/>
    <w:rsid w:val="00254DF7"/>
    <w:rsid w:val="002551D1"/>
    <w:rsid w:val="00255B30"/>
    <w:rsid w:val="00255EC5"/>
    <w:rsid w:val="0025608E"/>
    <w:rsid w:val="002560A1"/>
    <w:rsid w:val="0025626A"/>
    <w:rsid w:val="00256334"/>
    <w:rsid w:val="0025641A"/>
    <w:rsid w:val="00257779"/>
    <w:rsid w:val="002609DF"/>
    <w:rsid w:val="00261509"/>
    <w:rsid w:val="00261BBA"/>
    <w:rsid w:val="002627F8"/>
    <w:rsid w:val="00262CB8"/>
    <w:rsid w:val="00263BEC"/>
    <w:rsid w:val="00263FB1"/>
    <w:rsid w:val="00264028"/>
    <w:rsid w:val="002666B8"/>
    <w:rsid w:val="00266706"/>
    <w:rsid w:val="002669D2"/>
    <w:rsid w:val="00267355"/>
    <w:rsid w:val="002676D0"/>
    <w:rsid w:val="0026787B"/>
    <w:rsid w:val="00267D9D"/>
    <w:rsid w:val="00270172"/>
    <w:rsid w:val="0027048B"/>
    <w:rsid w:val="002711C7"/>
    <w:rsid w:val="002715A1"/>
    <w:rsid w:val="00273AC5"/>
    <w:rsid w:val="00273B9E"/>
    <w:rsid w:val="00273DBC"/>
    <w:rsid w:val="0027479C"/>
    <w:rsid w:val="002763D5"/>
    <w:rsid w:val="00276FE8"/>
    <w:rsid w:val="00277F78"/>
    <w:rsid w:val="00280E1E"/>
    <w:rsid w:val="002810E9"/>
    <w:rsid w:val="00281466"/>
    <w:rsid w:val="00281500"/>
    <w:rsid w:val="002820E1"/>
    <w:rsid w:val="00282287"/>
    <w:rsid w:val="002829D7"/>
    <w:rsid w:val="00282DD4"/>
    <w:rsid w:val="002831A0"/>
    <w:rsid w:val="00283BA9"/>
    <w:rsid w:val="00283D95"/>
    <w:rsid w:val="00284988"/>
    <w:rsid w:val="002851F6"/>
    <w:rsid w:val="002856EC"/>
    <w:rsid w:val="00285A3E"/>
    <w:rsid w:val="00285FAB"/>
    <w:rsid w:val="002865F4"/>
    <w:rsid w:val="00287AE3"/>
    <w:rsid w:val="00287DAA"/>
    <w:rsid w:val="00287DAE"/>
    <w:rsid w:val="0029058E"/>
    <w:rsid w:val="002910E2"/>
    <w:rsid w:val="002923F1"/>
    <w:rsid w:val="002929F5"/>
    <w:rsid w:val="00292BCC"/>
    <w:rsid w:val="00293108"/>
    <w:rsid w:val="002936B8"/>
    <w:rsid w:val="00293719"/>
    <w:rsid w:val="00293D61"/>
    <w:rsid w:val="00293FAC"/>
    <w:rsid w:val="00294F58"/>
    <w:rsid w:val="00294F86"/>
    <w:rsid w:val="00295C3E"/>
    <w:rsid w:val="00295DEA"/>
    <w:rsid w:val="002962EB"/>
    <w:rsid w:val="002966A0"/>
    <w:rsid w:val="00297138"/>
    <w:rsid w:val="00297B36"/>
    <w:rsid w:val="00297CE8"/>
    <w:rsid w:val="002A006F"/>
    <w:rsid w:val="002A01F7"/>
    <w:rsid w:val="002A0D81"/>
    <w:rsid w:val="002A15E0"/>
    <w:rsid w:val="002A1C00"/>
    <w:rsid w:val="002A1F83"/>
    <w:rsid w:val="002A2995"/>
    <w:rsid w:val="002A3463"/>
    <w:rsid w:val="002A367A"/>
    <w:rsid w:val="002A3953"/>
    <w:rsid w:val="002A4090"/>
    <w:rsid w:val="002A4180"/>
    <w:rsid w:val="002A4CF6"/>
    <w:rsid w:val="002A6055"/>
    <w:rsid w:val="002A67BC"/>
    <w:rsid w:val="002A69C2"/>
    <w:rsid w:val="002A6FC6"/>
    <w:rsid w:val="002A75F6"/>
    <w:rsid w:val="002A793C"/>
    <w:rsid w:val="002A7B17"/>
    <w:rsid w:val="002B0803"/>
    <w:rsid w:val="002B08C7"/>
    <w:rsid w:val="002B0A03"/>
    <w:rsid w:val="002B3C9A"/>
    <w:rsid w:val="002B4597"/>
    <w:rsid w:val="002B4753"/>
    <w:rsid w:val="002B4912"/>
    <w:rsid w:val="002B492F"/>
    <w:rsid w:val="002B4B25"/>
    <w:rsid w:val="002B51C4"/>
    <w:rsid w:val="002B54D2"/>
    <w:rsid w:val="002B5E54"/>
    <w:rsid w:val="002B67F1"/>
    <w:rsid w:val="002B6D9B"/>
    <w:rsid w:val="002B6F25"/>
    <w:rsid w:val="002B76F0"/>
    <w:rsid w:val="002C04E2"/>
    <w:rsid w:val="002C0DE7"/>
    <w:rsid w:val="002C0E4F"/>
    <w:rsid w:val="002C13A9"/>
    <w:rsid w:val="002C25F9"/>
    <w:rsid w:val="002C28C2"/>
    <w:rsid w:val="002C37C6"/>
    <w:rsid w:val="002C4093"/>
    <w:rsid w:val="002C4961"/>
    <w:rsid w:val="002C51A4"/>
    <w:rsid w:val="002C56F8"/>
    <w:rsid w:val="002C5B63"/>
    <w:rsid w:val="002C637F"/>
    <w:rsid w:val="002C68D2"/>
    <w:rsid w:val="002C6EBF"/>
    <w:rsid w:val="002C77F2"/>
    <w:rsid w:val="002D0572"/>
    <w:rsid w:val="002D067D"/>
    <w:rsid w:val="002D06C0"/>
    <w:rsid w:val="002D073F"/>
    <w:rsid w:val="002D205F"/>
    <w:rsid w:val="002D2829"/>
    <w:rsid w:val="002D2B29"/>
    <w:rsid w:val="002D2D3F"/>
    <w:rsid w:val="002D3894"/>
    <w:rsid w:val="002D47DF"/>
    <w:rsid w:val="002D4867"/>
    <w:rsid w:val="002D497B"/>
    <w:rsid w:val="002D4F1B"/>
    <w:rsid w:val="002D54B5"/>
    <w:rsid w:val="002D5501"/>
    <w:rsid w:val="002D56A6"/>
    <w:rsid w:val="002D59BC"/>
    <w:rsid w:val="002D5B31"/>
    <w:rsid w:val="002D62F0"/>
    <w:rsid w:val="002D65CE"/>
    <w:rsid w:val="002D6EEC"/>
    <w:rsid w:val="002D6F0B"/>
    <w:rsid w:val="002D76D9"/>
    <w:rsid w:val="002D7AD6"/>
    <w:rsid w:val="002D7F65"/>
    <w:rsid w:val="002E041F"/>
    <w:rsid w:val="002E0E6B"/>
    <w:rsid w:val="002E11E9"/>
    <w:rsid w:val="002E236C"/>
    <w:rsid w:val="002E2386"/>
    <w:rsid w:val="002E24DF"/>
    <w:rsid w:val="002E2796"/>
    <w:rsid w:val="002E284C"/>
    <w:rsid w:val="002E2899"/>
    <w:rsid w:val="002E339A"/>
    <w:rsid w:val="002E36B3"/>
    <w:rsid w:val="002E383D"/>
    <w:rsid w:val="002E3AA8"/>
    <w:rsid w:val="002E3D88"/>
    <w:rsid w:val="002E47C8"/>
    <w:rsid w:val="002E4867"/>
    <w:rsid w:val="002E4E24"/>
    <w:rsid w:val="002E5243"/>
    <w:rsid w:val="002E608D"/>
    <w:rsid w:val="002E6169"/>
    <w:rsid w:val="002E6431"/>
    <w:rsid w:val="002E6551"/>
    <w:rsid w:val="002E6BF7"/>
    <w:rsid w:val="002E6E06"/>
    <w:rsid w:val="002E721F"/>
    <w:rsid w:val="002E742E"/>
    <w:rsid w:val="002E7521"/>
    <w:rsid w:val="002E7A9A"/>
    <w:rsid w:val="002E7D15"/>
    <w:rsid w:val="002E7D44"/>
    <w:rsid w:val="002F00F8"/>
    <w:rsid w:val="002F02BA"/>
    <w:rsid w:val="002F2266"/>
    <w:rsid w:val="002F2491"/>
    <w:rsid w:val="002F2864"/>
    <w:rsid w:val="002F2CB5"/>
    <w:rsid w:val="002F38D4"/>
    <w:rsid w:val="002F38F9"/>
    <w:rsid w:val="002F3FD1"/>
    <w:rsid w:val="002F4013"/>
    <w:rsid w:val="002F401C"/>
    <w:rsid w:val="002F4537"/>
    <w:rsid w:val="002F5036"/>
    <w:rsid w:val="002F689D"/>
    <w:rsid w:val="002F6EEF"/>
    <w:rsid w:val="002F70C1"/>
    <w:rsid w:val="00301D8B"/>
    <w:rsid w:val="00301F9A"/>
    <w:rsid w:val="00302429"/>
    <w:rsid w:val="0030316C"/>
    <w:rsid w:val="00303449"/>
    <w:rsid w:val="00303941"/>
    <w:rsid w:val="003039D1"/>
    <w:rsid w:val="00303D53"/>
    <w:rsid w:val="00304489"/>
    <w:rsid w:val="00305457"/>
    <w:rsid w:val="0030642E"/>
    <w:rsid w:val="00306A16"/>
    <w:rsid w:val="0030715F"/>
    <w:rsid w:val="00307BCA"/>
    <w:rsid w:val="00307C15"/>
    <w:rsid w:val="003102E8"/>
    <w:rsid w:val="00310DB8"/>
    <w:rsid w:val="0031151F"/>
    <w:rsid w:val="00311564"/>
    <w:rsid w:val="00311B8C"/>
    <w:rsid w:val="0031229D"/>
    <w:rsid w:val="003126E7"/>
    <w:rsid w:val="00313236"/>
    <w:rsid w:val="00313556"/>
    <w:rsid w:val="00313E14"/>
    <w:rsid w:val="0031463C"/>
    <w:rsid w:val="00314FC9"/>
    <w:rsid w:val="00315189"/>
    <w:rsid w:val="00316121"/>
    <w:rsid w:val="0031691C"/>
    <w:rsid w:val="0031694F"/>
    <w:rsid w:val="00316A34"/>
    <w:rsid w:val="00316C61"/>
    <w:rsid w:val="00316E70"/>
    <w:rsid w:val="00316EDF"/>
    <w:rsid w:val="0031725B"/>
    <w:rsid w:val="00317506"/>
    <w:rsid w:val="00317BBF"/>
    <w:rsid w:val="00317CFB"/>
    <w:rsid w:val="00320371"/>
    <w:rsid w:val="0032037B"/>
    <w:rsid w:val="0032042F"/>
    <w:rsid w:val="00320598"/>
    <w:rsid w:val="0032150A"/>
    <w:rsid w:val="00322728"/>
    <w:rsid w:val="00323549"/>
    <w:rsid w:val="00324518"/>
    <w:rsid w:val="00324705"/>
    <w:rsid w:val="00325227"/>
    <w:rsid w:val="00325839"/>
    <w:rsid w:val="00325BC8"/>
    <w:rsid w:val="003260EE"/>
    <w:rsid w:val="003263EC"/>
    <w:rsid w:val="00326503"/>
    <w:rsid w:val="00327253"/>
    <w:rsid w:val="00327CE9"/>
    <w:rsid w:val="003300FF"/>
    <w:rsid w:val="00330F2A"/>
    <w:rsid w:val="003311E6"/>
    <w:rsid w:val="003312C5"/>
    <w:rsid w:val="0033153D"/>
    <w:rsid w:val="00331AA2"/>
    <w:rsid w:val="00332D20"/>
    <w:rsid w:val="00334745"/>
    <w:rsid w:val="00334B07"/>
    <w:rsid w:val="00335BAE"/>
    <w:rsid w:val="00335E84"/>
    <w:rsid w:val="00336124"/>
    <w:rsid w:val="003363CF"/>
    <w:rsid w:val="00336D17"/>
    <w:rsid w:val="00336DD6"/>
    <w:rsid w:val="00337E8B"/>
    <w:rsid w:val="003404A0"/>
    <w:rsid w:val="00340B0F"/>
    <w:rsid w:val="00340DF6"/>
    <w:rsid w:val="0034159A"/>
    <w:rsid w:val="0034160A"/>
    <w:rsid w:val="0034170B"/>
    <w:rsid w:val="00341E3D"/>
    <w:rsid w:val="00342519"/>
    <w:rsid w:val="00342C8E"/>
    <w:rsid w:val="00342FD1"/>
    <w:rsid w:val="00343522"/>
    <w:rsid w:val="003436B1"/>
    <w:rsid w:val="00343754"/>
    <w:rsid w:val="00343BCD"/>
    <w:rsid w:val="003449A1"/>
    <w:rsid w:val="0034564D"/>
    <w:rsid w:val="0034630B"/>
    <w:rsid w:val="00346EC4"/>
    <w:rsid w:val="0034779A"/>
    <w:rsid w:val="003479AB"/>
    <w:rsid w:val="00350C0C"/>
    <w:rsid w:val="00350DAB"/>
    <w:rsid w:val="00351CEB"/>
    <w:rsid w:val="00352114"/>
    <w:rsid w:val="00352916"/>
    <w:rsid w:val="0035318D"/>
    <w:rsid w:val="00354629"/>
    <w:rsid w:val="00354649"/>
    <w:rsid w:val="003549A2"/>
    <w:rsid w:val="003549AF"/>
    <w:rsid w:val="00354A91"/>
    <w:rsid w:val="00354CDB"/>
    <w:rsid w:val="0035522A"/>
    <w:rsid w:val="003558C6"/>
    <w:rsid w:val="00355F5A"/>
    <w:rsid w:val="003565F1"/>
    <w:rsid w:val="003578B1"/>
    <w:rsid w:val="00357A81"/>
    <w:rsid w:val="003600E3"/>
    <w:rsid w:val="00360C62"/>
    <w:rsid w:val="0036195A"/>
    <w:rsid w:val="00361FE1"/>
    <w:rsid w:val="003624C9"/>
    <w:rsid w:val="00362508"/>
    <w:rsid w:val="00362B6D"/>
    <w:rsid w:val="00363084"/>
    <w:rsid w:val="00363F89"/>
    <w:rsid w:val="003650F0"/>
    <w:rsid w:val="0036541B"/>
    <w:rsid w:val="0036629A"/>
    <w:rsid w:val="003662EB"/>
    <w:rsid w:val="003665C7"/>
    <w:rsid w:val="00366957"/>
    <w:rsid w:val="00366EAB"/>
    <w:rsid w:val="00370DDE"/>
    <w:rsid w:val="0037112F"/>
    <w:rsid w:val="0037119B"/>
    <w:rsid w:val="00371B50"/>
    <w:rsid w:val="00372092"/>
    <w:rsid w:val="0037237D"/>
    <w:rsid w:val="0037273F"/>
    <w:rsid w:val="00372AA1"/>
    <w:rsid w:val="00373296"/>
    <w:rsid w:val="003734A2"/>
    <w:rsid w:val="00373AFB"/>
    <w:rsid w:val="003748F4"/>
    <w:rsid w:val="003749F2"/>
    <w:rsid w:val="003750F1"/>
    <w:rsid w:val="0037590D"/>
    <w:rsid w:val="0037614D"/>
    <w:rsid w:val="00376989"/>
    <w:rsid w:val="00377278"/>
    <w:rsid w:val="00377368"/>
    <w:rsid w:val="00377532"/>
    <w:rsid w:val="00377B1C"/>
    <w:rsid w:val="00377B42"/>
    <w:rsid w:val="00377EF2"/>
    <w:rsid w:val="00380027"/>
    <w:rsid w:val="00380D07"/>
    <w:rsid w:val="0038117C"/>
    <w:rsid w:val="00381663"/>
    <w:rsid w:val="00381FC9"/>
    <w:rsid w:val="003825EA"/>
    <w:rsid w:val="00383708"/>
    <w:rsid w:val="003841F7"/>
    <w:rsid w:val="003845B8"/>
    <w:rsid w:val="00384DFC"/>
    <w:rsid w:val="00385041"/>
    <w:rsid w:val="0038550A"/>
    <w:rsid w:val="00387D8A"/>
    <w:rsid w:val="00387D9F"/>
    <w:rsid w:val="00390299"/>
    <w:rsid w:val="0039071C"/>
    <w:rsid w:val="0039095B"/>
    <w:rsid w:val="00390DB7"/>
    <w:rsid w:val="0039166E"/>
    <w:rsid w:val="00392021"/>
    <w:rsid w:val="0039226E"/>
    <w:rsid w:val="00392C19"/>
    <w:rsid w:val="00392F23"/>
    <w:rsid w:val="003943B8"/>
    <w:rsid w:val="003943EE"/>
    <w:rsid w:val="00394444"/>
    <w:rsid w:val="003949D1"/>
    <w:rsid w:val="00395009"/>
    <w:rsid w:val="00395334"/>
    <w:rsid w:val="0039612E"/>
    <w:rsid w:val="003962CF"/>
    <w:rsid w:val="00396334"/>
    <w:rsid w:val="003976F7"/>
    <w:rsid w:val="003977F1"/>
    <w:rsid w:val="003978A6"/>
    <w:rsid w:val="003A0B3E"/>
    <w:rsid w:val="003A0C2B"/>
    <w:rsid w:val="003A118D"/>
    <w:rsid w:val="003A13AF"/>
    <w:rsid w:val="003A17DC"/>
    <w:rsid w:val="003A2AE1"/>
    <w:rsid w:val="003A2D8D"/>
    <w:rsid w:val="003A3FA2"/>
    <w:rsid w:val="003A4984"/>
    <w:rsid w:val="003A4E05"/>
    <w:rsid w:val="003A567C"/>
    <w:rsid w:val="003A62A0"/>
    <w:rsid w:val="003A62E0"/>
    <w:rsid w:val="003A6B78"/>
    <w:rsid w:val="003A7672"/>
    <w:rsid w:val="003A7EC6"/>
    <w:rsid w:val="003B003E"/>
    <w:rsid w:val="003B0747"/>
    <w:rsid w:val="003B17F3"/>
    <w:rsid w:val="003B3120"/>
    <w:rsid w:val="003B31B9"/>
    <w:rsid w:val="003B3760"/>
    <w:rsid w:val="003B39C2"/>
    <w:rsid w:val="003B3C85"/>
    <w:rsid w:val="003B3EDD"/>
    <w:rsid w:val="003B453C"/>
    <w:rsid w:val="003B4ACD"/>
    <w:rsid w:val="003B4B4E"/>
    <w:rsid w:val="003B4F4E"/>
    <w:rsid w:val="003B5217"/>
    <w:rsid w:val="003B5669"/>
    <w:rsid w:val="003B5BEC"/>
    <w:rsid w:val="003B5E52"/>
    <w:rsid w:val="003B5F11"/>
    <w:rsid w:val="003B61E7"/>
    <w:rsid w:val="003B6793"/>
    <w:rsid w:val="003B67E8"/>
    <w:rsid w:val="003B70F3"/>
    <w:rsid w:val="003B7417"/>
    <w:rsid w:val="003C0F3B"/>
    <w:rsid w:val="003C11AC"/>
    <w:rsid w:val="003C1565"/>
    <w:rsid w:val="003C18BB"/>
    <w:rsid w:val="003C18F9"/>
    <w:rsid w:val="003C1E55"/>
    <w:rsid w:val="003C2E86"/>
    <w:rsid w:val="003C38D2"/>
    <w:rsid w:val="003C4CD7"/>
    <w:rsid w:val="003C4F96"/>
    <w:rsid w:val="003C626E"/>
    <w:rsid w:val="003C62E9"/>
    <w:rsid w:val="003C6741"/>
    <w:rsid w:val="003C6A73"/>
    <w:rsid w:val="003C6B29"/>
    <w:rsid w:val="003C6D3D"/>
    <w:rsid w:val="003C6D4F"/>
    <w:rsid w:val="003C7748"/>
    <w:rsid w:val="003C7C87"/>
    <w:rsid w:val="003C7E4A"/>
    <w:rsid w:val="003D0C82"/>
    <w:rsid w:val="003D0FBA"/>
    <w:rsid w:val="003D0FD0"/>
    <w:rsid w:val="003D15DC"/>
    <w:rsid w:val="003D181A"/>
    <w:rsid w:val="003D266C"/>
    <w:rsid w:val="003D29DA"/>
    <w:rsid w:val="003D309D"/>
    <w:rsid w:val="003D31A1"/>
    <w:rsid w:val="003D369C"/>
    <w:rsid w:val="003D36D6"/>
    <w:rsid w:val="003D3B32"/>
    <w:rsid w:val="003D3F90"/>
    <w:rsid w:val="003D460B"/>
    <w:rsid w:val="003D4B4E"/>
    <w:rsid w:val="003D4F15"/>
    <w:rsid w:val="003D529B"/>
    <w:rsid w:val="003D56C2"/>
    <w:rsid w:val="003D601D"/>
    <w:rsid w:val="003D6270"/>
    <w:rsid w:val="003D6FE0"/>
    <w:rsid w:val="003D7547"/>
    <w:rsid w:val="003D7D98"/>
    <w:rsid w:val="003E0C5D"/>
    <w:rsid w:val="003E0D71"/>
    <w:rsid w:val="003E13AA"/>
    <w:rsid w:val="003E1AA8"/>
    <w:rsid w:val="003E20FC"/>
    <w:rsid w:val="003E2546"/>
    <w:rsid w:val="003E2826"/>
    <w:rsid w:val="003E36E1"/>
    <w:rsid w:val="003E5056"/>
    <w:rsid w:val="003E626D"/>
    <w:rsid w:val="003E629D"/>
    <w:rsid w:val="003E638E"/>
    <w:rsid w:val="003E653C"/>
    <w:rsid w:val="003E6BBC"/>
    <w:rsid w:val="003E6C82"/>
    <w:rsid w:val="003E7093"/>
    <w:rsid w:val="003E79B9"/>
    <w:rsid w:val="003E7C36"/>
    <w:rsid w:val="003E7D4E"/>
    <w:rsid w:val="003F0553"/>
    <w:rsid w:val="003F071C"/>
    <w:rsid w:val="003F0C85"/>
    <w:rsid w:val="003F0F96"/>
    <w:rsid w:val="003F107A"/>
    <w:rsid w:val="003F121D"/>
    <w:rsid w:val="003F173B"/>
    <w:rsid w:val="003F1816"/>
    <w:rsid w:val="003F1DF0"/>
    <w:rsid w:val="003F2FA8"/>
    <w:rsid w:val="003F352C"/>
    <w:rsid w:val="003F3C26"/>
    <w:rsid w:val="003F3CF1"/>
    <w:rsid w:val="003F3F67"/>
    <w:rsid w:val="003F428A"/>
    <w:rsid w:val="003F43D7"/>
    <w:rsid w:val="003F4773"/>
    <w:rsid w:val="003F4804"/>
    <w:rsid w:val="003F519C"/>
    <w:rsid w:val="003F6C38"/>
    <w:rsid w:val="003F7489"/>
    <w:rsid w:val="003F7DE6"/>
    <w:rsid w:val="004006D4"/>
    <w:rsid w:val="004014AF"/>
    <w:rsid w:val="004016A0"/>
    <w:rsid w:val="00401A57"/>
    <w:rsid w:val="00401F49"/>
    <w:rsid w:val="004031C3"/>
    <w:rsid w:val="004038AD"/>
    <w:rsid w:val="0040396E"/>
    <w:rsid w:val="00403977"/>
    <w:rsid w:val="00405284"/>
    <w:rsid w:val="00405B68"/>
    <w:rsid w:val="00405CD2"/>
    <w:rsid w:val="00405F35"/>
    <w:rsid w:val="00406A46"/>
    <w:rsid w:val="00406D3F"/>
    <w:rsid w:val="0040740D"/>
    <w:rsid w:val="00410007"/>
    <w:rsid w:val="00410710"/>
    <w:rsid w:val="00410A6D"/>
    <w:rsid w:val="004113A2"/>
    <w:rsid w:val="00411D81"/>
    <w:rsid w:val="0041242F"/>
    <w:rsid w:val="004126D2"/>
    <w:rsid w:val="00412EE0"/>
    <w:rsid w:val="00413FF8"/>
    <w:rsid w:val="00414214"/>
    <w:rsid w:val="00414B27"/>
    <w:rsid w:val="00416167"/>
    <w:rsid w:val="00416434"/>
    <w:rsid w:val="00416C49"/>
    <w:rsid w:val="00416FC7"/>
    <w:rsid w:val="00417236"/>
    <w:rsid w:val="004173AB"/>
    <w:rsid w:val="00417A5D"/>
    <w:rsid w:val="00417E24"/>
    <w:rsid w:val="00417EC8"/>
    <w:rsid w:val="004202D0"/>
    <w:rsid w:val="0042092C"/>
    <w:rsid w:val="00420D7E"/>
    <w:rsid w:val="00420E76"/>
    <w:rsid w:val="004212CD"/>
    <w:rsid w:val="004214B9"/>
    <w:rsid w:val="00422155"/>
    <w:rsid w:val="00423ABA"/>
    <w:rsid w:val="00423D29"/>
    <w:rsid w:val="004243C0"/>
    <w:rsid w:val="00424506"/>
    <w:rsid w:val="00424AC4"/>
    <w:rsid w:val="00424C88"/>
    <w:rsid w:val="0042550E"/>
    <w:rsid w:val="0042554F"/>
    <w:rsid w:val="0042623B"/>
    <w:rsid w:val="00426600"/>
    <w:rsid w:val="0042661C"/>
    <w:rsid w:val="00426A4B"/>
    <w:rsid w:val="00427C82"/>
    <w:rsid w:val="00427D6D"/>
    <w:rsid w:val="004329CC"/>
    <w:rsid w:val="00432DE0"/>
    <w:rsid w:val="00432E77"/>
    <w:rsid w:val="0043311E"/>
    <w:rsid w:val="004332DB"/>
    <w:rsid w:val="0043392A"/>
    <w:rsid w:val="004345A1"/>
    <w:rsid w:val="00434730"/>
    <w:rsid w:val="0043484E"/>
    <w:rsid w:val="0043498C"/>
    <w:rsid w:val="00434D4E"/>
    <w:rsid w:val="004363BF"/>
    <w:rsid w:val="00436A64"/>
    <w:rsid w:val="00437B4A"/>
    <w:rsid w:val="00437FCD"/>
    <w:rsid w:val="0044025A"/>
    <w:rsid w:val="004402C4"/>
    <w:rsid w:val="00440F7C"/>
    <w:rsid w:val="00441A48"/>
    <w:rsid w:val="00442329"/>
    <w:rsid w:val="004423C4"/>
    <w:rsid w:val="00442D71"/>
    <w:rsid w:val="004430E0"/>
    <w:rsid w:val="0044398C"/>
    <w:rsid w:val="004444E1"/>
    <w:rsid w:val="00444C28"/>
    <w:rsid w:val="00444E08"/>
    <w:rsid w:val="0044552C"/>
    <w:rsid w:val="0044561C"/>
    <w:rsid w:val="004459EF"/>
    <w:rsid w:val="004460DF"/>
    <w:rsid w:val="004462B6"/>
    <w:rsid w:val="0044645A"/>
    <w:rsid w:val="00446D91"/>
    <w:rsid w:val="0045110E"/>
    <w:rsid w:val="00451280"/>
    <w:rsid w:val="004523CB"/>
    <w:rsid w:val="00452701"/>
    <w:rsid w:val="00452A81"/>
    <w:rsid w:val="00453957"/>
    <w:rsid w:val="0045461D"/>
    <w:rsid w:val="004552D5"/>
    <w:rsid w:val="00455725"/>
    <w:rsid w:val="0045572E"/>
    <w:rsid w:val="00455E44"/>
    <w:rsid w:val="004562C7"/>
    <w:rsid w:val="00456618"/>
    <w:rsid w:val="00457A56"/>
    <w:rsid w:val="00460048"/>
    <w:rsid w:val="00460F2F"/>
    <w:rsid w:val="00461278"/>
    <w:rsid w:val="00461356"/>
    <w:rsid w:val="00461A4F"/>
    <w:rsid w:val="00462021"/>
    <w:rsid w:val="00463063"/>
    <w:rsid w:val="00463745"/>
    <w:rsid w:val="00463E0C"/>
    <w:rsid w:val="004644EF"/>
    <w:rsid w:val="00465726"/>
    <w:rsid w:val="00465D49"/>
    <w:rsid w:val="00465FCA"/>
    <w:rsid w:val="00466C76"/>
    <w:rsid w:val="0046789B"/>
    <w:rsid w:val="004679F5"/>
    <w:rsid w:val="00470E25"/>
    <w:rsid w:val="00471490"/>
    <w:rsid w:val="00472463"/>
    <w:rsid w:val="00472A3D"/>
    <w:rsid w:val="00472C58"/>
    <w:rsid w:val="00472FBF"/>
    <w:rsid w:val="00473138"/>
    <w:rsid w:val="0047341E"/>
    <w:rsid w:val="004741DD"/>
    <w:rsid w:val="00474C3D"/>
    <w:rsid w:val="00474E6F"/>
    <w:rsid w:val="004758DE"/>
    <w:rsid w:val="00475A2F"/>
    <w:rsid w:val="00475B9C"/>
    <w:rsid w:val="004769FE"/>
    <w:rsid w:val="00476F89"/>
    <w:rsid w:val="004772F8"/>
    <w:rsid w:val="004776A1"/>
    <w:rsid w:val="00477A71"/>
    <w:rsid w:val="004802F6"/>
    <w:rsid w:val="004814A7"/>
    <w:rsid w:val="00481946"/>
    <w:rsid w:val="00482423"/>
    <w:rsid w:val="0048279B"/>
    <w:rsid w:val="00483121"/>
    <w:rsid w:val="0048376D"/>
    <w:rsid w:val="00484261"/>
    <w:rsid w:val="004849AA"/>
    <w:rsid w:val="00484A7A"/>
    <w:rsid w:val="0048509D"/>
    <w:rsid w:val="00485199"/>
    <w:rsid w:val="004857FA"/>
    <w:rsid w:val="0048600E"/>
    <w:rsid w:val="00486997"/>
    <w:rsid w:val="0048756C"/>
    <w:rsid w:val="0048763F"/>
    <w:rsid w:val="0048789A"/>
    <w:rsid w:val="00487BA1"/>
    <w:rsid w:val="00487DCA"/>
    <w:rsid w:val="00490B3F"/>
    <w:rsid w:val="00490B42"/>
    <w:rsid w:val="00492048"/>
    <w:rsid w:val="004924F6"/>
    <w:rsid w:val="004928FA"/>
    <w:rsid w:val="00493B8B"/>
    <w:rsid w:val="00493B9E"/>
    <w:rsid w:val="004941AC"/>
    <w:rsid w:val="00494501"/>
    <w:rsid w:val="004948A6"/>
    <w:rsid w:val="00494B7B"/>
    <w:rsid w:val="0049546F"/>
    <w:rsid w:val="00495DC6"/>
    <w:rsid w:val="00497002"/>
    <w:rsid w:val="004979CE"/>
    <w:rsid w:val="004A0048"/>
    <w:rsid w:val="004A032D"/>
    <w:rsid w:val="004A0A2F"/>
    <w:rsid w:val="004A0E13"/>
    <w:rsid w:val="004A172B"/>
    <w:rsid w:val="004A25C9"/>
    <w:rsid w:val="004A2960"/>
    <w:rsid w:val="004A40E1"/>
    <w:rsid w:val="004A44E2"/>
    <w:rsid w:val="004A49EE"/>
    <w:rsid w:val="004A4A24"/>
    <w:rsid w:val="004A580C"/>
    <w:rsid w:val="004A687F"/>
    <w:rsid w:val="004A7102"/>
    <w:rsid w:val="004A7115"/>
    <w:rsid w:val="004A7460"/>
    <w:rsid w:val="004A78CE"/>
    <w:rsid w:val="004A7E4A"/>
    <w:rsid w:val="004B010F"/>
    <w:rsid w:val="004B0C30"/>
    <w:rsid w:val="004B0FAC"/>
    <w:rsid w:val="004B1A33"/>
    <w:rsid w:val="004B2BB0"/>
    <w:rsid w:val="004B2DC9"/>
    <w:rsid w:val="004B3E8D"/>
    <w:rsid w:val="004B4CBF"/>
    <w:rsid w:val="004B52B2"/>
    <w:rsid w:val="004B5EE9"/>
    <w:rsid w:val="004B6601"/>
    <w:rsid w:val="004B6C49"/>
    <w:rsid w:val="004B6FBD"/>
    <w:rsid w:val="004B7D92"/>
    <w:rsid w:val="004C02B7"/>
    <w:rsid w:val="004C03DF"/>
    <w:rsid w:val="004C0817"/>
    <w:rsid w:val="004C0BD0"/>
    <w:rsid w:val="004C10AC"/>
    <w:rsid w:val="004C1356"/>
    <w:rsid w:val="004C19CF"/>
    <w:rsid w:val="004C1CA8"/>
    <w:rsid w:val="004C20E1"/>
    <w:rsid w:val="004C2C22"/>
    <w:rsid w:val="004C30C6"/>
    <w:rsid w:val="004C3451"/>
    <w:rsid w:val="004C3929"/>
    <w:rsid w:val="004C4932"/>
    <w:rsid w:val="004C4E25"/>
    <w:rsid w:val="004C520C"/>
    <w:rsid w:val="004C5330"/>
    <w:rsid w:val="004C5C47"/>
    <w:rsid w:val="004C5C50"/>
    <w:rsid w:val="004C647B"/>
    <w:rsid w:val="004C64ED"/>
    <w:rsid w:val="004D084B"/>
    <w:rsid w:val="004D2159"/>
    <w:rsid w:val="004D227D"/>
    <w:rsid w:val="004D2630"/>
    <w:rsid w:val="004D270B"/>
    <w:rsid w:val="004D3127"/>
    <w:rsid w:val="004D32EA"/>
    <w:rsid w:val="004D35A4"/>
    <w:rsid w:val="004D39F6"/>
    <w:rsid w:val="004D51DB"/>
    <w:rsid w:val="004D5391"/>
    <w:rsid w:val="004D5458"/>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2F3A"/>
    <w:rsid w:val="004E320D"/>
    <w:rsid w:val="004E3309"/>
    <w:rsid w:val="004E3D3D"/>
    <w:rsid w:val="004E46A7"/>
    <w:rsid w:val="004E545F"/>
    <w:rsid w:val="004E6B7D"/>
    <w:rsid w:val="004E7A46"/>
    <w:rsid w:val="004E7AAE"/>
    <w:rsid w:val="004F0118"/>
    <w:rsid w:val="004F082A"/>
    <w:rsid w:val="004F09B0"/>
    <w:rsid w:val="004F0E13"/>
    <w:rsid w:val="004F17E2"/>
    <w:rsid w:val="004F29ED"/>
    <w:rsid w:val="004F2A99"/>
    <w:rsid w:val="004F3150"/>
    <w:rsid w:val="004F33EF"/>
    <w:rsid w:val="004F4866"/>
    <w:rsid w:val="004F49DC"/>
    <w:rsid w:val="004F611C"/>
    <w:rsid w:val="004F685E"/>
    <w:rsid w:val="004F692A"/>
    <w:rsid w:val="004F6A8A"/>
    <w:rsid w:val="004F708F"/>
    <w:rsid w:val="004F72A2"/>
    <w:rsid w:val="004F762A"/>
    <w:rsid w:val="004F7FA7"/>
    <w:rsid w:val="0050027D"/>
    <w:rsid w:val="00500858"/>
    <w:rsid w:val="00500884"/>
    <w:rsid w:val="00500D0F"/>
    <w:rsid w:val="0050121C"/>
    <w:rsid w:val="005012AE"/>
    <w:rsid w:val="005017C0"/>
    <w:rsid w:val="00501AB9"/>
    <w:rsid w:val="0050244B"/>
    <w:rsid w:val="00502771"/>
    <w:rsid w:val="005028A3"/>
    <w:rsid w:val="00502D96"/>
    <w:rsid w:val="00502F0B"/>
    <w:rsid w:val="00503271"/>
    <w:rsid w:val="00503EFD"/>
    <w:rsid w:val="00504066"/>
    <w:rsid w:val="0050472C"/>
    <w:rsid w:val="00504891"/>
    <w:rsid w:val="00505837"/>
    <w:rsid w:val="00505856"/>
    <w:rsid w:val="005061B8"/>
    <w:rsid w:val="005070DE"/>
    <w:rsid w:val="005078E2"/>
    <w:rsid w:val="00507C12"/>
    <w:rsid w:val="005103D4"/>
    <w:rsid w:val="0051117A"/>
    <w:rsid w:val="0051164D"/>
    <w:rsid w:val="00511701"/>
    <w:rsid w:val="00511D40"/>
    <w:rsid w:val="00511FD2"/>
    <w:rsid w:val="00512305"/>
    <w:rsid w:val="005126B5"/>
    <w:rsid w:val="0051283D"/>
    <w:rsid w:val="00512AF1"/>
    <w:rsid w:val="00513179"/>
    <w:rsid w:val="00513565"/>
    <w:rsid w:val="00513B30"/>
    <w:rsid w:val="00513EA2"/>
    <w:rsid w:val="00513FA6"/>
    <w:rsid w:val="00514A1F"/>
    <w:rsid w:val="00514BAD"/>
    <w:rsid w:val="0051559D"/>
    <w:rsid w:val="005158C3"/>
    <w:rsid w:val="00515CA0"/>
    <w:rsid w:val="00516159"/>
    <w:rsid w:val="00516544"/>
    <w:rsid w:val="00516797"/>
    <w:rsid w:val="00516A10"/>
    <w:rsid w:val="00517CA1"/>
    <w:rsid w:val="00517F83"/>
    <w:rsid w:val="00520214"/>
    <w:rsid w:val="005204AB"/>
    <w:rsid w:val="00520EFA"/>
    <w:rsid w:val="00521619"/>
    <w:rsid w:val="005219DA"/>
    <w:rsid w:val="00521DE9"/>
    <w:rsid w:val="00522538"/>
    <w:rsid w:val="005231DF"/>
    <w:rsid w:val="0052328A"/>
    <w:rsid w:val="005233CF"/>
    <w:rsid w:val="0052344D"/>
    <w:rsid w:val="005236E5"/>
    <w:rsid w:val="005240AF"/>
    <w:rsid w:val="00524495"/>
    <w:rsid w:val="00524685"/>
    <w:rsid w:val="0052516F"/>
    <w:rsid w:val="005257A8"/>
    <w:rsid w:val="00525A1A"/>
    <w:rsid w:val="00525D55"/>
    <w:rsid w:val="00526070"/>
    <w:rsid w:val="0052628B"/>
    <w:rsid w:val="005264F2"/>
    <w:rsid w:val="0052740E"/>
    <w:rsid w:val="00527C73"/>
    <w:rsid w:val="00530E74"/>
    <w:rsid w:val="00531091"/>
    <w:rsid w:val="0053130D"/>
    <w:rsid w:val="005314D1"/>
    <w:rsid w:val="00531B75"/>
    <w:rsid w:val="0053244F"/>
    <w:rsid w:val="00533717"/>
    <w:rsid w:val="00533C95"/>
    <w:rsid w:val="00534350"/>
    <w:rsid w:val="005353D2"/>
    <w:rsid w:val="00535EF0"/>
    <w:rsid w:val="00536412"/>
    <w:rsid w:val="00536653"/>
    <w:rsid w:val="0053716F"/>
    <w:rsid w:val="0054055C"/>
    <w:rsid w:val="005406EC"/>
    <w:rsid w:val="00540C8A"/>
    <w:rsid w:val="00540D19"/>
    <w:rsid w:val="005411E0"/>
    <w:rsid w:val="00541D69"/>
    <w:rsid w:val="005424BF"/>
    <w:rsid w:val="005441A4"/>
    <w:rsid w:val="005452F6"/>
    <w:rsid w:val="005459D6"/>
    <w:rsid w:val="00545C6A"/>
    <w:rsid w:val="0054637F"/>
    <w:rsid w:val="0054694A"/>
    <w:rsid w:val="00547AF7"/>
    <w:rsid w:val="0055069B"/>
    <w:rsid w:val="00550C75"/>
    <w:rsid w:val="00551416"/>
    <w:rsid w:val="005520B1"/>
    <w:rsid w:val="005522B4"/>
    <w:rsid w:val="005527E7"/>
    <w:rsid w:val="005539C6"/>
    <w:rsid w:val="00553AA3"/>
    <w:rsid w:val="00553E54"/>
    <w:rsid w:val="005545DA"/>
    <w:rsid w:val="005548BE"/>
    <w:rsid w:val="00555B19"/>
    <w:rsid w:val="005567F6"/>
    <w:rsid w:val="005568D2"/>
    <w:rsid w:val="0055721C"/>
    <w:rsid w:val="005572BF"/>
    <w:rsid w:val="005572C6"/>
    <w:rsid w:val="005575A1"/>
    <w:rsid w:val="0056086D"/>
    <w:rsid w:val="005609D7"/>
    <w:rsid w:val="00560A4B"/>
    <w:rsid w:val="005610AC"/>
    <w:rsid w:val="00564B23"/>
    <w:rsid w:val="005655CC"/>
    <w:rsid w:val="0056582F"/>
    <w:rsid w:val="005659E7"/>
    <w:rsid w:val="00566DF9"/>
    <w:rsid w:val="00566F17"/>
    <w:rsid w:val="00567068"/>
    <w:rsid w:val="005671B2"/>
    <w:rsid w:val="00567D16"/>
    <w:rsid w:val="005702D4"/>
    <w:rsid w:val="005706CA"/>
    <w:rsid w:val="00570E09"/>
    <w:rsid w:val="00571318"/>
    <w:rsid w:val="005713D2"/>
    <w:rsid w:val="005718A2"/>
    <w:rsid w:val="005718C8"/>
    <w:rsid w:val="00571957"/>
    <w:rsid w:val="00571976"/>
    <w:rsid w:val="00571D0E"/>
    <w:rsid w:val="00572091"/>
    <w:rsid w:val="00572426"/>
    <w:rsid w:val="005728A6"/>
    <w:rsid w:val="0057323E"/>
    <w:rsid w:val="005739B7"/>
    <w:rsid w:val="00573E0E"/>
    <w:rsid w:val="00573EAE"/>
    <w:rsid w:val="00574D02"/>
    <w:rsid w:val="00575D1C"/>
    <w:rsid w:val="00575D3A"/>
    <w:rsid w:val="00575FD7"/>
    <w:rsid w:val="00576190"/>
    <w:rsid w:val="00576B49"/>
    <w:rsid w:val="00577707"/>
    <w:rsid w:val="00580451"/>
    <w:rsid w:val="005804E5"/>
    <w:rsid w:val="00581670"/>
    <w:rsid w:val="00581A86"/>
    <w:rsid w:val="00582778"/>
    <w:rsid w:val="00582EF0"/>
    <w:rsid w:val="00583B27"/>
    <w:rsid w:val="005840F1"/>
    <w:rsid w:val="00584B36"/>
    <w:rsid w:val="005852EE"/>
    <w:rsid w:val="005853D0"/>
    <w:rsid w:val="00586648"/>
    <w:rsid w:val="00587154"/>
    <w:rsid w:val="00587270"/>
    <w:rsid w:val="00587ECB"/>
    <w:rsid w:val="005904D2"/>
    <w:rsid w:val="00590E86"/>
    <w:rsid w:val="0059136B"/>
    <w:rsid w:val="00591416"/>
    <w:rsid w:val="00591BED"/>
    <w:rsid w:val="00591C4B"/>
    <w:rsid w:val="00591DBC"/>
    <w:rsid w:val="00591FC5"/>
    <w:rsid w:val="005927D2"/>
    <w:rsid w:val="00592948"/>
    <w:rsid w:val="00592BFF"/>
    <w:rsid w:val="0059305D"/>
    <w:rsid w:val="00593BDC"/>
    <w:rsid w:val="00594B58"/>
    <w:rsid w:val="00594C6C"/>
    <w:rsid w:val="00594C81"/>
    <w:rsid w:val="00595454"/>
    <w:rsid w:val="00595BEA"/>
    <w:rsid w:val="00596281"/>
    <w:rsid w:val="0059660F"/>
    <w:rsid w:val="0059689C"/>
    <w:rsid w:val="00596FF9"/>
    <w:rsid w:val="00597AD0"/>
    <w:rsid w:val="005A0165"/>
    <w:rsid w:val="005A09FB"/>
    <w:rsid w:val="005A1508"/>
    <w:rsid w:val="005A2450"/>
    <w:rsid w:val="005A2A0A"/>
    <w:rsid w:val="005A3014"/>
    <w:rsid w:val="005A4C41"/>
    <w:rsid w:val="005A5564"/>
    <w:rsid w:val="005A573C"/>
    <w:rsid w:val="005A5A29"/>
    <w:rsid w:val="005A6DE4"/>
    <w:rsid w:val="005B14E1"/>
    <w:rsid w:val="005B20E3"/>
    <w:rsid w:val="005B28AA"/>
    <w:rsid w:val="005B2A8A"/>
    <w:rsid w:val="005B2C66"/>
    <w:rsid w:val="005B2F0A"/>
    <w:rsid w:val="005B3030"/>
    <w:rsid w:val="005B35B0"/>
    <w:rsid w:val="005B543F"/>
    <w:rsid w:val="005B6146"/>
    <w:rsid w:val="005B69D1"/>
    <w:rsid w:val="005B6F89"/>
    <w:rsid w:val="005B77EF"/>
    <w:rsid w:val="005B7800"/>
    <w:rsid w:val="005B7B86"/>
    <w:rsid w:val="005C0682"/>
    <w:rsid w:val="005C06F2"/>
    <w:rsid w:val="005C09EE"/>
    <w:rsid w:val="005C0CB9"/>
    <w:rsid w:val="005C0F9B"/>
    <w:rsid w:val="005C128E"/>
    <w:rsid w:val="005C177E"/>
    <w:rsid w:val="005C1B59"/>
    <w:rsid w:val="005C279C"/>
    <w:rsid w:val="005C375C"/>
    <w:rsid w:val="005C3AD3"/>
    <w:rsid w:val="005C3B83"/>
    <w:rsid w:val="005C478D"/>
    <w:rsid w:val="005C48FA"/>
    <w:rsid w:val="005C50C5"/>
    <w:rsid w:val="005C53DB"/>
    <w:rsid w:val="005C6747"/>
    <w:rsid w:val="005C76FA"/>
    <w:rsid w:val="005C78AE"/>
    <w:rsid w:val="005C7A24"/>
    <w:rsid w:val="005C7EFF"/>
    <w:rsid w:val="005D0892"/>
    <w:rsid w:val="005D1816"/>
    <w:rsid w:val="005D20D9"/>
    <w:rsid w:val="005D33A4"/>
    <w:rsid w:val="005D35F7"/>
    <w:rsid w:val="005D39B4"/>
    <w:rsid w:val="005D3D4B"/>
    <w:rsid w:val="005D4103"/>
    <w:rsid w:val="005D415D"/>
    <w:rsid w:val="005D4FD9"/>
    <w:rsid w:val="005D525D"/>
    <w:rsid w:val="005D58AA"/>
    <w:rsid w:val="005D598D"/>
    <w:rsid w:val="005D5992"/>
    <w:rsid w:val="005D5AC8"/>
    <w:rsid w:val="005D60C7"/>
    <w:rsid w:val="005D69BF"/>
    <w:rsid w:val="005D6DF0"/>
    <w:rsid w:val="005D7EA3"/>
    <w:rsid w:val="005E11F0"/>
    <w:rsid w:val="005E12AC"/>
    <w:rsid w:val="005E13F0"/>
    <w:rsid w:val="005E1A34"/>
    <w:rsid w:val="005E2349"/>
    <w:rsid w:val="005E2DAF"/>
    <w:rsid w:val="005E2F2D"/>
    <w:rsid w:val="005E483D"/>
    <w:rsid w:val="005E4E05"/>
    <w:rsid w:val="005E5649"/>
    <w:rsid w:val="005E574D"/>
    <w:rsid w:val="005E5951"/>
    <w:rsid w:val="005E6BAC"/>
    <w:rsid w:val="005E75F0"/>
    <w:rsid w:val="005E7889"/>
    <w:rsid w:val="005F1269"/>
    <w:rsid w:val="005F16F1"/>
    <w:rsid w:val="005F1759"/>
    <w:rsid w:val="005F1A08"/>
    <w:rsid w:val="005F27E6"/>
    <w:rsid w:val="005F2F28"/>
    <w:rsid w:val="005F3C41"/>
    <w:rsid w:val="005F52C8"/>
    <w:rsid w:val="005F5CB1"/>
    <w:rsid w:val="005F5E31"/>
    <w:rsid w:val="005F5F51"/>
    <w:rsid w:val="005F6E1A"/>
    <w:rsid w:val="005F7D78"/>
    <w:rsid w:val="00600CDB"/>
    <w:rsid w:val="0060148A"/>
    <w:rsid w:val="00601833"/>
    <w:rsid w:val="006024A0"/>
    <w:rsid w:val="0060300C"/>
    <w:rsid w:val="00603816"/>
    <w:rsid w:val="006038FA"/>
    <w:rsid w:val="00603E63"/>
    <w:rsid w:val="00604268"/>
    <w:rsid w:val="006050E5"/>
    <w:rsid w:val="0060556D"/>
    <w:rsid w:val="00605DB2"/>
    <w:rsid w:val="006071F7"/>
    <w:rsid w:val="006079E8"/>
    <w:rsid w:val="00607E56"/>
    <w:rsid w:val="00610121"/>
    <w:rsid w:val="00610B09"/>
    <w:rsid w:val="00611043"/>
    <w:rsid w:val="00611A96"/>
    <w:rsid w:val="00612190"/>
    <w:rsid w:val="00612599"/>
    <w:rsid w:val="006134AA"/>
    <w:rsid w:val="00613BC2"/>
    <w:rsid w:val="00614C46"/>
    <w:rsid w:val="00614CC5"/>
    <w:rsid w:val="00615372"/>
    <w:rsid w:val="00615517"/>
    <w:rsid w:val="00616024"/>
    <w:rsid w:val="00616997"/>
    <w:rsid w:val="00616A94"/>
    <w:rsid w:val="00616B5D"/>
    <w:rsid w:val="00616CFF"/>
    <w:rsid w:val="006170FE"/>
    <w:rsid w:val="0062008D"/>
    <w:rsid w:val="00620732"/>
    <w:rsid w:val="00620D35"/>
    <w:rsid w:val="00621B66"/>
    <w:rsid w:val="00621BBE"/>
    <w:rsid w:val="006220A3"/>
    <w:rsid w:val="00622310"/>
    <w:rsid w:val="006224DB"/>
    <w:rsid w:val="0062275D"/>
    <w:rsid w:val="00622CF9"/>
    <w:rsid w:val="006236AE"/>
    <w:rsid w:val="00623A55"/>
    <w:rsid w:val="00623D76"/>
    <w:rsid w:val="006240FE"/>
    <w:rsid w:val="0062464D"/>
    <w:rsid w:val="00624D74"/>
    <w:rsid w:val="0062554D"/>
    <w:rsid w:val="00626518"/>
    <w:rsid w:val="00626792"/>
    <w:rsid w:val="00627797"/>
    <w:rsid w:val="0063016E"/>
    <w:rsid w:val="006305D1"/>
    <w:rsid w:val="00630C8B"/>
    <w:rsid w:val="00630E7E"/>
    <w:rsid w:val="006320AB"/>
    <w:rsid w:val="0063320A"/>
    <w:rsid w:val="00633DE6"/>
    <w:rsid w:val="00633EFC"/>
    <w:rsid w:val="006348CC"/>
    <w:rsid w:val="00634EA0"/>
    <w:rsid w:val="00636983"/>
    <w:rsid w:val="00636A3C"/>
    <w:rsid w:val="00637184"/>
    <w:rsid w:val="00637555"/>
    <w:rsid w:val="00637682"/>
    <w:rsid w:val="00637C23"/>
    <w:rsid w:val="00637CB1"/>
    <w:rsid w:val="00637DFE"/>
    <w:rsid w:val="0064004D"/>
    <w:rsid w:val="00640687"/>
    <w:rsid w:val="0064069C"/>
    <w:rsid w:val="006411FB"/>
    <w:rsid w:val="006427C6"/>
    <w:rsid w:val="00642878"/>
    <w:rsid w:val="00642A0E"/>
    <w:rsid w:val="00642BD0"/>
    <w:rsid w:val="00643853"/>
    <w:rsid w:val="00643A61"/>
    <w:rsid w:val="00643D59"/>
    <w:rsid w:val="00643E3E"/>
    <w:rsid w:val="00644398"/>
    <w:rsid w:val="0064580F"/>
    <w:rsid w:val="006472A4"/>
    <w:rsid w:val="006473DC"/>
    <w:rsid w:val="0064763E"/>
    <w:rsid w:val="00647C00"/>
    <w:rsid w:val="00647CD3"/>
    <w:rsid w:val="006501C1"/>
    <w:rsid w:val="00650927"/>
    <w:rsid w:val="00651689"/>
    <w:rsid w:val="00651778"/>
    <w:rsid w:val="00651FCA"/>
    <w:rsid w:val="006533AF"/>
    <w:rsid w:val="00653C7B"/>
    <w:rsid w:val="00653E36"/>
    <w:rsid w:val="00654395"/>
    <w:rsid w:val="0065469A"/>
    <w:rsid w:val="00654D89"/>
    <w:rsid w:val="00655805"/>
    <w:rsid w:val="00655A4C"/>
    <w:rsid w:val="00656B9C"/>
    <w:rsid w:val="0065704B"/>
    <w:rsid w:val="00657A81"/>
    <w:rsid w:val="00660831"/>
    <w:rsid w:val="00660D49"/>
    <w:rsid w:val="006612FF"/>
    <w:rsid w:val="00661523"/>
    <w:rsid w:val="00662042"/>
    <w:rsid w:val="0066289A"/>
    <w:rsid w:val="00662BA6"/>
    <w:rsid w:val="00662DE2"/>
    <w:rsid w:val="00662F72"/>
    <w:rsid w:val="0066416A"/>
    <w:rsid w:val="006645E0"/>
    <w:rsid w:val="0066474B"/>
    <w:rsid w:val="00664C02"/>
    <w:rsid w:val="0066524F"/>
    <w:rsid w:val="00665299"/>
    <w:rsid w:val="00665365"/>
    <w:rsid w:val="00667532"/>
    <w:rsid w:val="00667E0C"/>
    <w:rsid w:val="00667F10"/>
    <w:rsid w:val="00670146"/>
    <w:rsid w:val="006713A7"/>
    <w:rsid w:val="0067163E"/>
    <w:rsid w:val="00671E65"/>
    <w:rsid w:val="00671F58"/>
    <w:rsid w:val="006721EA"/>
    <w:rsid w:val="00672F11"/>
    <w:rsid w:val="00673BC4"/>
    <w:rsid w:val="00673EA7"/>
    <w:rsid w:val="00674B5E"/>
    <w:rsid w:val="00675370"/>
    <w:rsid w:val="0067580A"/>
    <w:rsid w:val="00676076"/>
    <w:rsid w:val="00676240"/>
    <w:rsid w:val="0067651A"/>
    <w:rsid w:val="006766C3"/>
    <w:rsid w:val="00677459"/>
    <w:rsid w:val="0067786E"/>
    <w:rsid w:val="00677966"/>
    <w:rsid w:val="00680727"/>
    <w:rsid w:val="006807A2"/>
    <w:rsid w:val="00680800"/>
    <w:rsid w:val="00680ABF"/>
    <w:rsid w:val="00680AD7"/>
    <w:rsid w:val="00681067"/>
    <w:rsid w:val="006813C9"/>
    <w:rsid w:val="006818DE"/>
    <w:rsid w:val="00682192"/>
    <w:rsid w:val="00684DC8"/>
    <w:rsid w:val="0068521D"/>
    <w:rsid w:val="006856B9"/>
    <w:rsid w:val="00686CDE"/>
    <w:rsid w:val="00690EFE"/>
    <w:rsid w:val="00691F67"/>
    <w:rsid w:val="00692685"/>
    <w:rsid w:val="006929E8"/>
    <w:rsid w:val="00694406"/>
    <w:rsid w:val="00695781"/>
    <w:rsid w:val="00695C71"/>
    <w:rsid w:val="00695E88"/>
    <w:rsid w:val="006963F8"/>
    <w:rsid w:val="00696BC6"/>
    <w:rsid w:val="00696DD6"/>
    <w:rsid w:val="00697204"/>
    <w:rsid w:val="00697B76"/>
    <w:rsid w:val="00697D12"/>
    <w:rsid w:val="00697E0D"/>
    <w:rsid w:val="006A1299"/>
    <w:rsid w:val="006A13B5"/>
    <w:rsid w:val="006A14CE"/>
    <w:rsid w:val="006A1504"/>
    <w:rsid w:val="006A1F5B"/>
    <w:rsid w:val="006A28B8"/>
    <w:rsid w:val="006A3853"/>
    <w:rsid w:val="006A4D19"/>
    <w:rsid w:val="006A72C6"/>
    <w:rsid w:val="006A79F0"/>
    <w:rsid w:val="006A7E40"/>
    <w:rsid w:val="006B028A"/>
    <w:rsid w:val="006B02D4"/>
    <w:rsid w:val="006B02ED"/>
    <w:rsid w:val="006B04C9"/>
    <w:rsid w:val="006B0A08"/>
    <w:rsid w:val="006B0F52"/>
    <w:rsid w:val="006B187A"/>
    <w:rsid w:val="006B1921"/>
    <w:rsid w:val="006B3277"/>
    <w:rsid w:val="006B33FC"/>
    <w:rsid w:val="006B3E87"/>
    <w:rsid w:val="006B5162"/>
    <w:rsid w:val="006B6E2B"/>
    <w:rsid w:val="006B763B"/>
    <w:rsid w:val="006C00E8"/>
    <w:rsid w:val="006C014A"/>
    <w:rsid w:val="006C0238"/>
    <w:rsid w:val="006C093C"/>
    <w:rsid w:val="006C1157"/>
    <w:rsid w:val="006C11D1"/>
    <w:rsid w:val="006C1279"/>
    <w:rsid w:val="006C1DA1"/>
    <w:rsid w:val="006C223D"/>
    <w:rsid w:val="006C275F"/>
    <w:rsid w:val="006C2830"/>
    <w:rsid w:val="006C2AB6"/>
    <w:rsid w:val="006C386E"/>
    <w:rsid w:val="006C3E27"/>
    <w:rsid w:val="006C44AC"/>
    <w:rsid w:val="006C4B9C"/>
    <w:rsid w:val="006C53EF"/>
    <w:rsid w:val="006C5543"/>
    <w:rsid w:val="006C5744"/>
    <w:rsid w:val="006C5950"/>
    <w:rsid w:val="006C5B05"/>
    <w:rsid w:val="006C5E96"/>
    <w:rsid w:val="006C6AE5"/>
    <w:rsid w:val="006C6D8D"/>
    <w:rsid w:val="006C73FC"/>
    <w:rsid w:val="006C760F"/>
    <w:rsid w:val="006C7A22"/>
    <w:rsid w:val="006D025E"/>
    <w:rsid w:val="006D055C"/>
    <w:rsid w:val="006D0587"/>
    <w:rsid w:val="006D0861"/>
    <w:rsid w:val="006D1050"/>
    <w:rsid w:val="006D1C10"/>
    <w:rsid w:val="006D1CFB"/>
    <w:rsid w:val="006D2167"/>
    <w:rsid w:val="006D21A1"/>
    <w:rsid w:val="006D365C"/>
    <w:rsid w:val="006D37D6"/>
    <w:rsid w:val="006D3B61"/>
    <w:rsid w:val="006D4C97"/>
    <w:rsid w:val="006D66CE"/>
    <w:rsid w:val="006D6728"/>
    <w:rsid w:val="006D6966"/>
    <w:rsid w:val="006D6A1C"/>
    <w:rsid w:val="006D7377"/>
    <w:rsid w:val="006D76AB"/>
    <w:rsid w:val="006D779A"/>
    <w:rsid w:val="006D7E45"/>
    <w:rsid w:val="006E00BB"/>
    <w:rsid w:val="006E00CF"/>
    <w:rsid w:val="006E0365"/>
    <w:rsid w:val="006E0719"/>
    <w:rsid w:val="006E0A30"/>
    <w:rsid w:val="006E0D4F"/>
    <w:rsid w:val="006E0E48"/>
    <w:rsid w:val="006E0FD9"/>
    <w:rsid w:val="006E10CB"/>
    <w:rsid w:val="006E1424"/>
    <w:rsid w:val="006E1598"/>
    <w:rsid w:val="006E164D"/>
    <w:rsid w:val="006E200C"/>
    <w:rsid w:val="006E2E21"/>
    <w:rsid w:val="006E30CD"/>
    <w:rsid w:val="006E323B"/>
    <w:rsid w:val="006E3AC1"/>
    <w:rsid w:val="006E513B"/>
    <w:rsid w:val="006E5ADE"/>
    <w:rsid w:val="006E61F9"/>
    <w:rsid w:val="006E68F9"/>
    <w:rsid w:val="006E6AEB"/>
    <w:rsid w:val="006E7523"/>
    <w:rsid w:val="006E75F8"/>
    <w:rsid w:val="006E7E86"/>
    <w:rsid w:val="006F0A74"/>
    <w:rsid w:val="006F178E"/>
    <w:rsid w:val="006F182D"/>
    <w:rsid w:val="006F19F2"/>
    <w:rsid w:val="006F1FDC"/>
    <w:rsid w:val="006F3CF9"/>
    <w:rsid w:val="006F4C5C"/>
    <w:rsid w:val="006F5245"/>
    <w:rsid w:val="006F5661"/>
    <w:rsid w:val="006F6B17"/>
    <w:rsid w:val="006F70DC"/>
    <w:rsid w:val="006F7EE4"/>
    <w:rsid w:val="00700B5B"/>
    <w:rsid w:val="00701CA1"/>
    <w:rsid w:val="00701DF6"/>
    <w:rsid w:val="0070249F"/>
    <w:rsid w:val="007041BC"/>
    <w:rsid w:val="00704493"/>
    <w:rsid w:val="00704634"/>
    <w:rsid w:val="00705214"/>
    <w:rsid w:val="00705457"/>
    <w:rsid w:val="00705683"/>
    <w:rsid w:val="00705BBF"/>
    <w:rsid w:val="00706376"/>
    <w:rsid w:val="00706488"/>
    <w:rsid w:val="00707467"/>
    <w:rsid w:val="0071064E"/>
    <w:rsid w:val="00710776"/>
    <w:rsid w:val="00710E9C"/>
    <w:rsid w:val="00711425"/>
    <w:rsid w:val="007125C6"/>
    <w:rsid w:val="00712918"/>
    <w:rsid w:val="007131D7"/>
    <w:rsid w:val="00713293"/>
    <w:rsid w:val="00714337"/>
    <w:rsid w:val="0071470C"/>
    <w:rsid w:val="00715319"/>
    <w:rsid w:val="00717177"/>
    <w:rsid w:val="00717488"/>
    <w:rsid w:val="00720610"/>
    <w:rsid w:val="00720BEA"/>
    <w:rsid w:val="00721C7D"/>
    <w:rsid w:val="00721E51"/>
    <w:rsid w:val="007240A1"/>
    <w:rsid w:val="007249F4"/>
    <w:rsid w:val="00724F72"/>
    <w:rsid w:val="007254DD"/>
    <w:rsid w:val="007254E7"/>
    <w:rsid w:val="007264BD"/>
    <w:rsid w:val="00727029"/>
    <w:rsid w:val="007270B1"/>
    <w:rsid w:val="007270C0"/>
    <w:rsid w:val="00727A9A"/>
    <w:rsid w:val="0073026D"/>
    <w:rsid w:val="00731914"/>
    <w:rsid w:val="00731DEC"/>
    <w:rsid w:val="007324B2"/>
    <w:rsid w:val="007325D8"/>
    <w:rsid w:val="00732DF8"/>
    <w:rsid w:val="00732FAC"/>
    <w:rsid w:val="007333C6"/>
    <w:rsid w:val="00733A61"/>
    <w:rsid w:val="00733F2F"/>
    <w:rsid w:val="0073525D"/>
    <w:rsid w:val="0073548B"/>
    <w:rsid w:val="00735D43"/>
    <w:rsid w:val="00737457"/>
    <w:rsid w:val="00737E31"/>
    <w:rsid w:val="007401B5"/>
    <w:rsid w:val="00740DB0"/>
    <w:rsid w:val="00740F90"/>
    <w:rsid w:val="00743729"/>
    <w:rsid w:val="0074429E"/>
    <w:rsid w:val="00744FD5"/>
    <w:rsid w:val="0074556E"/>
    <w:rsid w:val="00745D61"/>
    <w:rsid w:val="00746DB4"/>
    <w:rsid w:val="00746E58"/>
    <w:rsid w:val="00747E02"/>
    <w:rsid w:val="00747F59"/>
    <w:rsid w:val="007503C3"/>
    <w:rsid w:val="00750BC6"/>
    <w:rsid w:val="007516AC"/>
    <w:rsid w:val="00752132"/>
    <w:rsid w:val="00752D1B"/>
    <w:rsid w:val="00752E22"/>
    <w:rsid w:val="00752F33"/>
    <w:rsid w:val="007533AC"/>
    <w:rsid w:val="00753699"/>
    <w:rsid w:val="007538D1"/>
    <w:rsid w:val="007544C1"/>
    <w:rsid w:val="007545C6"/>
    <w:rsid w:val="007555FD"/>
    <w:rsid w:val="00756012"/>
    <w:rsid w:val="007568DA"/>
    <w:rsid w:val="00756933"/>
    <w:rsid w:val="00756B7A"/>
    <w:rsid w:val="00756C51"/>
    <w:rsid w:val="0075712D"/>
    <w:rsid w:val="007601EB"/>
    <w:rsid w:val="00760814"/>
    <w:rsid w:val="00760869"/>
    <w:rsid w:val="007623A8"/>
    <w:rsid w:val="00762A2C"/>
    <w:rsid w:val="00762BC2"/>
    <w:rsid w:val="00762E15"/>
    <w:rsid w:val="00762E6B"/>
    <w:rsid w:val="007630B6"/>
    <w:rsid w:val="00763498"/>
    <w:rsid w:val="0076356B"/>
    <w:rsid w:val="007635B2"/>
    <w:rsid w:val="007636C6"/>
    <w:rsid w:val="00764055"/>
    <w:rsid w:val="00765BE8"/>
    <w:rsid w:val="00765CF1"/>
    <w:rsid w:val="00770CCE"/>
    <w:rsid w:val="00771520"/>
    <w:rsid w:val="0077184F"/>
    <w:rsid w:val="007718E2"/>
    <w:rsid w:val="00771948"/>
    <w:rsid w:val="00771DDC"/>
    <w:rsid w:val="00772A0F"/>
    <w:rsid w:val="00772FD4"/>
    <w:rsid w:val="00772FF4"/>
    <w:rsid w:val="007730E8"/>
    <w:rsid w:val="00773957"/>
    <w:rsid w:val="00773B81"/>
    <w:rsid w:val="00774097"/>
    <w:rsid w:val="00774150"/>
    <w:rsid w:val="00774252"/>
    <w:rsid w:val="00774635"/>
    <w:rsid w:val="007747E9"/>
    <w:rsid w:val="007748AB"/>
    <w:rsid w:val="007755EA"/>
    <w:rsid w:val="00775A5F"/>
    <w:rsid w:val="0077665F"/>
    <w:rsid w:val="00776D14"/>
    <w:rsid w:val="007776D3"/>
    <w:rsid w:val="0077776D"/>
    <w:rsid w:val="00777811"/>
    <w:rsid w:val="0077785A"/>
    <w:rsid w:val="00777EE3"/>
    <w:rsid w:val="007802C0"/>
    <w:rsid w:val="007803E3"/>
    <w:rsid w:val="00780E56"/>
    <w:rsid w:val="00780FEF"/>
    <w:rsid w:val="0078128C"/>
    <w:rsid w:val="007812AA"/>
    <w:rsid w:val="0078131C"/>
    <w:rsid w:val="0078191F"/>
    <w:rsid w:val="00782DF3"/>
    <w:rsid w:val="00783AC5"/>
    <w:rsid w:val="007843E6"/>
    <w:rsid w:val="00784428"/>
    <w:rsid w:val="00784D29"/>
    <w:rsid w:val="00784E4F"/>
    <w:rsid w:val="00784EED"/>
    <w:rsid w:val="0078583B"/>
    <w:rsid w:val="0078683C"/>
    <w:rsid w:val="007875DD"/>
    <w:rsid w:val="00787C5F"/>
    <w:rsid w:val="00787DE5"/>
    <w:rsid w:val="00790360"/>
    <w:rsid w:val="007904A1"/>
    <w:rsid w:val="00790832"/>
    <w:rsid w:val="00790BFE"/>
    <w:rsid w:val="00790D12"/>
    <w:rsid w:val="00791A79"/>
    <w:rsid w:val="00791B27"/>
    <w:rsid w:val="00791C7C"/>
    <w:rsid w:val="0079257E"/>
    <w:rsid w:val="00793222"/>
    <w:rsid w:val="007932EC"/>
    <w:rsid w:val="00793397"/>
    <w:rsid w:val="00794307"/>
    <w:rsid w:val="00794D9D"/>
    <w:rsid w:val="00795185"/>
    <w:rsid w:val="00795430"/>
    <w:rsid w:val="007959C4"/>
    <w:rsid w:val="00795F4E"/>
    <w:rsid w:val="0079632B"/>
    <w:rsid w:val="007963EE"/>
    <w:rsid w:val="00796621"/>
    <w:rsid w:val="00797247"/>
    <w:rsid w:val="00797B5F"/>
    <w:rsid w:val="007A0120"/>
    <w:rsid w:val="007A064F"/>
    <w:rsid w:val="007A0883"/>
    <w:rsid w:val="007A0CAB"/>
    <w:rsid w:val="007A1614"/>
    <w:rsid w:val="007A1640"/>
    <w:rsid w:val="007A1AFA"/>
    <w:rsid w:val="007A2228"/>
    <w:rsid w:val="007A288A"/>
    <w:rsid w:val="007A29AA"/>
    <w:rsid w:val="007A316E"/>
    <w:rsid w:val="007A31CF"/>
    <w:rsid w:val="007A38A0"/>
    <w:rsid w:val="007A3B2B"/>
    <w:rsid w:val="007A42B6"/>
    <w:rsid w:val="007A4CB9"/>
    <w:rsid w:val="007A4F12"/>
    <w:rsid w:val="007A4F58"/>
    <w:rsid w:val="007A5573"/>
    <w:rsid w:val="007A5942"/>
    <w:rsid w:val="007A6009"/>
    <w:rsid w:val="007A6808"/>
    <w:rsid w:val="007A74EC"/>
    <w:rsid w:val="007A7B84"/>
    <w:rsid w:val="007A7D90"/>
    <w:rsid w:val="007B0B00"/>
    <w:rsid w:val="007B0E89"/>
    <w:rsid w:val="007B1177"/>
    <w:rsid w:val="007B14DA"/>
    <w:rsid w:val="007B25ED"/>
    <w:rsid w:val="007B28F9"/>
    <w:rsid w:val="007B3440"/>
    <w:rsid w:val="007B47E9"/>
    <w:rsid w:val="007B4901"/>
    <w:rsid w:val="007B4FC7"/>
    <w:rsid w:val="007B518F"/>
    <w:rsid w:val="007B6FB6"/>
    <w:rsid w:val="007B7B16"/>
    <w:rsid w:val="007B7C47"/>
    <w:rsid w:val="007C00F4"/>
    <w:rsid w:val="007C08DC"/>
    <w:rsid w:val="007C1822"/>
    <w:rsid w:val="007C1DDB"/>
    <w:rsid w:val="007C1FA7"/>
    <w:rsid w:val="007C260D"/>
    <w:rsid w:val="007C2D7E"/>
    <w:rsid w:val="007C2DFB"/>
    <w:rsid w:val="007C2E54"/>
    <w:rsid w:val="007C2EA3"/>
    <w:rsid w:val="007C3183"/>
    <w:rsid w:val="007C3ACC"/>
    <w:rsid w:val="007C452D"/>
    <w:rsid w:val="007C4F7C"/>
    <w:rsid w:val="007C52E5"/>
    <w:rsid w:val="007C6D25"/>
    <w:rsid w:val="007C7348"/>
    <w:rsid w:val="007C74FA"/>
    <w:rsid w:val="007D0278"/>
    <w:rsid w:val="007D0B65"/>
    <w:rsid w:val="007D120D"/>
    <w:rsid w:val="007D16F9"/>
    <w:rsid w:val="007D22C9"/>
    <w:rsid w:val="007D284C"/>
    <w:rsid w:val="007D2A75"/>
    <w:rsid w:val="007D2DDF"/>
    <w:rsid w:val="007D3186"/>
    <w:rsid w:val="007D41EE"/>
    <w:rsid w:val="007D4247"/>
    <w:rsid w:val="007D433B"/>
    <w:rsid w:val="007D4362"/>
    <w:rsid w:val="007D4629"/>
    <w:rsid w:val="007D473E"/>
    <w:rsid w:val="007D48D2"/>
    <w:rsid w:val="007D5DA5"/>
    <w:rsid w:val="007D5DEC"/>
    <w:rsid w:val="007D6504"/>
    <w:rsid w:val="007D65ED"/>
    <w:rsid w:val="007D6E38"/>
    <w:rsid w:val="007D72E6"/>
    <w:rsid w:val="007D7952"/>
    <w:rsid w:val="007D7C1D"/>
    <w:rsid w:val="007D7D05"/>
    <w:rsid w:val="007D7E1B"/>
    <w:rsid w:val="007E0374"/>
    <w:rsid w:val="007E0B09"/>
    <w:rsid w:val="007E1390"/>
    <w:rsid w:val="007E18F3"/>
    <w:rsid w:val="007E1A97"/>
    <w:rsid w:val="007E1D0B"/>
    <w:rsid w:val="007E2333"/>
    <w:rsid w:val="007E2715"/>
    <w:rsid w:val="007E277B"/>
    <w:rsid w:val="007E2E89"/>
    <w:rsid w:val="007E3C69"/>
    <w:rsid w:val="007E4BE6"/>
    <w:rsid w:val="007E4D40"/>
    <w:rsid w:val="007E569E"/>
    <w:rsid w:val="007E5718"/>
    <w:rsid w:val="007E5752"/>
    <w:rsid w:val="007E5836"/>
    <w:rsid w:val="007E58EC"/>
    <w:rsid w:val="007E61D5"/>
    <w:rsid w:val="007E661B"/>
    <w:rsid w:val="007E6DD8"/>
    <w:rsid w:val="007E6E74"/>
    <w:rsid w:val="007E790F"/>
    <w:rsid w:val="007E7B44"/>
    <w:rsid w:val="007F0037"/>
    <w:rsid w:val="007F071D"/>
    <w:rsid w:val="007F1657"/>
    <w:rsid w:val="007F1684"/>
    <w:rsid w:val="007F1944"/>
    <w:rsid w:val="007F24C9"/>
    <w:rsid w:val="007F2877"/>
    <w:rsid w:val="007F386F"/>
    <w:rsid w:val="007F3D1F"/>
    <w:rsid w:val="007F4102"/>
    <w:rsid w:val="007F4118"/>
    <w:rsid w:val="007F5476"/>
    <w:rsid w:val="007F593D"/>
    <w:rsid w:val="007F5F86"/>
    <w:rsid w:val="007F616D"/>
    <w:rsid w:val="007F641D"/>
    <w:rsid w:val="007F6904"/>
    <w:rsid w:val="007F6D44"/>
    <w:rsid w:val="007F6F27"/>
    <w:rsid w:val="007F74A4"/>
    <w:rsid w:val="007F7CEF"/>
    <w:rsid w:val="007F7EE0"/>
    <w:rsid w:val="0080224B"/>
    <w:rsid w:val="008022F4"/>
    <w:rsid w:val="008030D8"/>
    <w:rsid w:val="00803930"/>
    <w:rsid w:val="008039AD"/>
    <w:rsid w:val="00803E53"/>
    <w:rsid w:val="00804829"/>
    <w:rsid w:val="008050B8"/>
    <w:rsid w:val="008053DB"/>
    <w:rsid w:val="00805409"/>
    <w:rsid w:val="00805CF8"/>
    <w:rsid w:val="00805FB0"/>
    <w:rsid w:val="00806426"/>
    <w:rsid w:val="00806CB1"/>
    <w:rsid w:val="00807662"/>
    <w:rsid w:val="00807928"/>
    <w:rsid w:val="00807EBE"/>
    <w:rsid w:val="00807EEC"/>
    <w:rsid w:val="00810324"/>
    <w:rsid w:val="00810683"/>
    <w:rsid w:val="008107AA"/>
    <w:rsid w:val="00810F84"/>
    <w:rsid w:val="00811662"/>
    <w:rsid w:val="00811683"/>
    <w:rsid w:val="00811834"/>
    <w:rsid w:val="00811CF2"/>
    <w:rsid w:val="00812185"/>
    <w:rsid w:val="008132C4"/>
    <w:rsid w:val="0081342E"/>
    <w:rsid w:val="0081380F"/>
    <w:rsid w:val="008139FE"/>
    <w:rsid w:val="00813C63"/>
    <w:rsid w:val="008148D7"/>
    <w:rsid w:val="00814EEA"/>
    <w:rsid w:val="00815631"/>
    <w:rsid w:val="00816169"/>
    <w:rsid w:val="00816D7E"/>
    <w:rsid w:val="008179A3"/>
    <w:rsid w:val="008179B2"/>
    <w:rsid w:val="00817F37"/>
    <w:rsid w:val="00817F67"/>
    <w:rsid w:val="00817FE5"/>
    <w:rsid w:val="0082018B"/>
    <w:rsid w:val="008204ED"/>
    <w:rsid w:val="00820A88"/>
    <w:rsid w:val="00821206"/>
    <w:rsid w:val="0082159A"/>
    <w:rsid w:val="008216EF"/>
    <w:rsid w:val="008219E6"/>
    <w:rsid w:val="0082244F"/>
    <w:rsid w:val="008230E0"/>
    <w:rsid w:val="008237EC"/>
    <w:rsid w:val="008237F0"/>
    <w:rsid w:val="00823F86"/>
    <w:rsid w:val="008240F3"/>
    <w:rsid w:val="00824192"/>
    <w:rsid w:val="0082525C"/>
    <w:rsid w:val="008254EF"/>
    <w:rsid w:val="008256D3"/>
    <w:rsid w:val="00826421"/>
    <w:rsid w:val="00826F49"/>
    <w:rsid w:val="008273E0"/>
    <w:rsid w:val="008273FA"/>
    <w:rsid w:val="008275C7"/>
    <w:rsid w:val="00827B4D"/>
    <w:rsid w:val="0083152B"/>
    <w:rsid w:val="00831E9E"/>
    <w:rsid w:val="00832C48"/>
    <w:rsid w:val="00832D1E"/>
    <w:rsid w:val="0083301F"/>
    <w:rsid w:val="008335B6"/>
    <w:rsid w:val="0083363B"/>
    <w:rsid w:val="00834236"/>
    <w:rsid w:val="0083467A"/>
    <w:rsid w:val="00834B40"/>
    <w:rsid w:val="00834E86"/>
    <w:rsid w:val="00834F00"/>
    <w:rsid w:val="00835627"/>
    <w:rsid w:val="0083584A"/>
    <w:rsid w:val="008360BC"/>
    <w:rsid w:val="00837AA8"/>
    <w:rsid w:val="00840D9F"/>
    <w:rsid w:val="00840FD3"/>
    <w:rsid w:val="008422CD"/>
    <w:rsid w:val="008450B7"/>
    <w:rsid w:val="0084559E"/>
    <w:rsid w:val="008455CB"/>
    <w:rsid w:val="00845AFF"/>
    <w:rsid w:val="00845F20"/>
    <w:rsid w:val="00846934"/>
    <w:rsid w:val="0084765D"/>
    <w:rsid w:val="00847C99"/>
    <w:rsid w:val="008502E9"/>
    <w:rsid w:val="00850F63"/>
    <w:rsid w:val="0085143B"/>
    <w:rsid w:val="00851539"/>
    <w:rsid w:val="00851626"/>
    <w:rsid w:val="00851F1C"/>
    <w:rsid w:val="00852351"/>
    <w:rsid w:val="00852822"/>
    <w:rsid w:val="00852E65"/>
    <w:rsid w:val="008539DB"/>
    <w:rsid w:val="00853E2F"/>
    <w:rsid w:val="00854039"/>
    <w:rsid w:val="0085426E"/>
    <w:rsid w:val="008543A4"/>
    <w:rsid w:val="00855C2C"/>
    <w:rsid w:val="0085694E"/>
    <w:rsid w:val="00857858"/>
    <w:rsid w:val="00857942"/>
    <w:rsid w:val="00857D0D"/>
    <w:rsid w:val="008601F4"/>
    <w:rsid w:val="008603B9"/>
    <w:rsid w:val="00861066"/>
    <w:rsid w:val="00861CA8"/>
    <w:rsid w:val="00861D1B"/>
    <w:rsid w:val="00861D70"/>
    <w:rsid w:val="00862DF6"/>
    <w:rsid w:val="00862E48"/>
    <w:rsid w:val="00863128"/>
    <w:rsid w:val="00863FF0"/>
    <w:rsid w:val="00864699"/>
    <w:rsid w:val="00864B57"/>
    <w:rsid w:val="00864C9F"/>
    <w:rsid w:val="008661F2"/>
    <w:rsid w:val="00866C96"/>
    <w:rsid w:val="00870F76"/>
    <w:rsid w:val="0087143D"/>
    <w:rsid w:val="00871B41"/>
    <w:rsid w:val="00871C3D"/>
    <w:rsid w:val="00871CC5"/>
    <w:rsid w:val="008727E4"/>
    <w:rsid w:val="00872945"/>
    <w:rsid w:val="00872CD3"/>
    <w:rsid w:val="008736A9"/>
    <w:rsid w:val="0087429F"/>
    <w:rsid w:val="0087462C"/>
    <w:rsid w:val="008747FF"/>
    <w:rsid w:val="00874A8B"/>
    <w:rsid w:val="00874B5B"/>
    <w:rsid w:val="00875036"/>
    <w:rsid w:val="008753B0"/>
    <w:rsid w:val="008753F2"/>
    <w:rsid w:val="00875A08"/>
    <w:rsid w:val="00876065"/>
    <w:rsid w:val="00876C19"/>
    <w:rsid w:val="00876CB1"/>
    <w:rsid w:val="00876F46"/>
    <w:rsid w:val="00877BBB"/>
    <w:rsid w:val="0088056A"/>
    <w:rsid w:val="00881E46"/>
    <w:rsid w:val="0088219C"/>
    <w:rsid w:val="00882731"/>
    <w:rsid w:val="00882C61"/>
    <w:rsid w:val="0088469E"/>
    <w:rsid w:val="008851EA"/>
    <w:rsid w:val="0088524D"/>
    <w:rsid w:val="00885F5F"/>
    <w:rsid w:val="00886227"/>
    <w:rsid w:val="00886671"/>
    <w:rsid w:val="0088721F"/>
    <w:rsid w:val="00887C35"/>
    <w:rsid w:val="00890459"/>
    <w:rsid w:val="008904CF"/>
    <w:rsid w:val="00890A04"/>
    <w:rsid w:val="00890F28"/>
    <w:rsid w:val="00890FD8"/>
    <w:rsid w:val="0089139D"/>
    <w:rsid w:val="0089141D"/>
    <w:rsid w:val="008914A3"/>
    <w:rsid w:val="0089187E"/>
    <w:rsid w:val="00891AC7"/>
    <w:rsid w:val="00891B97"/>
    <w:rsid w:val="00892AD0"/>
    <w:rsid w:val="00892CF9"/>
    <w:rsid w:val="00892EC3"/>
    <w:rsid w:val="00892ED2"/>
    <w:rsid w:val="00893153"/>
    <w:rsid w:val="00893810"/>
    <w:rsid w:val="00893C17"/>
    <w:rsid w:val="008943BA"/>
    <w:rsid w:val="00894AC5"/>
    <w:rsid w:val="00894CAC"/>
    <w:rsid w:val="00894D5B"/>
    <w:rsid w:val="00895980"/>
    <w:rsid w:val="008959CE"/>
    <w:rsid w:val="008A0276"/>
    <w:rsid w:val="008A02D3"/>
    <w:rsid w:val="008A0342"/>
    <w:rsid w:val="008A0AD4"/>
    <w:rsid w:val="008A1AD2"/>
    <w:rsid w:val="008A1EEE"/>
    <w:rsid w:val="008A2784"/>
    <w:rsid w:val="008A29EF"/>
    <w:rsid w:val="008A2FD2"/>
    <w:rsid w:val="008A3275"/>
    <w:rsid w:val="008A47BB"/>
    <w:rsid w:val="008A61D1"/>
    <w:rsid w:val="008A6720"/>
    <w:rsid w:val="008A67FE"/>
    <w:rsid w:val="008A70AC"/>
    <w:rsid w:val="008A70F4"/>
    <w:rsid w:val="008A7334"/>
    <w:rsid w:val="008A7658"/>
    <w:rsid w:val="008A76F2"/>
    <w:rsid w:val="008A7C60"/>
    <w:rsid w:val="008B00EB"/>
    <w:rsid w:val="008B0B4E"/>
    <w:rsid w:val="008B0D72"/>
    <w:rsid w:val="008B0E6D"/>
    <w:rsid w:val="008B1B95"/>
    <w:rsid w:val="008B2BF3"/>
    <w:rsid w:val="008B2CC1"/>
    <w:rsid w:val="008B30B8"/>
    <w:rsid w:val="008B322E"/>
    <w:rsid w:val="008B33D3"/>
    <w:rsid w:val="008B3AC1"/>
    <w:rsid w:val="008B448B"/>
    <w:rsid w:val="008B466F"/>
    <w:rsid w:val="008B4A92"/>
    <w:rsid w:val="008B4CB3"/>
    <w:rsid w:val="008B4F12"/>
    <w:rsid w:val="008B5513"/>
    <w:rsid w:val="008B586C"/>
    <w:rsid w:val="008B5905"/>
    <w:rsid w:val="008B6007"/>
    <w:rsid w:val="008B6066"/>
    <w:rsid w:val="008B61D6"/>
    <w:rsid w:val="008B6C96"/>
    <w:rsid w:val="008B6EE7"/>
    <w:rsid w:val="008B72B6"/>
    <w:rsid w:val="008B7324"/>
    <w:rsid w:val="008C0BB7"/>
    <w:rsid w:val="008C108B"/>
    <w:rsid w:val="008C12DE"/>
    <w:rsid w:val="008C19ED"/>
    <w:rsid w:val="008C1B88"/>
    <w:rsid w:val="008C2095"/>
    <w:rsid w:val="008C28E5"/>
    <w:rsid w:val="008C4838"/>
    <w:rsid w:val="008C4EB2"/>
    <w:rsid w:val="008C4FF3"/>
    <w:rsid w:val="008C51F8"/>
    <w:rsid w:val="008C6414"/>
    <w:rsid w:val="008C6B06"/>
    <w:rsid w:val="008C6C44"/>
    <w:rsid w:val="008C6C8B"/>
    <w:rsid w:val="008C6F79"/>
    <w:rsid w:val="008C711C"/>
    <w:rsid w:val="008C723E"/>
    <w:rsid w:val="008C786D"/>
    <w:rsid w:val="008C7A08"/>
    <w:rsid w:val="008D08A5"/>
    <w:rsid w:val="008D0E6D"/>
    <w:rsid w:val="008D11F0"/>
    <w:rsid w:val="008D1518"/>
    <w:rsid w:val="008D1685"/>
    <w:rsid w:val="008D1E77"/>
    <w:rsid w:val="008D22E1"/>
    <w:rsid w:val="008D33F4"/>
    <w:rsid w:val="008D356D"/>
    <w:rsid w:val="008D3644"/>
    <w:rsid w:val="008D3D8D"/>
    <w:rsid w:val="008D42E4"/>
    <w:rsid w:val="008D43A7"/>
    <w:rsid w:val="008D44A0"/>
    <w:rsid w:val="008D4974"/>
    <w:rsid w:val="008D4B77"/>
    <w:rsid w:val="008D5AC3"/>
    <w:rsid w:val="008D6F20"/>
    <w:rsid w:val="008E05CC"/>
    <w:rsid w:val="008E0C7B"/>
    <w:rsid w:val="008E1269"/>
    <w:rsid w:val="008E16A2"/>
    <w:rsid w:val="008E28E5"/>
    <w:rsid w:val="008E2A8A"/>
    <w:rsid w:val="008E3112"/>
    <w:rsid w:val="008E3393"/>
    <w:rsid w:val="008E34F2"/>
    <w:rsid w:val="008E3A6E"/>
    <w:rsid w:val="008E3D27"/>
    <w:rsid w:val="008E542F"/>
    <w:rsid w:val="008E553A"/>
    <w:rsid w:val="008E553E"/>
    <w:rsid w:val="008E6630"/>
    <w:rsid w:val="008E6B2E"/>
    <w:rsid w:val="008E6E07"/>
    <w:rsid w:val="008E7721"/>
    <w:rsid w:val="008E7EB5"/>
    <w:rsid w:val="008F005F"/>
    <w:rsid w:val="008F1A84"/>
    <w:rsid w:val="008F1B95"/>
    <w:rsid w:val="008F2211"/>
    <w:rsid w:val="008F295E"/>
    <w:rsid w:val="008F29C0"/>
    <w:rsid w:val="008F3DB2"/>
    <w:rsid w:val="008F4C50"/>
    <w:rsid w:val="008F6E59"/>
    <w:rsid w:val="008F74B0"/>
    <w:rsid w:val="0090049B"/>
    <w:rsid w:val="00901012"/>
    <w:rsid w:val="009014F8"/>
    <w:rsid w:val="009015FA"/>
    <w:rsid w:val="009023D9"/>
    <w:rsid w:val="009024C3"/>
    <w:rsid w:val="00902685"/>
    <w:rsid w:val="009028BB"/>
    <w:rsid w:val="00902CB9"/>
    <w:rsid w:val="009034F1"/>
    <w:rsid w:val="0090379D"/>
    <w:rsid w:val="00904127"/>
    <w:rsid w:val="0090472F"/>
    <w:rsid w:val="00904D8B"/>
    <w:rsid w:val="00905451"/>
    <w:rsid w:val="00905620"/>
    <w:rsid w:val="00905856"/>
    <w:rsid w:val="009059F4"/>
    <w:rsid w:val="009065AD"/>
    <w:rsid w:val="00907675"/>
    <w:rsid w:val="009076EE"/>
    <w:rsid w:val="00907B70"/>
    <w:rsid w:val="00910212"/>
    <w:rsid w:val="00910A9B"/>
    <w:rsid w:val="00910B52"/>
    <w:rsid w:val="0091180B"/>
    <w:rsid w:val="00912209"/>
    <w:rsid w:val="00912382"/>
    <w:rsid w:val="00912A73"/>
    <w:rsid w:val="00912AD4"/>
    <w:rsid w:val="00912CEB"/>
    <w:rsid w:val="00913C42"/>
    <w:rsid w:val="00914366"/>
    <w:rsid w:val="0091592B"/>
    <w:rsid w:val="00915BB4"/>
    <w:rsid w:val="00915C37"/>
    <w:rsid w:val="00916BF8"/>
    <w:rsid w:val="00921167"/>
    <w:rsid w:val="00921E1E"/>
    <w:rsid w:val="00921EF9"/>
    <w:rsid w:val="00921F83"/>
    <w:rsid w:val="009222DB"/>
    <w:rsid w:val="00922AEE"/>
    <w:rsid w:val="009242FE"/>
    <w:rsid w:val="00924624"/>
    <w:rsid w:val="00924BDB"/>
    <w:rsid w:val="009252BA"/>
    <w:rsid w:val="00925720"/>
    <w:rsid w:val="00925DA0"/>
    <w:rsid w:val="009266FD"/>
    <w:rsid w:val="00926CAE"/>
    <w:rsid w:val="00930AD0"/>
    <w:rsid w:val="00930CBB"/>
    <w:rsid w:val="0093116A"/>
    <w:rsid w:val="0093184F"/>
    <w:rsid w:val="00931A58"/>
    <w:rsid w:val="009322FA"/>
    <w:rsid w:val="00932CD9"/>
    <w:rsid w:val="00933354"/>
    <w:rsid w:val="0093342E"/>
    <w:rsid w:val="00933650"/>
    <w:rsid w:val="009338E3"/>
    <w:rsid w:val="00933B5E"/>
    <w:rsid w:val="00934140"/>
    <w:rsid w:val="00934D25"/>
    <w:rsid w:val="009351E4"/>
    <w:rsid w:val="009377A4"/>
    <w:rsid w:val="00937CBB"/>
    <w:rsid w:val="00937EA9"/>
    <w:rsid w:val="00937EBA"/>
    <w:rsid w:val="00940BC2"/>
    <w:rsid w:val="00940BF5"/>
    <w:rsid w:val="00941389"/>
    <w:rsid w:val="00941501"/>
    <w:rsid w:val="009422EA"/>
    <w:rsid w:val="0094290C"/>
    <w:rsid w:val="009429B7"/>
    <w:rsid w:val="00942C41"/>
    <w:rsid w:val="00942CE3"/>
    <w:rsid w:val="009434C4"/>
    <w:rsid w:val="009437DB"/>
    <w:rsid w:val="00943BBD"/>
    <w:rsid w:val="00943BD4"/>
    <w:rsid w:val="00944D0C"/>
    <w:rsid w:val="00945138"/>
    <w:rsid w:val="009451F6"/>
    <w:rsid w:val="009458FF"/>
    <w:rsid w:val="00945BA7"/>
    <w:rsid w:val="00945D1E"/>
    <w:rsid w:val="00946057"/>
    <w:rsid w:val="009462C8"/>
    <w:rsid w:val="00946A40"/>
    <w:rsid w:val="00947CF4"/>
    <w:rsid w:val="00950667"/>
    <w:rsid w:val="00950EA1"/>
    <w:rsid w:val="0095131F"/>
    <w:rsid w:val="009513C1"/>
    <w:rsid w:val="009515A8"/>
    <w:rsid w:val="0095198E"/>
    <w:rsid w:val="009519EE"/>
    <w:rsid w:val="00952940"/>
    <w:rsid w:val="00953196"/>
    <w:rsid w:val="00953490"/>
    <w:rsid w:val="00953A90"/>
    <w:rsid w:val="00953D3D"/>
    <w:rsid w:val="00954AFE"/>
    <w:rsid w:val="00954BB6"/>
    <w:rsid w:val="00954C7A"/>
    <w:rsid w:val="00954C96"/>
    <w:rsid w:val="0095561D"/>
    <w:rsid w:val="009564C2"/>
    <w:rsid w:val="009566E2"/>
    <w:rsid w:val="0095695D"/>
    <w:rsid w:val="00957725"/>
    <w:rsid w:val="00957A15"/>
    <w:rsid w:val="00957F22"/>
    <w:rsid w:val="009604DF"/>
    <w:rsid w:val="0096079E"/>
    <w:rsid w:val="0096137C"/>
    <w:rsid w:val="00961E9A"/>
    <w:rsid w:val="00962AB3"/>
    <w:rsid w:val="0096300B"/>
    <w:rsid w:val="0096335C"/>
    <w:rsid w:val="00963946"/>
    <w:rsid w:val="00964B5A"/>
    <w:rsid w:val="009658CA"/>
    <w:rsid w:val="0096593E"/>
    <w:rsid w:val="00966CAB"/>
    <w:rsid w:val="00966D1C"/>
    <w:rsid w:val="00967628"/>
    <w:rsid w:val="00967E0B"/>
    <w:rsid w:val="00970CC1"/>
    <w:rsid w:val="00970F16"/>
    <w:rsid w:val="009713FB"/>
    <w:rsid w:val="009714B2"/>
    <w:rsid w:val="00971B8B"/>
    <w:rsid w:val="00971BCF"/>
    <w:rsid w:val="009733B1"/>
    <w:rsid w:val="00973FB0"/>
    <w:rsid w:val="00974F90"/>
    <w:rsid w:val="00975344"/>
    <w:rsid w:val="00975693"/>
    <w:rsid w:val="009756F7"/>
    <w:rsid w:val="0097774C"/>
    <w:rsid w:val="00980523"/>
    <w:rsid w:val="0098122E"/>
    <w:rsid w:val="00981816"/>
    <w:rsid w:val="00981A86"/>
    <w:rsid w:val="009823B4"/>
    <w:rsid w:val="00982D84"/>
    <w:rsid w:val="00983089"/>
    <w:rsid w:val="009831F0"/>
    <w:rsid w:val="00983459"/>
    <w:rsid w:val="009834AF"/>
    <w:rsid w:val="00983CE8"/>
    <w:rsid w:val="00983FEF"/>
    <w:rsid w:val="00985666"/>
    <w:rsid w:val="00985DC2"/>
    <w:rsid w:val="0098724C"/>
    <w:rsid w:val="00990745"/>
    <w:rsid w:val="0099128F"/>
    <w:rsid w:val="0099160B"/>
    <w:rsid w:val="00991BE0"/>
    <w:rsid w:val="00991EE9"/>
    <w:rsid w:val="00991EEC"/>
    <w:rsid w:val="009925B7"/>
    <w:rsid w:val="00993582"/>
    <w:rsid w:val="0099408D"/>
    <w:rsid w:val="009941F4"/>
    <w:rsid w:val="00995884"/>
    <w:rsid w:val="00995E28"/>
    <w:rsid w:val="00995EA1"/>
    <w:rsid w:val="0099670A"/>
    <w:rsid w:val="00997367"/>
    <w:rsid w:val="00997BFD"/>
    <w:rsid w:val="00997D8A"/>
    <w:rsid w:val="00997F77"/>
    <w:rsid w:val="009A227D"/>
    <w:rsid w:val="009A2768"/>
    <w:rsid w:val="009A27B0"/>
    <w:rsid w:val="009A3C7B"/>
    <w:rsid w:val="009A455E"/>
    <w:rsid w:val="009A5DCC"/>
    <w:rsid w:val="009A6D92"/>
    <w:rsid w:val="009A7679"/>
    <w:rsid w:val="009A7968"/>
    <w:rsid w:val="009A7A8F"/>
    <w:rsid w:val="009A7C2F"/>
    <w:rsid w:val="009B00D2"/>
    <w:rsid w:val="009B1233"/>
    <w:rsid w:val="009B1FAE"/>
    <w:rsid w:val="009B1FDD"/>
    <w:rsid w:val="009B2729"/>
    <w:rsid w:val="009B30A0"/>
    <w:rsid w:val="009B320B"/>
    <w:rsid w:val="009B46C6"/>
    <w:rsid w:val="009B4CC3"/>
    <w:rsid w:val="009B5431"/>
    <w:rsid w:val="009B6127"/>
    <w:rsid w:val="009B6745"/>
    <w:rsid w:val="009B6EC2"/>
    <w:rsid w:val="009B6F1E"/>
    <w:rsid w:val="009B7F3A"/>
    <w:rsid w:val="009C169F"/>
    <w:rsid w:val="009C19BE"/>
    <w:rsid w:val="009C28D4"/>
    <w:rsid w:val="009C2AA5"/>
    <w:rsid w:val="009C2E67"/>
    <w:rsid w:val="009C4235"/>
    <w:rsid w:val="009C4827"/>
    <w:rsid w:val="009C5005"/>
    <w:rsid w:val="009C52B2"/>
    <w:rsid w:val="009C63B7"/>
    <w:rsid w:val="009C6598"/>
    <w:rsid w:val="009C6BE2"/>
    <w:rsid w:val="009C6FFD"/>
    <w:rsid w:val="009C727C"/>
    <w:rsid w:val="009D182A"/>
    <w:rsid w:val="009D1A88"/>
    <w:rsid w:val="009D1CDE"/>
    <w:rsid w:val="009D2A98"/>
    <w:rsid w:val="009D2AF5"/>
    <w:rsid w:val="009D2D6D"/>
    <w:rsid w:val="009D3D45"/>
    <w:rsid w:val="009D3E69"/>
    <w:rsid w:val="009D3EAB"/>
    <w:rsid w:val="009D4F57"/>
    <w:rsid w:val="009D68CC"/>
    <w:rsid w:val="009D757C"/>
    <w:rsid w:val="009D7581"/>
    <w:rsid w:val="009D7837"/>
    <w:rsid w:val="009E0B3B"/>
    <w:rsid w:val="009E1C78"/>
    <w:rsid w:val="009E1D5E"/>
    <w:rsid w:val="009E25F2"/>
    <w:rsid w:val="009E395E"/>
    <w:rsid w:val="009E3C91"/>
    <w:rsid w:val="009E4BD3"/>
    <w:rsid w:val="009E4EC8"/>
    <w:rsid w:val="009E4FD6"/>
    <w:rsid w:val="009E6214"/>
    <w:rsid w:val="009F09F4"/>
    <w:rsid w:val="009F0BE9"/>
    <w:rsid w:val="009F0CE8"/>
    <w:rsid w:val="009F0EEA"/>
    <w:rsid w:val="009F1356"/>
    <w:rsid w:val="009F2BE1"/>
    <w:rsid w:val="009F2F22"/>
    <w:rsid w:val="009F38D6"/>
    <w:rsid w:val="009F45CF"/>
    <w:rsid w:val="009F462D"/>
    <w:rsid w:val="009F5164"/>
    <w:rsid w:val="009F5415"/>
    <w:rsid w:val="009F558F"/>
    <w:rsid w:val="009F61C6"/>
    <w:rsid w:val="009F6460"/>
    <w:rsid w:val="009F6494"/>
    <w:rsid w:val="009F652B"/>
    <w:rsid w:val="009F7CB1"/>
    <w:rsid w:val="009F7FB6"/>
    <w:rsid w:val="00A002C9"/>
    <w:rsid w:val="00A008F2"/>
    <w:rsid w:val="00A01E4C"/>
    <w:rsid w:val="00A02161"/>
    <w:rsid w:val="00A02373"/>
    <w:rsid w:val="00A0243C"/>
    <w:rsid w:val="00A033AD"/>
    <w:rsid w:val="00A03EB9"/>
    <w:rsid w:val="00A0411E"/>
    <w:rsid w:val="00A04E14"/>
    <w:rsid w:val="00A05E51"/>
    <w:rsid w:val="00A06552"/>
    <w:rsid w:val="00A06E74"/>
    <w:rsid w:val="00A075C0"/>
    <w:rsid w:val="00A078B5"/>
    <w:rsid w:val="00A07EF1"/>
    <w:rsid w:val="00A10D94"/>
    <w:rsid w:val="00A11046"/>
    <w:rsid w:val="00A1181A"/>
    <w:rsid w:val="00A11B87"/>
    <w:rsid w:val="00A11D3D"/>
    <w:rsid w:val="00A11E08"/>
    <w:rsid w:val="00A127E7"/>
    <w:rsid w:val="00A13893"/>
    <w:rsid w:val="00A1432E"/>
    <w:rsid w:val="00A1476E"/>
    <w:rsid w:val="00A14790"/>
    <w:rsid w:val="00A154D3"/>
    <w:rsid w:val="00A157DB"/>
    <w:rsid w:val="00A15962"/>
    <w:rsid w:val="00A15CBF"/>
    <w:rsid w:val="00A17982"/>
    <w:rsid w:val="00A17C9D"/>
    <w:rsid w:val="00A20054"/>
    <w:rsid w:val="00A208AA"/>
    <w:rsid w:val="00A209AC"/>
    <w:rsid w:val="00A20B00"/>
    <w:rsid w:val="00A2122B"/>
    <w:rsid w:val="00A22129"/>
    <w:rsid w:val="00A224CC"/>
    <w:rsid w:val="00A226D3"/>
    <w:rsid w:val="00A23E2C"/>
    <w:rsid w:val="00A24106"/>
    <w:rsid w:val="00A24336"/>
    <w:rsid w:val="00A24BEA"/>
    <w:rsid w:val="00A25407"/>
    <w:rsid w:val="00A255C3"/>
    <w:rsid w:val="00A25A7E"/>
    <w:rsid w:val="00A262C2"/>
    <w:rsid w:val="00A26A1D"/>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29B"/>
    <w:rsid w:val="00A40566"/>
    <w:rsid w:val="00A40D94"/>
    <w:rsid w:val="00A42169"/>
    <w:rsid w:val="00A43AD3"/>
    <w:rsid w:val="00A440C6"/>
    <w:rsid w:val="00A44272"/>
    <w:rsid w:val="00A4466E"/>
    <w:rsid w:val="00A449BB"/>
    <w:rsid w:val="00A4502F"/>
    <w:rsid w:val="00A4592A"/>
    <w:rsid w:val="00A47895"/>
    <w:rsid w:val="00A47A3D"/>
    <w:rsid w:val="00A47B7E"/>
    <w:rsid w:val="00A503DE"/>
    <w:rsid w:val="00A50702"/>
    <w:rsid w:val="00A50876"/>
    <w:rsid w:val="00A50D2B"/>
    <w:rsid w:val="00A50F21"/>
    <w:rsid w:val="00A5145A"/>
    <w:rsid w:val="00A51635"/>
    <w:rsid w:val="00A51C48"/>
    <w:rsid w:val="00A51D6E"/>
    <w:rsid w:val="00A51FA8"/>
    <w:rsid w:val="00A52AD0"/>
    <w:rsid w:val="00A52B4E"/>
    <w:rsid w:val="00A52B5C"/>
    <w:rsid w:val="00A5364A"/>
    <w:rsid w:val="00A53F28"/>
    <w:rsid w:val="00A54209"/>
    <w:rsid w:val="00A54810"/>
    <w:rsid w:val="00A562F9"/>
    <w:rsid w:val="00A56A53"/>
    <w:rsid w:val="00A57BA4"/>
    <w:rsid w:val="00A57E0D"/>
    <w:rsid w:val="00A604A6"/>
    <w:rsid w:val="00A607BA"/>
    <w:rsid w:val="00A60D35"/>
    <w:rsid w:val="00A60F52"/>
    <w:rsid w:val="00A61769"/>
    <w:rsid w:val="00A6359B"/>
    <w:rsid w:val="00A63737"/>
    <w:rsid w:val="00A63776"/>
    <w:rsid w:val="00A63907"/>
    <w:rsid w:val="00A63D59"/>
    <w:rsid w:val="00A649E3"/>
    <w:rsid w:val="00A64B20"/>
    <w:rsid w:val="00A661F5"/>
    <w:rsid w:val="00A66207"/>
    <w:rsid w:val="00A663FB"/>
    <w:rsid w:val="00A66619"/>
    <w:rsid w:val="00A66FF2"/>
    <w:rsid w:val="00A701CB"/>
    <w:rsid w:val="00A70B55"/>
    <w:rsid w:val="00A7106C"/>
    <w:rsid w:val="00A723A3"/>
    <w:rsid w:val="00A72B4D"/>
    <w:rsid w:val="00A72CFC"/>
    <w:rsid w:val="00A72D7C"/>
    <w:rsid w:val="00A72E51"/>
    <w:rsid w:val="00A73353"/>
    <w:rsid w:val="00A74346"/>
    <w:rsid w:val="00A74DAF"/>
    <w:rsid w:val="00A767ED"/>
    <w:rsid w:val="00A77415"/>
    <w:rsid w:val="00A80091"/>
    <w:rsid w:val="00A8269F"/>
    <w:rsid w:val="00A82A0C"/>
    <w:rsid w:val="00A83306"/>
    <w:rsid w:val="00A8383F"/>
    <w:rsid w:val="00A849D5"/>
    <w:rsid w:val="00A85CD2"/>
    <w:rsid w:val="00A8600E"/>
    <w:rsid w:val="00A875E2"/>
    <w:rsid w:val="00A87A90"/>
    <w:rsid w:val="00A9046B"/>
    <w:rsid w:val="00A91120"/>
    <w:rsid w:val="00A91198"/>
    <w:rsid w:val="00A91692"/>
    <w:rsid w:val="00A91940"/>
    <w:rsid w:val="00A91B6A"/>
    <w:rsid w:val="00A91E58"/>
    <w:rsid w:val="00A92805"/>
    <w:rsid w:val="00A92A0C"/>
    <w:rsid w:val="00A92AC2"/>
    <w:rsid w:val="00A930F8"/>
    <w:rsid w:val="00A945C7"/>
    <w:rsid w:val="00A946EC"/>
    <w:rsid w:val="00A94720"/>
    <w:rsid w:val="00A94B87"/>
    <w:rsid w:val="00A94CA6"/>
    <w:rsid w:val="00A94F20"/>
    <w:rsid w:val="00A95069"/>
    <w:rsid w:val="00A96CB8"/>
    <w:rsid w:val="00A96E2E"/>
    <w:rsid w:val="00A97D54"/>
    <w:rsid w:val="00AA08F0"/>
    <w:rsid w:val="00AA12F9"/>
    <w:rsid w:val="00AA21D4"/>
    <w:rsid w:val="00AA259C"/>
    <w:rsid w:val="00AA28BA"/>
    <w:rsid w:val="00AA2949"/>
    <w:rsid w:val="00AA2F89"/>
    <w:rsid w:val="00AA3119"/>
    <w:rsid w:val="00AA39F5"/>
    <w:rsid w:val="00AA3C59"/>
    <w:rsid w:val="00AA3E79"/>
    <w:rsid w:val="00AA412D"/>
    <w:rsid w:val="00AA555C"/>
    <w:rsid w:val="00AA5BAA"/>
    <w:rsid w:val="00AA5CF0"/>
    <w:rsid w:val="00AA5EAF"/>
    <w:rsid w:val="00AA7004"/>
    <w:rsid w:val="00AA77FF"/>
    <w:rsid w:val="00AA79AB"/>
    <w:rsid w:val="00AA7D90"/>
    <w:rsid w:val="00AB0BBD"/>
    <w:rsid w:val="00AB1734"/>
    <w:rsid w:val="00AB1C16"/>
    <w:rsid w:val="00AB2591"/>
    <w:rsid w:val="00AB2646"/>
    <w:rsid w:val="00AB315C"/>
    <w:rsid w:val="00AB322B"/>
    <w:rsid w:val="00AB3AF6"/>
    <w:rsid w:val="00AB4573"/>
    <w:rsid w:val="00AB47F4"/>
    <w:rsid w:val="00AB54AE"/>
    <w:rsid w:val="00AB5C94"/>
    <w:rsid w:val="00AB6961"/>
    <w:rsid w:val="00AB6A69"/>
    <w:rsid w:val="00AB70F3"/>
    <w:rsid w:val="00AC0681"/>
    <w:rsid w:val="00AC0F68"/>
    <w:rsid w:val="00AC218A"/>
    <w:rsid w:val="00AC2A4F"/>
    <w:rsid w:val="00AC2BB2"/>
    <w:rsid w:val="00AC3565"/>
    <w:rsid w:val="00AC3ABD"/>
    <w:rsid w:val="00AC3D7E"/>
    <w:rsid w:val="00AC419C"/>
    <w:rsid w:val="00AC4394"/>
    <w:rsid w:val="00AC44E0"/>
    <w:rsid w:val="00AC4C8D"/>
    <w:rsid w:val="00AC5819"/>
    <w:rsid w:val="00AC5C5F"/>
    <w:rsid w:val="00AC6058"/>
    <w:rsid w:val="00AC6CD7"/>
    <w:rsid w:val="00AC7B6E"/>
    <w:rsid w:val="00AC7F49"/>
    <w:rsid w:val="00AD04E9"/>
    <w:rsid w:val="00AD17F5"/>
    <w:rsid w:val="00AD182B"/>
    <w:rsid w:val="00AD2898"/>
    <w:rsid w:val="00AD2BCD"/>
    <w:rsid w:val="00AD2EC6"/>
    <w:rsid w:val="00AD3F12"/>
    <w:rsid w:val="00AD410B"/>
    <w:rsid w:val="00AD41B2"/>
    <w:rsid w:val="00AD41E7"/>
    <w:rsid w:val="00AD4928"/>
    <w:rsid w:val="00AD4A1E"/>
    <w:rsid w:val="00AD4B81"/>
    <w:rsid w:val="00AD516E"/>
    <w:rsid w:val="00AD6076"/>
    <w:rsid w:val="00AD61B2"/>
    <w:rsid w:val="00AD621F"/>
    <w:rsid w:val="00AD77CB"/>
    <w:rsid w:val="00AE038A"/>
    <w:rsid w:val="00AE05CB"/>
    <w:rsid w:val="00AE115A"/>
    <w:rsid w:val="00AE130A"/>
    <w:rsid w:val="00AE22F7"/>
    <w:rsid w:val="00AE24AF"/>
    <w:rsid w:val="00AE2D4E"/>
    <w:rsid w:val="00AE309E"/>
    <w:rsid w:val="00AE30C4"/>
    <w:rsid w:val="00AE3269"/>
    <w:rsid w:val="00AE35C0"/>
    <w:rsid w:val="00AE3BE8"/>
    <w:rsid w:val="00AE3E79"/>
    <w:rsid w:val="00AE3FEE"/>
    <w:rsid w:val="00AE520A"/>
    <w:rsid w:val="00AE5D54"/>
    <w:rsid w:val="00AE7021"/>
    <w:rsid w:val="00AE7BF2"/>
    <w:rsid w:val="00AF03C0"/>
    <w:rsid w:val="00AF06A4"/>
    <w:rsid w:val="00AF09B8"/>
    <w:rsid w:val="00AF1159"/>
    <w:rsid w:val="00AF22E4"/>
    <w:rsid w:val="00AF2578"/>
    <w:rsid w:val="00AF293A"/>
    <w:rsid w:val="00AF2FDC"/>
    <w:rsid w:val="00AF51BC"/>
    <w:rsid w:val="00AF5373"/>
    <w:rsid w:val="00AF5DF2"/>
    <w:rsid w:val="00AF6823"/>
    <w:rsid w:val="00AF6C1E"/>
    <w:rsid w:val="00AF6DA7"/>
    <w:rsid w:val="00AF6F32"/>
    <w:rsid w:val="00AF78E4"/>
    <w:rsid w:val="00B012B6"/>
    <w:rsid w:val="00B01596"/>
    <w:rsid w:val="00B01CE7"/>
    <w:rsid w:val="00B02C6C"/>
    <w:rsid w:val="00B02E3E"/>
    <w:rsid w:val="00B0380D"/>
    <w:rsid w:val="00B03DCB"/>
    <w:rsid w:val="00B03F54"/>
    <w:rsid w:val="00B041F3"/>
    <w:rsid w:val="00B04432"/>
    <w:rsid w:val="00B05641"/>
    <w:rsid w:val="00B061A0"/>
    <w:rsid w:val="00B06451"/>
    <w:rsid w:val="00B06471"/>
    <w:rsid w:val="00B065A8"/>
    <w:rsid w:val="00B06D35"/>
    <w:rsid w:val="00B07950"/>
    <w:rsid w:val="00B07CAC"/>
    <w:rsid w:val="00B1043F"/>
    <w:rsid w:val="00B10FDC"/>
    <w:rsid w:val="00B1289F"/>
    <w:rsid w:val="00B12E43"/>
    <w:rsid w:val="00B132BE"/>
    <w:rsid w:val="00B1385D"/>
    <w:rsid w:val="00B1430A"/>
    <w:rsid w:val="00B14685"/>
    <w:rsid w:val="00B1470F"/>
    <w:rsid w:val="00B14BC7"/>
    <w:rsid w:val="00B14BEE"/>
    <w:rsid w:val="00B14F54"/>
    <w:rsid w:val="00B153E9"/>
    <w:rsid w:val="00B163F3"/>
    <w:rsid w:val="00B1757B"/>
    <w:rsid w:val="00B206E6"/>
    <w:rsid w:val="00B20804"/>
    <w:rsid w:val="00B20805"/>
    <w:rsid w:val="00B20DF8"/>
    <w:rsid w:val="00B20E72"/>
    <w:rsid w:val="00B20F43"/>
    <w:rsid w:val="00B21077"/>
    <w:rsid w:val="00B214AA"/>
    <w:rsid w:val="00B21828"/>
    <w:rsid w:val="00B21956"/>
    <w:rsid w:val="00B22093"/>
    <w:rsid w:val="00B224EB"/>
    <w:rsid w:val="00B23C85"/>
    <w:rsid w:val="00B2411A"/>
    <w:rsid w:val="00B2439C"/>
    <w:rsid w:val="00B24413"/>
    <w:rsid w:val="00B24837"/>
    <w:rsid w:val="00B24845"/>
    <w:rsid w:val="00B2582A"/>
    <w:rsid w:val="00B25852"/>
    <w:rsid w:val="00B25B38"/>
    <w:rsid w:val="00B25E84"/>
    <w:rsid w:val="00B25FBC"/>
    <w:rsid w:val="00B26D20"/>
    <w:rsid w:val="00B30343"/>
    <w:rsid w:val="00B30671"/>
    <w:rsid w:val="00B30F3F"/>
    <w:rsid w:val="00B3211C"/>
    <w:rsid w:val="00B323F9"/>
    <w:rsid w:val="00B328CB"/>
    <w:rsid w:val="00B3345E"/>
    <w:rsid w:val="00B3360B"/>
    <w:rsid w:val="00B33BD6"/>
    <w:rsid w:val="00B33FD8"/>
    <w:rsid w:val="00B340A6"/>
    <w:rsid w:val="00B3500C"/>
    <w:rsid w:val="00B35371"/>
    <w:rsid w:val="00B36361"/>
    <w:rsid w:val="00B36463"/>
    <w:rsid w:val="00B366D1"/>
    <w:rsid w:val="00B376ED"/>
    <w:rsid w:val="00B37A89"/>
    <w:rsid w:val="00B37F57"/>
    <w:rsid w:val="00B40566"/>
    <w:rsid w:val="00B40722"/>
    <w:rsid w:val="00B40D78"/>
    <w:rsid w:val="00B40F8C"/>
    <w:rsid w:val="00B40F8E"/>
    <w:rsid w:val="00B414E4"/>
    <w:rsid w:val="00B416E4"/>
    <w:rsid w:val="00B41D90"/>
    <w:rsid w:val="00B41D99"/>
    <w:rsid w:val="00B42414"/>
    <w:rsid w:val="00B4247B"/>
    <w:rsid w:val="00B4284E"/>
    <w:rsid w:val="00B434E9"/>
    <w:rsid w:val="00B44D6E"/>
    <w:rsid w:val="00B45555"/>
    <w:rsid w:val="00B457BC"/>
    <w:rsid w:val="00B45AAE"/>
    <w:rsid w:val="00B45B76"/>
    <w:rsid w:val="00B4659D"/>
    <w:rsid w:val="00B46C9D"/>
    <w:rsid w:val="00B47E62"/>
    <w:rsid w:val="00B47E67"/>
    <w:rsid w:val="00B50E83"/>
    <w:rsid w:val="00B515C3"/>
    <w:rsid w:val="00B52252"/>
    <w:rsid w:val="00B5245D"/>
    <w:rsid w:val="00B52D9E"/>
    <w:rsid w:val="00B530C7"/>
    <w:rsid w:val="00B536A8"/>
    <w:rsid w:val="00B538C3"/>
    <w:rsid w:val="00B53A6B"/>
    <w:rsid w:val="00B53D09"/>
    <w:rsid w:val="00B546A9"/>
    <w:rsid w:val="00B55266"/>
    <w:rsid w:val="00B55CA8"/>
    <w:rsid w:val="00B56520"/>
    <w:rsid w:val="00B56B85"/>
    <w:rsid w:val="00B56BCA"/>
    <w:rsid w:val="00B57680"/>
    <w:rsid w:val="00B57ED6"/>
    <w:rsid w:val="00B60263"/>
    <w:rsid w:val="00B6068D"/>
    <w:rsid w:val="00B613C2"/>
    <w:rsid w:val="00B61A51"/>
    <w:rsid w:val="00B62944"/>
    <w:rsid w:val="00B62C5E"/>
    <w:rsid w:val="00B6332D"/>
    <w:rsid w:val="00B634C1"/>
    <w:rsid w:val="00B637C7"/>
    <w:rsid w:val="00B643F6"/>
    <w:rsid w:val="00B64775"/>
    <w:rsid w:val="00B647E7"/>
    <w:rsid w:val="00B662FB"/>
    <w:rsid w:val="00B66933"/>
    <w:rsid w:val="00B66FE1"/>
    <w:rsid w:val="00B671DA"/>
    <w:rsid w:val="00B678E5"/>
    <w:rsid w:val="00B678FE"/>
    <w:rsid w:val="00B67C6B"/>
    <w:rsid w:val="00B67EFC"/>
    <w:rsid w:val="00B70C53"/>
    <w:rsid w:val="00B71612"/>
    <w:rsid w:val="00B71700"/>
    <w:rsid w:val="00B71954"/>
    <w:rsid w:val="00B71A3A"/>
    <w:rsid w:val="00B71ACC"/>
    <w:rsid w:val="00B71CBE"/>
    <w:rsid w:val="00B71E88"/>
    <w:rsid w:val="00B72408"/>
    <w:rsid w:val="00B72F6F"/>
    <w:rsid w:val="00B73195"/>
    <w:rsid w:val="00B73843"/>
    <w:rsid w:val="00B73B92"/>
    <w:rsid w:val="00B73C37"/>
    <w:rsid w:val="00B74466"/>
    <w:rsid w:val="00B74728"/>
    <w:rsid w:val="00B74B8A"/>
    <w:rsid w:val="00B750B4"/>
    <w:rsid w:val="00B75C6B"/>
    <w:rsid w:val="00B75F55"/>
    <w:rsid w:val="00B766A8"/>
    <w:rsid w:val="00B76AEA"/>
    <w:rsid w:val="00B76B30"/>
    <w:rsid w:val="00B77A07"/>
    <w:rsid w:val="00B77D38"/>
    <w:rsid w:val="00B808F3"/>
    <w:rsid w:val="00B81147"/>
    <w:rsid w:val="00B8162C"/>
    <w:rsid w:val="00B820BA"/>
    <w:rsid w:val="00B82A4D"/>
    <w:rsid w:val="00B82CBD"/>
    <w:rsid w:val="00B84469"/>
    <w:rsid w:val="00B847EF"/>
    <w:rsid w:val="00B849AC"/>
    <w:rsid w:val="00B84E4A"/>
    <w:rsid w:val="00B85162"/>
    <w:rsid w:val="00B856BC"/>
    <w:rsid w:val="00B86C47"/>
    <w:rsid w:val="00B8798C"/>
    <w:rsid w:val="00B87E5E"/>
    <w:rsid w:val="00B9011E"/>
    <w:rsid w:val="00B90738"/>
    <w:rsid w:val="00B90A73"/>
    <w:rsid w:val="00B90F63"/>
    <w:rsid w:val="00B90FF2"/>
    <w:rsid w:val="00B913E9"/>
    <w:rsid w:val="00B91415"/>
    <w:rsid w:val="00B91EE0"/>
    <w:rsid w:val="00B92129"/>
    <w:rsid w:val="00B92CB2"/>
    <w:rsid w:val="00B93087"/>
    <w:rsid w:val="00B931A1"/>
    <w:rsid w:val="00B93D7E"/>
    <w:rsid w:val="00B93F2E"/>
    <w:rsid w:val="00B94635"/>
    <w:rsid w:val="00B9482F"/>
    <w:rsid w:val="00B951B2"/>
    <w:rsid w:val="00B96317"/>
    <w:rsid w:val="00B96414"/>
    <w:rsid w:val="00B978A2"/>
    <w:rsid w:val="00B97E53"/>
    <w:rsid w:val="00BA04A7"/>
    <w:rsid w:val="00BA137A"/>
    <w:rsid w:val="00BA1AD4"/>
    <w:rsid w:val="00BA25AD"/>
    <w:rsid w:val="00BA3A40"/>
    <w:rsid w:val="00BA3A7F"/>
    <w:rsid w:val="00BA3D86"/>
    <w:rsid w:val="00BA45F1"/>
    <w:rsid w:val="00BA51E4"/>
    <w:rsid w:val="00BA5983"/>
    <w:rsid w:val="00BA65A1"/>
    <w:rsid w:val="00BA67AA"/>
    <w:rsid w:val="00BA6801"/>
    <w:rsid w:val="00BA6968"/>
    <w:rsid w:val="00BA6D1A"/>
    <w:rsid w:val="00BA6E35"/>
    <w:rsid w:val="00BA78A8"/>
    <w:rsid w:val="00BB040D"/>
    <w:rsid w:val="00BB1DAC"/>
    <w:rsid w:val="00BB278C"/>
    <w:rsid w:val="00BB2B25"/>
    <w:rsid w:val="00BB2B5C"/>
    <w:rsid w:val="00BB2F0B"/>
    <w:rsid w:val="00BB3279"/>
    <w:rsid w:val="00BB330B"/>
    <w:rsid w:val="00BB33A7"/>
    <w:rsid w:val="00BB34BD"/>
    <w:rsid w:val="00BB35CB"/>
    <w:rsid w:val="00BB3EA8"/>
    <w:rsid w:val="00BB45A3"/>
    <w:rsid w:val="00BB4EEB"/>
    <w:rsid w:val="00BB565A"/>
    <w:rsid w:val="00BB5AB8"/>
    <w:rsid w:val="00BB6143"/>
    <w:rsid w:val="00BB6718"/>
    <w:rsid w:val="00BB6BE5"/>
    <w:rsid w:val="00BB6C10"/>
    <w:rsid w:val="00BB705B"/>
    <w:rsid w:val="00BB7B31"/>
    <w:rsid w:val="00BC09D3"/>
    <w:rsid w:val="00BC0D50"/>
    <w:rsid w:val="00BC0E23"/>
    <w:rsid w:val="00BC1392"/>
    <w:rsid w:val="00BC22CD"/>
    <w:rsid w:val="00BC29AF"/>
    <w:rsid w:val="00BC30C2"/>
    <w:rsid w:val="00BC356F"/>
    <w:rsid w:val="00BC36F6"/>
    <w:rsid w:val="00BC401C"/>
    <w:rsid w:val="00BC592B"/>
    <w:rsid w:val="00BC5DBA"/>
    <w:rsid w:val="00BC7AA8"/>
    <w:rsid w:val="00BC7C0F"/>
    <w:rsid w:val="00BC7C2F"/>
    <w:rsid w:val="00BC7D0C"/>
    <w:rsid w:val="00BD02A8"/>
    <w:rsid w:val="00BD1AC8"/>
    <w:rsid w:val="00BD1C5D"/>
    <w:rsid w:val="00BD3075"/>
    <w:rsid w:val="00BD3F20"/>
    <w:rsid w:val="00BD438C"/>
    <w:rsid w:val="00BD4DFF"/>
    <w:rsid w:val="00BD50FF"/>
    <w:rsid w:val="00BD5E40"/>
    <w:rsid w:val="00BD6700"/>
    <w:rsid w:val="00BD69E1"/>
    <w:rsid w:val="00BD6E25"/>
    <w:rsid w:val="00BD7382"/>
    <w:rsid w:val="00BD7BB8"/>
    <w:rsid w:val="00BD7C7C"/>
    <w:rsid w:val="00BE0036"/>
    <w:rsid w:val="00BE0EEE"/>
    <w:rsid w:val="00BE11E2"/>
    <w:rsid w:val="00BE18FE"/>
    <w:rsid w:val="00BE1A17"/>
    <w:rsid w:val="00BE1EF1"/>
    <w:rsid w:val="00BE34BB"/>
    <w:rsid w:val="00BE37F5"/>
    <w:rsid w:val="00BE3DEF"/>
    <w:rsid w:val="00BE3ED2"/>
    <w:rsid w:val="00BE4305"/>
    <w:rsid w:val="00BE4980"/>
    <w:rsid w:val="00BE4A69"/>
    <w:rsid w:val="00BE57BD"/>
    <w:rsid w:val="00BE61A1"/>
    <w:rsid w:val="00BE639C"/>
    <w:rsid w:val="00BE6A54"/>
    <w:rsid w:val="00BE7242"/>
    <w:rsid w:val="00BE7351"/>
    <w:rsid w:val="00BE7D0D"/>
    <w:rsid w:val="00BE7E8B"/>
    <w:rsid w:val="00BF1353"/>
    <w:rsid w:val="00BF16D4"/>
    <w:rsid w:val="00BF206C"/>
    <w:rsid w:val="00BF2324"/>
    <w:rsid w:val="00BF38A5"/>
    <w:rsid w:val="00BF3EC2"/>
    <w:rsid w:val="00BF402D"/>
    <w:rsid w:val="00BF4272"/>
    <w:rsid w:val="00BF4372"/>
    <w:rsid w:val="00BF490B"/>
    <w:rsid w:val="00BF4F24"/>
    <w:rsid w:val="00BF5051"/>
    <w:rsid w:val="00BF5335"/>
    <w:rsid w:val="00BF5766"/>
    <w:rsid w:val="00BF5EF4"/>
    <w:rsid w:val="00BF6247"/>
    <w:rsid w:val="00BF6A0B"/>
    <w:rsid w:val="00BF784E"/>
    <w:rsid w:val="00BF7954"/>
    <w:rsid w:val="00BF7C9E"/>
    <w:rsid w:val="00BF7EBA"/>
    <w:rsid w:val="00C005E8"/>
    <w:rsid w:val="00C00704"/>
    <w:rsid w:val="00C007DC"/>
    <w:rsid w:val="00C0211C"/>
    <w:rsid w:val="00C03014"/>
    <w:rsid w:val="00C0306E"/>
    <w:rsid w:val="00C03364"/>
    <w:rsid w:val="00C03A96"/>
    <w:rsid w:val="00C03EA8"/>
    <w:rsid w:val="00C04221"/>
    <w:rsid w:val="00C047D6"/>
    <w:rsid w:val="00C048B3"/>
    <w:rsid w:val="00C04A79"/>
    <w:rsid w:val="00C05C70"/>
    <w:rsid w:val="00C05FFC"/>
    <w:rsid w:val="00C062AF"/>
    <w:rsid w:val="00C06C1D"/>
    <w:rsid w:val="00C0727A"/>
    <w:rsid w:val="00C10A39"/>
    <w:rsid w:val="00C11A16"/>
    <w:rsid w:val="00C11F92"/>
    <w:rsid w:val="00C12045"/>
    <w:rsid w:val="00C1253E"/>
    <w:rsid w:val="00C1256B"/>
    <w:rsid w:val="00C138F3"/>
    <w:rsid w:val="00C13D60"/>
    <w:rsid w:val="00C13F57"/>
    <w:rsid w:val="00C14670"/>
    <w:rsid w:val="00C146A2"/>
    <w:rsid w:val="00C14C67"/>
    <w:rsid w:val="00C15383"/>
    <w:rsid w:val="00C15BF6"/>
    <w:rsid w:val="00C15DBC"/>
    <w:rsid w:val="00C15E59"/>
    <w:rsid w:val="00C16054"/>
    <w:rsid w:val="00C1624E"/>
    <w:rsid w:val="00C167CC"/>
    <w:rsid w:val="00C171A1"/>
    <w:rsid w:val="00C17321"/>
    <w:rsid w:val="00C17817"/>
    <w:rsid w:val="00C2162B"/>
    <w:rsid w:val="00C22131"/>
    <w:rsid w:val="00C22A34"/>
    <w:rsid w:val="00C22E45"/>
    <w:rsid w:val="00C238E2"/>
    <w:rsid w:val="00C24FE4"/>
    <w:rsid w:val="00C25198"/>
    <w:rsid w:val="00C253D3"/>
    <w:rsid w:val="00C25835"/>
    <w:rsid w:val="00C26952"/>
    <w:rsid w:val="00C2716B"/>
    <w:rsid w:val="00C27703"/>
    <w:rsid w:val="00C30A8B"/>
    <w:rsid w:val="00C30C3F"/>
    <w:rsid w:val="00C3338B"/>
    <w:rsid w:val="00C33646"/>
    <w:rsid w:val="00C33819"/>
    <w:rsid w:val="00C3428A"/>
    <w:rsid w:val="00C3437B"/>
    <w:rsid w:val="00C3439D"/>
    <w:rsid w:val="00C35C99"/>
    <w:rsid w:val="00C35E6A"/>
    <w:rsid w:val="00C367C0"/>
    <w:rsid w:val="00C36842"/>
    <w:rsid w:val="00C36912"/>
    <w:rsid w:val="00C4090E"/>
    <w:rsid w:val="00C4137F"/>
    <w:rsid w:val="00C41F7F"/>
    <w:rsid w:val="00C42495"/>
    <w:rsid w:val="00C42D35"/>
    <w:rsid w:val="00C42D8E"/>
    <w:rsid w:val="00C43717"/>
    <w:rsid w:val="00C437E5"/>
    <w:rsid w:val="00C440AB"/>
    <w:rsid w:val="00C443E4"/>
    <w:rsid w:val="00C44D99"/>
    <w:rsid w:val="00C44EDD"/>
    <w:rsid w:val="00C453AF"/>
    <w:rsid w:val="00C456C1"/>
    <w:rsid w:val="00C45822"/>
    <w:rsid w:val="00C469E6"/>
    <w:rsid w:val="00C46B71"/>
    <w:rsid w:val="00C46D5C"/>
    <w:rsid w:val="00C46EAF"/>
    <w:rsid w:val="00C472D3"/>
    <w:rsid w:val="00C47D00"/>
    <w:rsid w:val="00C503D0"/>
    <w:rsid w:val="00C51D61"/>
    <w:rsid w:val="00C531E9"/>
    <w:rsid w:val="00C53E03"/>
    <w:rsid w:val="00C547C2"/>
    <w:rsid w:val="00C549C1"/>
    <w:rsid w:val="00C5596A"/>
    <w:rsid w:val="00C562B7"/>
    <w:rsid w:val="00C565CD"/>
    <w:rsid w:val="00C56DD7"/>
    <w:rsid w:val="00C56F54"/>
    <w:rsid w:val="00C57134"/>
    <w:rsid w:val="00C57784"/>
    <w:rsid w:val="00C57E38"/>
    <w:rsid w:val="00C57FE1"/>
    <w:rsid w:val="00C61523"/>
    <w:rsid w:val="00C61C7B"/>
    <w:rsid w:val="00C6233E"/>
    <w:rsid w:val="00C623A2"/>
    <w:rsid w:val="00C62936"/>
    <w:rsid w:val="00C62A25"/>
    <w:rsid w:val="00C63758"/>
    <w:rsid w:val="00C652C8"/>
    <w:rsid w:val="00C66328"/>
    <w:rsid w:val="00C664FE"/>
    <w:rsid w:val="00C66CE1"/>
    <w:rsid w:val="00C67A8B"/>
    <w:rsid w:val="00C70BFA"/>
    <w:rsid w:val="00C70CE1"/>
    <w:rsid w:val="00C71BA0"/>
    <w:rsid w:val="00C7235F"/>
    <w:rsid w:val="00C733E9"/>
    <w:rsid w:val="00C734B5"/>
    <w:rsid w:val="00C73EBA"/>
    <w:rsid w:val="00C74166"/>
    <w:rsid w:val="00C74545"/>
    <w:rsid w:val="00C74D3C"/>
    <w:rsid w:val="00C75885"/>
    <w:rsid w:val="00C75EF2"/>
    <w:rsid w:val="00C77CBF"/>
    <w:rsid w:val="00C80C00"/>
    <w:rsid w:val="00C80D5C"/>
    <w:rsid w:val="00C81144"/>
    <w:rsid w:val="00C8169F"/>
    <w:rsid w:val="00C823C7"/>
    <w:rsid w:val="00C82CA9"/>
    <w:rsid w:val="00C83287"/>
    <w:rsid w:val="00C84421"/>
    <w:rsid w:val="00C85220"/>
    <w:rsid w:val="00C853DF"/>
    <w:rsid w:val="00C856EE"/>
    <w:rsid w:val="00C86354"/>
    <w:rsid w:val="00C8666B"/>
    <w:rsid w:val="00C87F59"/>
    <w:rsid w:val="00C90AC4"/>
    <w:rsid w:val="00C92492"/>
    <w:rsid w:val="00C92684"/>
    <w:rsid w:val="00C9286B"/>
    <w:rsid w:val="00C92988"/>
    <w:rsid w:val="00C92FFB"/>
    <w:rsid w:val="00C93917"/>
    <w:rsid w:val="00C93CC0"/>
    <w:rsid w:val="00C942B4"/>
    <w:rsid w:val="00C95291"/>
    <w:rsid w:val="00C95394"/>
    <w:rsid w:val="00C9556D"/>
    <w:rsid w:val="00C95DC2"/>
    <w:rsid w:val="00C9608B"/>
    <w:rsid w:val="00C968BF"/>
    <w:rsid w:val="00C97DD3"/>
    <w:rsid w:val="00CA0195"/>
    <w:rsid w:val="00CA05EE"/>
    <w:rsid w:val="00CA26F6"/>
    <w:rsid w:val="00CA2984"/>
    <w:rsid w:val="00CA2FBF"/>
    <w:rsid w:val="00CA39D1"/>
    <w:rsid w:val="00CA3BBF"/>
    <w:rsid w:val="00CA407B"/>
    <w:rsid w:val="00CA4083"/>
    <w:rsid w:val="00CA43E3"/>
    <w:rsid w:val="00CA4ABD"/>
    <w:rsid w:val="00CA4DAA"/>
    <w:rsid w:val="00CA5ED9"/>
    <w:rsid w:val="00CA743D"/>
    <w:rsid w:val="00CA77E3"/>
    <w:rsid w:val="00CA7BCF"/>
    <w:rsid w:val="00CA7CEA"/>
    <w:rsid w:val="00CB1093"/>
    <w:rsid w:val="00CB1EA7"/>
    <w:rsid w:val="00CB24AC"/>
    <w:rsid w:val="00CB2579"/>
    <w:rsid w:val="00CB2AAB"/>
    <w:rsid w:val="00CB30DC"/>
    <w:rsid w:val="00CB3A24"/>
    <w:rsid w:val="00CB3C83"/>
    <w:rsid w:val="00CB4314"/>
    <w:rsid w:val="00CB4C9C"/>
    <w:rsid w:val="00CB52EC"/>
    <w:rsid w:val="00CB69B6"/>
    <w:rsid w:val="00CB7014"/>
    <w:rsid w:val="00CB7059"/>
    <w:rsid w:val="00CB713B"/>
    <w:rsid w:val="00CB7203"/>
    <w:rsid w:val="00CB7EC0"/>
    <w:rsid w:val="00CB7FF8"/>
    <w:rsid w:val="00CC05D1"/>
    <w:rsid w:val="00CC0791"/>
    <w:rsid w:val="00CC123B"/>
    <w:rsid w:val="00CC16E9"/>
    <w:rsid w:val="00CC1A7C"/>
    <w:rsid w:val="00CC247A"/>
    <w:rsid w:val="00CC287C"/>
    <w:rsid w:val="00CC3154"/>
    <w:rsid w:val="00CC31DD"/>
    <w:rsid w:val="00CC360F"/>
    <w:rsid w:val="00CC3B66"/>
    <w:rsid w:val="00CC4049"/>
    <w:rsid w:val="00CC43DE"/>
    <w:rsid w:val="00CC45C8"/>
    <w:rsid w:val="00CC4872"/>
    <w:rsid w:val="00CC5B8F"/>
    <w:rsid w:val="00CC694A"/>
    <w:rsid w:val="00CC6A9D"/>
    <w:rsid w:val="00CC71B2"/>
    <w:rsid w:val="00CC74AE"/>
    <w:rsid w:val="00CC79D3"/>
    <w:rsid w:val="00CD01DF"/>
    <w:rsid w:val="00CD0782"/>
    <w:rsid w:val="00CD08D6"/>
    <w:rsid w:val="00CD0D00"/>
    <w:rsid w:val="00CD13A5"/>
    <w:rsid w:val="00CD1451"/>
    <w:rsid w:val="00CD19F0"/>
    <w:rsid w:val="00CD1FDA"/>
    <w:rsid w:val="00CD2818"/>
    <w:rsid w:val="00CD29D5"/>
    <w:rsid w:val="00CD2A7D"/>
    <w:rsid w:val="00CD2C0D"/>
    <w:rsid w:val="00CD3276"/>
    <w:rsid w:val="00CD34AD"/>
    <w:rsid w:val="00CD377B"/>
    <w:rsid w:val="00CD43EB"/>
    <w:rsid w:val="00CD48F0"/>
    <w:rsid w:val="00CD4C32"/>
    <w:rsid w:val="00CD4D9B"/>
    <w:rsid w:val="00CD5307"/>
    <w:rsid w:val="00CD5AF5"/>
    <w:rsid w:val="00CD64BE"/>
    <w:rsid w:val="00CD728D"/>
    <w:rsid w:val="00CD7BC7"/>
    <w:rsid w:val="00CE0256"/>
    <w:rsid w:val="00CE0589"/>
    <w:rsid w:val="00CE0AA2"/>
    <w:rsid w:val="00CE10D6"/>
    <w:rsid w:val="00CE176A"/>
    <w:rsid w:val="00CE1A00"/>
    <w:rsid w:val="00CE1C98"/>
    <w:rsid w:val="00CE2A21"/>
    <w:rsid w:val="00CE2AD4"/>
    <w:rsid w:val="00CE2C65"/>
    <w:rsid w:val="00CE3D6B"/>
    <w:rsid w:val="00CE4152"/>
    <w:rsid w:val="00CE4255"/>
    <w:rsid w:val="00CE5299"/>
    <w:rsid w:val="00CE5DD4"/>
    <w:rsid w:val="00CE67F9"/>
    <w:rsid w:val="00CE69C9"/>
    <w:rsid w:val="00CE6A60"/>
    <w:rsid w:val="00CE7AF7"/>
    <w:rsid w:val="00CE7FCC"/>
    <w:rsid w:val="00CF0390"/>
    <w:rsid w:val="00CF0742"/>
    <w:rsid w:val="00CF098C"/>
    <w:rsid w:val="00CF0DBD"/>
    <w:rsid w:val="00CF163F"/>
    <w:rsid w:val="00CF1709"/>
    <w:rsid w:val="00CF1F7C"/>
    <w:rsid w:val="00CF2267"/>
    <w:rsid w:val="00CF2280"/>
    <w:rsid w:val="00CF24D0"/>
    <w:rsid w:val="00CF2750"/>
    <w:rsid w:val="00CF2C94"/>
    <w:rsid w:val="00CF2FE0"/>
    <w:rsid w:val="00CF4121"/>
    <w:rsid w:val="00CF45C6"/>
    <w:rsid w:val="00CF4AC4"/>
    <w:rsid w:val="00CF4AEA"/>
    <w:rsid w:val="00CF5B78"/>
    <w:rsid w:val="00CF6100"/>
    <w:rsid w:val="00CF62CA"/>
    <w:rsid w:val="00CF70FE"/>
    <w:rsid w:val="00CF71CC"/>
    <w:rsid w:val="00CF7F35"/>
    <w:rsid w:val="00D0001F"/>
    <w:rsid w:val="00D00ABB"/>
    <w:rsid w:val="00D00E9A"/>
    <w:rsid w:val="00D014CC"/>
    <w:rsid w:val="00D01EB4"/>
    <w:rsid w:val="00D023BC"/>
    <w:rsid w:val="00D02C3F"/>
    <w:rsid w:val="00D02C7F"/>
    <w:rsid w:val="00D03758"/>
    <w:rsid w:val="00D038EA"/>
    <w:rsid w:val="00D03979"/>
    <w:rsid w:val="00D03A88"/>
    <w:rsid w:val="00D03D8A"/>
    <w:rsid w:val="00D03E96"/>
    <w:rsid w:val="00D041A8"/>
    <w:rsid w:val="00D05190"/>
    <w:rsid w:val="00D05616"/>
    <w:rsid w:val="00D07F23"/>
    <w:rsid w:val="00D07F32"/>
    <w:rsid w:val="00D104D1"/>
    <w:rsid w:val="00D108D9"/>
    <w:rsid w:val="00D114DA"/>
    <w:rsid w:val="00D119FF"/>
    <w:rsid w:val="00D11EF5"/>
    <w:rsid w:val="00D14330"/>
    <w:rsid w:val="00D14A44"/>
    <w:rsid w:val="00D14E60"/>
    <w:rsid w:val="00D14EDD"/>
    <w:rsid w:val="00D15AAA"/>
    <w:rsid w:val="00D15B8B"/>
    <w:rsid w:val="00D15D28"/>
    <w:rsid w:val="00D16DAE"/>
    <w:rsid w:val="00D1734F"/>
    <w:rsid w:val="00D174DA"/>
    <w:rsid w:val="00D17813"/>
    <w:rsid w:val="00D200D4"/>
    <w:rsid w:val="00D20324"/>
    <w:rsid w:val="00D21D3E"/>
    <w:rsid w:val="00D229C9"/>
    <w:rsid w:val="00D22FF8"/>
    <w:rsid w:val="00D2301A"/>
    <w:rsid w:val="00D231DB"/>
    <w:rsid w:val="00D23426"/>
    <w:rsid w:val="00D24197"/>
    <w:rsid w:val="00D24910"/>
    <w:rsid w:val="00D24C20"/>
    <w:rsid w:val="00D24C7E"/>
    <w:rsid w:val="00D24EC2"/>
    <w:rsid w:val="00D24FEA"/>
    <w:rsid w:val="00D24FFA"/>
    <w:rsid w:val="00D25975"/>
    <w:rsid w:val="00D2648D"/>
    <w:rsid w:val="00D267C2"/>
    <w:rsid w:val="00D26CCE"/>
    <w:rsid w:val="00D274D6"/>
    <w:rsid w:val="00D27582"/>
    <w:rsid w:val="00D30DBA"/>
    <w:rsid w:val="00D30E1D"/>
    <w:rsid w:val="00D310D3"/>
    <w:rsid w:val="00D312FB"/>
    <w:rsid w:val="00D315FA"/>
    <w:rsid w:val="00D31D0F"/>
    <w:rsid w:val="00D32154"/>
    <w:rsid w:val="00D322D4"/>
    <w:rsid w:val="00D36358"/>
    <w:rsid w:val="00D367CE"/>
    <w:rsid w:val="00D373A7"/>
    <w:rsid w:val="00D37EB0"/>
    <w:rsid w:val="00D405D5"/>
    <w:rsid w:val="00D408AB"/>
    <w:rsid w:val="00D40B3A"/>
    <w:rsid w:val="00D41F8A"/>
    <w:rsid w:val="00D42438"/>
    <w:rsid w:val="00D42504"/>
    <w:rsid w:val="00D42911"/>
    <w:rsid w:val="00D43DA0"/>
    <w:rsid w:val="00D442D2"/>
    <w:rsid w:val="00D44642"/>
    <w:rsid w:val="00D449AB"/>
    <w:rsid w:val="00D44E91"/>
    <w:rsid w:val="00D4527C"/>
    <w:rsid w:val="00D458FA"/>
    <w:rsid w:val="00D45CE8"/>
    <w:rsid w:val="00D46161"/>
    <w:rsid w:val="00D46569"/>
    <w:rsid w:val="00D467DC"/>
    <w:rsid w:val="00D46BE4"/>
    <w:rsid w:val="00D4727A"/>
    <w:rsid w:val="00D47946"/>
    <w:rsid w:val="00D509FD"/>
    <w:rsid w:val="00D50A05"/>
    <w:rsid w:val="00D513D6"/>
    <w:rsid w:val="00D51505"/>
    <w:rsid w:val="00D52298"/>
    <w:rsid w:val="00D52A40"/>
    <w:rsid w:val="00D52EA6"/>
    <w:rsid w:val="00D53579"/>
    <w:rsid w:val="00D536A4"/>
    <w:rsid w:val="00D536EF"/>
    <w:rsid w:val="00D53C5F"/>
    <w:rsid w:val="00D53E35"/>
    <w:rsid w:val="00D5420D"/>
    <w:rsid w:val="00D54EB9"/>
    <w:rsid w:val="00D553D3"/>
    <w:rsid w:val="00D55DD6"/>
    <w:rsid w:val="00D57007"/>
    <w:rsid w:val="00D57347"/>
    <w:rsid w:val="00D57893"/>
    <w:rsid w:val="00D609C6"/>
    <w:rsid w:val="00D6202D"/>
    <w:rsid w:val="00D62419"/>
    <w:rsid w:val="00D624ED"/>
    <w:rsid w:val="00D6364D"/>
    <w:rsid w:val="00D642BD"/>
    <w:rsid w:val="00D647DB"/>
    <w:rsid w:val="00D6480D"/>
    <w:rsid w:val="00D6505B"/>
    <w:rsid w:val="00D6547F"/>
    <w:rsid w:val="00D6567D"/>
    <w:rsid w:val="00D65E3C"/>
    <w:rsid w:val="00D66BDF"/>
    <w:rsid w:val="00D6730F"/>
    <w:rsid w:val="00D70619"/>
    <w:rsid w:val="00D7082B"/>
    <w:rsid w:val="00D72C14"/>
    <w:rsid w:val="00D736C2"/>
    <w:rsid w:val="00D740EF"/>
    <w:rsid w:val="00D76174"/>
    <w:rsid w:val="00D76268"/>
    <w:rsid w:val="00D76C72"/>
    <w:rsid w:val="00D76D8C"/>
    <w:rsid w:val="00D778FF"/>
    <w:rsid w:val="00D803FC"/>
    <w:rsid w:val="00D81FC2"/>
    <w:rsid w:val="00D8254B"/>
    <w:rsid w:val="00D833E5"/>
    <w:rsid w:val="00D83481"/>
    <w:rsid w:val="00D836DD"/>
    <w:rsid w:val="00D8406D"/>
    <w:rsid w:val="00D84627"/>
    <w:rsid w:val="00D84825"/>
    <w:rsid w:val="00D85090"/>
    <w:rsid w:val="00D856D9"/>
    <w:rsid w:val="00D86234"/>
    <w:rsid w:val="00D8646E"/>
    <w:rsid w:val="00D86735"/>
    <w:rsid w:val="00D86D5F"/>
    <w:rsid w:val="00D876DC"/>
    <w:rsid w:val="00D90246"/>
    <w:rsid w:val="00D90441"/>
    <w:rsid w:val="00D914CE"/>
    <w:rsid w:val="00D93A0F"/>
    <w:rsid w:val="00D93F8D"/>
    <w:rsid w:val="00D9468C"/>
    <w:rsid w:val="00D950C2"/>
    <w:rsid w:val="00D953B9"/>
    <w:rsid w:val="00D954AE"/>
    <w:rsid w:val="00D954E8"/>
    <w:rsid w:val="00D973FA"/>
    <w:rsid w:val="00D9745E"/>
    <w:rsid w:val="00D97DC7"/>
    <w:rsid w:val="00DA18E6"/>
    <w:rsid w:val="00DA1BE0"/>
    <w:rsid w:val="00DA23DF"/>
    <w:rsid w:val="00DA2599"/>
    <w:rsid w:val="00DA2B90"/>
    <w:rsid w:val="00DA2FFE"/>
    <w:rsid w:val="00DA468B"/>
    <w:rsid w:val="00DA4EFF"/>
    <w:rsid w:val="00DA5647"/>
    <w:rsid w:val="00DA5C74"/>
    <w:rsid w:val="00DA5D1C"/>
    <w:rsid w:val="00DA60C6"/>
    <w:rsid w:val="00DA6D36"/>
    <w:rsid w:val="00DA71B7"/>
    <w:rsid w:val="00DA7399"/>
    <w:rsid w:val="00DA740B"/>
    <w:rsid w:val="00DA7DCE"/>
    <w:rsid w:val="00DB08F3"/>
    <w:rsid w:val="00DB0C19"/>
    <w:rsid w:val="00DB1306"/>
    <w:rsid w:val="00DB264B"/>
    <w:rsid w:val="00DB26AC"/>
    <w:rsid w:val="00DB2775"/>
    <w:rsid w:val="00DB343D"/>
    <w:rsid w:val="00DB3519"/>
    <w:rsid w:val="00DB38F3"/>
    <w:rsid w:val="00DB3E58"/>
    <w:rsid w:val="00DB3EEE"/>
    <w:rsid w:val="00DB4D07"/>
    <w:rsid w:val="00DB4EFC"/>
    <w:rsid w:val="00DB4F07"/>
    <w:rsid w:val="00DB569A"/>
    <w:rsid w:val="00DB5B42"/>
    <w:rsid w:val="00DB5BE0"/>
    <w:rsid w:val="00DB67BD"/>
    <w:rsid w:val="00DB684C"/>
    <w:rsid w:val="00DB70A7"/>
    <w:rsid w:val="00DB719D"/>
    <w:rsid w:val="00DC0CE3"/>
    <w:rsid w:val="00DC0FF5"/>
    <w:rsid w:val="00DC1447"/>
    <w:rsid w:val="00DC15B7"/>
    <w:rsid w:val="00DC2440"/>
    <w:rsid w:val="00DC40F6"/>
    <w:rsid w:val="00DC52F0"/>
    <w:rsid w:val="00DC5D85"/>
    <w:rsid w:val="00DC5EE8"/>
    <w:rsid w:val="00DC758F"/>
    <w:rsid w:val="00DC779D"/>
    <w:rsid w:val="00DD1FF9"/>
    <w:rsid w:val="00DD21CC"/>
    <w:rsid w:val="00DD246C"/>
    <w:rsid w:val="00DD2C4D"/>
    <w:rsid w:val="00DD4361"/>
    <w:rsid w:val="00DD4DFD"/>
    <w:rsid w:val="00DD5041"/>
    <w:rsid w:val="00DD5063"/>
    <w:rsid w:val="00DD513F"/>
    <w:rsid w:val="00DD515C"/>
    <w:rsid w:val="00DD5367"/>
    <w:rsid w:val="00DD5FBE"/>
    <w:rsid w:val="00DD5FC2"/>
    <w:rsid w:val="00DD7B69"/>
    <w:rsid w:val="00DD7EB0"/>
    <w:rsid w:val="00DD7FB4"/>
    <w:rsid w:val="00DE083B"/>
    <w:rsid w:val="00DE0C79"/>
    <w:rsid w:val="00DE1C07"/>
    <w:rsid w:val="00DE24FB"/>
    <w:rsid w:val="00DE2941"/>
    <w:rsid w:val="00DE2BF3"/>
    <w:rsid w:val="00DE304A"/>
    <w:rsid w:val="00DE3922"/>
    <w:rsid w:val="00DE41B9"/>
    <w:rsid w:val="00DE5A7E"/>
    <w:rsid w:val="00DE5AFC"/>
    <w:rsid w:val="00DE6589"/>
    <w:rsid w:val="00DE74CB"/>
    <w:rsid w:val="00DE7981"/>
    <w:rsid w:val="00DE7E96"/>
    <w:rsid w:val="00DF0116"/>
    <w:rsid w:val="00DF0991"/>
    <w:rsid w:val="00DF19F0"/>
    <w:rsid w:val="00DF36AD"/>
    <w:rsid w:val="00DF4400"/>
    <w:rsid w:val="00DF4CF2"/>
    <w:rsid w:val="00DF5933"/>
    <w:rsid w:val="00DF5E0F"/>
    <w:rsid w:val="00DF5FFC"/>
    <w:rsid w:val="00DF6684"/>
    <w:rsid w:val="00DF682D"/>
    <w:rsid w:val="00DF68F8"/>
    <w:rsid w:val="00DF6B74"/>
    <w:rsid w:val="00DF7A8F"/>
    <w:rsid w:val="00E002AB"/>
    <w:rsid w:val="00E00521"/>
    <w:rsid w:val="00E00982"/>
    <w:rsid w:val="00E00A72"/>
    <w:rsid w:val="00E01A44"/>
    <w:rsid w:val="00E01D58"/>
    <w:rsid w:val="00E029B9"/>
    <w:rsid w:val="00E02FBF"/>
    <w:rsid w:val="00E03048"/>
    <w:rsid w:val="00E0315F"/>
    <w:rsid w:val="00E044E6"/>
    <w:rsid w:val="00E0474A"/>
    <w:rsid w:val="00E05286"/>
    <w:rsid w:val="00E05828"/>
    <w:rsid w:val="00E05A33"/>
    <w:rsid w:val="00E06476"/>
    <w:rsid w:val="00E06642"/>
    <w:rsid w:val="00E07460"/>
    <w:rsid w:val="00E0749D"/>
    <w:rsid w:val="00E07689"/>
    <w:rsid w:val="00E0795F"/>
    <w:rsid w:val="00E07B7C"/>
    <w:rsid w:val="00E07E74"/>
    <w:rsid w:val="00E07F30"/>
    <w:rsid w:val="00E105C5"/>
    <w:rsid w:val="00E1082F"/>
    <w:rsid w:val="00E1091A"/>
    <w:rsid w:val="00E10BC3"/>
    <w:rsid w:val="00E10EC4"/>
    <w:rsid w:val="00E10F5F"/>
    <w:rsid w:val="00E1129A"/>
    <w:rsid w:val="00E1166B"/>
    <w:rsid w:val="00E12074"/>
    <w:rsid w:val="00E12656"/>
    <w:rsid w:val="00E12A3C"/>
    <w:rsid w:val="00E12CDA"/>
    <w:rsid w:val="00E13370"/>
    <w:rsid w:val="00E13510"/>
    <w:rsid w:val="00E149EF"/>
    <w:rsid w:val="00E15518"/>
    <w:rsid w:val="00E1560C"/>
    <w:rsid w:val="00E16B90"/>
    <w:rsid w:val="00E17749"/>
    <w:rsid w:val="00E17E5C"/>
    <w:rsid w:val="00E17FCC"/>
    <w:rsid w:val="00E21029"/>
    <w:rsid w:val="00E218A2"/>
    <w:rsid w:val="00E22008"/>
    <w:rsid w:val="00E220C7"/>
    <w:rsid w:val="00E22EBF"/>
    <w:rsid w:val="00E22F96"/>
    <w:rsid w:val="00E233AB"/>
    <w:rsid w:val="00E25BD1"/>
    <w:rsid w:val="00E2650C"/>
    <w:rsid w:val="00E27C04"/>
    <w:rsid w:val="00E3050F"/>
    <w:rsid w:val="00E305DD"/>
    <w:rsid w:val="00E31A59"/>
    <w:rsid w:val="00E31EE2"/>
    <w:rsid w:val="00E3260C"/>
    <w:rsid w:val="00E32CF1"/>
    <w:rsid w:val="00E32E8C"/>
    <w:rsid w:val="00E334A3"/>
    <w:rsid w:val="00E33563"/>
    <w:rsid w:val="00E351F4"/>
    <w:rsid w:val="00E35945"/>
    <w:rsid w:val="00E35A16"/>
    <w:rsid w:val="00E36873"/>
    <w:rsid w:val="00E36930"/>
    <w:rsid w:val="00E374EF"/>
    <w:rsid w:val="00E4055C"/>
    <w:rsid w:val="00E40CED"/>
    <w:rsid w:val="00E41CB9"/>
    <w:rsid w:val="00E429D5"/>
    <w:rsid w:val="00E43065"/>
    <w:rsid w:val="00E43141"/>
    <w:rsid w:val="00E43292"/>
    <w:rsid w:val="00E435B1"/>
    <w:rsid w:val="00E43A17"/>
    <w:rsid w:val="00E43E23"/>
    <w:rsid w:val="00E44156"/>
    <w:rsid w:val="00E44266"/>
    <w:rsid w:val="00E44A39"/>
    <w:rsid w:val="00E4702E"/>
    <w:rsid w:val="00E471CE"/>
    <w:rsid w:val="00E47C05"/>
    <w:rsid w:val="00E50119"/>
    <w:rsid w:val="00E50B24"/>
    <w:rsid w:val="00E50D7B"/>
    <w:rsid w:val="00E50E63"/>
    <w:rsid w:val="00E51140"/>
    <w:rsid w:val="00E51472"/>
    <w:rsid w:val="00E5155F"/>
    <w:rsid w:val="00E5206B"/>
    <w:rsid w:val="00E527EA"/>
    <w:rsid w:val="00E530CC"/>
    <w:rsid w:val="00E534B7"/>
    <w:rsid w:val="00E53E7D"/>
    <w:rsid w:val="00E552E5"/>
    <w:rsid w:val="00E554ED"/>
    <w:rsid w:val="00E557BC"/>
    <w:rsid w:val="00E55CBE"/>
    <w:rsid w:val="00E55CD2"/>
    <w:rsid w:val="00E564A2"/>
    <w:rsid w:val="00E567B8"/>
    <w:rsid w:val="00E56C28"/>
    <w:rsid w:val="00E56C62"/>
    <w:rsid w:val="00E577BB"/>
    <w:rsid w:val="00E57924"/>
    <w:rsid w:val="00E5797D"/>
    <w:rsid w:val="00E57DF4"/>
    <w:rsid w:val="00E57FB8"/>
    <w:rsid w:val="00E60417"/>
    <w:rsid w:val="00E60639"/>
    <w:rsid w:val="00E6067E"/>
    <w:rsid w:val="00E610A9"/>
    <w:rsid w:val="00E613AF"/>
    <w:rsid w:val="00E61593"/>
    <w:rsid w:val="00E61AC6"/>
    <w:rsid w:val="00E622B4"/>
    <w:rsid w:val="00E634D6"/>
    <w:rsid w:val="00E641B9"/>
    <w:rsid w:val="00E645C3"/>
    <w:rsid w:val="00E645D3"/>
    <w:rsid w:val="00E64FCE"/>
    <w:rsid w:val="00E65831"/>
    <w:rsid w:val="00E65C08"/>
    <w:rsid w:val="00E66044"/>
    <w:rsid w:val="00E66BB9"/>
    <w:rsid w:val="00E6758D"/>
    <w:rsid w:val="00E67BE8"/>
    <w:rsid w:val="00E70CF7"/>
    <w:rsid w:val="00E71119"/>
    <w:rsid w:val="00E71410"/>
    <w:rsid w:val="00E71704"/>
    <w:rsid w:val="00E71882"/>
    <w:rsid w:val="00E72288"/>
    <w:rsid w:val="00E722BC"/>
    <w:rsid w:val="00E728E3"/>
    <w:rsid w:val="00E73405"/>
    <w:rsid w:val="00E741C3"/>
    <w:rsid w:val="00E74311"/>
    <w:rsid w:val="00E74EC4"/>
    <w:rsid w:val="00E75339"/>
    <w:rsid w:val="00E753BD"/>
    <w:rsid w:val="00E759BE"/>
    <w:rsid w:val="00E759C6"/>
    <w:rsid w:val="00E76289"/>
    <w:rsid w:val="00E768F1"/>
    <w:rsid w:val="00E7726B"/>
    <w:rsid w:val="00E778B8"/>
    <w:rsid w:val="00E77971"/>
    <w:rsid w:val="00E77F18"/>
    <w:rsid w:val="00E77F52"/>
    <w:rsid w:val="00E80A2B"/>
    <w:rsid w:val="00E80B90"/>
    <w:rsid w:val="00E81084"/>
    <w:rsid w:val="00E818B9"/>
    <w:rsid w:val="00E81C08"/>
    <w:rsid w:val="00E81FC6"/>
    <w:rsid w:val="00E84A64"/>
    <w:rsid w:val="00E851D3"/>
    <w:rsid w:val="00E85A2B"/>
    <w:rsid w:val="00E860BF"/>
    <w:rsid w:val="00E863D1"/>
    <w:rsid w:val="00E86404"/>
    <w:rsid w:val="00E865B9"/>
    <w:rsid w:val="00E86C88"/>
    <w:rsid w:val="00E86D74"/>
    <w:rsid w:val="00E87E6D"/>
    <w:rsid w:val="00E87E71"/>
    <w:rsid w:val="00E87F57"/>
    <w:rsid w:val="00E91D37"/>
    <w:rsid w:val="00E92176"/>
    <w:rsid w:val="00E9273F"/>
    <w:rsid w:val="00E9278D"/>
    <w:rsid w:val="00E93285"/>
    <w:rsid w:val="00E936B4"/>
    <w:rsid w:val="00E93DF0"/>
    <w:rsid w:val="00E93E51"/>
    <w:rsid w:val="00E943E0"/>
    <w:rsid w:val="00E95146"/>
    <w:rsid w:val="00E96814"/>
    <w:rsid w:val="00E968E0"/>
    <w:rsid w:val="00E9754D"/>
    <w:rsid w:val="00E975FB"/>
    <w:rsid w:val="00E97B4D"/>
    <w:rsid w:val="00EA0A6D"/>
    <w:rsid w:val="00EA12B5"/>
    <w:rsid w:val="00EA1DAD"/>
    <w:rsid w:val="00EA2F18"/>
    <w:rsid w:val="00EA3745"/>
    <w:rsid w:val="00EA3894"/>
    <w:rsid w:val="00EA466B"/>
    <w:rsid w:val="00EA46E9"/>
    <w:rsid w:val="00EA4D79"/>
    <w:rsid w:val="00EA4F09"/>
    <w:rsid w:val="00EA58BA"/>
    <w:rsid w:val="00EA5AFD"/>
    <w:rsid w:val="00EA5DD0"/>
    <w:rsid w:val="00EA618A"/>
    <w:rsid w:val="00EA657A"/>
    <w:rsid w:val="00EA6CF6"/>
    <w:rsid w:val="00EB01C3"/>
    <w:rsid w:val="00EB1031"/>
    <w:rsid w:val="00EB2AB4"/>
    <w:rsid w:val="00EB2D9D"/>
    <w:rsid w:val="00EB36DB"/>
    <w:rsid w:val="00EB3A57"/>
    <w:rsid w:val="00EB3EDD"/>
    <w:rsid w:val="00EB4762"/>
    <w:rsid w:val="00EB4A36"/>
    <w:rsid w:val="00EB532D"/>
    <w:rsid w:val="00EB5FB1"/>
    <w:rsid w:val="00EB6295"/>
    <w:rsid w:val="00EB631E"/>
    <w:rsid w:val="00EB78BA"/>
    <w:rsid w:val="00EB7B6A"/>
    <w:rsid w:val="00EC0767"/>
    <w:rsid w:val="00EC1182"/>
    <w:rsid w:val="00EC137F"/>
    <w:rsid w:val="00EC1D2A"/>
    <w:rsid w:val="00EC1E5A"/>
    <w:rsid w:val="00EC20AA"/>
    <w:rsid w:val="00EC264B"/>
    <w:rsid w:val="00EC2690"/>
    <w:rsid w:val="00EC2DB3"/>
    <w:rsid w:val="00EC35EA"/>
    <w:rsid w:val="00EC5BB9"/>
    <w:rsid w:val="00EC6D6E"/>
    <w:rsid w:val="00EC6DE7"/>
    <w:rsid w:val="00EC774A"/>
    <w:rsid w:val="00EC7CAE"/>
    <w:rsid w:val="00ED0C46"/>
    <w:rsid w:val="00ED127A"/>
    <w:rsid w:val="00ED21CF"/>
    <w:rsid w:val="00ED2FA3"/>
    <w:rsid w:val="00ED326C"/>
    <w:rsid w:val="00ED3A7D"/>
    <w:rsid w:val="00ED522B"/>
    <w:rsid w:val="00ED5BF1"/>
    <w:rsid w:val="00ED5D89"/>
    <w:rsid w:val="00ED5E0E"/>
    <w:rsid w:val="00ED6197"/>
    <w:rsid w:val="00ED7007"/>
    <w:rsid w:val="00ED739A"/>
    <w:rsid w:val="00ED7F26"/>
    <w:rsid w:val="00EE0532"/>
    <w:rsid w:val="00EE0EA0"/>
    <w:rsid w:val="00EE0F28"/>
    <w:rsid w:val="00EE1245"/>
    <w:rsid w:val="00EE18C5"/>
    <w:rsid w:val="00EE1A4A"/>
    <w:rsid w:val="00EE2769"/>
    <w:rsid w:val="00EE2E3E"/>
    <w:rsid w:val="00EE32C2"/>
    <w:rsid w:val="00EE360A"/>
    <w:rsid w:val="00EE4353"/>
    <w:rsid w:val="00EE4A9A"/>
    <w:rsid w:val="00EE5FEC"/>
    <w:rsid w:val="00EE61CA"/>
    <w:rsid w:val="00EE64E2"/>
    <w:rsid w:val="00EE68D4"/>
    <w:rsid w:val="00EE69F0"/>
    <w:rsid w:val="00EE6B24"/>
    <w:rsid w:val="00EE7120"/>
    <w:rsid w:val="00EE75D3"/>
    <w:rsid w:val="00EE7696"/>
    <w:rsid w:val="00EE7D28"/>
    <w:rsid w:val="00EF065B"/>
    <w:rsid w:val="00EF1064"/>
    <w:rsid w:val="00EF15CC"/>
    <w:rsid w:val="00EF15F3"/>
    <w:rsid w:val="00EF1C19"/>
    <w:rsid w:val="00EF2B9C"/>
    <w:rsid w:val="00EF30DF"/>
    <w:rsid w:val="00EF32B2"/>
    <w:rsid w:val="00EF350C"/>
    <w:rsid w:val="00EF3C5C"/>
    <w:rsid w:val="00EF3E9F"/>
    <w:rsid w:val="00EF48E9"/>
    <w:rsid w:val="00EF6238"/>
    <w:rsid w:val="00EF6F55"/>
    <w:rsid w:val="00EF7277"/>
    <w:rsid w:val="00EF778C"/>
    <w:rsid w:val="00F00863"/>
    <w:rsid w:val="00F00B33"/>
    <w:rsid w:val="00F01419"/>
    <w:rsid w:val="00F0178D"/>
    <w:rsid w:val="00F01CBD"/>
    <w:rsid w:val="00F02156"/>
    <w:rsid w:val="00F021B4"/>
    <w:rsid w:val="00F023D6"/>
    <w:rsid w:val="00F0336B"/>
    <w:rsid w:val="00F039FB"/>
    <w:rsid w:val="00F051D2"/>
    <w:rsid w:val="00F05377"/>
    <w:rsid w:val="00F064A5"/>
    <w:rsid w:val="00F06AFE"/>
    <w:rsid w:val="00F06D2C"/>
    <w:rsid w:val="00F070BB"/>
    <w:rsid w:val="00F074FD"/>
    <w:rsid w:val="00F079E3"/>
    <w:rsid w:val="00F103AC"/>
    <w:rsid w:val="00F1091E"/>
    <w:rsid w:val="00F11A42"/>
    <w:rsid w:val="00F11A8C"/>
    <w:rsid w:val="00F11DD4"/>
    <w:rsid w:val="00F1201F"/>
    <w:rsid w:val="00F12C6C"/>
    <w:rsid w:val="00F12F63"/>
    <w:rsid w:val="00F13719"/>
    <w:rsid w:val="00F14490"/>
    <w:rsid w:val="00F14A46"/>
    <w:rsid w:val="00F14D0F"/>
    <w:rsid w:val="00F16FA0"/>
    <w:rsid w:val="00F1703E"/>
    <w:rsid w:val="00F2055C"/>
    <w:rsid w:val="00F224CB"/>
    <w:rsid w:val="00F22EF9"/>
    <w:rsid w:val="00F24190"/>
    <w:rsid w:val="00F24340"/>
    <w:rsid w:val="00F260E1"/>
    <w:rsid w:val="00F26628"/>
    <w:rsid w:val="00F26BB6"/>
    <w:rsid w:val="00F26F56"/>
    <w:rsid w:val="00F2730B"/>
    <w:rsid w:val="00F27626"/>
    <w:rsid w:val="00F277C0"/>
    <w:rsid w:val="00F2787C"/>
    <w:rsid w:val="00F27E9A"/>
    <w:rsid w:val="00F30681"/>
    <w:rsid w:val="00F30CEB"/>
    <w:rsid w:val="00F31C82"/>
    <w:rsid w:val="00F32465"/>
    <w:rsid w:val="00F32A86"/>
    <w:rsid w:val="00F34D35"/>
    <w:rsid w:val="00F34F63"/>
    <w:rsid w:val="00F351E2"/>
    <w:rsid w:val="00F361F0"/>
    <w:rsid w:val="00F36911"/>
    <w:rsid w:val="00F37016"/>
    <w:rsid w:val="00F3704E"/>
    <w:rsid w:val="00F37362"/>
    <w:rsid w:val="00F376B6"/>
    <w:rsid w:val="00F37EE1"/>
    <w:rsid w:val="00F40105"/>
    <w:rsid w:val="00F40704"/>
    <w:rsid w:val="00F40E47"/>
    <w:rsid w:val="00F416F6"/>
    <w:rsid w:val="00F417FB"/>
    <w:rsid w:val="00F41B19"/>
    <w:rsid w:val="00F41F9F"/>
    <w:rsid w:val="00F42BDA"/>
    <w:rsid w:val="00F443BF"/>
    <w:rsid w:val="00F44BB5"/>
    <w:rsid w:val="00F44F3D"/>
    <w:rsid w:val="00F4555B"/>
    <w:rsid w:val="00F46254"/>
    <w:rsid w:val="00F46EBF"/>
    <w:rsid w:val="00F47D27"/>
    <w:rsid w:val="00F47FC1"/>
    <w:rsid w:val="00F50A97"/>
    <w:rsid w:val="00F50F5B"/>
    <w:rsid w:val="00F51012"/>
    <w:rsid w:val="00F5152A"/>
    <w:rsid w:val="00F51551"/>
    <w:rsid w:val="00F52132"/>
    <w:rsid w:val="00F52536"/>
    <w:rsid w:val="00F5358F"/>
    <w:rsid w:val="00F54058"/>
    <w:rsid w:val="00F540CB"/>
    <w:rsid w:val="00F55535"/>
    <w:rsid w:val="00F55604"/>
    <w:rsid w:val="00F5597B"/>
    <w:rsid w:val="00F559BD"/>
    <w:rsid w:val="00F55CE6"/>
    <w:rsid w:val="00F567B4"/>
    <w:rsid w:val="00F6043B"/>
    <w:rsid w:val="00F605F2"/>
    <w:rsid w:val="00F6094D"/>
    <w:rsid w:val="00F610E7"/>
    <w:rsid w:val="00F61412"/>
    <w:rsid w:val="00F61926"/>
    <w:rsid w:val="00F61B64"/>
    <w:rsid w:val="00F61D35"/>
    <w:rsid w:val="00F62023"/>
    <w:rsid w:val="00F62583"/>
    <w:rsid w:val="00F62A87"/>
    <w:rsid w:val="00F63CB2"/>
    <w:rsid w:val="00F63D05"/>
    <w:rsid w:val="00F64383"/>
    <w:rsid w:val="00F64A9D"/>
    <w:rsid w:val="00F64CD1"/>
    <w:rsid w:val="00F657ED"/>
    <w:rsid w:val="00F65FBC"/>
    <w:rsid w:val="00F67143"/>
    <w:rsid w:val="00F67F01"/>
    <w:rsid w:val="00F67FC0"/>
    <w:rsid w:val="00F70143"/>
    <w:rsid w:val="00F70690"/>
    <w:rsid w:val="00F70700"/>
    <w:rsid w:val="00F7109A"/>
    <w:rsid w:val="00F71183"/>
    <w:rsid w:val="00F727AA"/>
    <w:rsid w:val="00F72E8C"/>
    <w:rsid w:val="00F73649"/>
    <w:rsid w:val="00F736E5"/>
    <w:rsid w:val="00F739E2"/>
    <w:rsid w:val="00F73B97"/>
    <w:rsid w:val="00F73E4B"/>
    <w:rsid w:val="00F74142"/>
    <w:rsid w:val="00F7416D"/>
    <w:rsid w:val="00F74422"/>
    <w:rsid w:val="00F744A3"/>
    <w:rsid w:val="00F7458B"/>
    <w:rsid w:val="00F74D8C"/>
    <w:rsid w:val="00F74ECF"/>
    <w:rsid w:val="00F74EEE"/>
    <w:rsid w:val="00F755B4"/>
    <w:rsid w:val="00F75712"/>
    <w:rsid w:val="00F75DC2"/>
    <w:rsid w:val="00F764DE"/>
    <w:rsid w:val="00F76578"/>
    <w:rsid w:val="00F77089"/>
    <w:rsid w:val="00F7719C"/>
    <w:rsid w:val="00F8034E"/>
    <w:rsid w:val="00F8098C"/>
    <w:rsid w:val="00F80AB8"/>
    <w:rsid w:val="00F81976"/>
    <w:rsid w:val="00F830B2"/>
    <w:rsid w:val="00F84241"/>
    <w:rsid w:val="00F852CD"/>
    <w:rsid w:val="00F86798"/>
    <w:rsid w:val="00F8700D"/>
    <w:rsid w:val="00F871B7"/>
    <w:rsid w:val="00F87B89"/>
    <w:rsid w:val="00F904F0"/>
    <w:rsid w:val="00F906E1"/>
    <w:rsid w:val="00F90A1F"/>
    <w:rsid w:val="00F90FB1"/>
    <w:rsid w:val="00F92111"/>
    <w:rsid w:val="00F923AF"/>
    <w:rsid w:val="00F92F7C"/>
    <w:rsid w:val="00F93A43"/>
    <w:rsid w:val="00F94469"/>
    <w:rsid w:val="00F94509"/>
    <w:rsid w:val="00F9618C"/>
    <w:rsid w:val="00F96461"/>
    <w:rsid w:val="00F96609"/>
    <w:rsid w:val="00F96951"/>
    <w:rsid w:val="00F96964"/>
    <w:rsid w:val="00F96D5E"/>
    <w:rsid w:val="00F96F86"/>
    <w:rsid w:val="00F9711C"/>
    <w:rsid w:val="00FA0ABF"/>
    <w:rsid w:val="00FA0DFD"/>
    <w:rsid w:val="00FA11C3"/>
    <w:rsid w:val="00FA2D25"/>
    <w:rsid w:val="00FA33ED"/>
    <w:rsid w:val="00FA3901"/>
    <w:rsid w:val="00FA3B56"/>
    <w:rsid w:val="00FA3C35"/>
    <w:rsid w:val="00FA3F32"/>
    <w:rsid w:val="00FA42BB"/>
    <w:rsid w:val="00FA43AA"/>
    <w:rsid w:val="00FA4831"/>
    <w:rsid w:val="00FA4C93"/>
    <w:rsid w:val="00FA527C"/>
    <w:rsid w:val="00FA5E20"/>
    <w:rsid w:val="00FA7AC7"/>
    <w:rsid w:val="00FA7EB7"/>
    <w:rsid w:val="00FB0FA8"/>
    <w:rsid w:val="00FB0FCB"/>
    <w:rsid w:val="00FB1708"/>
    <w:rsid w:val="00FB2485"/>
    <w:rsid w:val="00FB2A54"/>
    <w:rsid w:val="00FB3192"/>
    <w:rsid w:val="00FB4DCD"/>
    <w:rsid w:val="00FB5946"/>
    <w:rsid w:val="00FB6596"/>
    <w:rsid w:val="00FB6F1E"/>
    <w:rsid w:val="00FB731A"/>
    <w:rsid w:val="00FB745B"/>
    <w:rsid w:val="00FB7ACE"/>
    <w:rsid w:val="00FB7F19"/>
    <w:rsid w:val="00FC0318"/>
    <w:rsid w:val="00FC05C7"/>
    <w:rsid w:val="00FC07B8"/>
    <w:rsid w:val="00FC19ED"/>
    <w:rsid w:val="00FC1C9F"/>
    <w:rsid w:val="00FC2396"/>
    <w:rsid w:val="00FC2553"/>
    <w:rsid w:val="00FC4836"/>
    <w:rsid w:val="00FC4C8A"/>
    <w:rsid w:val="00FC60A4"/>
    <w:rsid w:val="00FC629E"/>
    <w:rsid w:val="00FC633B"/>
    <w:rsid w:val="00FC6558"/>
    <w:rsid w:val="00FC65E7"/>
    <w:rsid w:val="00FC74B1"/>
    <w:rsid w:val="00FC79D4"/>
    <w:rsid w:val="00FC79E3"/>
    <w:rsid w:val="00FC7AB7"/>
    <w:rsid w:val="00FC7AB9"/>
    <w:rsid w:val="00FD0614"/>
    <w:rsid w:val="00FD1CA6"/>
    <w:rsid w:val="00FD2602"/>
    <w:rsid w:val="00FD26AF"/>
    <w:rsid w:val="00FD3C21"/>
    <w:rsid w:val="00FD3D00"/>
    <w:rsid w:val="00FD43E9"/>
    <w:rsid w:val="00FD4416"/>
    <w:rsid w:val="00FD53C8"/>
    <w:rsid w:val="00FD55F6"/>
    <w:rsid w:val="00FD5BBB"/>
    <w:rsid w:val="00FD5E40"/>
    <w:rsid w:val="00FD5EBF"/>
    <w:rsid w:val="00FD627A"/>
    <w:rsid w:val="00FD6B49"/>
    <w:rsid w:val="00FD7214"/>
    <w:rsid w:val="00FD727C"/>
    <w:rsid w:val="00FD7527"/>
    <w:rsid w:val="00FD765E"/>
    <w:rsid w:val="00FD775D"/>
    <w:rsid w:val="00FD782A"/>
    <w:rsid w:val="00FD786A"/>
    <w:rsid w:val="00FD7D66"/>
    <w:rsid w:val="00FE08B1"/>
    <w:rsid w:val="00FE0B6A"/>
    <w:rsid w:val="00FE173C"/>
    <w:rsid w:val="00FE19A3"/>
    <w:rsid w:val="00FE19C1"/>
    <w:rsid w:val="00FE1B0F"/>
    <w:rsid w:val="00FE1E13"/>
    <w:rsid w:val="00FE246F"/>
    <w:rsid w:val="00FE27A3"/>
    <w:rsid w:val="00FE2FA6"/>
    <w:rsid w:val="00FE3074"/>
    <w:rsid w:val="00FE30BF"/>
    <w:rsid w:val="00FE34A2"/>
    <w:rsid w:val="00FE3CF6"/>
    <w:rsid w:val="00FE4403"/>
    <w:rsid w:val="00FE4755"/>
    <w:rsid w:val="00FE4781"/>
    <w:rsid w:val="00FE5A3F"/>
    <w:rsid w:val="00FE6020"/>
    <w:rsid w:val="00FE70E2"/>
    <w:rsid w:val="00FE7476"/>
    <w:rsid w:val="00FE75A4"/>
    <w:rsid w:val="00FE7827"/>
    <w:rsid w:val="00FF0371"/>
    <w:rsid w:val="00FF067D"/>
    <w:rsid w:val="00FF0D04"/>
    <w:rsid w:val="00FF1665"/>
    <w:rsid w:val="00FF225B"/>
    <w:rsid w:val="00FF2499"/>
    <w:rsid w:val="00FF2548"/>
    <w:rsid w:val="00FF25B4"/>
    <w:rsid w:val="00FF2BE5"/>
    <w:rsid w:val="00FF333C"/>
    <w:rsid w:val="00FF422B"/>
    <w:rsid w:val="00FF4D0C"/>
    <w:rsid w:val="00FF4F4E"/>
    <w:rsid w:val="00FF54F1"/>
    <w:rsid w:val="00FF5614"/>
    <w:rsid w:val="00FF5CCA"/>
    <w:rsid w:val="00FF5D9B"/>
    <w:rsid w:val="00FF654F"/>
    <w:rsid w:val="00FF726C"/>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F850507D-DA1B-46CF-96E9-37149084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sz w:val="22"/>
        <w:szCs w:val="24"/>
        <w:lang w:val="en-US" w:eastAsia="ko-KR"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75FB"/>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7C318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7C318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uiPriority w:val="99"/>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uiPriority w:val="99"/>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uiPriority w:val="3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16"/>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eastAsiaTheme="minorEastAsia"/>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17"/>
      </w:numPr>
      <w:spacing w:after="120" w:line="300" w:lineRule="exact"/>
      <w:jc w:val="both"/>
    </w:pPr>
    <w:rPr>
      <w:rFonts w:eastAsiaTheme="minorEastAsia" w:cstheme="minorBidi"/>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18"/>
      </w:numPr>
      <w:snapToGrid w:val="0"/>
      <w:spacing w:after="240"/>
      <w:jc w:val="both"/>
    </w:pPr>
    <w:rPr>
      <w:rFonts w:eastAsiaTheme="minorEastAsia" w:cstheme="minorBidi"/>
      <w:color w:val="000000"/>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21"/>
      </w:numPr>
      <w:tabs>
        <w:tab w:val="left" w:pos="720"/>
      </w:tabs>
      <w:spacing w:after="240"/>
      <w:jc w:val="both"/>
    </w:pPr>
    <w:rPr>
      <w:color w:val="000000"/>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paragraph" w:styleId="Revision">
    <w:name w:val="Revision"/>
    <w:hidden/>
    <w:uiPriority w:val="99"/>
    <w:semiHidden/>
    <w:rsid w:val="00E6067E"/>
    <w:rPr>
      <w:rFonts w:eastAsia="Times New Roman"/>
      <w:sz w:val="24"/>
      <w:lang w:eastAsia="en-US" w:bidi="ar-SA"/>
    </w:rPr>
  </w:style>
  <w:style w:type="character" w:customStyle="1" w:styleId="UnresolvedMention2">
    <w:name w:val="Unresolved Mention2"/>
    <w:basedOn w:val="DefaultParagraphFont"/>
    <w:uiPriority w:val="99"/>
    <w:semiHidden/>
    <w:unhideWhenUsed/>
    <w:rsid w:val="00C75885"/>
    <w:rPr>
      <w:color w:val="605E5C"/>
      <w:shd w:val="clear" w:color="auto" w:fill="E1DFDD"/>
    </w:rPr>
  </w:style>
  <w:style w:type="paragraph" w:customStyle="1" w:styleId="SCNumberedText">
    <w:name w:val="SC Numbered Text"/>
    <w:basedOn w:val="ListParagraph"/>
    <w:qFormat/>
    <w:rsid w:val="00EF15CC"/>
    <w:pPr>
      <w:tabs>
        <w:tab w:val="left" w:pos="0"/>
      </w:tabs>
      <w:kinsoku w:val="0"/>
      <w:overflowPunct w:val="0"/>
      <w:autoSpaceDE w:val="0"/>
      <w:autoSpaceDN w:val="0"/>
      <w:adjustRightInd w:val="0"/>
      <w:snapToGrid w:val="0"/>
      <w:ind w:left="0"/>
      <w:jc w:val="both"/>
    </w:pPr>
    <w:rPr>
      <w:rFonts w:eastAsiaTheme="minorEastAsia"/>
      <w:bCs/>
      <w:szCs w:val="22"/>
      <w:u w:color="000000"/>
      <w:lang w:val="en-AU"/>
    </w:rPr>
  </w:style>
  <w:style w:type="paragraph" w:customStyle="1" w:styleId="SCtext">
    <w:name w:val="SC text"/>
    <w:basedOn w:val="WCPFC"/>
    <w:rsid w:val="00EF15CC"/>
    <w:pPr>
      <w:numPr>
        <w:numId w:val="0"/>
      </w:numPr>
      <w:spacing w:after="0"/>
    </w:pPr>
    <w:rPr>
      <w:rFonts w:eastAsia="Times New Roman" w:cs="Times New Roman"/>
      <w:b/>
      <w:bCs/>
      <w:szCs w:val="20"/>
    </w:rPr>
  </w:style>
  <w:style w:type="paragraph" w:customStyle="1" w:styleId="wp0">
    <w:name w:val="wp0"/>
    <w:basedOn w:val="Normal"/>
    <w:rsid w:val="00F755B4"/>
    <w:pPr>
      <w:spacing w:before="240"/>
      <w:ind w:left="1588" w:hanging="1588"/>
      <w:jc w:val="both"/>
    </w:pPr>
    <w:rPr>
      <w:rFonts w:eastAsia="SimSun"/>
      <w:sz w:val="20"/>
      <w:szCs w:val="20"/>
      <w:lang w:eastAsia="zh-CN"/>
    </w:rPr>
  </w:style>
  <w:style w:type="paragraph" w:customStyle="1" w:styleId="WP">
    <w:name w:val="WP"/>
    <w:basedOn w:val="Normal"/>
    <w:uiPriority w:val="99"/>
    <w:rsid w:val="00C652C8"/>
    <w:pPr>
      <w:keepLines/>
      <w:tabs>
        <w:tab w:val="left" w:pos="1021"/>
        <w:tab w:val="left" w:pos="1560"/>
        <w:tab w:val="left" w:pos="1588"/>
        <w:tab w:val="left" w:pos="1985"/>
      </w:tabs>
      <w:spacing w:before="240"/>
      <w:ind w:left="1588" w:hanging="1588"/>
      <w:jc w:val="both"/>
    </w:pPr>
    <w:rPr>
      <w:sz w:val="20"/>
      <w:szCs w:val="20"/>
      <w:lang w:val="en-GB"/>
    </w:rPr>
  </w:style>
  <w:style w:type="character" w:styleId="UnresolvedMention">
    <w:name w:val="Unresolved Mention"/>
    <w:basedOn w:val="DefaultParagraphFont"/>
    <w:uiPriority w:val="99"/>
    <w:semiHidden/>
    <w:unhideWhenUsed/>
    <w:rsid w:val="00661523"/>
    <w:rPr>
      <w:color w:val="605E5C"/>
      <w:shd w:val="clear" w:color="auto" w:fill="E1DFDD"/>
    </w:rPr>
  </w:style>
  <w:style w:type="paragraph" w:customStyle="1" w:styleId="WCPFC1LIST">
    <w:name w:val="@WCPFC1 LIST"/>
    <w:basedOn w:val="Normal"/>
    <w:qFormat/>
    <w:rsid w:val="00A91E58"/>
    <w:pPr>
      <w:widowControl w:val="0"/>
      <w:kinsoku w:val="0"/>
      <w:overflowPunct w:val="0"/>
      <w:autoSpaceDE w:val="0"/>
      <w:autoSpaceDN w:val="0"/>
      <w:adjustRightInd w:val="0"/>
      <w:snapToGrid w:val="0"/>
      <w:spacing w:after="40"/>
      <w:ind w:left="3240" w:hanging="360"/>
      <w:jc w:val="both"/>
    </w:pPr>
    <w:rPr>
      <w:szCs w:val="22"/>
      <w:lang w:val="en-GB"/>
    </w:rPr>
  </w:style>
  <w:style w:type="character" w:customStyle="1" w:styleId="HeaderChar">
    <w:name w:val="Header Char"/>
    <w:basedOn w:val="DefaultParagraphFont"/>
    <w:link w:val="Header"/>
    <w:uiPriority w:val="99"/>
    <w:rsid w:val="007264BD"/>
    <w:rPr>
      <w:rFonts w:eastAsia="Times New Roman"/>
      <w:sz w:val="24"/>
      <w:szCs w:val="24"/>
      <w:lang w:val="en-GB" w:eastAsia="en-US" w:bidi="ar-SA"/>
    </w:rPr>
  </w:style>
  <w:style w:type="character" w:styleId="PlaceholderText">
    <w:name w:val="Placeholder Text"/>
    <w:basedOn w:val="DefaultParagraphFont"/>
    <w:uiPriority w:val="99"/>
    <w:semiHidden/>
    <w:rsid w:val="00C42D35"/>
    <w:rPr>
      <w:color w:val="666666"/>
    </w:rPr>
  </w:style>
  <w:style w:type="paragraph" w:customStyle="1" w:styleId="pf0">
    <w:name w:val="pf0"/>
    <w:basedOn w:val="Normal"/>
    <w:rsid w:val="00C92988"/>
    <w:pPr>
      <w:spacing w:before="100" w:beforeAutospacing="1" w:after="100" w:afterAutospacing="1"/>
    </w:pPr>
    <w:rPr>
      <w:lang w:eastAsia="zh-TW"/>
    </w:rPr>
  </w:style>
  <w:style w:type="character" w:customStyle="1" w:styleId="cf01">
    <w:name w:val="cf01"/>
    <w:basedOn w:val="DefaultParagraphFont"/>
    <w:rsid w:val="00C92988"/>
    <w:rPr>
      <w:rFonts w:ascii="Segoe UI" w:hAnsi="Segoe UI" w:cs="Segoe UI" w:hint="default"/>
      <w:i/>
      <w:iCs/>
      <w:sz w:val="18"/>
      <w:szCs w:val="18"/>
    </w:rPr>
  </w:style>
  <w:style w:type="character" w:customStyle="1" w:styleId="cf11">
    <w:name w:val="cf11"/>
    <w:basedOn w:val="DefaultParagraphFont"/>
    <w:rsid w:val="00C92988"/>
    <w:rPr>
      <w:rFonts w:ascii="Segoe UI" w:hAnsi="Segoe UI" w:cs="Segoe UI" w:hint="default"/>
      <w:i/>
      <w:iCs/>
      <w:sz w:val="18"/>
      <w:szCs w:val="18"/>
    </w:rPr>
  </w:style>
  <w:style w:type="paragraph" w:customStyle="1" w:styleId="WCPFCnormal">
    <w:name w:val="WCPFC normal"/>
    <w:basedOn w:val="Normal"/>
    <w:link w:val="WCPFCnormalChar"/>
    <w:qFormat/>
    <w:rsid w:val="002F5036"/>
    <w:pPr>
      <w:numPr>
        <w:numId w:val="40"/>
      </w:numPr>
      <w:spacing w:after="120"/>
      <w:contextualSpacing/>
      <w:jc w:val="both"/>
    </w:pPr>
    <w:rPr>
      <w:rFonts w:eastAsiaTheme="minorHAnsi" w:cstheme="minorBidi"/>
      <w:kern w:val="2"/>
      <w:szCs w:val="22"/>
      <w:lang w:val="en-GB"/>
      <w14:ligatures w14:val="standardContextual"/>
    </w:rPr>
  </w:style>
  <w:style w:type="character" w:customStyle="1" w:styleId="WCPFCnormalChar">
    <w:name w:val="WCPFC normal Char"/>
    <w:basedOn w:val="DefaultParagraphFont"/>
    <w:link w:val="WCPFCnormal"/>
    <w:rsid w:val="002F5036"/>
    <w:rPr>
      <w:rFonts w:ascii="Calibri" w:eastAsiaTheme="minorHAnsi" w:hAnsi="Calibri" w:cstheme="minorBidi"/>
      <w:kern w:val="2"/>
      <w:sz w:val="22"/>
      <w:szCs w:val="22"/>
      <w:lang w:val="en-GB" w:eastAsia="en-US" w:bidi="ar-SA"/>
      <w14:ligatures w14:val="standardContextual"/>
    </w:rPr>
  </w:style>
  <w:style w:type="character" w:styleId="Strong">
    <w:name w:val="Strong"/>
    <w:basedOn w:val="DefaultParagraphFont"/>
    <w:uiPriority w:val="22"/>
    <w:qFormat/>
    <w:rsid w:val="00E975FB"/>
    <w:rPr>
      <w:b/>
      <w:bCs/>
    </w:rPr>
  </w:style>
  <w:style w:type="paragraph" w:customStyle="1" w:styleId="TableParagraph">
    <w:name w:val="Table Paragraph"/>
    <w:basedOn w:val="Normal"/>
    <w:uiPriority w:val="1"/>
    <w:qFormat/>
    <w:rsid w:val="00881E46"/>
    <w:pPr>
      <w:widowControl w:val="0"/>
      <w:autoSpaceDE w:val="0"/>
      <w:autoSpaceDN w:val="0"/>
    </w:pPr>
    <w:rPr>
      <w:rFonts w:eastAsia="Calibri" w:cs="Calibri"/>
      <w:szCs w:val="22"/>
    </w:rPr>
  </w:style>
  <w:style w:type="character" w:customStyle="1" w:styleId="overflow-hidden">
    <w:name w:val="overflow-hidden"/>
    <w:basedOn w:val="DefaultParagraphFont"/>
    <w:rsid w:val="00881E46"/>
  </w:style>
  <w:style w:type="paragraph" w:styleId="NoSpacing">
    <w:name w:val="No Spacing"/>
    <w:uiPriority w:val="1"/>
    <w:qFormat/>
    <w:rsid w:val="000B072F"/>
    <w:rPr>
      <w:rFonts w:asciiTheme="minorHAnsi" w:hAnsiTheme="minorHAnsi" w:cstheme="minorBidi"/>
      <w:szCs w:val="22"/>
      <w:lang w:val="en-GB" w:eastAsia="en-US" w:bidi="ar-SA"/>
    </w:rPr>
  </w:style>
  <w:style w:type="paragraph" w:styleId="z-TopofForm">
    <w:name w:val="HTML Top of Form"/>
    <w:basedOn w:val="Normal"/>
    <w:next w:val="Normal"/>
    <w:link w:val="z-TopofFormChar"/>
    <w:hidden/>
    <w:uiPriority w:val="99"/>
    <w:semiHidden/>
    <w:unhideWhenUsed/>
    <w:rsid w:val="00CA7BCF"/>
    <w:pPr>
      <w:pBdr>
        <w:bottom w:val="single" w:sz="6" w:space="1" w:color="auto"/>
      </w:pBdr>
      <w:jc w:val="center"/>
    </w:pPr>
    <w:rPr>
      <w:rFonts w:ascii="Arial" w:hAnsi="Arial" w:cs="Arial"/>
      <w:vanish/>
      <w:sz w:val="16"/>
      <w:szCs w:val="16"/>
      <w:lang w:eastAsia="zh-TW"/>
    </w:rPr>
  </w:style>
  <w:style w:type="character" w:customStyle="1" w:styleId="z-TopofFormChar">
    <w:name w:val="z-Top of Form Char"/>
    <w:basedOn w:val="DefaultParagraphFont"/>
    <w:link w:val="z-TopofForm"/>
    <w:uiPriority w:val="99"/>
    <w:semiHidden/>
    <w:rsid w:val="00CA7BCF"/>
    <w:rPr>
      <w:rFonts w:ascii="Arial" w:eastAsia="Times New Roman" w:hAnsi="Arial" w:cs="Arial"/>
      <w:vanish/>
      <w:sz w:val="16"/>
      <w:szCs w:val="16"/>
      <w:lang w:eastAsia="zh-TW" w:bidi="ar-SA"/>
    </w:rPr>
  </w:style>
  <w:style w:type="paragraph" w:styleId="z-BottomofForm">
    <w:name w:val="HTML Bottom of Form"/>
    <w:basedOn w:val="Normal"/>
    <w:next w:val="Normal"/>
    <w:link w:val="z-BottomofFormChar"/>
    <w:hidden/>
    <w:uiPriority w:val="99"/>
    <w:semiHidden/>
    <w:unhideWhenUsed/>
    <w:rsid w:val="00CA7BCF"/>
    <w:pPr>
      <w:pBdr>
        <w:top w:val="single" w:sz="6" w:space="1" w:color="auto"/>
      </w:pBdr>
      <w:jc w:val="center"/>
    </w:pPr>
    <w:rPr>
      <w:rFonts w:ascii="Arial" w:hAnsi="Arial" w:cs="Arial"/>
      <w:vanish/>
      <w:sz w:val="16"/>
      <w:szCs w:val="16"/>
      <w:lang w:eastAsia="zh-TW"/>
    </w:rPr>
  </w:style>
  <w:style w:type="character" w:customStyle="1" w:styleId="z-BottomofFormChar">
    <w:name w:val="z-Bottom of Form Char"/>
    <w:basedOn w:val="DefaultParagraphFont"/>
    <w:link w:val="z-BottomofForm"/>
    <w:uiPriority w:val="99"/>
    <w:semiHidden/>
    <w:rsid w:val="00CA7BCF"/>
    <w:rPr>
      <w:rFonts w:ascii="Arial" w:eastAsia="Times New Roman" w:hAnsi="Arial" w:cs="Arial"/>
      <w:vanish/>
      <w:sz w:val="16"/>
      <w:szCs w:val="16"/>
      <w:lang w:eastAsia="zh-TW" w:bidi="ar-SA"/>
    </w:rPr>
  </w:style>
  <w:style w:type="character" w:customStyle="1" w:styleId="Heading5Char">
    <w:name w:val="Heading 5 Char"/>
    <w:basedOn w:val="DefaultParagraphFont"/>
    <w:link w:val="Heading5"/>
    <w:semiHidden/>
    <w:rsid w:val="007C3183"/>
    <w:rPr>
      <w:rFonts w:asciiTheme="majorHAnsi" w:eastAsiaTheme="majorEastAsia" w:hAnsiTheme="majorHAnsi" w:cstheme="majorBidi"/>
      <w:color w:val="365F91" w:themeColor="accent1" w:themeShade="BF"/>
      <w:sz w:val="24"/>
      <w:szCs w:val="24"/>
      <w:lang w:eastAsia="en-US" w:bidi="ar-SA"/>
    </w:rPr>
  </w:style>
  <w:style w:type="character" w:customStyle="1" w:styleId="Heading6Char">
    <w:name w:val="Heading 6 Char"/>
    <w:basedOn w:val="DefaultParagraphFont"/>
    <w:link w:val="Heading6"/>
    <w:semiHidden/>
    <w:rsid w:val="007C3183"/>
    <w:rPr>
      <w:rFonts w:asciiTheme="majorHAnsi" w:eastAsiaTheme="majorEastAsia" w:hAnsiTheme="majorHAnsi" w:cstheme="majorBidi"/>
      <w:color w:val="243F60" w:themeColor="accent1" w:themeShade="7F"/>
      <w:sz w:val="24"/>
      <w:szCs w:val="24"/>
      <w:lang w:eastAsia="en-US" w:bidi="ar-SA"/>
    </w:rPr>
  </w:style>
  <w:style w:type="character" w:customStyle="1" w:styleId="relative">
    <w:name w:val="relative"/>
    <w:basedOn w:val="DefaultParagraphFont"/>
    <w:rsid w:val="007C3183"/>
  </w:style>
  <w:style w:type="character" w:customStyle="1" w:styleId="ms-1">
    <w:name w:val="ms-1"/>
    <w:basedOn w:val="DefaultParagraphFont"/>
    <w:rsid w:val="007C3183"/>
  </w:style>
  <w:style w:type="character" w:customStyle="1" w:styleId="max-w-full">
    <w:name w:val="max-w-full"/>
    <w:basedOn w:val="DefaultParagraphFont"/>
    <w:rsid w:val="007C3183"/>
  </w:style>
  <w:style w:type="character" w:customStyle="1" w:styleId="-me-1">
    <w:name w:val="-me-1"/>
    <w:basedOn w:val="DefaultParagraphFont"/>
    <w:rsid w:val="007C3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3264">
      <w:bodyDiv w:val="1"/>
      <w:marLeft w:val="0"/>
      <w:marRight w:val="0"/>
      <w:marTop w:val="0"/>
      <w:marBottom w:val="0"/>
      <w:divBdr>
        <w:top w:val="none" w:sz="0" w:space="0" w:color="auto"/>
        <w:left w:val="none" w:sz="0" w:space="0" w:color="auto"/>
        <w:bottom w:val="none" w:sz="0" w:space="0" w:color="auto"/>
        <w:right w:val="none" w:sz="0" w:space="0" w:color="auto"/>
      </w:divBdr>
    </w:div>
    <w:div w:id="15356367">
      <w:bodyDiv w:val="1"/>
      <w:marLeft w:val="0"/>
      <w:marRight w:val="0"/>
      <w:marTop w:val="0"/>
      <w:marBottom w:val="0"/>
      <w:divBdr>
        <w:top w:val="none" w:sz="0" w:space="0" w:color="auto"/>
        <w:left w:val="none" w:sz="0" w:space="0" w:color="auto"/>
        <w:bottom w:val="none" w:sz="0" w:space="0" w:color="auto"/>
        <w:right w:val="none" w:sz="0" w:space="0" w:color="auto"/>
      </w:divBdr>
      <w:divsChild>
        <w:div w:id="1365250039">
          <w:marLeft w:val="0"/>
          <w:marRight w:val="0"/>
          <w:marTop w:val="0"/>
          <w:marBottom w:val="0"/>
          <w:divBdr>
            <w:top w:val="none" w:sz="0" w:space="0" w:color="auto"/>
            <w:left w:val="none" w:sz="0" w:space="0" w:color="auto"/>
            <w:bottom w:val="none" w:sz="0" w:space="0" w:color="auto"/>
            <w:right w:val="none" w:sz="0" w:space="0" w:color="auto"/>
          </w:divBdr>
          <w:divsChild>
            <w:div w:id="1790277462">
              <w:marLeft w:val="0"/>
              <w:marRight w:val="0"/>
              <w:marTop w:val="0"/>
              <w:marBottom w:val="0"/>
              <w:divBdr>
                <w:top w:val="none" w:sz="0" w:space="0" w:color="auto"/>
                <w:left w:val="none" w:sz="0" w:space="0" w:color="auto"/>
                <w:bottom w:val="none" w:sz="0" w:space="0" w:color="auto"/>
                <w:right w:val="none" w:sz="0" w:space="0" w:color="auto"/>
              </w:divBdr>
              <w:divsChild>
                <w:div w:id="836456853">
                  <w:marLeft w:val="0"/>
                  <w:marRight w:val="0"/>
                  <w:marTop w:val="0"/>
                  <w:marBottom w:val="0"/>
                  <w:divBdr>
                    <w:top w:val="none" w:sz="0" w:space="0" w:color="auto"/>
                    <w:left w:val="none" w:sz="0" w:space="0" w:color="auto"/>
                    <w:bottom w:val="none" w:sz="0" w:space="0" w:color="auto"/>
                    <w:right w:val="none" w:sz="0" w:space="0" w:color="auto"/>
                  </w:divBdr>
                  <w:divsChild>
                    <w:div w:id="1093668002">
                      <w:marLeft w:val="0"/>
                      <w:marRight w:val="0"/>
                      <w:marTop w:val="0"/>
                      <w:marBottom w:val="0"/>
                      <w:divBdr>
                        <w:top w:val="none" w:sz="0" w:space="0" w:color="auto"/>
                        <w:left w:val="none" w:sz="0" w:space="0" w:color="auto"/>
                        <w:bottom w:val="none" w:sz="0" w:space="0" w:color="auto"/>
                        <w:right w:val="none" w:sz="0" w:space="0" w:color="auto"/>
                      </w:divBdr>
                      <w:divsChild>
                        <w:div w:id="1687705263">
                          <w:marLeft w:val="0"/>
                          <w:marRight w:val="0"/>
                          <w:marTop w:val="0"/>
                          <w:marBottom w:val="0"/>
                          <w:divBdr>
                            <w:top w:val="none" w:sz="0" w:space="0" w:color="auto"/>
                            <w:left w:val="none" w:sz="0" w:space="0" w:color="auto"/>
                            <w:bottom w:val="none" w:sz="0" w:space="0" w:color="auto"/>
                            <w:right w:val="none" w:sz="0" w:space="0" w:color="auto"/>
                          </w:divBdr>
                          <w:divsChild>
                            <w:div w:id="1076903799">
                              <w:marLeft w:val="0"/>
                              <w:marRight w:val="0"/>
                              <w:marTop w:val="0"/>
                              <w:marBottom w:val="0"/>
                              <w:divBdr>
                                <w:top w:val="none" w:sz="0" w:space="0" w:color="auto"/>
                                <w:left w:val="none" w:sz="0" w:space="0" w:color="auto"/>
                                <w:bottom w:val="none" w:sz="0" w:space="0" w:color="auto"/>
                                <w:right w:val="none" w:sz="0" w:space="0" w:color="auto"/>
                              </w:divBdr>
                              <w:divsChild>
                                <w:div w:id="666398676">
                                  <w:marLeft w:val="0"/>
                                  <w:marRight w:val="0"/>
                                  <w:marTop w:val="0"/>
                                  <w:marBottom w:val="0"/>
                                  <w:divBdr>
                                    <w:top w:val="none" w:sz="0" w:space="0" w:color="auto"/>
                                    <w:left w:val="none" w:sz="0" w:space="0" w:color="auto"/>
                                    <w:bottom w:val="none" w:sz="0" w:space="0" w:color="auto"/>
                                    <w:right w:val="none" w:sz="0" w:space="0" w:color="auto"/>
                                  </w:divBdr>
                                  <w:divsChild>
                                    <w:div w:id="1075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440010">
                          <w:marLeft w:val="0"/>
                          <w:marRight w:val="0"/>
                          <w:marTop w:val="0"/>
                          <w:marBottom w:val="0"/>
                          <w:divBdr>
                            <w:top w:val="none" w:sz="0" w:space="0" w:color="auto"/>
                            <w:left w:val="none" w:sz="0" w:space="0" w:color="auto"/>
                            <w:bottom w:val="none" w:sz="0" w:space="0" w:color="auto"/>
                            <w:right w:val="none" w:sz="0" w:space="0" w:color="auto"/>
                          </w:divBdr>
                          <w:divsChild>
                            <w:div w:id="834151119">
                              <w:marLeft w:val="0"/>
                              <w:marRight w:val="0"/>
                              <w:marTop w:val="0"/>
                              <w:marBottom w:val="0"/>
                              <w:divBdr>
                                <w:top w:val="none" w:sz="0" w:space="0" w:color="auto"/>
                                <w:left w:val="none" w:sz="0" w:space="0" w:color="auto"/>
                                <w:bottom w:val="none" w:sz="0" w:space="0" w:color="auto"/>
                                <w:right w:val="none" w:sz="0" w:space="0" w:color="auto"/>
                              </w:divBdr>
                              <w:divsChild>
                                <w:div w:id="5816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1840">
      <w:bodyDiv w:val="1"/>
      <w:marLeft w:val="0"/>
      <w:marRight w:val="0"/>
      <w:marTop w:val="0"/>
      <w:marBottom w:val="0"/>
      <w:divBdr>
        <w:top w:val="none" w:sz="0" w:space="0" w:color="auto"/>
        <w:left w:val="none" w:sz="0" w:space="0" w:color="auto"/>
        <w:bottom w:val="none" w:sz="0" w:space="0" w:color="auto"/>
        <w:right w:val="none" w:sz="0" w:space="0" w:color="auto"/>
      </w:divBdr>
    </w:div>
    <w:div w:id="35855028">
      <w:bodyDiv w:val="1"/>
      <w:marLeft w:val="0"/>
      <w:marRight w:val="0"/>
      <w:marTop w:val="0"/>
      <w:marBottom w:val="0"/>
      <w:divBdr>
        <w:top w:val="none" w:sz="0" w:space="0" w:color="auto"/>
        <w:left w:val="none" w:sz="0" w:space="0" w:color="auto"/>
        <w:bottom w:val="none" w:sz="0" w:space="0" w:color="auto"/>
        <w:right w:val="none" w:sz="0" w:space="0" w:color="auto"/>
      </w:divBdr>
    </w:div>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240648590">
      <w:bodyDiv w:val="1"/>
      <w:marLeft w:val="0"/>
      <w:marRight w:val="0"/>
      <w:marTop w:val="0"/>
      <w:marBottom w:val="0"/>
      <w:divBdr>
        <w:top w:val="none" w:sz="0" w:space="0" w:color="auto"/>
        <w:left w:val="none" w:sz="0" w:space="0" w:color="auto"/>
        <w:bottom w:val="none" w:sz="0" w:space="0" w:color="auto"/>
        <w:right w:val="none" w:sz="0" w:space="0" w:color="auto"/>
      </w:divBdr>
    </w:div>
    <w:div w:id="260798559">
      <w:bodyDiv w:val="1"/>
      <w:marLeft w:val="0"/>
      <w:marRight w:val="0"/>
      <w:marTop w:val="0"/>
      <w:marBottom w:val="0"/>
      <w:divBdr>
        <w:top w:val="none" w:sz="0" w:space="0" w:color="auto"/>
        <w:left w:val="none" w:sz="0" w:space="0" w:color="auto"/>
        <w:bottom w:val="none" w:sz="0" w:space="0" w:color="auto"/>
        <w:right w:val="none" w:sz="0" w:space="0" w:color="auto"/>
      </w:divBdr>
      <w:divsChild>
        <w:div w:id="1867981573">
          <w:marLeft w:val="0"/>
          <w:marRight w:val="0"/>
          <w:marTop w:val="0"/>
          <w:marBottom w:val="0"/>
          <w:divBdr>
            <w:top w:val="none" w:sz="0" w:space="0" w:color="auto"/>
            <w:left w:val="none" w:sz="0" w:space="0" w:color="auto"/>
            <w:bottom w:val="none" w:sz="0" w:space="0" w:color="auto"/>
            <w:right w:val="none" w:sz="0" w:space="0" w:color="auto"/>
          </w:divBdr>
          <w:divsChild>
            <w:div w:id="2118400257">
              <w:marLeft w:val="0"/>
              <w:marRight w:val="0"/>
              <w:marTop w:val="0"/>
              <w:marBottom w:val="0"/>
              <w:divBdr>
                <w:top w:val="none" w:sz="0" w:space="0" w:color="auto"/>
                <w:left w:val="none" w:sz="0" w:space="0" w:color="auto"/>
                <w:bottom w:val="none" w:sz="0" w:space="0" w:color="auto"/>
                <w:right w:val="none" w:sz="0" w:space="0" w:color="auto"/>
              </w:divBdr>
              <w:divsChild>
                <w:div w:id="1324042045">
                  <w:marLeft w:val="0"/>
                  <w:marRight w:val="0"/>
                  <w:marTop w:val="0"/>
                  <w:marBottom w:val="0"/>
                  <w:divBdr>
                    <w:top w:val="none" w:sz="0" w:space="0" w:color="auto"/>
                    <w:left w:val="none" w:sz="0" w:space="0" w:color="auto"/>
                    <w:bottom w:val="none" w:sz="0" w:space="0" w:color="auto"/>
                    <w:right w:val="none" w:sz="0" w:space="0" w:color="auto"/>
                  </w:divBdr>
                  <w:divsChild>
                    <w:div w:id="387655575">
                      <w:marLeft w:val="0"/>
                      <w:marRight w:val="0"/>
                      <w:marTop w:val="0"/>
                      <w:marBottom w:val="0"/>
                      <w:divBdr>
                        <w:top w:val="none" w:sz="0" w:space="0" w:color="auto"/>
                        <w:left w:val="none" w:sz="0" w:space="0" w:color="auto"/>
                        <w:bottom w:val="none" w:sz="0" w:space="0" w:color="auto"/>
                        <w:right w:val="none" w:sz="0" w:space="0" w:color="auto"/>
                      </w:divBdr>
                      <w:divsChild>
                        <w:div w:id="495341659">
                          <w:marLeft w:val="0"/>
                          <w:marRight w:val="0"/>
                          <w:marTop w:val="0"/>
                          <w:marBottom w:val="0"/>
                          <w:divBdr>
                            <w:top w:val="none" w:sz="0" w:space="0" w:color="auto"/>
                            <w:left w:val="none" w:sz="0" w:space="0" w:color="auto"/>
                            <w:bottom w:val="none" w:sz="0" w:space="0" w:color="auto"/>
                            <w:right w:val="none" w:sz="0" w:space="0" w:color="auto"/>
                          </w:divBdr>
                          <w:divsChild>
                            <w:div w:id="1204250048">
                              <w:marLeft w:val="0"/>
                              <w:marRight w:val="0"/>
                              <w:marTop w:val="0"/>
                              <w:marBottom w:val="0"/>
                              <w:divBdr>
                                <w:top w:val="none" w:sz="0" w:space="0" w:color="auto"/>
                                <w:left w:val="none" w:sz="0" w:space="0" w:color="auto"/>
                                <w:bottom w:val="none" w:sz="0" w:space="0" w:color="auto"/>
                                <w:right w:val="none" w:sz="0" w:space="0" w:color="auto"/>
                              </w:divBdr>
                              <w:divsChild>
                                <w:div w:id="1789736365">
                                  <w:marLeft w:val="0"/>
                                  <w:marRight w:val="0"/>
                                  <w:marTop w:val="0"/>
                                  <w:marBottom w:val="0"/>
                                  <w:divBdr>
                                    <w:top w:val="none" w:sz="0" w:space="0" w:color="auto"/>
                                    <w:left w:val="none" w:sz="0" w:space="0" w:color="auto"/>
                                    <w:bottom w:val="none" w:sz="0" w:space="0" w:color="auto"/>
                                    <w:right w:val="none" w:sz="0" w:space="0" w:color="auto"/>
                                  </w:divBdr>
                                  <w:divsChild>
                                    <w:div w:id="1759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81074">
                          <w:marLeft w:val="0"/>
                          <w:marRight w:val="0"/>
                          <w:marTop w:val="0"/>
                          <w:marBottom w:val="0"/>
                          <w:divBdr>
                            <w:top w:val="none" w:sz="0" w:space="0" w:color="auto"/>
                            <w:left w:val="none" w:sz="0" w:space="0" w:color="auto"/>
                            <w:bottom w:val="none" w:sz="0" w:space="0" w:color="auto"/>
                            <w:right w:val="none" w:sz="0" w:space="0" w:color="auto"/>
                          </w:divBdr>
                          <w:divsChild>
                            <w:div w:id="979726610">
                              <w:marLeft w:val="0"/>
                              <w:marRight w:val="0"/>
                              <w:marTop w:val="0"/>
                              <w:marBottom w:val="0"/>
                              <w:divBdr>
                                <w:top w:val="none" w:sz="0" w:space="0" w:color="auto"/>
                                <w:left w:val="none" w:sz="0" w:space="0" w:color="auto"/>
                                <w:bottom w:val="none" w:sz="0" w:space="0" w:color="auto"/>
                                <w:right w:val="none" w:sz="0" w:space="0" w:color="auto"/>
                              </w:divBdr>
                              <w:divsChild>
                                <w:div w:id="128661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038429">
      <w:bodyDiv w:val="1"/>
      <w:marLeft w:val="0"/>
      <w:marRight w:val="0"/>
      <w:marTop w:val="0"/>
      <w:marBottom w:val="0"/>
      <w:divBdr>
        <w:top w:val="none" w:sz="0" w:space="0" w:color="auto"/>
        <w:left w:val="none" w:sz="0" w:space="0" w:color="auto"/>
        <w:bottom w:val="none" w:sz="0" w:space="0" w:color="auto"/>
        <w:right w:val="none" w:sz="0" w:space="0" w:color="auto"/>
      </w:divBdr>
    </w:div>
    <w:div w:id="272441338">
      <w:bodyDiv w:val="1"/>
      <w:marLeft w:val="0"/>
      <w:marRight w:val="0"/>
      <w:marTop w:val="0"/>
      <w:marBottom w:val="0"/>
      <w:divBdr>
        <w:top w:val="none" w:sz="0" w:space="0" w:color="auto"/>
        <w:left w:val="none" w:sz="0" w:space="0" w:color="auto"/>
        <w:bottom w:val="none" w:sz="0" w:space="0" w:color="auto"/>
        <w:right w:val="none" w:sz="0" w:space="0" w:color="auto"/>
      </w:divBdr>
      <w:divsChild>
        <w:div w:id="982540852">
          <w:marLeft w:val="0"/>
          <w:marRight w:val="0"/>
          <w:marTop w:val="0"/>
          <w:marBottom w:val="0"/>
          <w:divBdr>
            <w:top w:val="none" w:sz="0" w:space="0" w:color="auto"/>
            <w:left w:val="none" w:sz="0" w:space="0" w:color="auto"/>
            <w:bottom w:val="none" w:sz="0" w:space="0" w:color="auto"/>
            <w:right w:val="none" w:sz="0" w:space="0" w:color="auto"/>
          </w:divBdr>
          <w:divsChild>
            <w:div w:id="1086416464">
              <w:marLeft w:val="0"/>
              <w:marRight w:val="0"/>
              <w:marTop w:val="0"/>
              <w:marBottom w:val="0"/>
              <w:divBdr>
                <w:top w:val="none" w:sz="0" w:space="0" w:color="auto"/>
                <w:left w:val="none" w:sz="0" w:space="0" w:color="auto"/>
                <w:bottom w:val="none" w:sz="0" w:space="0" w:color="auto"/>
                <w:right w:val="none" w:sz="0" w:space="0" w:color="auto"/>
              </w:divBdr>
              <w:divsChild>
                <w:div w:id="486897581">
                  <w:marLeft w:val="0"/>
                  <w:marRight w:val="0"/>
                  <w:marTop w:val="0"/>
                  <w:marBottom w:val="0"/>
                  <w:divBdr>
                    <w:top w:val="none" w:sz="0" w:space="0" w:color="auto"/>
                    <w:left w:val="none" w:sz="0" w:space="0" w:color="auto"/>
                    <w:bottom w:val="none" w:sz="0" w:space="0" w:color="auto"/>
                    <w:right w:val="none" w:sz="0" w:space="0" w:color="auto"/>
                  </w:divBdr>
                  <w:divsChild>
                    <w:div w:id="505822583">
                      <w:marLeft w:val="0"/>
                      <w:marRight w:val="0"/>
                      <w:marTop w:val="0"/>
                      <w:marBottom w:val="0"/>
                      <w:divBdr>
                        <w:top w:val="none" w:sz="0" w:space="0" w:color="auto"/>
                        <w:left w:val="none" w:sz="0" w:space="0" w:color="auto"/>
                        <w:bottom w:val="none" w:sz="0" w:space="0" w:color="auto"/>
                        <w:right w:val="none" w:sz="0" w:space="0" w:color="auto"/>
                      </w:divBdr>
                      <w:divsChild>
                        <w:div w:id="652834415">
                          <w:marLeft w:val="0"/>
                          <w:marRight w:val="0"/>
                          <w:marTop w:val="0"/>
                          <w:marBottom w:val="0"/>
                          <w:divBdr>
                            <w:top w:val="none" w:sz="0" w:space="0" w:color="auto"/>
                            <w:left w:val="none" w:sz="0" w:space="0" w:color="auto"/>
                            <w:bottom w:val="none" w:sz="0" w:space="0" w:color="auto"/>
                            <w:right w:val="none" w:sz="0" w:space="0" w:color="auto"/>
                          </w:divBdr>
                          <w:divsChild>
                            <w:div w:id="414519411">
                              <w:marLeft w:val="0"/>
                              <w:marRight w:val="0"/>
                              <w:marTop w:val="0"/>
                              <w:marBottom w:val="0"/>
                              <w:divBdr>
                                <w:top w:val="none" w:sz="0" w:space="0" w:color="auto"/>
                                <w:left w:val="none" w:sz="0" w:space="0" w:color="auto"/>
                                <w:bottom w:val="none" w:sz="0" w:space="0" w:color="auto"/>
                                <w:right w:val="none" w:sz="0" w:space="0" w:color="auto"/>
                              </w:divBdr>
                              <w:divsChild>
                                <w:div w:id="1489982267">
                                  <w:marLeft w:val="0"/>
                                  <w:marRight w:val="0"/>
                                  <w:marTop w:val="0"/>
                                  <w:marBottom w:val="0"/>
                                  <w:divBdr>
                                    <w:top w:val="none" w:sz="0" w:space="0" w:color="auto"/>
                                    <w:left w:val="none" w:sz="0" w:space="0" w:color="auto"/>
                                    <w:bottom w:val="none" w:sz="0" w:space="0" w:color="auto"/>
                                    <w:right w:val="none" w:sz="0" w:space="0" w:color="auto"/>
                                  </w:divBdr>
                                  <w:divsChild>
                                    <w:div w:id="14857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14238">
                          <w:marLeft w:val="0"/>
                          <w:marRight w:val="0"/>
                          <w:marTop w:val="0"/>
                          <w:marBottom w:val="0"/>
                          <w:divBdr>
                            <w:top w:val="none" w:sz="0" w:space="0" w:color="auto"/>
                            <w:left w:val="none" w:sz="0" w:space="0" w:color="auto"/>
                            <w:bottom w:val="none" w:sz="0" w:space="0" w:color="auto"/>
                            <w:right w:val="none" w:sz="0" w:space="0" w:color="auto"/>
                          </w:divBdr>
                          <w:divsChild>
                            <w:div w:id="1559317724">
                              <w:marLeft w:val="0"/>
                              <w:marRight w:val="0"/>
                              <w:marTop w:val="0"/>
                              <w:marBottom w:val="0"/>
                              <w:divBdr>
                                <w:top w:val="none" w:sz="0" w:space="0" w:color="auto"/>
                                <w:left w:val="none" w:sz="0" w:space="0" w:color="auto"/>
                                <w:bottom w:val="none" w:sz="0" w:space="0" w:color="auto"/>
                                <w:right w:val="none" w:sz="0" w:space="0" w:color="auto"/>
                              </w:divBdr>
                              <w:divsChild>
                                <w:div w:id="97668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318845557">
      <w:bodyDiv w:val="1"/>
      <w:marLeft w:val="0"/>
      <w:marRight w:val="0"/>
      <w:marTop w:val="0"/>
      <w:marBottom w:val="0"/>
      <w:divBdr>
        <w:top w:val="none" w:sz="0" w:space="0" w:color="auto"/>
        <w:left w:val="none" w:sz="0" w:space="0" w:color="auto"/>
        <w:bottom w:val="none" w:sz="0" w:space="0" w:color="auto"/>
        <w:right w:val="none" w:sz="0" w:space="0" w:color="auto"/>
      </w:divBdr>
    </w:div>
    <w:div w:id="339741497">
      <w:bodyDiv w:val="1"/>
      <w:marLeft w:val="0"/>
      <w:marRight w:val="0"/>
      <w:marTop w:val="0"/>
      <w:marBottom w:val="0"/>
      <w:divBdr>
        <w:top w:val="none" w:sz="0" w:space="0" w:color="auto"/>
        <w:left w:val="none" w:sz="0" w:space="0" w:color="auto"/>
        <w:bottom w:val="none" w:sz="0" w:space="0" w:color="auto"/>
        <w:right w:val="none" w:sz="0" w:space="0" w:color="auto"/>
      </w:divBdr>
    </w:div>
    <w:div w:id="353191791">
      <w:bodyDiv w:val="1"/>
      <w:marLeft w:val="0"/>
      <w:marRight w:val="0"/>
      <w:marTop w:val="0"/>
      <w:marBottom w:val="0"/>
      <w:divBdr>
        <w:top w:val="none" w:sz="0" w:space="0" w:color="auto"/>
        <w:left w:val="none" w:sz="0" w:space="0" w:color="auto"/>
        <w:bottom w:val="none" w:sz="0" w:space="0" w:color="auto"/>
        <w:right w:val="none" w:sz="0" w:space="0" w:color="auto"/>
      </w:divBdr>
    </w:div>
    <w:div w:id="357312558">
      <w:bodyDiv w:val="1"/>
      <w:marLeft w:val="0"/>
      <w:marRight w:val="0"/>
      <w:marTop w:val="0"/>
      <w:marBottom w:val="0"/>
      <w:divBdr>
        <w:top w:val="none" w:sz="0" w:space="0" w:color="auto"/>
        <w:left w:val="none" w:sz="0" w:space="0" w:color="auto"/>
        <w:bottom w:val="none" w:sz="0" w:space="0" w:color="auto"/>
        <w:right w:val="none" w:sz="0" w:space="0" w:color="auto"/>
      </w:divBdr>
    </w:div>
    <w:div w:id="422337207">
      <w:bodyDiv w:val="1"/>
      <w:marLeft w:val="0"/>
      <w:marRight w:val="0"/>
      <w:marTop w:val="0"/>
      <w:marBottom w:val="0"/>
      <w:divBdr>
        <w:top w:val="none" w:sz="0" w:space="0" w:color="auto"/>
        <w:left w:val="none" w:sz="0" w:space="0" w:color="auto"/>
        <w:bottom w:val="none" w:sz="0" w:space="0" w:color="auto"/>
        <w:right w:val="none" w:sz="0" w:space="0" w:color="auto"/>
      </w:divBdr>
    </w:div>
    <w:div w:id="422342534">
      <w:bodyDiv w:val="1"/>
      <w:marLeft w:val="0"/>
      <w:marRight w:val="0"/>
      <w:marTop w:val="0"/>
      <w:marBottom w:val="0"/>
      <w:divBdr>
        <w:top w:val="none" w:sz="0" w:space="0" w:color="auto"/>
        <w:left w:val="none" w:sz="0" w:space="0" w:color="auto"/>
        <w:bottom w:val="none" w:sz="0" w:space="0" w:color="auto"/>
        <w:right w:val="none" w:sz="0" w:space="0" w:color="auto"/>
      </w:divBdr>
    </w:div>
    <w:div w:id="437799143">
      <w:bodyDiv w:val="1"/>
      <w:marLeft w:val="0"/>
      <w:marRight w:val="0"/>
      <w:marTop w:val="0"/>
      <w:marBottom w:val="0"/>
      <w:divBdr>
        <w:top w:val="none" w:sz="0" w:space="0" w:color="auto"/>
        <w:left w:val="none" w:sz="0" w:space="0" w:color="auto"/>
        <w:bottom w:val="none" w:sz="0" w:space="0" w:color="auto"/>
        <w:right w:val="none" w:sz="0" w:space="0" w:color="auto"/>
      </w:divBdr>
    </w:div>
    <w:div w:id="452671773">
      <w:bodyDiv w:val="1"/>
      <w:marLeft w:val="0"/>
      <w:marRight w:val="0"/>
      <w:marTop w:val="0"/>
      <w:marBottom w:val="0"/>
      <w:divBdr>
        <w:top w:val="none" w:sz="0" w:space="0" w:color="auto"/>
        <w:left w:val="none" w:sz="0" w:space="0" w:color="auto"/>
        <w:bottom w:val="none" w:sz="0" w:space="0" w:color="auto"/>
        <w:right w:val="none" w:sz="0" w:space="0" w:color="auto"/>
      </w:divBdr>
      <w:divsChild>
        <w:div w:id="355427496">
          <w:marLeft w:val="0"/>
          <w:marRight w:val="0"/>
          <w:marTop w:val="0"/>
          <w:marBottom w:val="0"/>
          <w:divBdr>
            <w:top w:val="none" w:sz="0" w:space="0" w:color="auto"/>
            <w:left w:val="none" w:sz="0" w:space="0" w:color="auto"/>
            <w:bottom w:val="none" w:sz="0" w:space="0" w:color="auto"/>
            <w:right w:val="none" w:sz="0" w:space="0" w:color="auto"/>
          </w:divBdr>
          <w:divsChild>
            <w:div w:id="441806786">
              <w:marLeft w:val="0"/>
              <w:marRight w:val="0"/>
              <w:marTop w:val="0"/>
              <w:marBottom w:val="0"/>
              <w:divBdr>
                <w:top w:val="none" w:sz="0" w:space="0" w:color="auto"/>
                <w:left w:val="none" w:sz="0" w:space="0" w:color="auto"/>
                <w:bottom w:val="none" w:sz="0" w:space="0" w:color="auto"/>
                <w:right w:val="none" w:sz="0" w:space="0" w:color="auto"/>
              </w:divBdr>
              <w:divsChild>
                <w:div w:id="1593204967">
                  <w:marLeft w:val="0"/>
                  <w:marRight w:val="0"/>
                  <w:marTop w:val="0"/>
                  <w:marBottom w:val="0"/>
                  <w:divBdr>
                    <w:top w:val="none" w:sz="0" w:space="0" w:color="auto"/>
                    <w:left w:val="none" w:sz="0" w:space="0" w:color="auto"/>
                    <w:bottom w:val="none" w:sz="0" w:space="0" w:color="auto"/>
                    <w:right w:val="none" w:sz="0" w:space="0" w:color="auto"/>
                  </w:divBdr>
                  <w:divsChild>
                    <w:div w:id="961037923">
                      <w:marLeft w:val="0"/>
                      <w:marRight w:val="0"/>
                      <w:marTop w:val="0"/>
                      <w:marBottom w:val="0"/>
                      <w:divBdr>
                        <w:top w:val="none" w:sz="0" w:space="0" w:color="auto"/>
                        <w:left w:val="none" w:sz="0" w:space="0" w:color="auto"/>
                        <w:bottom w:val="none" w:sz="0" w:space="0" w:color="auto"/>
                        <w:right w:val="none" w:sz="0" w:space="0" w:color="auto"/>
                      </w:divBdr>
                      <w:divsChild>
                        <w:div w:id="782922807">
                          <w:marLeft w:val="0"/>
                          <w:marRight w:val="0"/>
                          <w:marTop w:val="0"/>
                          <w:marBottom w:val="0"/>
                          <w:divBdr>
                            <w:top w:val="none" w:sz="0" w:space="0" w:color="auto"/>
                            <w:left w:val="none" w:sz="0" w:space="0" w:color="auto"/>
                            <w:bottom w:val="none" w:sz="0" w:space="0" w:color="auto"/>
                            <w:right w:val="none" w:sz="0" w:space="0" w:color="auto"/>
                          </w:divBdr>
                          <w:divsChild>
                            <w:div w:id="497430769">
                              <w:marLeft w:val="0"/>
                              <w:marRight w:val="0"/>
                              <w:marTop w:val="0"/>
                              <w:marBottom w:val="0"/>
                              <w:divBdr>
                                <w:top w:val="none" w:sz="0" w:space="0" w:color="auto"/>
                                <w:left w:val="none" w:sz="0" w:space="0" w:color="auto"/>
                                <w:bottom w:val="none" w:sz="0" w:space="0" w:color="auto"/>
                                <w:right w:val="none" w:sz="0" w:space="0" w:color="auto"/>
                              </w:divBdr>
                              <w:divsChild>
                                <w:div w:id="1527985900">
                                  <w:marLeft w:val="0"/>
                                  <w:marRight w:val="0"/>
                                  <w:marTop w:val="0"/>
                                  <w:marBottom w:val="0"/>
                                  <w:divBdr>
                                    <w:top w:val="none" w:sz="0" w:space="0" w:color="auto"/>
                                    <w:left w:val="none" w:sz="0" w:space="0" w:color="auto"/>
                                    <w:bottom w:val="none" w:sz="0" w:space="0" w:color="auto"/>
                                    <w:right w:val="none" w:sz="0" w:space="0" w:color="auto"/>
                                  </w:divBdr>
                                  <w:divsChild>
                                    <w:div w:id="1558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175473">
                          <w:marLeft w:val="0"/>
                          <w:marRight w:val="0"/>
                          <w:marTop w:val="0"/>
                          <w:marBottom w:val="0"/>
                          <w:divBdr>
                            <w:top w:val="none" w:sz="0" w:space="0" w:color="auto"/>
                            <w:left w:val="none" w:sz="0" w:space="0" w:color="auto"/>
                            <w:bottom w:val="none" w:sz="0" w:space="0" w:color="auto"/>
                            <w:right w:val="none" w:sz="0" w:space="0" w:color="auto"/>
                          </w:divBdr>
                          <w:divsChild>
                            <w:div w:id="1175261637">
                              <w:marLeft w:val="0"/>
                              <w:marRight w:val="0"/>
                              <w:marTop w:val="0"/>
                              <w:marBottom w:val="0"/>
                              <w:divBdr>
                                <w:top w:val="none" w:sz="0" w:space="0" w:color="auto"/>
                                <w:left w:val="none" w:sz="0" w:space="0" w:color="auto"/>
                                <w:bottom w:val="none" w:sz="0" w:space="0" w:color="auto"/>
                                <w:right w:val="none" w:sz="0" w:space="0" w:color="auto"/>
                              </w:divBdr>
                              <w:divsChild>
                                <w:div w:id="5166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064936">
      <w:bodyDiv w:val="1"/>
      <w:marLeft w:val="0"/>
      <w:marRight w:val="0"/>
      <w:marTop w:val="0"/>
      <w:marBottom w:val="0"/>
      <w:divBdr>
        <w:top w:val="none" w:sz="0" w:space="0" w:color="auto"/>
        <w:left w:val="none" w:sz="0" w:space="0" w:color="auto"/>
        <w:bottom w:val="none" w:sz="0" w:space="0" w:color="auto"/>
        <w:right w:val="none" w:sz="0" w:space="0" w:color="auto"/>
      </w:divBdr>
    </w:div>
    <w:div w:id="458227972">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489029892">
      <w:bodyDiv w:val="1"/>
      <w:marLeft w:val="0"/>
      <w:marRight w:val="0"/>
      <w:marTop w:val="0"/>
      <w:marBottom w:val="0"/>
      <w:divBdr>
        <w:top w:val="none" w:sz="0" w:space="0" w:color="auto"/>
        <w:left w:val="none" w:sz="0" w:space="0" w:color="auto"/>
        <w:bottom w:val="none" w:sz="0" w:space="0" w:color="auto"/>
        <w:right w:val="none" w:sz="0" w:space="0" w:color="auto"/>
      </w:divBdr>
      <w:divsChild>
        <w:div w:id="1729844799">
          <w:marLeft w:val="0"/>
          <w:marRight w:val="0"/>
          <w:marTop w:val="0"/>
          <w:marBottom w:val="0"/>
          <w:divBdr>
            <w:top w:val="none" w:sz="0" w:space="0" w:color="auto"/>
            <w:left w:val="none" w:sz="0" w:space="0" w:color="auto"/>
            <w:bottom w:val="none" w:sz="0" w:space="0" w:color="auto"/>
            <w:right w:val="none" w:sz="0" w:space="0" w:color="auto"/>
          </w:divBdr>
          <w:divsChild>
            <w:div w:id="722750458">
              <w:marLeft w:val="0"/>
              <w:marRight w:val="0"/>
              <w:marTop w:val="0"/>
              <w:marBottom w:val="0"/>
              <w:divBdr>
                <w:top w:val="none" w:sz="0" w:space="0" w:color="auto"/>
                <w:left w:val="none" w:sz="0" w:space="0" w:color="auto"/>
                <w:bottom w:val="none" w:sz="0" w:space="0" w:color="auto"/>
                <w:right w:val="none" w:sz="0" w:space="0" w:color="auto"/>
              </w:divBdr>
              <w:divsChild>
                <w:div w:id="268976877">
                  <w:marLeft w:val="0"/>
                  <w:marRight w:val="0"/>
                  <w:marTop w:val="0"/>
                  <w:marBottom w:val="0"/>
                  <w:divBdr>
                    <w:top w:val="none" w:sz="0" w:space="0" w:color="auto"/>
                    <w:left w:val="none" w:sz="0" w:space="0" w:color="auto"/>
                    <w:bottom w:val="none" w:sz="0" w:space="0" w:color="auto"/>
                    <w:right w:val="none" w:sz="0" w:space="0" w:color="auto"/>
                  </w:divBdr>
                  <w:divsChild>
                    <w:div w:id="1379546700">
                      <w:marLeft w:val="0"/>
                      <w:marRight w:val="0"/>
                      <w:marTop w:val="0"/>
                      <w:marBottom w:val="0"/>
                      <w:divBdr>
                        <w:top w:val="none" w:sz="0" w:space="0" w:color="auto"/>
                        <w:left w:val="none" w:sz="0" w:space="0" w:color="auto"/>
                        <w:bottom w:val="none" w:sz="0" w:space="0" w:color="auto"/>
                        <w:right w:val="none" w:sz="0" w:space="0" w:color="auto"/>
                      </w:divBdr>
                      <w:divsChild>
                        <w:div w:id="1642004582">
                          <w:marLeft w:val="0"/>
                          <w:marRight w:val="0"/>
                          <w:marTop w:val="0"/>
                          <w:marBottom w:val="0"/>
                          <w:divBdr>
                            <w:top w:val="none" w:sz="0" w:space="0" w:color="auto"/>
                            <w:left w:val="none" w:sz="0" w:space="0" w:color="auto"/>
                            <w:bottom w:val="none" w:sz="0" w:space="0" w:color="auto"/>
                            <w:right w:val="none" w:sz="0" w:space="0" w:color="auto"/>
                          </w:divBdr>
                          <w:divsChild>
                            <w:div w:id="1901557310">
                              <w:marLeft w:val="0"/>
                              <w:marRight w:val="0"/>
                              <w:marTop w:val="0"/>
                              <w:marBottom w:val="0"/>
                              <w:divBdr>
                                <w:top w:val="none" w:sz="0" w:space="0" w:color="auto"/>
                                <w:left w:val="none" w:sz="0" w:space="0" w:color="auto"/>
                                <w:bottom w:val="none" w:sz="0" w:space="0" w:color="auto"/>
                                <w:right w:val="none" w:sz="0" w:space="0" w:color="auto"/>
                              </w:divBdr>
                              <w:divsChild>
                                <w:div w:id="1453942324">
                                  <w:marLeft w:val="0"/>
                                  <w:marRight w:val="0"/>
                                  <w:marTop w:val="0"/>
                                  <w:marBottom w:val="0"/>
                                  <w:divBdr>
                                    <w:top w:val="none" w:sz="0" w:space="0" w:color="auto"/>
                                    <w:left w:val="none" w:sz="0" w:space="0" w:color="auto"/>
                                    <w:bottom w:val="none" w:sz="0" w:space="0" w:color="auto"/>
                                    <w:right w:val="none" w:sz="0" w:space="0" w:color="auto"/>
                                  </w:divBdr>
                                  <w:divsChild>
                                    <w:div w:id="1023214901">
                                      <w:marLeft w:val="0"/>
                                      <w:marRight w:val="0"/>
                                      <w:marTop w:val="0"/>
                                      <w:marBottom w:val="0"/>
                                      <w:divBdr>
                                        <w:top w:val="none" w:sz="0" w:space="0" w:color="auto"/>
                                        <w:left w:val="none" w:sz="0" w:space="0" w:color="auto"/>
                                        <w:bottom w:val="none" w:sz="0" w:space="0" w:color="auto"/>
                                        <w:right w:val="none" w:sz="0" w:space="0" w:color="auto"/>
                                      </w:divBdr>
                                      <w:divsChild>
                                        <w:div w:id="654920439">
                                          <w:marLeft w:val="0"/>
                                          <w:marRight w:val="0"/>
                                          <w:marTop w:val="0"/>
                                          <w:marBottom w:val="0"/>
                                          <w:divBdr>
                                            <w:top w:val="none" w:sz="0" w:space="0" w:color="auto"/>
                                            <w:left w:val="none" w:sz="0" w:space="0" w:color="auto"/>
                                            <w:bottom w:val="none" w:sz="0" w:space="0" w:color="auto"/>
                                            <w:right w:val="none" w:sz="0" w:space="0" w:color="auto"/>
                                          </w:divBdr>
                                          <w:divsChild>
                                            <w:div w:id="792557988">
                                              <w:marLeft w:val="0"/>
                                              <w:marRight w:val="0"/>
                                              <w:marTop w:val="0"/>
                                              <w:marBottom w:val="0"/>
                                              <w:divBdr>
                                                <w:top w:val="none" w:sz="0" w:space="0" w:color="auto"/>
                                                <w:left w:val="none" w:sz="0" w:space="0" w:color="auto"/>
                                                <w:bottom w:val="none" w:sz="0" w:space="0" w:color="auto"/>
                                                <w:right w:val="none" w:sz="0" w:space="0" w:color="auto"/>
                                              </w:divBdr>
                                              <w:divsChild>
                                                <w:div w:id="1089542907">
                                                  <w:marLeft w:val="0"/>
                                                  <w:marRight w:val="0"/>
                                                  <w:marTop w:val="0"/>
                                                  <w:marBottom w:val="0"/>
                                                  <w:divBdr>
                                                    <w:top w:val="none" w:sz="0" w:space="0" w:color="auto"/>
                                                    <w:left w:val="none" w:sz="0" w:space="0" w:color="auto"/>
                                                    <w:bottom w:val="none" w:sz="0" w:space="0" w:color="auto"/>
                                                    <w:right w:val="none" w:sz="0" w:space="0" w:color="auto"/>
                                                  </w:divBdr>
                                                  <w:divsChild>
                                                    <w:div w:id="182952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9518">
                                          <w:marLeft w:val="0"/>
                                          <w:marRight w:val="0"/>
                                          <w:marTop w:val="0"/>
                                          <w:marBottom w:val="0"/>
                                          <w:divBdr>
                                            <w:top w:val="none" w:sz="0" w:space="0" w:color="auto"/>
                                            <w:left w:val="none" w:sz="0" w:space="0" w:color="auto"/>
                                            <w:bottom w:val="none" w:sz="0" w:space="0" w:color="auto"/>
                                            <w:right w:val="none" w:sz="0" w:space="0" w:color="auto"/>
                                          </w:divBdr>
                                          <w:divsChild>
                                            <w:div w:id="941495267">
                                              <w:marLeft w:val="0"/>
                                              <w:marRight w:val="0"/>
                                              <w:marTop w:val="0"/>
                                              <w:marBottom w:val="0"/>
                                              <w:divBdr>
                                                <w:top w:val="none" w:sz="0" w:space="0" w:color="auto"/>
                                                <w:left w:val="none" w:sz="0" w:space="0" w:color="auto"/>
                                                <w:bottom w:val="none" w:sz="0" w:space="0" w:color="auto"/>
                                                <w:right w:val="none" w:sz="0" w:space="0" w:color="auto"/>
                                              </w:divBdr>
                                              <w:divsChild>
                                                <w:div w:id="3874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7957819">
          <w:marLeft w:val="0"/>
          <w:marRight w:val="0"/>
          <w:marTop w:val="0"/>
          <w:marBottom w:val="0"/>
          <w:divBdr>
            <w:top w:val="none" w:sz="0" w:space="0" w:color="auto"/>
            <w:left w:val="none" w:sz="0" w:space="0" w:color="auto"/>
            <w:bottom w:val="none" w:sz="0" w:space="0" w:color="auto"/>
            <w:right w:val="none" w:sz="0" w:space="0" w:color="auto"/>
          </w:divBdr>
          <w:divsChild>
            <w:div w:id="770516716">
              <w:marLeft w:val="0"/>
              <w:marRight w:val="0"/>
              <w:marTop w:val="0"/>
              <w:marBottom w:val="0"/>
              <w:divBdr>
                <w:top w:val="none" w:sz="0" w:space="0" w:color="auto"/>
                <w:left w:val="none" w:sz="0" w:space="0" w:color="auto"/>
                <w:bottom w:val="none" w:sz="0" w:space="0" w:color="auto"/>
                <w:right w:val="none" w:sz="0" w:space="0" w:color="auto"/>
              </w:divBdr>
              <w:divsChild>
                <w:div w:id="151408186">
                  <w:marLeft w:val="0"/>
                  <w:marRight w:val="0"/>
                  <w:marTop w:val="0"/>
                  <w:marBottom w:val="0"/>
                  <w:divBdr>
                    <w:top w:val="none" w:sz="0" w:space="0" w:color="auto"/>
                    <w:left w:val="none" w:sz="0" w:space="0" w:color="auto"/>
                    <w:bottom w:val="none" w:sz="0" w:space="0" w:color="auto"/>
                    <w:right w:val="none" w:sz="0" w:space="0" w:color="auto"/>
                  </w:divBdr>
                  <w:divsChild>
                    <w:div w:id="933518943">
                      <w:marLeft w:val="0"/>
                      <w:marRight w:val="0"/>
                      <w:marTop w:val="0"/>
                      <w:marBottom w:val="0"/>
                      <w:divBdr>
                        <w:top w:val="none" w:sz="0" w:space="0" w:color="auto"/>
                        <w:left w:val="none" w:sz="0" w:space="0" w:color="auto"/>
                        <w:bottom w:val="none" w:sz="0" w:space="0" w:color="auto"/>
                        <w:right w:val="none" w:sz="0" w:space="0" w:color="auto"/>
                      </w:divBdr>
                      <w:divsChild>
                        <w:div w:id="12698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915169">
      <w:bodyDiv w:val="1"/>
      <w:marLeft w:val="0"/>
      <w:marRight w:val="0"/>
      <w:marTop w:val="0"/>
      <w:marBottom w:val="0"/>
      <w:divBdr>
        <w:top w:val="none" w:sz="0" w:space="0" w:color="auto"/>
        <w:left w:val="none" w:sz="0" w:space="0" w:color="auto"/>
        <w:bottom w:val="none" w:sz="0" w:space="0" w:color="auto"/>
        <w:right w:val="none" w:sz="0" w:space="0" w:color="auto"/>
      </w:divBdr>
    </w:div>
    <w:div w:id="521434289">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16185296">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39573326">
      <w:bodyDiv w:val="1"/>
      <w:marLeft w:val="0"/>
      <w:marRight w:val="0"/>
      <w:marTop w:val="0"/>
      <w:marBottom w:val="0"/>
      <w:divBdr>
        <w:top w:val="none" w:sz="0" w:space="0" w:color="auto"/>
        <w:left w:val="none" w:sz="0" w:space="0" w:color="auto"/>
        <w:bottom w:val="none" w:sz="0" w:space="0" w:color="auto"/>
        <w:right w:val="none" w:sz="0" w:space="0" w:color="auto"/>
      </w:divBdr>
    </w:div>
    <w:div w:id="675965391">
      <w:bodyDiv w:val="1"/>
      <w:marLeft w:val="0"/>
      <w:marRight w:val="0"/>
      <w:marTop w:val="0"/>
      <w:marBottom w:val="0"/>
      <w:divBdr>
        <w:top w:val="none" w:sz="0" w:space="0" w:color="auto"/>
        <w:left w:val="none" w:sz="0" w:space="0" w:color="auto"/>
        <w:bottom w:val="none" w:sz="0" w:space="0" w:color="auto"/>
        <w:right w:val="none" w:sz="0" w:space="0" w:color="auto"/>
      </w:divBdr>
    </w:div>
    <w:div w:id="679821076">
      <w:bodyDiv w:val="1"/>
      <w:marLeft w:val="0"/>
      <w:marRight w:val="0"/>
      <w:marTop w:val="0"/>
      <w:marBottom w:val="0"/>
      <w:divBdr>
        <w:top w:val="none" w:sz="0" w:space="0" w:color="auto"/>
        <w:left w:val="none" w:sz="0" w:space="0" w:color="auto"/>
        <w:bottom w:val="none" w:sz="0" w:space="0" w:color="auto"/>
        <w:right w:val="none" w:sz="0" w:space="0" w:color="auto"/>
      </w:divBdr>
      <w:divsChild>
        <w:div w:id="674455062">
          <w:marLeft w:val="0"/>
          <w:marRight w:val="0"/>
          <w:marTop w:val="0"/>
          <w:marBottom w:val="0"/>
          <w:divBdr>
            <w:top w:val="none" w:sz="0" w:space="0" w:color="auto"/>
            <w:left w:val="none" w:sz="0" w:space="0" w:color="auto"/>
            <w:bottom w:val="none" w:sz="0" w:space="0" w:color="auto"/>
            <w:right w:val="none" w:sz="0" w:space="0" w:color="auto"/>
          </w:divBdr>
          <w:divsChild>
            <w:div w:id="299579730">
              <w:marLeft w:val="0"/>
              <w:marRight w:val="0"/>
              <w:marTop w:val="0"/>
              <w:marBottom w:val="0"/>
              <w:divBdr>
                <w:top w:val="none" w:sz="0" w:space="0" w:color="auto"/>
                <w:left w:val="none" w:sz="0" w:space="0" w:color="auto"/>
                <w:bottom w:val="none" w:sz="0" w:space="0" w:color="auto"/>
                <w:right w:val="none" w:sz="0" w:space="0" w:color="auto"/>
              </w:divBdr>
              <w:divsChild>
                <w:div w:id="1269388781">
                  <w:marLeft w:val="0"/>
                  <w:marRight w:val="0"/>
                  <w:marTop w:val="0"/>
                  <w:marBottom w:val="0"/>
                  <w:divBdr>
                    <w:top w:val="none" w:sz="0" w:space="0" w:color="auto"/>
                    <w:left w:val="none" w:sz="0" w:space="0" w:color="auto"/>
                    <w:bottom w:val="none" w:sz="0" w:space="0" w:color="auto"/>
                    <w:right w:val="none" w:sz="0" w:space="0" w:color="auto"/>
                  </w:divBdr>
                  <w:divsChild>
                    <w:div w:id="317464800">
                      <w:marLeft w:val="0"/>
                      <w:marRight w:val="0"/>
                      <w:marTop w:val="0"/>
                      <w:marBottom w:val="0"/>
                      <w:divBdr>
                        <w:top w:val="none" w:sz="0" w:space="0" w:color="auto"/>
                        <w:left w:val="none" w:sz="0" w:space="0" w:color="auto"/>
                        <w:bottom w:val="none" w:sz="0" w:space="0" w:color="auto"/>
                        <w:right w:val="none" w:sz="0" w:space="0" w:color="auto"/>
                      </w:divBdr>
                      <w:divsChild>
                        <w:div w:id="531580056">
                          <w:marLeft w:val="0"/>
                          <w:marRight w:val="0"/>
                          <w:marTop w:val="0"/>
                          <w:marBottom w:val="0"/>
                          <w:divBdr>
                            <w:top w:val="none" w:sz="0" w:space="0" w:color="auto"/>
                            <w:left w:val="none" w:sz="0" w:space="0" w:color="auto"/>
                            <w:bottom w:val="none" w:sz="0" w:space="0" w:color="auto"/>
                            <w:right w:val="none" w:sz="0" w:space="0" w:color="auto"/>
                          </w:divBdr>
                          <w:divsChild>
                            <w:div w:id="1136526050">
                              <w:marLeft w:val="0"/>
                              <w:marRight w:val="0"/>
                              <w:marTop w:val="0"/>
                              <w:marBottom w:val="0"/>
                              <w:divBdr>
                                <w:top w:val="none" w:sz="0" w:space="0" w:color="auto"/>
                                <w:left w:val="none" w:sz="0" w:space="0" w:color="auto"/>
                                <w:bottom w:val="none" w:sz="0" w:space="0" w:color="auto"/>
                                <w:right w:val="none" w:sz="0" w:space="0" w:color="auto"/>
                              </w:divBdr>
                              <w:divsChild>
                                <w:div w:id="758916430">
                                  <w:marLeft w:val="0"/>
                                  <w:marRight w:val="0"/>
                                  <w:marTop w:val="0"/>
                                  <w:marBottom w:val="0"/>
                                  <w:divBdr>
                                    <w:top w:val="none" w:sz="0" w:space="0" w:color="auto"/>
                                    <w:left w:val="none" w:sz="0" w:space="0" w:color="auto"/>
                                    <w:bottom w:val="none" w:sz="0" w:space="0" w:color="auto"/>
                                    <w:right w:val="none" w:sz="0" w:space="0" w:color="auto"/>
                                  </w:divBdr>
                                  <w:divsChild>
                                    <w:div w:id="17517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18663">
                          <w:marLeft w:val="0"/>
                          <w:marRight w:val="0"/>
                          <w:marTop w:val="0"/>
                          <w:marBottom w:val="0"/>
                          <w:divBdr>
                            <w:top w:val="none" w:sz="0" w:space="0" w:color="auto"/>
                            <w:left w:val="none" w:sz="0" w:space="0" w:color="auto"/>
                            <w:bottom w:val="none" w:sz="0" w:space="0" w:color="auto"/>
                            <w:right w:val="none" w:sz="0" w:space="0" w:color="auto"/>
                          </w:divBdr>
                          <w:divsChild>
                            <w:div w:id="601962256">
                              <w:marLeft w:val="0"/>
                              <w:marRight w:val="0"/>
                              <w:marTop w:val="0"/>
                              <w:marBottom w:val="0"/>
                              <w:divBdr>
                                <w:top w:val="none" w:sz="0" w:space="0" w:color="auto"/>
                                <w:left w:val="none" w:sz="0" w:space="0" w:color="auto"/>
                                <w:bottom w:val="none" w:sz="0" w:space="0" w:color="auto"/>
                                <w:right w:val="none" w:sz="0" w:space="0" w:color="auto"/>
                              </w:divBdr>
                              <w:divsChild>
                                <w:div w:id="1807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0808826">
      <w:bodyDiv w:val="1"/>
      <w:marLeft w:val="0"/>
      <w:marRight w:val="0"/>
      <w:marTop w:val="0"/>
      <w:marBottom w:val="0"/>
      <w:divBdr>
        <w:top w:val="none" w:sz="0" w:space="0" w:color="auto"/>
        <w:left w:val="none" w:sz="0" w:space="0" w:color="auto"/>
        <w:bottom w:val="none" w:sz="0" w:space="0" w:color="auto"/>
        <w:right w:val="none" w:sz="0" w:space="0" w:color="auto"/>
      </w:divBdr>
      <w:divsChild>
        <w:div w:id="979960540">
          <w:marLeft w:val="0"/>
          <w:marRight w:val="0"/>
          <w:marTop w:val="0"/>
          <w:marBottom w:val="0"/>
          <w:divBdr>
            <w:top w:val="none" w:sz="0" w:space="0" w:color="auto"/>
            <w:left w:val="none" w:sz="0" w:space="0" w:color="auto"/>
            <w:bottom w:val="none" w:sz="0" w:space="0" w:color="auto"/>
            <w:right w:val="none" w:sz="0" w:space="0" w:color="auto"/>
          </w:divBdr>
          <w:divsChild>
            <w:div w:id="446001772">
              <w:marLeft w:val="0"/>
              <w:marRight w:val="0"/>
              <w:marTop w:val="0"/>
              <w:marBottom w:val="0"/>
              <w:divBdr>
                <w:top w:val="none" w:sz="0" w:space="0" w:color="auto"/>
                <w:left w:val="none" w:sz="0" w:space="0" w:color="auto"/>
                <w:bottom w:val="none" w:sz="0" w:space="0" w:color="auto"/>
                <w:right w:val="none" w:sz="0" w:space="0" w:color="auto"/>
              </w:divBdr>
              <w:divsChild>
                <w:div w:id="1379819220">
                  <w:marLeft w:val="0"/>
                  <w:marRight w:val="0"/>
                  <w:marTop w:val="0"/>
                  <w:marBottom w:val="0"/>
                  <w:divBdr>
                    <w:top w:val="none" w:sz="0" w:space="0" w:color="auto"/>
                    <w:left w:val="none" w:sz="0" w:space="0" w:color="auto"/>
                    <w:bottom w:val="none" w:sz="0" w:space="0" w:color="auto"/>
                    <w:right w:val="none" w:sz="0" w:space="0" w:color="auto"/>
                  </w:divBdr>
                  <w:divsChild>
                    <w:div w:id="1733580761">
                      <w:marLeft w:val="0"/>
                      <w:marRight w:val="0"/>
                      <w:marTop w:val="0"/>
                      <w:marBottom w:val="0"/>
                      <w:divBdr>
                        <w:top w:val="none" w:sz="0" w:space="0" w:color="auto"/>
                        <w:left w:val="none" w:sz="0" w:space="0" w:color="auto"/>
                        <w:bottom w:val="none" w:sz="0" w:space="0" w:color="auto"/>
                        <w:right w:val="none" w:sz="0" w:space="0" w:color="auto"/>
                      </w:divBdr>
                      <w:divsChild>
                        <w:div w:id="450825307">
                          <w:marLeft w:val="0"/>
                          <w:marRight w:val="0"/>
                          <w:marTop w:val="0"/>
                          <w:marBottom w:val="0"/>
                          <w:divBdr>
                            <w:top w:val="none" w:sz="0" w:space="0" w:color="auto"/>
                            <w:left w:val="none" w:sz="0" w:space="0" w:color="auto"/>
                            <w:bottom w:val="none" w:sz="0" w:space="0" w:color="auto"/>
                            <w:right w:val="none" w:sz="0" w:space="0" w:color="auto"/>
                          </w:divBdr>
                          <w:divsChild>
                            <w:div w:id="2061900509">
                              <w:marLeft w:val="0"/>
                              <w:marRight w:val="0"/>
                              <w:marTop w:val="0"/>
                              <w:marBottom w:val="0"/>
                              <w:divBdr>
                                <w:top w:val="none" w:sz="0" w:space="0" w:color="auto"/>
                                <w:left w:val="none" w:sz="0" w:space="0" w:color="auto"/>
                                <w:bottom w:val="none" w:sz="0" w:space="0" w:color="auto"/>
                                <w:right w:val="none" w:sz="0" w:space="0" w:color="auto"/>
                              </w:divBdr>
                              <w:divsChild>
                                <w:div w:id="241961668">
                                  <w:marLeft w:val="0"/>
                                  <w:marRight w:val="0"/>
                                  <w:marTop w:val="0"/>
                                  <w:marBottom w:val="0"/>
                                  <w:divBdr>
                                    <w:top w:val="none" w:sz="0" w:space="0" w:color="auto"/>
                                    <w:left w:val="none" w:sz="0" w:space="0" w:color="auto"/>
                                    <w:bottom w:val="none" w:sz="0" w:space="0" w:color="auto"/>
                                    <w:right w:val="none" w:sz="0" w:space="0" w:color="auto"/>
                                  </w:divBdr>
                                  <w:divsChild>
                                    <w:div w:id="113267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83731">
                          <w:marLeft w:val="0"/>
                          <w:marRight w:val="0"/>
                          <w:marTop w:val="0"/>
                          <w:marBottom w:val="0"/>
                          <w:divBdr>
                            <w:top w:val="none" w:sz="0" w:space="0" w:color="auto"/>
                            <w:left w:val="none" w:sz="0" w:space="0" w:color="auto"/>
                            <w:bottom w:val="none" w:sz="0" w:space="0" w:color="auto"/>
                            <w:right w:val="none" w:sz="0" w:space="0" w:color="auto"/>
                          </w:divBdr>
                          <w:divsChild>
                            <w:div w:id="433213311">
                              <w:marLeft w:val="0"/>
                              <w:marRight w:val="0"/>
                              <w:marTop w:val="0"/>
                              <w:marBottom w:val="0"/>
                              <w:divBdr>
                                <w:top w:val="none" w:sz="0" w:space="0" w:color="auto"/>
                                <w:left w:val="none" w:sz="0" w:space="0" w:color="auto"/>
                                <w:bottom w:val="none" w:sz="0" w:space="0" w:color="auto"/>
                                <w:right w:val="none" w:sz="0" w:space="0" w:color="auto"/>
                              </w:divBdr>
                              <w:divsChild>
                                <w:div w:id="12924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086269">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728113637">
      <w:bodyDiv w:val="1"/>
      <w:marLeft w:val="0"/>
      <w:marRight w:val="0"/>
      <w:marTop w:val="0"/>
      <w:marBottom w:val="0"/>
      <w:divBdr>
        <w:top w:val="none" w:sz="0" w:space="0" w:color="auto"/>
        <w:left w:val="none" w:sz="0" w:space="0" w:color="auto"/>
        <w:bottom w:val="none" w:sz="0" w:space="0" w:color="auto"/>
        <w:right w:val="none" w:sz="0" w:space="0" w:color="auto"/>
      </w:divBdr>
    </w:div>
    <w:div w:id="737896146">
      <w:bodyDiv w:val="1"/>
      <w:marLeft w:val="0"/>
      <w:marRight w:val="0"/>
      <w:marTop w:val="0"/>
      <w:marBottom w:val="0"/>
      <w:divBdr>
        <w:top w:val="none" w:sz="0" w:space="0" w:color="auto"/>
        <w:left w:val="none" w:sz="0" w:space="0" w:color="auto"/>
        <w:bottom w:val="none" w:sz="0" w:space="0" w:color="auto"/>
        <w:right w:val="none" w:sz="0" w:space="0" w:color="auto"/>
      </w:divBdr>
    </w:div>
    <w:div w:id="749155565">
      <w:bodyDiv w:val="1"/>
      <w:marLeft w:val="0"/>
      <w:marRight w:val="0"/>
      <w:marTop w:val="0"/>
      <w:marBottom w:val="0"/>
      <w:divBdr>
        <w:top w:val="none" w:sz="0" w:space="0" w:color="auto"/>
        <w:left w:val="none" w:sz="0" w:space="0" w:color="auto"/>
        <w:bottom w:val="none" w:sz="0" w:space="0" w:color="auto"/>
        <w:right w:val="none" w:sz="0" w:space="0" w:color="auto"/>
      </w:divBdr>
      <w:divsChild>
        <w:div w:id="1365445607">
          <w:marLeft w:val="0"/>
          <w:marRight w:val="0"/>
          <w:marTop w:val="0"/>
          <w:marBottom w:val="0"/>
          <w:divBdr>
            <w:top w:val="none" w:sz="0" w:space="0" w:color="auto"/>
            <w:left w:val="none" w:sz="0" w:space="0" w:color="auto"/>
            <w:bottom w:val="none" w:sz="0" w:space="0" w:color="auto"/>
            <w:right w:val="none" w:sz="0" w:space="0" w:color="auto"/>
          </w:divBdr>
          <w:divsChild>
            <w:div w:id="103373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38727">
      <w:bodyDiv w:val="1"/>
      <w:marLeft w:val="0"/>
      <w:marRight w:val="0"/>
      <w:marTop w:val="0"/>
      <w:marBottom w:val="0"/>
      <w:divBdr>
        <w:top w:val="none" w:sz="0" w:space="0" w:color="auto"/>
        <w:left w:val="none" w:sz="0" w:space="0" w:color="auto"/>
        <w:bottom w:val="none" w:sz="0" w:space="0" w:color="auto"/>
        <w:right w:val="none" w:sz="0" w:space="0" w:color="auto"/>
      </w:divBdr>
    </w:div>
    <w:div w:id="814565018">
      <w:bodyDiv w:val="1"/>
      <w:marLeft w:val="0"/>
      <w:marRight w:val="0"/>
      <w:marTop w:val="0"/>
      <w:marBottom w:val="0"/>
      <w:divBdr>
        <w:top w:val="none" w:sz="0" w:space="0" w:color="auto"/>
        <w:left w:val="none" w:sz="0" w:space="0" w:color="auto"/>
        <w:bottom w:val="none" w:sz="0" w:space="0" w:color="auto"/>
        <w:right w:val="none" w:sz="0" w:space="0" w:color="auto"/>
      </w:divBdr>
    </w:div>
    <w:div w:id="817771530">
      <w:bodyDiv w:val="1"/>
      <w:marLeft w:val="0"/>
      <w:marRight w:val="0"/>
      <w:marTop w:val="0"/>
      <w:marBottom w:val="0"/>
      <w:divBdr>
        <w:top w:val="none" w:sz="0" w:space="0" w:color="auto"/>
        <w:left w:val="none" w:sz="0" w:space="0" w:color="auto"/>
        <w:bottom w:val="none" w:sz="0" w:space="0" w:color="auto"/>
        <w:right w:val="none" w:sz="0" w:space="0" w:color="auto"/>
      </w:divBdr>
    </w:div>
    <w:div w:id="890656947">
      <w:bodyDiv w:val="1"/>
      <w:marLeft w:val="0"/>
      <w:marRight w:val="0"/>
      <w:marTop w:val="0"/>
      <w:marBottom w:val="0"/>
      <w:divBdr>
        <w:top w:val="none" w:sz="0" w:space="0" w:color="auto"/>
        <w:left w:val="none" w:sz="0" w:space="0" w:color="auto"/>
        <w:bottom w:val="none" w:sz="0" w:space="0" w:color="auto"/>
        <w:right w:val="none" w:sz="0" w:space="0" w:color="auto"/>
      </w:divBdr>
    </w:div>
    <w:div w:id="891961967">
      <w:bodyDiv w:val="1"/>
      <w:marLeft w:val="0"/>
      <w:marRight w:val="0"/>
      <w:marTop w:val="0"/>
      <w:marBottom w:val="0"/>
      <w:divBdr>
        <w:top w:val="none" w:sz="0" w:space="0" w:color="auto"/>
        <w:left w:val="none" w:sz="0" w:space="0" w:color="auto"/>
        <w:bottom w:val="none" w:sz="0" w:space="0" w:color="auto"/>
        <w:right w:val="none" w:sz="0" w:space="0" w:color="auto"/>
      </w:divBdr>
    </w:div>
    <w:div w:id="1008141701">
      <w:bodyDiv w:val="1"/>
      <w:marLeft w:val="0"/>
      <w:marRight w:val="0"/>
      <w:marTop w:val="0"/>
      <w:marBottom w:val="0"/>
      <w:divBdr>
        <w:top w:val="none" w:sz="0" w:space="0" w:color="auto"/>
        <w:left w:val="none" w:sz="0" w:space="0" w:color="auto"/>
        <w:bottom w:val="none" w:sz="0" w:space="0" w:color="auto"/>
        <w:right w:val="none" w:sz="0" w:space="0" w:color="auto"/>
      </w:divBdr>
    </w:div>
    <w:div w:id="1020200365">
      <w:bodyDiv w:val="1"/>
      <w:marLeft w:val="0"/>
      <w:marRight w:val="0"/>
      <w:marTop w:val="0"/>
      <w:marBottom w:val="0"/>
      <w:divBdr>
        <w:top w:val="none" w:sz="0" w:space="0" w:color="auto"/>
        <w:left w:val="none" w:sz="0" w:space="0" w:color="auto"/>
        <w:bottom w:val="none" w:sz="0" w:space="0" w:color="auto"/>
        <w:right w:val="none" w:sz="0" w:space="0" w:color="auto"/>
      </w:divBdr>
    </w:div>
    <w:div w:id="1022705341">
      <w:bodyDiv w:val="1"/>
      <w:marLeft w:val="0"/>
      <w:marRight w:val="0"/>
      <w:marTop w:val="0"/>
      <w:marBottom w:val="0"/>
      <w:divBdr>
        <w:top w:val="none" w:sz="0" w:space="0" w:color="auto"/>
        <w:left w:val="none" w:sz="0" w:space="0" w:color="auto"/>
        <w:bottom w:val="none" w:sz="0" w:space="0" w:color="auto"/>
        <w:right w:val="none" w:sz="0" w:space="0" w:color="auto"/>
      </w:divBdr>
    </w:div>
    <w:div w:id="1029180880">
      <w:bodyDiv w:val="1"/>
      <w:marLeft w:val="0"/>
      <w:marRight w:val="0"/>
      <w:marTop w:val="0"/>
      <w:marBottom w:val="0"/>
      <w:divBdr>
        <w:top w:val="none" w:sz="0" w:space="0" w:color="auto"/>
        <w:left w:val="none" w:sz="0" w:space="0" w:color="auto"/>
        <w:bottom w:val="none" w:sz="0" w:space="0" w:color="auto"/>
        <w:right w:val="none" w:sz="0" w:space="0" w:color="auto"/>
      </w:divBdr>
    </w:div>
    <w:div w:id="1046678487">
      <w:bodyDiv w:val="1"/>
      <w:marLeft w:val="0"/>
      <w:marRight w:val="0"/>
      <w:marTop w:val="0"/>
      <w:marBottom w:val="0"/>
      <w:divBdr>
        <w:top w:val="none" w:sz="0" w:space="0" w:color="auto"/>
        <w:left w:val="none" w:sz="0" w:space="0" w:color="auto"/>
        <w:bottom w:val="none" w:sz="0" w:space="0" w:color="auto"/>
        <w:right w:val="none" w:sz="0" w:space="0" w:color="auto"/>
      </w:divBdr>
    </w:div>
    <w:div w:id="1063943130">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133526168">
      <w:bodyDiv w:val="1"/>
      <w:marLeft w:val="0"/>
      <w:marRight w:val="0"/>
      <w:marTop w:val="0"/>
      <w:marBottom w:val="0"/>
      <w:divBdr>
        <w:top w:val="none" w:sz="0" w:space="0" w:color="auto"/>
        <w:left w:val="none" w:sz="0" w:space="0" w:color="auto"/>
        <w:bottom w:val="none" w:sz="0" w:space="0" w:color="auto"/>
        <w:right w:val="none" w:sz="0" w:space="0" w:color="auto"/>
      </w:divBdr>
      <w:divsChild>
        <w:div w:id="1603142488">
          <w:marLeft w:val="0"/>
          <w:marRight w:val="0"/>
          <w:marTop w:val="0"/>
          <w:marBottom w:val="0"/>
          <w:divBdr>
            <w:top w:val="none" w:sz="0" w:space="0" w:color="auto"/>
            <w:left w:val="none" w:sz="0" w:space="0" w:color="auto"/>
            <w:bottom w:val="none" w:sz="0" w:space="0" w:color="auto"/>
            <w:right w:val="none" w:sz="0" w:space="0" w:color="auto"/>
          </w:divBdr>
          <w:divsChild>
            <w:div w:id="969945691">
              <w:marLeft w:val="0"/>
              <w:marRight w:val="0"/>
              <w:marTop w:val="0"/>
              <w:marBottom w:val="0"/>
              <w:divBdr>
                <w:top w:val="none" w:sz="0" w:space="0" w:color="auto"/>
                <w:left w:val="none" w:sz="0" w:space="0" w:color="auto"/>
                <w:bottom w:val="none" w:sz="0" w:space="0" w:color="auto"/>
                <w:right w:val="none" w:sz="0" w:space="0" w:color="auto"/>
              </w:divBdr>
              <w:divsChild>
                <w:div w:id="740833332">
                  <w:marLeft w:val="0"/>
                  <w:marRight w:val="0"/>
                  <w:marTop w:val="0"/>
                  <w:marBottom w:val="0"/>
                  <w:divBdr>
                    <w:top w:val="none" w:sz="0" w:space="0" w:color="auto"/>
                    <w:left w:val="none" w:sz="0" w:space="0" w:color="auto"/>
                    <w:bottom w:val="none" w:sz="0" w:space="0" w:color="auto"/>
                    <w:right w:val="none" w:sz="0" w:space="0" w:color="auto"/>
                  </w:divBdr>
                  <w:divsChild>
                    <w:div w:id="1983266318">
                      <w:marLeft w:val="0"/>
                      <w:marRight w:val="0"/>
                      <w:marTop w:val="0"/>
                      <w:marBottom w:val="0"/>
                      <w:divBdr>
                        <w:top w:val="none" w:sz="0" w:space="0" w:color="auto"/>
                        <w:left w:val="none" w:sz="0" w:space="0" w:color="auto"/>
                        <w:bottom w:val="none" w:sz="0" w:space="0" w:color="auto"/>
                        <w:right w:val="none" w:sz="0" w:space="0" w:color="auto"/>
                      </w:divBdr>
                      <w:divsChild>
                        <w:div w:id="1543244341">
                          <w:marLeft w:val="0"/>
                          <w:marRight w:val="0"/>
                          <w:marTop w:val="0"/>
                          <w:marBottom w:val="0"/>
                          <w:divBdr>
                            <w:top w:val="none" w:sz="0" w:space="0" w:color="auto"/>
                            <w:left w:val="none" w:sz="0" w:space="0" w:color="auto"/>
                            <w:bottom w:val="none" w:sz="0" w:space="0" w:color="auto"/>
                            <w:right w:val="none" w:sz="0" w:space="0" w:color="auto"/>
                          </w:divBdr>
                          <w:divsChild>
                            <w:div w:id="1172138164">
                              <w:marLeft w:val="0"/>
                              <w:marRight w:val="0"/>
                              <w:marTop w:val="0"/>
                              <w:marBottom w:val="0"/>
                              <w:divBdr>
                                <w:top w:val="none" w:sz="0" w:space="0" w:color="auto"/>
                                <w:left w:val="none" w:sz="0" w:space="0" w:color="auto"/>
                                <w:bottom w:val="none" w:sz="0" w:space="0" w:color="auto"/>
                                <w:right w:val="none" w:sz="0" w:space="0" w:color="auto"/>
                              </w:divBdr>
                              <w:divsChild>
                                <w:div w:id="1273786748">
                                  <w:marLeft w:val="0"/>
                                  <w:marRight w:val="0"/>
                                  <w:marTop w:val="0"/>
                                  <w:marBottom w:val="0"/>
                                  <w:divBdr>
                                    <w:top w:val="none" w:sz="0" w:space="0" w:color="auto"/>
                                    <w:left w:val="none" w:sz="0" w:space="0" w:color="auto"/>
                                    <w:bottom w:val="none" w:sz="0" w:space="0" w:color="auto"/>
                                    <w:right w:val="none" w:sz="0" w:space="0" w:color="auto"/>
                                  </w:divBdr>
                                  <w:divsChild>
                                    <w:div w:id="19271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54906">
                          <w:marLeft w:val="0"/>
                          <w:marRight w:val="0"/>
                          <w:marTop w:val="0"/>
                          <w:marBottom w:val="0"/>
                          <w:divBdr>
                            <w:top w:val="none" w:sz="0" w:space="0" w:color="auto"/>
                            <w:left w:val="none" w:sz="0" w:space="0" w:color="auto"/>
                            <w:bottom w:val="none" w:sz="0" w:space="0" w:color="auto"/>
                            <w:right w:val="none" w:sz="0" w:space="0" w:color="auto"/>
                          </w:divBdr>
                          <w:divsChild>
                            <w:div w:id="1891456456">
                              <w:marLeft w:val="0"/>
                              <w:marRight w:val="0"/>
                              <w:marTop w:val="0"/>
                              <w:marBottom w:val="0"/>
                              <w:divBdr>
                                <w:top w:val="none" w:sz="0" w:space="0" w:color="auto"/>
                                <w:left w:val="none" w:sz="0" w:space="0" w:color="auto"/>
                                <w:bottom w:val="none" w:sz="0" w:space="0" w:color="auto"/>
                                <w:right w:val="none" w:sz="0" w:space="0" w:color="auto"/>
                              </w:divBdr>
                              <w:divsChild>
                                <w:div w:id="70748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449906">
      <w:bodyDiv w:val="1"/>
      <w:marLeft w:val="0"/>
      <w:marRight w:val="0"/>
      <w:marTop w:val="0"/>
      <w:marBottom w:val="0"/>
      <w:divBdr>
        <w:top w:val="none" w:sz="0" w:space="0" w:color="auto"/>
        <w:left w:val="none" w:sz="0" w:space="0" w:color="auto"/>
        <w:bottom w:val="none" w:sz="0" w:space="0" w:color="auto"/>
        <w:right w:val="none" w:sz="0" w:space="0" w:color="auto"/>
      </w:divBdr>
    </w:div>
    <w:div w:id="1154371071">
      <w:bodyDiv w:val="1"/>
      <w:marLeft w:val="0"/>
      <w:marRight w:val="0"/>
      <w:marTop w:val="0"/>
      <w:marBottom w:val="0"/>
      <w:divBdr>
        <w:top w:val="none" w:sz="0" w:space="0" w:color="auto"/>
        <w:left w:val="none" w:sz="0" w:space="0" w:color="auto"/>
        <w:bottom w:val="none" w:sz="0" w:space="0" w:color="auto"/>
        <w:right w:val="none" w:sz="0" w:space="0" w:color="auto"/>
      </w:divBdr>
    </w:div>
    <w:div w:id="1178470208">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43182868">
      <w:bodyDiv w:val="1"/>
      <w:marLeft w:val="0"/>
      <w:marRight w:val="0"/>
      <w:marTop w:val="0"/>
      <w:marBottom w:val="0"/>
      <w:divBdr>
        <w:top w:val="none" w:sz="0" w:space="0" w:color="auto"/>
        <w:left w:val="none" w:sz="0" w:space="0" w:color="auto"/>
        <w:bottom w:val="none" w:sz="0" w:space="0" w:color="auto"/>
        <w:right w:val="none" w:sz="0" w:space="0" w:color="auto"/>
      </w:divBdr>
    </w:div>
    <w:div w:id="1274173719">
      <w:bodyDiv w:val="1"/>
      <w:marLeft w:val="0"/>
      <w:marRight w:val="0"/>
      <w:marTop w:val="0"/>
      <w:marBottom w:val="0"/>
      <w:divBdr>
        <w:top w:val="none" w:sz="0" w:space="0" w:color="auto"/>
        <w:left w:val="none" w:sz="0" w:space="0" w:color="auto"/>
        <w:bottom w:val="none" w:sz="0" w:space="0" w:color="auto"/>
        <w:right w:val="none" w:sz="0" w:space="0" w:color="auto"/>
      </w:divBdr>
    </w:div>
    <w:div w:id="1303578807">
      <w:bodyDiv w:val="1"/>
      <w:marLeft w:val="0"/>
      <w:marRight w:val="0"/>
      <w:marTop w:val="0"/>
      <w:marBottom w:val="0"/>
      <w:divBdr>
        <w:top w:val="none" w:sz="0" w:space="0" w:color="auto"/>
        <w:left w:val="none" w:sz="0" w:space="0" w:color="auto"/>
        <w:bottom w:val="none" w:sz="0" w:space="0" w:color="auto"/>
        <w:right w:val="none" w:sz="0" w:space="0" w:color="auto"/>
      </w:divBdr>
    </w:div>
    <w:div w:id="1309361538">
      <w:bodyDiv w:val="1"/>
      <w:marLeft w:val="0"/>
      <w:marRight w:val="0"/>
      <w:marTop w:val="0"/>
      <w:marBottom w:val="0"/>
      <w:divBdr>
        <w:top w:val="none" w:sz="0" w:space="0" w:color="auto"/>
        <w:left w:val="none" w:sz="0" w:space="0" w:color="auto"/>
        <w:bottom w:val="none" w:sz="0" w:space="0" w:color="auto"/>
        <w:right w:val="none" w:sz="0" w:space="0" w:color="auto"/>
      </w:divBdr>
    </w:div>
    <w:div w:id="1313290767">
      <w:bodyDiv w:val="1"/>
      <w:marLeft w:val="0"/>
      <w:marRight w:val="0"/>
      <w:marTop w:val="0"/>
      <w:marBottom w:val="0"/>
      <w:divBdr>
        <w:top w:val="none" w:sz="0" w:space="0" w:color="auto"/>
        <w:left w:val="none" w:sz="0" w:space="0" w:color="auto"/>
        <w:bottom w:val="none" w:sz="0" w:space="0" w:color="auto"/>
        <w:right w:val="none" w:sz="0" w:space="0" w:color="auto"/>
      </w:divBdr>
    </w:div>
    <w:div w:id="1318074174">
      <w:bodyDiv w:val="1"/>
      <w:marLeft w:val="0"/>
      <w:marRight w:val="0"/>
      <w:marTop w:val="0"/>
      <w:marBottom w:val="0"/>
      <w:divBdr>
        <w:top w:val="none" w:sz="0" w:space="0" w:color="auto"/>
        <w:left w:val="none" w:sz="0" w:space="0" w:color="auto"/>
        <w:bottom w:val="none" w:sz="0" w:space="0" w:color="auto"/>
        <w:right w:val="none" w:sz="0" w:space="0" w:color="auto"/>
      </w:divBdr>
      <w:divsChild>
        <w:div w:id="624770231">
          <w:marLeft w:val="0"/>
          <w:marRight w:val="0"/>
          <w:marTop w:val="0"/>
          <w:marBottom w:val="0"/>
          <w:divBdr>
            <w:top w:val="none" w:sz="0" w:space="0" w:color="auto"/>
            <w:left w:val="none" w:sz="0" w:space="0" w:color="auto"/>
            <w:bottom w:val="none" w:sz="0" w:space="0" w:color="auto"/>
            <w:right w:val="none" w:sz="0" w:space="0" w:color="auto"/>
          </w:divBdr>
          <w:divsChild>
            <w:div w:id="625816163">
              <w:marLeft w:val="0"/>
              <w:marRight w:val="0"/>
              <w:marTop w:val="0"/>
              <w:marBottom w:val="0"/>
              <w:divBdr>
                <w:top w:val="none" w:sz="0" w:space="0" w:color="auto"/>
                <w:left w:val="none" w:sz="0" w:space="0" w:color="auto"/>
                <w:bottom w:val="none" w:sz="0" w:space="0" w:color="auto"/>
                <w:right w:val="none" w:sz="0" w:space="0" w:color="auto"/>
              </w:divBdr>
              <w:divsChild>
                <w:div w:id="708723828">
                  <w:marLeft w:val="0"/>
                  <w:marRight w:val="0"/>
                  <w:marTop w:val="0"/>
                  <w:marBottom w:val="0"/>
                  <w:divBdr>
                    <w:top w:val="none" w:sz="0" w:space="0" w:color="auto"/>
                    <w:left w:val="none" w:sz="0" w:space="0" w:color="auto"/>
                    <w:bottom w:val="none" w:sz="0" w:space="0" w:color="auto"/>
                    <w:right w:val="none" w:sz="0" w:space="0" w:color="auto"/>
                  </w:divBdr>
                  <w:divsChild>
                    <w:div w:id="1869685386">
                      <w:marLeft w:val="0"/>
                      <w:marRight w:val="0"/>
                      <w:marTop w:val="0"/>
                      <w:marBottom w:val="0"/>
                      <w:divBdr>
                        <w:top w:val="none" w:sz="0" w:space="0" w:color="auto"/>
                        <w:left w:val="none" w:sz="0" w:space="0" w:color="auto"/>
                        <w:bottom w:val="none" w:sz="0" w:space="0" w:color="auto"/>
                        <w:right w:val="none" w:sz="0" w:space="0" w:color="auto"/>
                      </w:divBdr>
                      <w:divsChild>
                        <w:div w:id="854267695">
                          <w:marLeft w:val="0"/>
                          <w:marRight w:val="0"/>
                          <w:marTop w:val="0"/>
                          <w:marBottom w:val="0"/>
                          <w:divBdr>
                            <w:top w:val="none" w:sz="0" w:space="0" w:color="auto"/>
                            <w:left w:val="none" w:sz="0" w:space="0" w:color="auto"/>
                            <w:bottom w:val="none" w:sz="0" w:space="0" w:color="auto"/>
                            <w:right w:val="none" w:sz="0" w:space="0" w:color="auto"/>
                          </w:divBdr>
                          <w:divsChild>
                            <w:div w:id="970525151">
                              <w:marLeft w:val="0"/>
                              <w:marRight w:val="0"/>
                              <w:marTop w:val="0"/>
                              <w:marBottom w:val="0"/>
                              <w:divBdr>
                                <w:top w:val="none" w:sz="0" w:space="0" w:color="auto"/>
                                <w:left w:val="none" w:sz="0" w:space="0" w:color="auto"/>
                                <w:bottom w:val="none" w:sz="0" w:space="0" w:color="auto"/>
                                <w:right w:val="none" w:sz="0" w:space="0" w:color="auto"/>
                              </w:divBdr>
                              <w:divsChild>
                                <w:div w:id="1642343515">
                                  <w:marLeft w:val="0"/>
                                  <w:marRight w:val="0"/>
                                  <w:marTop w:val="0"/>
                                  <w:marBottom w:val="0"/>
                                  <w:divBdr>
                                    <w:top w:val="none" w:sz="0" w:space="0" w:color="auto"/>
                                    <w:left w:val="none" w:sz="0" w:space="0" w:color="auto"/>
                                    <w:bottom w:val="none" w:sz="0" w:space="0" w:color="auto"/>
                                    <w:right w:val="none" w:sz="0" w:space="0" w:color="auto"/>
                                  </w:divBdr>
                                  <w:divsChild>
                                    <w:div w:id="35789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93548">
                          <w:marLeft w:val="0"/>
                          <w:marRight w:val="0"/>
                          <w:marTop w:val="0"/>
                          <w:marBottom w:val="0"/>
                          <w:divBdr>
                            <w:top w:val="none" w:sz="0" w:space="0" w:color="auto"/>
                            <w:left w:val="none" w:sz="0" w:space="0" w:color="auto"/>
                            <w:bottom w:val="none" w:sz="0" w:space="0" w:color="auto"/>
                            <w:right w:val="none" w:sz="0" w:space="0" w:color="auto"/>
                          </w:divBdr>
                          <w:divsChild>
                            <w:div w:id="2064786496">
                              <w:marLeft w:val="0"/>
                              <w:marRight w:val="0"/>
                              <w:marTop w:val="0"/>
                              <w:marBottom w:val="0"/>
                              <w:divBdr>
                                <w:top w:val="none" w:sz="0" w:space="0" w:color="auto"/>
                                <w:left w:val="none" w:sz="0" w:space="0" w:color="auto"/>
                                <w:bottom w:val="none" w:sz="0" w:space="0" w:color="auto"/>
                                <w:right w:val="none" w:sz="0" w:space="0" w:color="auto"/>
                              </w:divBdr>
                              <w:divsChild>
                                <w:div w:id="4195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013112">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669186">
      <w:bodyDiv w:val="1"/>
      <w:marLeft w:val="0"/>
      <w:marRight w:val="0"/>
      <w:marTop w:val="0"/>
      <w:marBottom w:val="0"/>
      <w:divBdr>
        <w:top w:val="none" w:sz="0" w:space="0" w:color="auto"/>
        <w:left w:val="none" w:sz="0" w:space="0" w:color="auto"/>
        <w:bottom w:val="none" w:sz="0" w:space="0" w:color="auto"/>
        <w:right w:val="none" w:sz="0" w:space="0" w:color="auto"/>
      </w:divBdr>
      <w:divsChild>
        <w:div w:id="22715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770695">
      <w:bodyDiv w:val="1"/>
      <w:marLeft w:val="0"/>
      <w:marRight w:val="0"/>
      <w:marTop w:val="0"/>
      <w:marBottom w:val="0"/>
      <w:divBdr>
        <w:top w:val="none" w:sz="0" w:space="0" w:color="auto"/>
        <w:left w:val="none" w:sz="0" w:space="0" w:color="auto"/>
        <w:bottom w:val="none" w:sz="0" w:space="0" w:color="auto"/>
        <w:right w:val="none" w:sz="0" w:space="0" w:color="auto"/>
      </w:divBdr>
    </w:div>
    <w:div w:id="1368751858">
      <w:bodyDiv w:val="1"/>
      <w:marLeft w:val="0"/>
      <w:marRight w:val="0"/>
      <w:marTop w:val="0"/>
      <w:marBottom w:val="0"/>
      <w:divBdr>
        <w:top w:val="none" w:sz="0" w:space="0" w:color="auto"/>
        <w:left w:val="none" w:sz="0" w:space="0" w:color="auto"/>
        <w:bottom w:val="none" w:sz="0" w:space="0" w:color="auto"/>
        <w:right w:val="none" w:sz="0" w:space="0" w:color="auto"/>
      </w:divBdr>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46003862">
      <w:bodyDiv w:val="1"/>
      <w:marLeft w:val="0"/>
      <w:marRight w:val="0"/>
      <w:marTop w:val="0"/>
      <w:marBottom w:val="0"/>
      <w:divBdr>
        <w:top w:val="none" w:sz="0" w:space="0" w:color="auto"/>
        <w:left w:val="none" w:sz="0" w:space="0" w:color="auto"/>
        <w:bottom w:val="none" w:sz="0" w:space="0" w:color="auto"/>
        <w:right w:val="none" w:sz="0" w:space="0" w:color="auto"/>
      </w:divBdr>
      <w:divsChild>
        <w:div w:id="1158110490">
          <w:marLeft w:val="0"/>
          <w:marRight w:val="0"/>
          <w:marTop w:val="0"/>
          <w:marBottom w:val="0"/>
          <w:divBdr>
            <w:top w:val="none" w:sz="0" w:space="0" w:color="auto"/>
            <w:left w:val="none" w:sz="0" w:space="0" w:color="auto"/>
            <w:bottom w:val="none" w:sz="0" w:space="0" w:color="auto"/>
            <w:right w:val="none" w:sz="0" w:space="0" w:color="auto"/>
          </w:divBdr>
          <w:divsChild>
            <w:div w:id="1503471464">
              <w:marLeft w:val="0"/>
              <w:marRight w:val="0"/>
              <w:marTop w:val="0"/>
              <w:marBottom w:val="0"/>
              <w:divBdr>
                <w:top w:val="none" w:sz="0" w:space="0" w:color="auto"/>
                <w:left w:val="none" w:sz="0" w:space="0" w:color="auto"/>
                <w:bottom w:val="none" w:sz="0" w:space="0" w:color="auto"/>
                <w:right w:val="none" w:sz="0" w:space="0" w:color="auto"/>
              </w:divBdr>
              <w:divsChild>
                <w:div w:id="1765497501">
                  <w:marLeft w:val="0"/>
                  <w:marRight w:val="0"/>
                  <w:marTop w:val="0"/>
                  <w:marBottom w:val="0"/>
                  <w:divBdr>
                    <w:top w:val="none" w:sz="0" w:space="0" w:color="auto"/>
                    <w:left w:val="none" w:sz="0" w:space="0" w:color="auto"/>
                    <w:bottom w:val="none" w:sz="0" w:space="0" w:color="auto"/>
                    <w:right w:val="none" w:sz="0" w:space="0" w:color="auto"/>
                  </w:divBdr>
                  <w:divsChild>
                    <w:div w:id="1769347336">
                      <w:marLeft w:val="0"/>
                      <w:marRight w:val="0"/>
                      <w:marTop w:val="0"/>
                      <w:marBottom w:val="0"/>
                      <w:divBdr>
                        <w:top w:val="none" w:sz="0" w:space="0" w:color="auto"/>
                        <w:left w:val="none" w:sz="0" w:space="0" w:color="auto"/>
                        <w:bottom w:val="none" w:sz="0" w:space="0" w:color="auto"/>
                        <w:right w:val="none" w:sz="0" w:space="0" w:color="auto"/>
                      </w:divBdr>
                      <w:divsChild>
                        <w:div w:id="1917590088">
                          <w:marLeft w:val="0"/>
                          <w:marRight w:val="0"/>
                          <w:marTop w:val="0"/>
                          <w:marBottom w:val="0"/>
                          <w:divBdr>
                            <w:top w:val="none" w:sz="0" w:space="0" w:color="auto"/>
                            <w:left w:val="none" w:sz="0" w:space="0" w:color="auto"/>
                            <w:bottom w:val="none" w:sz="0" w:space="0" w:color="auto"/>
                            <w:right w:val="none" w:sz="0" w:space="0" w:color="auto"/>
                          </w:divBdr>
                          <w:divsChild>
                            <w:div w:id="13115063">
                              <w:marLeft w:val="0"/>
                              <w:marRight w:val="0"/>
                              <w:marTop w:val="0"/>
                              <w:marBottom w:val="0"/>
                              <w:divBdr>
                                <w:top w:val="none" w:sz="0" w:space="0" w:color="auto"/>
                                <w:left w:val="none" w:sz="0" w:space="0" w:color="auto"/>
                                <w:bottom w:val="none" w:sz="0" w:space="0" w:color="auto"/>
                                <w:right w:val="none" w:sz="0" w:space="0" w:color="auto"/>
                              </w:divBdr>
                              <w:divsChild>
                                <w:div w:id="313264639">
                                  <w:marLeft w:val="0"/>
                                  <w:marRight w:val="0"/>
                                  <w:marTop w:val="0"/>
                                  <w:marBottom w:val="0"/>
                                  <w:divBdr>
                                    <w:top w:val="none" w:sz="0" w:space="0" w:color="auto"/>
                                    <w:left w:val="none" w:sz="0" w:space="0" w:color="auto"/>
                                    <w:bottom w:val="none" w:sz="0" w:space="0" w:color="auto"/>
                                    <w:right w:val="none" w:sz="0" w:space="0" w:color="auto"/>
                                  </w:divBdr>
                                  <w:divsChild>
                                    <w:div w:id="144568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707780">
                          <w:marLeft w:val="0"/>
                          <w:marRight w:val="0"/>
                          <w:marTop w:val="0"/>
                          <w:marBottom w:val="0"/>
                          <w:divBdr>
                            <w:top w:val="none" w:sz="0" w:space="0" w:color="auto"/>
                            <w:left w:val="none" w:sz="0" w:space="0" w:color="auto"/>
                            <w:bottom w:val="none" w:sz="0" w:space="0" w:color="auto"/>
                            <w:right w:val="none" w:sz="0" w:space="0" w:color="auto"/>
                          </w:divBdr>
                          <w:divsChild>
                            <w:div w:id="1363171808">
                              <w:marLeft w:val="0"/>
                              <w:marRight w:val="0"/>
                              <w:marTop w:val="0"/>
                              <w:marBottom w:val="0"/>
                              <w:divBdr>
                                <w:top w:val="none" w:sz="0" w:space="0" w:color="auto"/>
                                <w:left w:val="none" w:sz="0" w:space="0" w:color="auto"/>
                                <w:bottom w:val="none" w:sz="0" w:space="0" w:color="auto"/>
                                <w:right w:val="none" w:sz="0" w:space="0" w:color="auto"/>
                              </w:divBdr>
                              <w:divsChild>
                                <w:div w:id="15184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678428">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76489838">
      <w:bodyDiv w:val="1"/>
      <w:marLeft w:val="0"/>
      <w:marRight w:val="0"/>
      <w:marTop w:val="0"/>
      <w:marBottom w:val="0"/>
      <w:divBdr>
        <w:top w:val="none" w:sz="0" w:space="0" w:color="auto"/>
        <w:left w:val="none" w:sz="0" w:space="0" w:color="auto"/>
        <w:bottom w:val="none" w:sz="0" w:space="0" w:color="auto"/>
        <w:right w:val="none" w:sz="0" w:space="0" w:color="auto"/>
      </w:divBdr>
    </w:div>
    <w:div w:id="148389031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49225992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31143797">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6744013">
      <w:bodyDiv w:val="1"/>
      <w:marLeft w:val="0"/>
      <w:marRight w:val="0"/>
      <w:marTop w:val="0"/>
      <w:marBottom w:val="0"/>
      <w:divBdr>
        <w:top w:val="none" w:sz="0" w:space="0" w:color="auto"/>
        <w:left w:val="none" w:sz="0" w:space="0" w:color="auto"/>
        <w:bottom w:val="none" w:sz="0" w:space="0" w:color="auto"/>
        <w:right w:val="none" w:sz="0" w:space="0" w:color="auto"/>
      </w:divBdr>
    </w:div>
    <w:div w:id="1560822681">
      <w:bodyDiv w:val="1"/>
      <w:marLeft w:val="0"/>
      <w:marRight w:val="0"/>
      <w:marTop w:val="0"/>
      <w:marBottom w:val="0"/>
      <w:divBdr>
        <w:top w:val="none" w:sz="0" w:space="0" w:color="auto"/>
        <w:left w:val="none" w:sz="0" w:space="0" w:color="auto"/>
        <w:bottom w:val="none" w:sz="0" w:space="0" w:color="auto"/>
        <w:right w:val="none" w:sz="0" w:space="0" w:color="auto"/>
      </w:divBdr>
    </w:div>
    <w:div w:id="1573932111">
      <w:bodyDiv w:val="1"/>
      <w:marLeft w:val="0"/>
      <w:marRight w:val="0"/>
      <w:marTop w:val="0"/>
      <w:marBottom w:val="0"/>
      <w:divBdr>
        <w:top w:val="none" w:sz="0" w:space="0" w:color="auto"/>
        <w:left w:val="none" w:sz="0" w:space="0" w:color="auto"/>
        <w:bottom w:val="none" w:sz="0" w:space="0" w:color="auto"/>
        <w:right w:val="none" w:sz="0" w:space="0" w:color="auto"/>
      </w:divBdr>
    </w:div>
    <w:div w:id="1581451761">
      <w:bodyDiv w:val="1"/>
      <w:marLeft w:val="0"/>
      <w:marRight w:val="0"/>
      <w:marTop w:val="0"/>
      <w:marBottom w:val="0"/>
      <w:divBdr>
        <w:top w:val="none" w:sz="0" w:space="0" w:color="auto"/>
        <w:left w:val="none" w:sz="0" w:space="0" w:color="auto"/>
        <w:bottom w:val="none" w:sz="0" w:space="0" w:color="auto"/>
        <w:right w:val="none" w:sz="0" w:space="0" w:color="auto"/>
      </w:divBdr>
    </w:div>
    <w:div w:id="1607536287">
      <w:bodyDiv w:val="1"/>
      <w:marLeft w:val="0"/>
      <w:marRight w:val="0"/>
      <w:marTop w:val="0"/>
      <w:marBottom w:val="0"/>
      <w:divBdr>
        <w:top w:val="none" w:sz="0" w:space="0" w:color="auto"/>
        <w:left w:val="none" w:sz="0" w:space="0" w:color="auto"/>
        <w:bottom w:val="none" w:sz="0" w:space="0" w:color="auto"/>
        <w:right w:val="none" w:sz="0" w:space="0" w:color="auto"/>
      </w:divBdr>
    </w:div>
    <w:div w:id="1615478750">
      <w:bodyDiv w:val="1"/>
      <w:marLeft w:val="0"/>
      <w:marRight w:val="0"/>
      <w:marTop w:val="0"/>
      <w:marBottom w:val="0"/>
      <w:divBdr>
        <w:top w:val="none" w:sz="0" w:space="0" w:color="auto"/>
        <w:left w:val="none" w:sz="0" w:space="0" w:color="auto"/>
        <w:bottom w:val="none" w:sz="0" w:space="0" w:color="auto"/>
        <w:right w:val="none" w:sz="0" w:space="0" w:color="auto"/>
      </w:divBdr>
      <w:divsChild>
        <w:div w:id="1687318559">
          <w:marLeft w:val="0"/>
          <w:marRight w:val="0"/>
          <w:marTop w:val="0"/>
          <w:marBottom w:val="0"/>
          <w:divBdr>
            <w:top w:val="none" w:sz="0" w:space="0" w:color="auto"/>
            <w:left w:val="none" w:sz="0" w:space="0" w:color="auto"/>
            <w:bottom w:val="none" w:sz="0" w:space="0" w:color="auto"/>
            <w:right w:val="none" w:sz="0" w:space="0" w:color="auto"/>
          </w:divBdr>
          <w:divsChild>
            <w:div w:id="1268779478">
              <w:marLeft w:val="0"/>
              <w:marRight w:val="0"/>
              <w:marTop w:val="0"/>
              <w:marBottom w:val="0"/>
              <w:divBdr>
                <w:top w:val="none" w:sz="0" w:space="0" w:color="auto"/>
                <w:left w:val="none" w:sz="0" w:space="0" w:color="auto"/>
                <w:bottom w:val="none" w:sz="0" w:space="0" w:color="auto"/>
                <w:right w:val="none" w:sz="0" w:space="0" w:color="auto"/>
              </w:divBdr>
              <w:divsChild>
                <w:div w:id="2125343555">
                  <w:marLeft w:val="0"/>
                  <w:marRight w:val="0"/>
                  <w:marTop w:val="0"/>
                  <w:marBottom w:val="0"/>
                  <w:divBdr>
                    <w:top w:val="none" w:sz="0" w:space="0" w:color="auto"/>
                    <w:left w:val="none" w:sz="0" w:space="0" w:color="auto"/>
                    <w:bottom w:val="none" w:sz="0" w:space="0" w:color="auto"/>
                    <w:right w:val="none" w:sz="0" w:space="0" w:color="auto"/>
                  </w:divBdr>
                  <w:divsChild>
                    <w:div w:id="505364124">
                      <w:marLeft w:val="0"/>
                      <w:marRight w:val="0"/>
                      <w:marTop w:val="0"/>
                      <w:marBottom w:val="0"/>
                      <w:divBdr>
                        <w:top w:val="none" w:sz="0" w:space="0" w:color="auto"/>
                        <w:left w:val="none" w:sz="0" w:space="0" w:color="auto"/>
                        <w:bottom w:val="none" w:sz="0" w:space="0" w:color="auto"/>
                        <w:right w:val="none" w:sz="0" w:space="0" w:color="auto"/>
                      </w:divBdr>
                      <w:divsChild>
                        <w:div w:id="443305399">
                          <w:marLeft w:val="0"/>
                          <w:marRight w:val="0"/>
                          <w:marTop w:val="0"/>
                          <w:marBottom w:val="0"/>
                          <w:divBdr>
                            <w:top w:val="none" w:sz="0" w:space="0" w:color="auto"/>
                            <w:left w:val="none" w:sz="0" w:space="0" w:color="auto"/>
                            <w:bottom w:val="none" w:sz="0" w:space="0" w:color="auto"/>
                            <w:right w:val="none" w:sz="0" w:space="0" w:color="auto"/>
                          </w:divBdr>
                          <w:divsChild>
                            <w:div w:id="802817782">
                              <w:marLeft w:val="0"/>
                              <w:marRight w:val="0"/>
                              <w:marTop w:val="0"/>
                              <w:marBottom w:val="0"/>
                              <w:divBdr>
                                <w:top w:val="none" w:sz="0" w:space="0" w:color="auto"/>
                                <w:left w:val="none" w:sz="0" w:space="0" w:color="auto"/>
                                <w:bottom w:val="none" w:sz="0" w:space="0" w:color="auto"/>
                                <w:right w:val="none" w:sz="0" w:space="0" w:color="auto"/>
                              </w:divBdr>
                              <w:divsChild>
                                <w:div w:id="1903246865">
                                  <w:marLeft w:val="0"/>
                                  <w:marRight w:val="0"/>
                                  <w:marTop w:val="0"/>
                                  <w:marBottom w:val="0"/>
                                  <w:divBdr>
                                    <w:top w:val="none" w:sz="0" w:space="0" w:color="auto"/>
                                    <w:left w:val="none" w:sz="0" w:space="0" w:color="auto"/>
                                    <w:bottom w:val="none" w:sz="0" w:space="0" w:color="auto"/>
                                    <w:right w:val="none" w:sz="0" w:space="0" w:color="auto"/>
                                  </w:divBdr>
                                  <w:divsChild>
                                    <w:div w:id="1283726858">
                                      <w:marLeft w:val="0"/>
                                      <w:marRight w:val="0"/>
                                      <w:marTop w:val="0"/>
                                      <w:marBottom w:val="0"/>
                                      <w:divBdr>
                                        <w:top w:val="none" w:sz="0" w:space="0" w:color="auto"/>
                                        <w:left w:val="none" w:sz="0" w:space="0" w:color="auto"/>
                                        <w:bottom w:val="none" w:sz="0" w:space="0" w:color="auto"/>
                                        <w:right w:val="none" w:sz="0" w:space="0" w:color="auto"/>
                                      </w:divBdr>
                                      <w:divsChild>
                                        <w:div w:id="1375495664">
                                          <w:marLeft w:val="0"/>
                                          <w:marRight w:val="0"/>
                                          <w:marTop w:val="0"/>
                                          <w:marBottom w:val="0"/>
                                          <w:divBdr>
                                            <w:top w:val="none" w:sz="0" w:space="0" w:color="auto"/>
                                            <w:left w:val="none" w:sz="0" w:space="0" w:color="auto"/>
                                            <w:bottom w:val="none" w:sz="0" w:space="0" w:color="auto"/>
                                            <w:right w:val="none" w:sz="0" w:space="0" w:color="auto"/>
                                          </w:divBdr>
                                          <w:divsChild>
                                            <w:div w:id="14911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3362">
                          <w:marLeft w:val="0"/>
                          <w:marRight w:val="0"/>
                          <w:marTop w:val="0"/>
                          <w:marBottom w:val="0"/>
                          <w:divBdr>
                            <w:top w:val="none" w:sz="0" w:space="0" w:color="auto"/>
                            <w:left w:val="none" w:sz="0" w:space="0" w:color="auto"/>
                            <w:bottom w:val="none" w:sz="0" w:space="0" w:color="auto"/>
                            <w:right w:val="none" w:sz="0" w:space="0" w:color="auto"/>
                          </w:divBdr>
                          <w:divsChild>
                            <w:div w:id="718286753">
                              <w:marLeft w:val="0"/>
                              <w:marRight w:val="0"/>
                              <w:marTop w:val="0"/>
                              <w:marBottom w:val="0"/>
                              <w:divBdr>
                                <w:top w:val="none" w:sz="0" w:space="0" w:color="auto"/>
                                <w:left w:val="none" w:sz="0" w:space="0" w:color="auto"/>
                                <w:bottom w:val="none" w:sz="0" w:space="0" w:color="auto"/>
                                <w:right w:val="none" w:sz="0" w:space="0" w:color="auto"/>
                              </w:divBdr>
                              <w:divsChild>
                                <w:div w:id="7991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72750">
          <w:marLeft w:val="0"/>
          <w:marRight w:val="0"/>
          <w:marTop w:val="0"/>
          <w:marBottom w:val="0"/>
          <w:divBdr>
            <w:top w:val="none" w:sz="0" w:space="0" w:color="auto"/>
            <w:left w:val="none" w:sz="0" w:space="0" w:color="auto"/>
            <w:bottom w:val="none" w:sz="0" w:space="0" w:color="auto"/>
            <w:right w:val="none" w:sz="0" w:space="0" w:color="auto"/>
          </w:divBdr>
          <w:divsChild>
            <w:div w:id="1435588297">
              <w:marLeft w:val="0"/>
              <w:marRight w:val="0"/>
              <w:marTop w:val="0"/>
              <w:marBottom w:val="0"/>
              <w:divBdr>
                <w:top w:val="none" w:sz="0" w:space="0" w:color="auto"/>
                <w:left w:val="none" w:sz="0" w:space="0" w:color="auto"/>
                <w:bottom w:val="none" w:sz="0" w:space="0" w:color="auto"/>
                <w:right w:val="none" w:sz="0" w:space="0" w:color="auto"/>
              </w:divBdr>
              <w:divsChild>
                <w:div w:id="872304207">
                  <w:marLeft w:val="0"/>
                  <w:marRight w:val="0"/>
                  <w:marTop w:val="0"/>
                  <w:marBottom w:val="0"/>
                  <w:divBdr>
                    <w:top w:val="none" w:sz="0" w:space="0" w:color="auto"/>
                    <w:left w:val="none" w:sz="0" w:space="0" w:color="auto"/>
                    <w:bottom w:val="none" w:sz="0" w:space="0" w:color="auto"/>
                    <w:right w:val="none" w:sz="0" w:space="0" w:color="auto"/>
                  </w:divBdr>
                  <w:divsChild>
                    <w:div w:id="646252419">
                      <w:marLeft w:val="0"/>
                      <w:marRight w:val="0"/>
                      <w:marTop w:val="0"/>
                      <w:marBottom w:val="0"/>
                      <w:divBdr>
                        <w:top w:val="none" w:sz="0" w:space="0" w:color="auto"/>
                        <w:left w:val="none" w:sz="0" w:space="0" w:color="auto"/>
                        <w:bottom w:val="none" w:sz="0" w:space="0" w:color="auto"/>
                        <w:right w:val="none" w:sz="0" w:space="0" w:color="auto"/>
                      </w:divBdr>
                      <w:divsChild>
                        <w:div w:id="1883789289">
                          <w:marLeft w:val="0"/>
                          <w:marRight w:val="0"/>
                          <w:marTop w:val="0"/>
                          <w:marBottom w:val="0"/>
                          <w:divBdr>
                            <w:top w:val="none" w:sz="0" w:space="0" w:color="auto"/>
                            <w:left w:val="none" w:sz="0" w:space="0" w:color="auto"/>
                            <w:bottom w:val="none" w:sz="0" w:space="0" w:color="auto"/>
                            <w:right w:val="none" w:sz="0" w:space="0" w:color="auto"/>
                          </w:divBdr>
                          <w:divsChild>
                            <w:div w:id="659620864">
                              <w:marLeft w:val="0"/>
                              <w:marRight w:val="0"/>
                              <w:marTop w:val="0"/>
                              <w:marBottom w:val="0"/>
                              <w:divBdr>
                                <w:top w:val="none" w:sz="0" w:space="0" w:color="auto"/>
                                <w:left w:val="none" w:sz="0" w:space="0" w:color="auto"/>
                                <w:bottom w:val="none" w:sz="0" w:space="0" w:color="auto"/>
                                <w:right w:val="none" w:sz="0" w:space="0" w:color="auto"/>
                              </w:divBdr>
                              <w:divsChild>
                                <w:div w:id="1308821185">
                                  <w:marLeft w:val="0"/>
                                  <w:marRight w:val="0"/>
                                  <w:marTop w:val="0"/>
                                  <w:marBottom w:val="0"/>
                                  <w:divBdr>
                                    <w:top w:val="none" w:sz="0" w:space="0" w:color="auto"/>
                                    <w:left w:val="none" w:sz="0" w:space="0" w:color="auto"/>
                                    <w:bottom w:val="none" w:sz="0" w:space="0" w:color="auto"/>
                                    <w:right w:val="none" w:sz="0" w:space="0" w:color="auto"/>
                                  </w:divBdr>
                                  <w:divsChild>
                                    <w:div w:id="65809740">
                                      <w:marLeft w:val="0"/>
                                      <w:marRight w:val="0"/>
                                      <w:marTop w:val="0"/>
                                      <w:marBottom w:val="0"/>
                                      <w:divBdr>
                                        <w:top w:val="none" w:sz="0" w:space="0" w:color="auto"/>
                                        <w:left w:val="none" w:sz="0" w:space="0" w:color="auto"/>
                                        <w:bottom w:val="none" w:sz="0" w:space="0" w:color="auto"/>
                                        <w:right w:val="none" w:sz="0" w:space="0" w:color="auto"/>
                                      </w:divBdr>
                                      <w:divsChild>
                                        <w:div w:id="44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6480798">
          <w:marLeft w:val="0"/>
          <w:marRight w:val="0"/>
          <w:marTop w:val="0"/>
          <w:marBottom w:val="0"/>
          <w:divBdr>
            <w:top w:val="none" w:sz="0" w:space="0" w:color="auto"/>
            <w:left w:val="none" w:sz="0" w:space="0" w:color="auto"/>
            <w:bottom w:val="none" w:sz="0" w:space="0" w:color="auto"/>
            <w:right w:val="none" w:sz="0" w:space="0" w:color="auto"/>
          </w:divBdr>
          <w:divsChild>
            <w:div w:id="1800339647">
              <w:marLeft w:val="0"/>
              <w:marRight w:val="0"/>
              <w:marTop w:val="0"/>
              <w:marBottom w:val="0"/>
              <w:divBdr>
                <w:top w:val="none" w:sz="0" w:space="0" w:color="auto"/>
                <w:left w:val="none" w:sz="0" w:space="0" w:color="auto"/>
                <w:bottom w:val="none" w:sz="0" w:space="0" w:color="auto"/>
                <w:right w:val="none" w:sz="0" w:space="0" w:color="auto"/>
              </w:divBdr>
              <w:divsChild>
                <w:div w:id="1789156071">
                  <w:marLeft w:val="0"/>
                  <w:marRight w:val="0"/>
                  <w:marTop w:val="0"/>
                  <w:marBottom w:val="0"/>
                  <w:divBdr>
                    <w:top w:val="none" w:sz="0" w:space="0" w:color="auto"/>
                    <w:left w:val="none" w:sz="0" w:space="0" w:color="auto"/>
                    <w:bottom w:val="none" w:sz="0" w:space="0" w:color="auto"/>
                    <w:right w:val="none" w:sz="0" w:space="0" w:color="auto"/>
                  </w:divBdr>
                  <w:divsChild>
                    <w:div w:id="253438261">
                      <w:marLeft w:val="0"/>
                      <w:marRight w:val="0"/>
                      <w:marTop w:val="0"/>
                      <w:marBottom w:val="0"/>
                      <w:divBdr>
                        <w:top w:val="none" w:sz="0" w:space="0" w:color="auto"/>
                        <w:left w:val="none" w:sz="0" w:space="0" w:color="auto"/>
                        <w:bottom w:val="none" w:sz="0" w:space="0" w:color="auto"/>
                        <w:right w:val="none" w:sz="0" w:space="0" w:color="auto"/>
                      </w:divBdr>
                      <w:divsChild>
                        <w:div w:id="1993487741">
                          <w:marLeft w:val="0"/>
                          <w:marRight w:val="0"/>
                          <w:marTop w:val="0"/>
                          <w:marBottom w:val="0"/>
                          <w:divBdr>
                            <w:top w:val="none" w:sz="0" w:space="0" w:color="auto"/>
                            <w:left w:val="none" w:sz="0" w:space="0" w:color="auto"/>
                            <w:bottom w:val="none" w:sz="0" w:space="0" w:color="auto"/>
                            <w:right w:val="none" w:sz="0" w:space="0" w:color="auto"/>
                          </w:divBdr>
                          <w:divsChild>
                            <w:div w:id="2032949714">
                              <w:marLeft w:val="0"/>
                              <w:marRight w:val="0"/>
                              <w:marTop w:val="0"/>
                              <w:marBottom w:val="0"/>
                              <w:divBdr>
                                <w:top w:val="none" w:sz="0" w:space="0" w:color="auto"/>
                                <w:left w:val="none" w:sz="0" w:space="0" w:color="auto"/>
                                <w:bottom w:val="none" w:sz="0" w:space="0" w:color="auto"/>
                                <w:right w:val="none" w:sz="0" w:space="0" w:color="auto"/>
                              </w:divBdr>
                              <w:divsChild>
                                <w:div w:id="580262396">
                                  <w:marLeft w:val="0"/>
                                  <w:marRight w:val="0"/>
                                  <w:marTop w:val="0"/>
                                  <w:marBottom w:val="0"/>
                                  <w:divBdr>
                                    <w:top w:val="none" w:sz="0" w:space="0" w:color="auto"/>
                                    <w:left w:val="none" w:sz="0" w:space="0" w:color="auto"/>
                                    <w:bottom w:val="none" w:sz="0" w:space="0" w:color="auto"/>
                                    <w:right w:val="none" w:sz="0" w:space="0" w:color="auto"/>
                                  </w:divBdr>
                                  <w:divsChild>
                                    <w:div w:id="149684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9257387">
      <w:bodyDiv w:val="1"/>
      <w:marLeft w:val="0"/>
      <w:marRight w:val="0"/>
      <w:marTop w:val="0"/>
      <w:marBottom w:val="0"/>
      <w:divBdr>
        <w:top w:val="none" w:sz="0" w:space="0" w:color="auto"/>
        <w:left w:val="none" w:sz="0" w:space="0" w:color="auto"/>
        <w:bottom w:val="none" w:sz="0" w:space="0" w:color="auto"/>
        <w:right w:val="none" w:sz="0" w:space="0" w:color="auto"/>
      </w:divBdr>
      <w:divsChild>
        <w:div w:id="1193228851">
          <w:marLeft w:val="0"/>
          <w:marRight w:val="0"/>
          <w:marTop w:val="0"/>
          <w:marBottom w:val="0"/>
          <w:divBdr>
            <w:top w:val="none" w:sz="0" w:space="0" w:color="auto"/>
            <w:left w:val="none" w:sz="0" w:space="0" w:color="auto"/>
            <w:bottom w:val="none" w:sz="0" w:space="0" w:color="auto"/>
            <w:right w:val="none" w:sz="0" w:space="0" w:color="auto"/>
          </w:divBdr>
          <w:divsChild>
            <w:div w:id="2050914171">
              <w:marLeft w:val="0"/>
              <w:marRight w:val="0"/>
              <w:marTop w:val="0"/>
              <w:marBottom w:val="0"/>
              <w:divBdr>
                <w:top w:val="none" w:sz="0" w:space="0" w:color="auto"/>
                <w:left w:val="none" w:sz="0" w:space="0" w:color="auto"/>
                <w:bottom w:val="none" w:sz="0" w:space="0" w:color="auto"/>
                <w:right w:val="none" w:sz="0" w:space="0" w:color="auto"/>
              </w:divBdr>
              <w:divsChild>
                <w:div w:id="612903652">
                  <w:marLeft w:val="0"/>
                  <w:marRight w:val="0"/>
                  <w:marTop w:val="0"/>
                  <w:marBottom w:val="0"/>
                  <w:divBdr>
                    <w:top w:val="none" w:sz="0" w:space="0" w:color="auto"/>
                    <w:left w:val="none" w:sz="0" w:space="0" w:color="auto"/>
                    <w:bottom w:val="none" w:sz="0" w:space="0" w:color="auto"/>
                    <w:right w:val="none" w:sz="0" w:space="0" w:color="auto"/>
                  </w:divBdr>
                  <w:divsChild>
                    <w:div w:id="598607643">
                      <w:marLeft w:val="0"/>
                      <w:marRight w:val="0"/>
                      <w:marTop w:val="0"/>
                      <w:marBottom w:val="0"/>
                      <w:divBdr>
                        <w:top w:val="none" w:sz="0" w:space="0" w:color="auto"/>
                        <w:left w:val="none" w:sz="0" w:space="0" w:color="auto"/>
                        <w:bottom w:val="none" w:sz="0" w:space="0" w:color="auto"/>
                        <w:right w:val="none" w:sz="0" w:space="0" w:color="auto"/>
                      </w:divBdr>
                      <w:divsChild>
                        <w:div w:id="1221013881">
                          <w:marLeft w:val="0"/>
                          <w:marRight w:val="0"/>
                          <w:marTop w:val="0"/>
                          <w:marBottom w:val="0"/>
                          <w:divBdr>
                            <w:top w:val="none" w:sz="0" w:space="0" w:color="auto"/>
                            <w:left w:val="none" w:sz="0" w:space="0" w:color="auto"/>
                            <w:bottom w:val="none" w:sz="0" w:space="0" w:color="auto"/>
                            <w:right w:val="none" w:sz="0" w:space="0" w:color="auto"/>
                          </w:divBdr>
                          <w:divsChild>
                            <w:div w:id="700663845">
                              <w:marLeft w:val="0"/>
                              <w:marRight w:val="0"/>
                              <w:marTop w:val="0"/>
                              <w:marBottom w:val="0"/>
                              <w:divBdr>
                                <w:top w:val="none" w:sz="0" w:space="0" w:color="auto"/>
                                <w:left w:val="none" w:sz="0" w:space="0" w:color="auto"/>
                                <w:bottom w:val="none" w:sz="0" w:space="0" w:color="auto"/>
                                <w:right w:val="none" w:sz="0" w:space="0" w:color="auto"/>
                              </w:divBdr>
                              <w:divsChild>
                                <w:div w:id="1477453334">
                                  <w:marLeft w:val="0"/>
                                  <w:marRight w:val="0"/>
                                  <w:marTop w:val="0"/>
                                  <w:marBottom w:val="0"/>
                                  <w:divBdr>
                                    <w:top w:val="none" w:sz="0" w:space="0" w:color="auto"/>
                                    <w:left w:val="none" w:sz="0" w:space="0" w:color="auto"/>
                                    <w:bottom w:val="none" w:sz="0" w:space="0" w:color="auto"/>
                                    <w:right w:val="none" w:sz="0" w:space="0" w:color="auto"/>
                                  </w:divBdr>
                                  <w:divsChild>
                                    <w:div w:id="17188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335490">
                          <w:marLeft w:val="0"/>
                          <w:marRight w:val="0"/>
                          <w:marTop w:val="0"/>
                          <w:marBottom w:val="0"/>
                          <w:divBdr>
                            <w:top w:val="none" w:sz="0" w:space="0" w:color="auto"/>
                            <w:left w:val="none" w:sz="0" w:space="0" w:color="auto"/>
                            <w:bottom w:val="none" w:sz="0" w:space="0" w:color="auto"/>
                            <w:right w:val="none" w:sz="0" w:space="0" w:color="auto"/>
                          </w:divBdr>
                          <w:divsChild>
                            <w:div w:id="731856812">
                              <w:marLeft w:val="0"/>
                              <w:marRight w:val="0"/>
                              <w:marTop w:val="0"/>
                              <w:marBottom w:val="0"/>
                              <w:divBdr>
                                <w:top w:val="none" w:sz="0" w:space="0" w:color="auto"/>
                                <w:left w:val="none" w:sz="0" w:space="0" w:color="auto"/>
                                <w:bottom w:val="none" w:sz="0" w:space="0" w:color="auto"/>
                                <w:right w:val="none" w:sz="0" w:space="0" w:color="auto"/>
                              </w:divBdr>
                              <w:divsChild>
                                <w:div w:id="197972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230483">
      <w:bodyDiv w:val="1"/>
      <w:marLeft w:val="0"/>
      <w:marRight w:val="0"/>
      <w:marTop w:val="0"/>
      <w:marBottom w:val="0"/>
      <w:divBdr>
        <w:top w:val="none" w:sz="0" w:space="0" w:color="auto"/>
        <w:left w:val="none" w:sz="0" w:space="0" w:color="auto"/>
        <w:bottom w:val="none" w:sz="0" w:space="0" w:color="auto"/>
        <w:right w:val="none" w:sz="0" w:space="0" w:color="auto"/>
      </w:divBdr>
    </w:div>
    <w:div w:id="1666057698">
      <w:bodyDiv w:val="1"/>
      <w:marLeft w:val="0"/>
      <w:marRight w:val="0"/>
      <w:marTop w:val="0"/>
      <w:marBottom w:val="0"/>
      <w:divBdr>
        <w:top w:val="none" w:sz="0" w:space="0" w:color="auto"/>
        <w:left w:val="none" w:sz="0" w:space="0" w:color="auto"/>
        <w:bottom w:val="none" w:sz="0" w:space="0" w:color="auto"/>
        <w:right w:val="none" w:sz="0" w:space="0" w:color="auto"/>
      </w:divBdr>
    </w:div>
    <w:div w:id="1692225254">
      <w:bodyDiv w:val="1"/>
      <w:marLeft w:val="0"/>
      <w:marRight w:val="0"/>
      <w:marTop w:val="0"/>
      <w:marBottom w:val="0"/>
      <w:divBdr>
        <w:top w:val="none" w:sz="0" w:space="0" w:color="auto"/>
        <w:left w:val="none" w:sz="0" w:space="0" w:color="auto"/>
        <w:bottom w:val="none" w:sz="0" w:space="0" w:color="auto"/>
        <w:right w:val="none" w:sz="0" w:space="0" w:color="auto"/>
      </w:divBdr>
    </w:div>
    <w:div w:id="1717966053">
      <w:bodyDiv w:val="1"/>
      <w:marLeft w:val="0"/>
      <w:marRight w:val="0"/>
      <w:marTop w:val="0"/>
      <w:marBottom w:val="0"/>
      <w:divBdr>
        <w:top w:val="none" w:sz="0" w:space="0" w:color="auto"/>
        <w:left w:val="none" w:sz="0" w:space="0" w:color="auto"/>
        <w:bottom w:val="none" w:sz="0" w:space="0" w:color="auto"/>
        <w:right w:val="none" w:sz="0" w:space="0" w:color="auto"/>
      </w:divBdr>
      <w:divsChild>
        <w:div w:id="1952197808">
          <w:marLeft w:val="0"/>
          <w:marRight w:val="0"/>
          <w:marTop w:val="0"/>
          <w:marBottom w:val="0"/>
          <w:divBdr>
            <w:top w:val="none" w:sz="0" w:space="0" w:color="auto"/>
            <w:left w:val="none" w:sz="0" w:space="0" w:color="auto"/>
            <w:bottom w:val="none" w:sz="0" w:space="0" w:color="auto"/>
            <w:right w:val="none" w:sz="0" w:space="0" w:color="auto"/>
          </w:divBdr>
          <w:divsChild>
            <w:div w:id="1314486790">
              <w:marLeft w:val="0"/>
              <w:marRight w:val="0"/>
              <w:marTop w:val="0"/>
              <w:marBottom w:val="0"/>
              <w:divBdr>
                <w:top w:val="none" w:sz="0" w:space="0" w:color="auto"/>
                <w:left w:val="none" w:sz="0" w:space="0" w:color="auto"/>
                <w:bottom w:val="none" w:sz="0" w:space="0" w:color="auto"/>
                <w:right w:val="none" w:sz="0" w:space="0" w:color="auto"/>
              </w:divBdr>
              <w:divsChild>
                <w:div w:id="1113667703">
                  <w:marLeft w:val="0"/>
                  <w:marRight w:val="0"/>
                  <w:marTop w:val="0"/>
                  <w:marBottom w:val="0"/>
                  <w:divBdr>
                    <w:top w:val="none" w:sz="0" w:space="0" w:color="auto"/>
                    <w:left w:val="none" w:sz="0" w:space="0" w:color="auto"/>
                    <w:bottom w:val="none" w:sz="0" w:space="0" w:color="auto"/>
                    <w:right w:val="none" w:sz="0" w:space="0" w:color="auto"/>
                  </w:divBdr>
                  <w:divsChild>
                    <w:div w:id="863249846">
                      <w:marLeft w:val="0"/>
                      <w:marRight w:val="0"/>
                      <w:marTop w:val="0"/>
                      <w:marBottom w:val="0"/>
                      <w:divBdr>
                        <w:top w:val="none" w:sz="0" w:space="0" w:color="auto"/>
                        <w:left w:val="none" w:sz="0" w:space="0" w:color="auto"/>
                        <w:bottom w:val="none" w:sz="0" w:space="0" w:color="auto"/>
                        <w:right w:val="none" w:sz="0" w:space="0" w:color="auto"/>
                      </w:divBdr>
                      <w:divsChild>
                        <w:div w:id="1104037197">
                          <w:marLeft w:val="0"/>
                          <w:marRight w:val="0"/>
                          <w:marTop w:val="0"/>
                          <w:marBottom w:val="0"/>
                          <w:divBdr>
                            <w:top w:val="none" w:sz="0" w:space="0" w:color="auto"/>
                            <w:left w:val="none" w:sz="0" w:space="0" w:color="auto"/>
                            <w:bottom w:val="none" w:sz="0" w:space="0" w:color="auto"/>
                            <w:right w:val="none" w:sz="0" w:space="0" w:color="auto"/>
                          </w:divBdr>
                          <w:divsChild>
                            <w:div w:id="1776439090">
                              <w:marLeft w:val="0"/>
                              <w:marRight w:val="0"/>
                              <w:marTop w:val="0"/>
                              <w:marBottom w:val="0"/>
                              <w:divBdr>
                                <w:top w:val="none" w:sz="0" w:space="0" w:color="auto"/>
                                <w:left w:val="none" w:sz="0" w:space="0" w:color="auto"/>
                                <w:bottom w:val="none" w:sz="0" w:space="0" w:color="auto"/>
                                <w:right w:val="none" w:sz="0" w:space="0" w:color="auto"/>
                              </w:divBdr>
                              <w:divsChild>
                                <w:div w:id="1974171185">
                                  <w:marLeft w:val="0"/>
                                  <w:marRight w:val="0"/>
                                  <w:marTop w:val="0"/>
                                  <w:marBottom w:val="0"/>
                                  <w:divBdr>
                                    <w:top w:val="none" w:sz="0" w:space="0" w:color="auto"/>
                                    <w:left w:val="none" w:sz="0" w:space="0" w:color="auto"/>
                                    <w:bottom w:val="none" w:sz="0" w:space="0" w:color="auto"/>
                                    <w:right w:val="none" w:sz="0" w:space="0" w:color="auto"/>
                                  </w:divBdr>
                                  <w:divsChild>
                                    <w:div w:id="896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778871">
                          <w:marLeft w:val="0"/>
                          <w:marRight w:val="0"/>
                          <w:marTop w:val="0"/>
                          <w:marBottom w:val="0"/>
                          <w:divBdr>
                            <w:top w:val="none" w:sz="0" w:space="0" w:color="auto"/>
                            <w:left w:val="none" w:sz="0" w:space="0" w:color="auto"/>
                            <w:bottom w:val="none" w:sz="0" w:space="0" w:color="auto"/>
                            <w:right w:val="none" w:sz="0" w:space="0" w:color="auto"/>
                          </w:divBdr>
                          <w:divsChild>
                            <w:div w:id="1727726907">
                              <w:marLeft w:val="0"/>
                              <w:marRight w:val="0"/>
                              <w:marTop w:val="0"/>
                              <w:marBottom w:val="0"/>
                              <w:divBdr>
                                <w:top w:val="none" w:sz="0" w:space="0" w:color="auto"/>
                                <w:left w:val="none" w:sz="0" w:space="0" w:color="auto"/>
                                <w:bottom w:val="none" w:sz="0" w:space="0" w:color="auto"/>
                                <w:right w:val="none" w:sz="0" w:space="0" w:color="auto"/>
                              </w:divBdr>
                              <w:divsChild>
                                <w:div w:id="8594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96113">
      <w:bodyDiv w:val="1"/>
      <w:marLeft w:val="0"/>
      <w:marRight w:val="0"/>
      <w:marTop w:val="0"/>
      <w:marBottom w:val="0"/>
      <w:divBdr>
        <w:top w:val="none" w:sz="0" w:space="0" w:color="auto"/>
        <w:left w:val="none" w:sz="0" w:space="0" w:color="auto"/>
        <w:bottom w:val="none" w:sz="0" w:space="0" w:color="auto"/>
        <w:right w:val="none" w:sz="0" w:space="0" w:color="auto"/>
      </w:divBdr>
    </w:div>
    <w:div w:id="1728340163">
      <w:bodyDiv w:val="1"/>
      <w:marLeft w:val="0"/>
      <w:marRight w:val="0"/>
      <w:marTop w:val="0"/>
      <w:marBottom w:val="0"/>
      <w:divBdr>
        <w:top w:val="none" w:sz="0" w:space="0" w:color="auto"/>
        <w:left w:val="none" w:sz="0" w:space="0" w:color="auto"/>
        <w:bottom w:val="none" w:sz="0" w:space="0" w:color="auto"/>
        <w:right w:val="none" w:sz="0" w:space="0" w:color="auto"/>
      </w:divBdr>
    </w:div>
    <w:div w:id="1787119324">
      <w:bodyDiv w:val="1"/>
      <w:marLeft w:val="0"/>
      <w:marRight w:val="0"/>
      <w:marTop w:val="0"/>
      <w:marBottom w:val="0"/>
      <w:divBdr>
        <w:top w:val="none" w:sz="0" w:space="0" w:color="auto"/>
        <w:left w:val="none" w:sz="0" w:space="0" w:color="auto"/>
        <w:bottom w:val="none" w:sz="0" w:space="0" w:color="auto"/>
        <w:right w:val="none" w:sz="0" w:space="0" w:color="auto"/>
      </w:divBdr>
    </w:div>
    <w:div w:id="1792942655">
      <w:bodyDiv w:val="1"/>
      <w:marLeft w:val="0"/>
      <w:marRight w:val="0"/>
      <w:marTop w:val="0"/>
      <w:marBottom w:val="0"/>
      <w:divBdr>
        <w:top w:val="none" w:sz="0" w:space="0" w:color="auto"/>
        <w:left w:val="none" w:sz="0" w:space="0" w:color="auto"/>
        <w:bottom w:val="none" w:sz="0" w:space="0" w:color="auto"/>
        <w:right w:val="none" w:sz="0" w:space="0" w:color="auto"/>
      </w:divBdr>
    </w:div>
    <w:div w:id="1799684099">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09933019">
      <w:bodyDiv w:val="1"/>
      <w:marLeft w:val="0"/>
      <w:marRight w:val="0"/>
      <w:marTop w:val="0"/>
      <w:marBottom w:val="0"/>
      <w:divBdr>
        <w:top w:val="none" w:sz="0" w:space="0" w:color="auto"/>
        <w:left w:val="none" w:sz="0" w:space="0" w:color="auto"/>
        <w:bottom w:val="none" w:sz="0" w:space="0" w:color="auto"/>
        <w:right w:val="none" w:sz="0" w:space="0" w:color="auto"/>
      </w:divBdr>
      <w:divsChild>
        <w:div w:id="328992561">
          <w:marLeft w:val="0"/>
          <w:marRight w:val="0"/>
          <w:marTop w:val="0"/>
          <w:marBottom w:val="0"/>
          <w:divBdr>
            <w:top w:val="none" w:sz="0" w:space="0" w:color="auto"/>
            <w:left w:val="none" w:sz="0" w:space="0" w:color="auto"/>
            <w:bottom w:val="none" w:sz="0" w:space="0" w:color="auto"/>
            <w:right w:val="none" w:sz="0" w:space="0" w:color="auto"/>
          </w:divBdr>
          <w:divsChild>
            <w:div w:id="899898642">
              <w:marLeft w:val="0"/>
              <w:marRight w:val="0"/>
              <w:marTop w:val="0"/>
              <w:marBottom w:val="0"/>
              <w:divBdr>
                <w:top w:val="none" w:sz="0" w:space="0" w:color="auto"/>
                <w:left w:val="none" w:sz="0" w:space="0" w:color="auto"/>
                <w:bottom w:val="none" w:sz="0" w:space="0" w:color="auto"/>
                <w:right w:val="none" w:sz="0" w:space="0" w:color="auto"/>
              </w:divBdr>
              <w:divsChild>
                <w:div w:id="1691758013">
                  <w:marLeft w:val="0"/>
                  <w:marRight w:val="0"/>
                  <w:marTop w:val="0"/>
                  <w:marBottom w:val="0"/>
                  <w:divBdr>
                    <w:top w:val="none" w:sz="0" w:space="0" w:color="auto"/>
                    <w:left w:val="none" w:sz="0" w:space="0" w:color="auto"/>
                    <w:bottom w:val="none" w:sz="0" w:space="0" w:color="auto"/>
                    <w:right w:val="none" w:sz="0" w:space="0" w:color="auto"/>
                  </w:divBdr>
                  <w:divsChild>
                    <w:div w:id="153760561">
                      <w:marLeft w:val="0"/>
                      <w:marRight w:val="0"/>
                      <w:marTop w:val="0"/>
                      <w:marBottom w:val="0"/>
                      <w:divBdr>
                        <w:top w:val="none" w:sz="0" w:space="0" w:color="auto"/>
                        <w:left w:val="none" w:sz="0" w:space="0" w:color="auto"/>
                        <w:bottom w:val="none" w:sz="0" w:space="0" w:color="auto"/>
                        <w:right w:val="none" w:sz="0" w:space="0" w:color="auto"/>
                      </w:divBdr>
                      <w:divsChild>
                        <w:div w:id="838689188">
                          <w:marLeft w:val="0"/>
                          <w:marRight w:val="0"/>
                          <w:marTop w:val="0"/>
                          <w:marBottom w:val="0"/>
                          <w:divBdr>
                            <w:top w:val="none" w:sz="0" w:space="0" w:color="auto"/>
                            <w:left w:val="none" w:sz="0" w:space="0" w:color="auto"/>
                            <w:bottom w:val="none" w:sz="0" w:space="0" w:color="auto"/>
                            <w:right w:val="none" w:sz="0" w:space="0" w:color="auto"/>
                          </w:divBdr>
                          <w:divsChild>
                            <w:div w:id="14578704">
                              <w:marLeft w:val="0"/>
                              <w:marRight w:val="0"/>
                              <w:marTop w:val="0"/>
                              <w:marBottom w:val="0"/>
                              <w:divBdr>
                                <w:top w:val="none" w:sz="0" w:space="0" w:color="auto"/>
                                <w:left w:val="none" w:sz="0" w:space="0" w:color="auto"/>
                                <w:bottom w:val="none" w:sz="0" w:space="0" w:color="auto"/>
                                <w:right w:val="none" w:sz="0" w:space="0" w:color="auto"/>
                              </w:divBdr>
                              <w:divsChild>
                                <w:div w:id="1595898748">
                                  <w:marLeft w:val="0"/>
                                  <w:marRight w:val="0"/>
                                  <w:marTop w:val="0"/>
                                  <w:marBottom w:val="0"/>
                                  <w:divBdr>
                                    <w:top w:val="none" w:sz="0" w:space="0" w:color="auto"/>
                                    <w:left w:val="none" w:sz="0" w:space="0" w:color="auto"/>
                                    <w:bottom w:val="none" w:sz="0" w:space="0" w:color="auto"/>
                                    <w:right w:val="none" w:sz="0" w:space="0" w:color="auto"/>
                                  </w:divBdr>
                                  <w:divsChild>
                                    <w:div w:id="157516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86966">
                          <w:marLeft w:val="0"/>
                          <w:marRight w:val="0"/>
                          <w:marTop w:val="0"/>
                          <w:marBottom w:val="0"/>
                          <w:divBdr>
                            <w:top w:val="none" w:sz="0" w:space="0" w:color="auto"/>
                            <w:left w:val="none" w:sz="0" w:space="0" w:color="auto"/>
                            <w:bottom w:val="none" w:sz="0" w:space="0" w:color="auto"/>
                            <w:right w:val="none" w:sz="0" w:space="0" w:color="auto"/>
                          </w:divBdr>
                          <w:divsChild>
                            <w:div w:id="676855948">
                              <w:marLeft w:val="0"/>
                              <w:marRight w:val="0"/>
                              <w:marTop w:val="0"/>
                              <w:marBottom w:val="0"/>
                              <w:divBdr>
                                <w:top w:val="none" w:sz="0" w:space="0" w:color="auto"/>
                                <w:left w:val="none" w:sz="0" w:space="0" w:color="auto"/>
                                <w:bottom w:val="none" w:sz="0" w:space="0" w:color="auto"/>
                                <w:right w:val="none" w:sz="0" w:space="0" w:color="auto"/>
                              </w:divBdr>
                              <w:divsChild>
                                <w:div w:id="195574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222592">
      <w:bodyDiv w:val="1"/>
      <w:marLeft w:val="0"/>
      <w:marRight w:val="0"/>
      <w:marTop w:val="0"/>
      <w:marBottom w:val="0"/>
      <w:divBdr>
        <w:top w:val="none" w:sz="0" w:space="0" w:color="auto"/>
        <w:left w:val="none" w:sz="0" w:space="0" w:color="auto"/>
        <w:bottom w:val="none" w:sz="0" w:space="0" w:color="auto"/>
        <w:right w:val="none" w:sz="0" w:space="0" w:color="auto"/>
      </w:divBdr>
    </w:div>
    <w:div w:id="1877043249">
      <w:bodyDiv w:val="1"/>
      <w:marLeft w:val="0"/>
      <w:marRight w:val="0"/>
      <w:marTop w:val="0"/>
      <w:marBottom w:val="0"/>
      <w:divBdr>
        <w:top w:val="none" w:sz="0" w:space="0" w:color="auto"/>
        <w:left w:val="none" w:sz="0" w:space="0" w:color="auto"/>
        <w:bottom w:val="none" w:sz="0" w:space="0" w:color="auto"/>
        <w:right w:val="none" w:sz="0" w:space="0" w:color="auto"/>
      </w:divBdr>
      <w:divsChild>
        <w:div w:id="274021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1929994605">
      <w:bodyDiv w:val="1"/>
      <w:marLeft w:val="0"/>
      <w:marRight w:val="0"/>
      <w:marTop w:val="0"/>
      <w:marBottom w:val="0"/>
      <w:divBdr>
        <w:top w:val="none" w:sz="0" w:space="0" w:color="auto"/>
        <w:left w:val="none" w:sz="0" w:space="0" w:color="auto"/>
        <w:bottom w:val="none" w:sz="0" w:space="0" w:color="auto"/>
        <w:right w:val="none" w:sz="0" w:space="0" w:color="auto"/>
      </w:divBdr>
      <w:divsChild>
        <w:div w:id="1419643557">
          <w:marLeft w:val="0"/>
          <w:marRight w:val="0"/>
          <w:marTop w:val="0"/>
          <w:marBottom w:val="0"/>
          <w:divBdr>
            <w:top w:val="none" w:sz="0" w:space="0" w:color="auto"/>
            <w:left w:val="none" w:sz="0" w:space="0" w:color="auto"/>
            <w:bottom w:val="none" w:sz="0" w:space="0" w:color="auto"/>
            <w:right w:val="none" w:sz="0" w:space="0" w:color="auto"/>
          </w:divBdr>
          <w:divsChild>
            <w:div w:id="681317750">
              <w:marLeft w:val="0"/>
              <w:marRight w:val="0"/>
              <w:marTop w:val="0"/>
              <w:marBottom w:val="0"/>
              <w:divBdr>
                <w:top w:val="none" w:sz="0" w:space="0" w:color="auto"/>
                <w:left w:val="none" w:sz="0" w:space="0" w:color="auto"/>
                <w:bottom w:val="none" w:sz="0" w:space="0" w:color="auto"/>
                <w:right w:val="none" w:sz="0" w:space="0" w:color="auto"/>
              </w:divBdr>
              <w:divsChild>
                <w:div w:id="1212496678">
                  <w:marLeft w:val="0"/>
                  <w:marRight w:val="0"/>
                  <w:marTop w:val="0"/>
                  <w:marBottom w:val="0"/>
                  <w:divBdr>
                    <w:top w:val="none" w:sz="0" w:space="0" w:color="auto"/>
                    <w:left w:val="none" w:sz="0" w:space="0" w:color="auto"/>
                    <w:bottom w:val="none" w:sz="0" w:space="0" w:color="auto"/>
                    <w:right w:val="none" w:sz="0" w:space="0" w:color="auto"/>
                  </w:divBdr>
                  <w:divsChild>
                    <w:div w:id="1470048951">
                      <w:marLeft w:val="0"/>
                      <w:marRight w:val="0"/>
                      <w:marTop w:val="0"/>
                      <w:marBottom w:val="0"/>
                      <w:divBdr>
                        <w:top w:val="none" w:sz="0" w:space="0" w:color="auto"/>
                        <w:left w:val="none" w:sz="0" w:space="0" w:color="auto"/>
                        <w:bottom w:val="none" w:sz="0" w:space="0" w:color="auto"/>
                        <w:right w:val="none" w:sz="0" w:space="0" w:color="auto"/>
                      </w:divBdr>
                      <w:divsChild>
                        <w:div w:id="597711809">
                          <w:marLeft w:val="0"/>
                          <w:marRight w:val="0"/>
                          <w:marTop w:val="0"/>
                          <w:marBottom w:val="0"/>
                          <w:divBdr>
                            <w:top w:val="none" w:sz="0" w:space="0" w:color="auto"/>
                            <w:left w:val="none" w:sz="0" w:space="0" w:color="auto"/>
                            <w:bottom w:val="none" w:sz="0" w:space="0" w:color="auto"/>
                            <w:right w:val="none" w:sz="0" w:space="0" w:color="auto"/>
                          </w:divBdr>
                          <w:divsChild>
                            <w:div w:id="90661896">
                              <w:marLeft w:val="0"/>
                              <w:marRight w:val="0"/>
                              <w:marTop w:val="0"/>
                              <w:marBottom w:val="0"/>
                              <w:divBdr>
                                <w:top w:val="none" w:sz="0" w:space="0" w:color="auto"/>
                                <w:left w:val="none" w:sz="0" w:space="0" w:color="auto"/>
                                <w:bottom w:val="none" w:sz="0" w:space="0" w:color="auto"/>
                                <w:right w:val="none" w:sz="0" w:space="0" w:color="auto"/>
                              </w:divBdr>
                              <w:divsChild>
                                <w:div w:id="1115255019">
                                  <w:marLeft w:val="0"/>
                                  <w:marRight w:val="0"/>
                                  <w:marTop w:val="0"/>
                                  <w:marBottom w:val="0"/>
                                  <w:divBdr>
                                    <w:top w:val="none" w:sz="0" w:space="0" w:color="auto"/>
                                    <w:left w:val="none" w:sz="0" w:space="0" w:color="auto"/>
                                    <w:bottom w:val="none" w:sz="0" w:space="0" w:color="auto"/>
                                    <w:right w:val="none" w:sz="0" w:space="0" w:color="auto"/>
                                  </w:divBdr>
                                  <w:divsChild>
                                    <w:div w:id="76986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405">
                          <w:marLeft w:val="0"/>
                          <w:marRight w:val="0"/>
                          <w:marTop w:val="0"/>
                          <w:marBottom w:val="0"/>
                          <w:divBdr>
                            <w:top w:val="none" w:sz="0" w:space="0" w:color="auto"/>
                            <w:left w:val="none" w:sz="0" w:space="0" w:color="auto"/>
                            <w:bottom w:val="none" w:sz="0" w:space="0" w:color="auto"/>
                            <w:right w:val="none" w:sz="0" w:space="0" w:color="auto"/>
                          </w:divBdr>
                          <w:divsChild>
                            <w:div w:id="1885826816">
                              <w:marLeft w:val="0"/>
                              <w:marRight w:val="0"/>
                              <w:marTop w:val="0"/>
                              <w:marBottom w:val="0"/>
                              <w:divBdr>
                                <w:top w:val="none" w:sz="0" w:space="0" w:color="auto"/>
                                <w:left w:val="none" w:sz="0" w:space="0" w:color="auto"/>
                                <w:bottom w:val="none" w:sz="0" w:space="0" w:color="auto"/>
                                <w:right w:val="none" w:sz="0" w:space="0" w:color="auto"/>
                              </w:divBdr>
                              <w:divsChild>
                                <w:div w:id="2347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125528">
      <w:bodyDiv w:val="1"/>
      <w:marLeft w:val="0"/>
      <w:marRight w:val="0"/>
      <w:marTop w:val="0"/>
      <w:marBottom w:val="0"/>
      <w:divBdr>
        <w:top w:val="none" w:sz="0" w:space="0" w:color="auto"/>
        <w:left w:val="none" w:sz="0" w:space="0" w:color="auto"/>
        <w:bottom w:val="none" w:sz="0" w:space="0" w:color="auto"/>
        <w:right w:val="none" w:sz="0" w:space="0" w:color="auto"/>
      </w:divBdr>
    </w:div>
    <w:div w:id="1959097768">
      <w:bodyDiv w:val="1"/>
      <w:marLeft w:val="0"/>
      <w:marRight w:val="0"/>
      <w:marTop w:val="0"/>
      <w:marBottom w:val="0"/>
      <w:divBdr>
        <w:top w:val="none" w:sz="0" w:space="0" w:color="auto"/>
        <w:left w:val="none" w:sz="0" w:space="0" w:color="auto"/>
        <w:bottom w:val="none" w:sz="0" w:space="0" w:color="auto"/>
        <w:right w:val="none" w:sz="0" w:space="0" w:color="auto"/>
      </w:divBdr>
    </w:div>
    <w:div w:id="1961916442">
      <w:bodyDiv w:val="1"/>
      <w:marLeft w:val="0"/>
      <w:marRight w:val="0"/>
      <w:marTop w:val="0"/>
      <w:marBottom w:val="0"/>
      <w:divBdr>
        <w:top w:val="none" w:sz="0" w:space="0" w:color="auto"/>
        <w:left w:val="none" w:sz="0" w:space="0" w:color="auto"/>
        <w:bottom w:val="none" w:sz="0" w:space="0" w:color="auto"/>
        <w:right w:val="none" w:sz="0" w:space="0" w:color="auto"/>
      </w:divBdr>
    </w:div>
    <w:div w:id="1994218911">
      <w:bodyDiv w:val="1"/>
      <w:marLeft w:val="0"/>
      <w:marRight w:val="0"/>
      <w:marTop w:val="0"/>
      <w:marBottom w:val="0"/>
      <w:divBdr>
        <w:top w:val="none" w:sz="0" w:space="0" w:color="auto"/>
        <w:left w:val="none" w:sz="0" w:space="0" w:color="auto"/>
        <w:bottom w:val="none" w:sz="0" w:space="0" w:color="auto"/>
        <w:right w:val="none" w:sz="0" w:space="0" w:color="auto"/>
      </w:divBdr>
      <w:divsChild>
        <w:div w:id="31657618">
          <w:marLeft w:val="0"/>
          <w:marRight w:val="0"/>
          <w:marTop w:val="0"/>
          <w:marBottom w:val="0"/>
          <w:divBdr>
            <w:top w:val="none" w:sz="0" w:space="0" w:color="auto"/>
            <w:left w:val="none" w:sz="0" w:space="0" w:color="auto"/>
            <w:bottom w:val="none" w:sz="0" w:space="0" w:color="auto"/>
            <w:right w:val="none" w:sz="0" w:space="0" w:color="auto"/>
          </w:divBdr>
          <w:divsChild>
            <w:div w:id="1475608839">
              <w:marLeft w:val="0"/>
              <w:marRight w:val="0"/>
              <w:marTop w:val="0"/>
              <w:marBottom w:val="0"/>
              <w:divBdr>
                <w:top w:val="none" w:sz="0" w:space="0" w:color="auto"/>
                <w:left w:val="none" w:sz="0" w:space="0" w:color="auto"/>
                <w:bottom w:val="none" w:sz="0" w:space="0" w:color="auto"/>
                <w:right w:val="none" w:sz="0" w:space="0" w:color="auto"/>
              </w:divBdr>
              <w:divsChild>
                <w:div w:id="1222444915">
                  <w:marLeft w:val="0"/>
                  <w:marRight w:val="0"/>
                  <w:marTop w:val="0"/>
                  <w:marBottom w:val="0"/>
                  <w:divBdr>
                    <w:top w:val="none" w:sz="0" w:space="0" w:color="auto"/>
                    <w:left w:val="none" w:sz="0" w:space="0" w:color="auto"/>
                    <w:bottom w:val="none" w:sz="0" w:space="0" w:color="auto"/>
                    <w:right w:val="none" w:sz="0" w:space="0" w:color="auto"/>
                  </w:divBdr>
                  <w:divsChild>
                    <w:div w:id="1103526422">
                      <w:marLeft w:val="0"/>
                      <w:marRight w:val="0"/>
                      <w:marTop w:val="0"/>
                      <w:marBottom w:val="0"/>
                      <w:divBdr>
                        <w:top w:val="none" w:sz="0" w:space="0" w:color="auto"/>
                        <w:left w:val="none" w:sz="0" w:space="0" w:color="auto"/>
                        <w:bottom w:val="none" w:sz="0" w:space="0" w:color="auto"/>
                        <w:right w:val="none" w:sz="0" w:space="0" w:color="auto"/>
                      </w:divBdr>
                      <w:divsChild>
                        <w:div w:id="1071007810">
                          <w:marLeft w:val="0"/>
                          <w:marRight w:val="0"/>
                          <w:marTop w:val="0"/>
                          <w:marBottom w:val="0"/>
                          <w:divBdr>
                            <w:top w:val="none" w:sz="0" w:space="0" w:color="auto"/>
                            <w:left w:val="none" w:sz="0" w:space="0" w:color="auto"/>
                            <w:bottom w:val="none" w:sz="0" w:space="0" w:color="auto"/>
                            <w:right w:val="none" w:sz="0" w:space="0" w:color="auto"/>
                          </w:divBdr>
                          <w:divsChild>
                            <w:div w:id="898322996">
                              <w:marLeft w:val="0"/>
                              <w:marRight w:val="0"/>
                              <w:marTop w:val="0"/>
                              <w:marBottom w:val="0"/>
                              <w:divBdr>
                                <w:top w:val="none" w:sz="0" w:space="0" w:color="auto"/>
                                <w:left w:val="none" w:sz="0" w:space="0" w:color="auto"/>
                                <w:bottom w:val="none" w:sz="0" w:space="0" w:color="auto"/>
                                <w:right w:val="none" w:sz="0" w:space="0" w:color="auto"/>
                              </w:divBdr>
                              <w:divsChild>
                                <w:div w:id="77295722">
                                  <w:marLeft w:val="0"/>
                                  <w:marRight w:val="0"/>
                                  <w:marTop w:val="0"/>
                                  <w:marBottom w:val="0"/>
                                  <w:divBdr>
                                    <w:top w:val="none" w:sz="0" w:space="0" w:color="auto"/>
                                    <w:left w:val="none" w:sz="0" w:space="0" w:color="auto"/>
                                    <w:bottom w:val="none" w:sz="0" w:space="0" w:color="auto"/>
                                    <w:right w:val="none" w:sz="0" w:space="0" w:color="auto"/>
                                  </w:divBdr>
                                  <w:divsChild>
                                    <w:div w:id="193967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21854">
                          <w:marLeft w:val="0"/>
                          <w:marRight w:val="0"/>
                          <w:marTop w:val="0"/>
                          <w:marBottom w:val="0"/>
                          <w:divBdr>
                            <w:top w:val="none" w:sz="0" w:space="0" w:color="auto"/>
                            <w:left w:val="none" w:sz="0" w:space="0" w:color="auto"/>
                            <w:bottom w:val="none" w:sz="0" w:space="0" w:color="auto"/>
                            <w:right w:val="none" w:sz="0" w:space="0" w:color="auto"/>
                          </w:divBdr>
                          <w:divsChild>
                            <w:div w:id="797115443">
                              <w:marLeft w:val="0"/>
                              <w:marRight w:val="0"/>
                              <w:marTop w:val="0"/>
                              <w:marBottom w:val="0"/>
                              <w:divBdr>
                                <w:top w:val="none" w:sz="0" w:space="0" w:color="auto"/>
                                <w:left w:val="none" w:sz="0" w:space="0" w:color="auto"/>
                                <w:bottom w:val="none" w:sz="0" w:space="0" w:color="auto"/>
                                <w:right w:val="none" w:sz="0" w:space="0" w:color="auto"/>
                              </w:divBdr>
                              <w:divsChild>
                                <w:div w:id="89443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153521">
      <w:bodyDiv w:val="1"/>
      <w:marLeft w:val="0"/>
      <w:marRight w:val="0"/>
      <w:marTop w:val="0"/>
      <w:marBottom w:val="0"/>
      <w:divBdr>
        <w:top w:val="none" w:sz="0" w:space="0" w:color="auto"/>
        <w:left w:val="none" w:sz="0" w:space="0" w:color="auto"/>
        <w:bottom w:val="none" w:sz="0" w:space="0" w:color="auto"/>
        <w:right w:val="none" w:sz="0" w:space="0" w:color="auto"/>
      </w:divBdr>
      <w:divsChild>
        <w:div w:id="2027828002">
          <w:marLeft w:val="360"/>
          <w:marRight w:val="0"/>
          <w:marTop w:val="200"/>
          <w:marBottom w:val="0"/>
          <w:divBdr>
            <w:top w:val="none" w:sz="0" w:space="0" w:color="auto"/>
            <w:left w:val="none" w:sz="0" w:space="0" w:color="auto"/>
            <w:bottom w:val="none" w:sz="0" w:space="0" w:color="auto"/>
            <w:right w:val="none" w:sz="0" w:space="0" w:color="auto"/>
          </w:divBdr>
        </w:div>
        <w:div w:id="938682800">
          <w:marLeft w:val="360"/>
          <w:marRight w:val="0"/>
          <w:marTop w:val="200"/>
          <w:marBottom w:val="0"/>
          <w:divBdr>
            <w:top w:val="none" w:sz="0" w:space="0" w:color="auto"/>
            <w:left w:val="none" w:sz="0" w:space="0" w:color="auto"/>
            <w:bottom w:val="none" w:sz="0" w:space="0" w:color="auto"/>
            <w:right w:val="none" w:sz="0" w:space="0" w:color="auto"/>
          </w:divBdr>
        </w:div>
        <w:div w:id="1984112678">
          <w:marLeft w:val="360"/>
          <w:marRight w:val="0"/>
          <w:marTop w:val="200"/>
          <w:marBottom w:val="0"/>
          <w:divBdr>
            <w:top w:val="none" w:sz="0" w:space="0" w:color="auto"/>
            <w:left w:val="none" w:sz="0" w:space="0" w:color="auto"/>
            <w:bottom w:val="none" w:sz="0" w:space="0" w:color="auto"/>
            <w:right w:val="none" w:sz="0" w:space="0" w:color="auto"/>
          </w:divBdr>
        </w:div>
        <w:div w:id="246574918">
          <w:marLeft w:val="360"/>
          <w:marRight w:val="0"/>
          <w:marTop w:val="200"/>
          <w:marBottom w:val="0"/>
          <w:divBdr>
            <w:top w:val="none" w:sz="0" w:space="0" w:color="auto"/>
            <w:left w:val="none" w:sz="0" w:space="0" w:color="auto"/>
            <w:bottom w:val="none" w:sz="0" w:space="0" w:color="auto"/>
            <w:right w:val="none" w:sz="0" w:space="0" w:color="auto"/>
          </w:divBdr>
        </w:div>
      </w:divsChild>
    </w:div>
    <w:div w:id="2029258747">
      <w:bodyDiv w:val="1"/>
      <w:marLeft w:val="0"/>
      <w:marRight w:val="0"/>
      <w:marTop w:val="0"/>
      <w:marBottom w:val="0"/>
      <w:divBdr>
        <w:top w:val="none" w:sz="0" w:space="0" w:color="auto"/>
        <w:left w:val="none" w:sz="0" w:space="0" w:color="auto"/>
        <w:bottom w:val="none" w:sz="0" w:space="0" w:color="auto"/>
        <w:right w:val="none" w:sz="0" w:space="0" w:color="auto"/>
      </w:divBdr>
    </w:div>
    <w:div w:id="2043482509">
      <w:bodyDiv w:val="1"/>
      <w:marLeft w:val="0"/>
      <w:marRight w:val="0"/>
      <w:marTop w:val="0"/>
      <w:marBottom w:val="0"/>
      <w:divBdr>
        <w:top w:val="none" w:sz="0" w:space="0" w:color="auto"/>
        <w:left w:val="none" w:sz="0" w:space="0" w:color="auto"/>
        <w:bottom w:val="none" w:sz="0" w:space="0" w:color="auto"/>
        <w:right w:val="none" w:sz="0" w:space="0" w:color="auto"/>
      </w:divBdr>
      <w:divsChild>
        <w:div w:id="87698321">
          <w:marLeft w:val="0"/>
          <w:marRight w:val="0"/>
          <w:marTop w:val="0"/>
          <w:marBottom w:val="0"/>
          <w:divBdr>
            <w:top w:val="none" w:sz="0" w:space="0" w:color="auto"/>
            <w:left w:val="none" w:sz="0" w:space="0" w:color="auto"/>
            <w:bottom w:val="none" w:sz="0" w:space="0" w:color="auto"/>
            <w:right w:val="none" w:sz="0" w:space="0" w:color="auto"/>
          </w:divBdr>
          <w:divsChild>
            <w:div w:id="5537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8713">
      <w:bodyDiv w:val="1"/>
      <w:marLeft w:val="0"/>
      <w:marRight w:val="0"/>
      <w:marTop w:val="0"/>
      <w:marBottom w:val="0"/>
      <w:divBdr>
        <w:top w:val="none" w:sz="0" w:space="0" w:color="auto"/>
        <w:left w:val="none" w:sz="0" w:space="0" w:color="auto"/>
        <w:bottom w:val="none" w:sz="0" w:space="0" w:color="auto"/>
        <w:right w:val="none" w:sz="0" w:space="0" w:color="auto"/>
      </w:divBdr>
    </w:div>
    <w:div w:id="2068411058">
      <w:bodyDiv w:val="1"/>
      <w:marLeft w:val="0"/>
      <w:marRight w:val="0"/>
      <w:marTop w:val="0"/>
      <w:marBottom w:val="0"/>
      <w:divBdr>
        <w:top w:val="none" w:sz="0" w:space="0" w:color="auto"/>
        <w:left w:val="none" w:sz="0" w:space="0" w:color="auto"/>
        <w:bottom w:val="none" w:sz="0" w:space="0" w:color="auto"/>
        <w:right w:val="none" w:sz="0" w:space="0" w:color="auto"/>
      </w:divBdr>
      <w:divsChild>
        <w:div w:id="1586567296">
          <w:marLeft w:val="0"/>
          <w:marRight w:val="0"/>
          <w:marTop w:val="0"/>
          <w:marBottom w:val="0"/>
          <w:divBdr>
            <w:top w:val="none" w:sz="0" w:space="0" w:color="auto"/>
            <w:left w:val="none" w:sz="0" w:space="0" w:color="auto"/>
            <w:bottom w:val="none" w:sz="0" w:space="0" w:color="auto"/>
            <w:right w:val="none" w:sz="0" w:space="0" w:color="auto"/>
          </w:divBdr>
          <w:divsChild>
            <w:div w:id="320895400">
              <w:marLeft w:val="0"/>
              <w:marRight w:val="0"/>
              <w:marTop w:val="0"/>
              <w:marBottom w:val="0"/>
              <w:divBdr>
                <w:top w:val="none" w:sz="0" w:space="0" w:color="auto"/>
                <w:left w:val="none" w:sz="0" w:space="0" w:color="auto"/>
                <w:bottom w:val="none" w:sz="0" w:space="0" w:color="auto"/>
                <w:right w:val="none" w:sz="0" w:space="0" w:color="auto"/>
              </w:divBdr>
              <w:divsChild>
                <w:div w:id="16279646">
                  <w:marLeft w:val="0"/>
                  <w:marRight w:val="0"/>
                  <w:marTop w:val="0"/>
                  <w:marBottom w:val="0"/>
                  <w:divBdr>
                    <w:top w:val="none" w:sz="0" w:space="0" w:color="auto"/>
                    <w:left w:val="none" w:sz="0" w:space="0" w:color="auto"/>
                    <w:bottom w:val="none" w:sz="0" w:space="0" w:color="auto"/>
                    <w:right w:val="none" w:sz="0" w:space="0" w:color="auto"/>
                  </w:divBdr>
                  <w:divsChild>
                    <w:div w:id="51346878">
                      <w:marLeft w:val="0"/>
                      <w:marRight w:val="0"/>
                      <w:marTop w:val="0"/>
                      <w:marBottom w:val="0"/>
                      <w:divBdr>
                        <w:top w:val="none" w:sz="0" w:space="0" w:color="auto"/>
                        <w:left w:val="none" w:sz="0" w:space="0" w:color="auto"/>
                        <w:bottom w:val="none" w:sz="0" w:space="0" w:color="auto"/>
                        <w:right w:val="none" w:sz="0" w:space="0" w:color="auto"/>
                      </w:divBdr>
                      <w:divsChild>
                        <w:div w:id="850341550">
                          <w:marLeft w:val="0"/>
                          <w:marRight w:val="0"/>
                          <w:marTop w:val="0"/>
                          <w:marBottom w:val="0"/>
                          <w:divBdr>
                            <w:top w:val="none" w:sz="0" w:space="0" w:color="auto"/>
                            <w:left w:val="none" w:sz="0" w:space="0" w:color="auto"/>
                            <w:bottom w:val="none" w:sz="0" w:space="0" w:color="auto"/>
                            <w:right w:val="none" w:sz="0" w:space="0" w:color="auto"/>
                          </w:divBdr>
                          <w:divsChild>
                            <w:div w:id="1797530501">
                              <w:marLeft w:val="0"/>
                              <w:marRight w:val="0"/>
                              <w:marTop w:val="0"/>
                              <w:marBottom w:val="0"/>
                              <w:divBdr>
                                <w:top w:val="none" w:sz="0" w:space="0" w:color="auto"/>
                                <w:left w:val="none" w:sz="0" w:space="0" w:color="auto"/>
                                <w:bottom w:val="none" w:sz="0" w:space="0" w:color="auto"/>
                                <w:right w:val="none" w:sz="0" w:space="0" w:color="auto"/>
                              </w:divBdr>
                              <w:divsChild>
                                <w:div w:id="1768647203">
                                  <w:marLeft w:val="0"/>
                                  <w:marRight w:val="0"/>
                                  <w:marTop w:val="0"/>
                                  <w:marBottom w:val="0"/>
                                  <w:divBdr>
                                    <w:top w:val="none" w:sz="0" w:space="0" w:color="auto"/>
                                    <w:left w:val="none" w:sz="0" w:space="0" w:color="auto"/>
                                    <w:bottom w:val="none" w:sz="0" w:space="0" w:color="auto"/>
                                    <w:right w:val="none" w:sz="0" w:space="0" w:color="auto"/>
                                  </w:divBdr>
                                  <w:divsChild>
                                    <w:div w:id="6676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54081">
                          <w:marLeft w:val="0"/>
                          <w:marRight w:val="0"/>
                          <w:marTop w:val="0"/>
                          <w:marBottom w:val="0"/>
                          <w:divBdr>
                            <w:top w:val="none" w:sz="0" w:space="0" w:color="auto"/>
                            <w:left w:val="none" w:sz="0" w:space="0" w:color="auto"/>
                            <w:bottom w:val="none" w:sz="0" w:space="0" w:color="auto"/>
                            <w:right w:val="none" w:sz="0" w:space="0" w:color="auto"/>
                          </w:divBdr>
                          <w:divsChild>
                            <w:div w:id="1144616418">
                              <w:marLeft w:val="0"/>
                              <w:marRight w:val="0"/>
                              <w:marTop w:val="0"/>
                              <w:marBottom w:val="0"/>
                              <w:divBdr>
                                <w:top w:val="none" w:sz="0" w:space="0" w:color="auto"/>
                                <w:left w:val="none" w:sz="0" w:space="0" w:color="auto"/>
                                <w:bottom w:val="none" w:sz="0" w:space="0" w:color="auto"/>
                                <w:right w:val="none" w:sz="0" w:space="0" w:color="auto"/>
                              </w:divBdr>
                              <w:divsChild>
                                <w:div w:id="1593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405416">
      <w:bodyDiv w:val="1"/>
      <w:marLeft w:val="0"/>
      <w:marRight w:val="0"/>
      <w:marTop w:val="0"/>
      <w:marBottom w:val="0"/>
      <w:divBdr>
        <w:top w:val="none" w:sz="0" w:space="0" w:color="auto"/>
        <w:left w:val="none" w:sz="0" w:space="0" w:color="auto"/>
        <w:bottom w:val="none" w:sz="0" w:space="0" w:color="auto"/>
        <w:right w:val="none" w:sz="0" w:space="0" w:color="auto"/>
      </w:divBdr>
    </w:div>
    <w:div w:id="2094862316">
      <w:bodyDiv w:val="1"/>
      <w:marLeft w:val="0"/>
      <w:marRight w:val="0"/>
      <w:marTop w:val="0"/>
      <w:marBottom w:val="0"/>
      <w:divBdr>
        <w:top w:val="none" w:sz="0" w:space="0" w:color="auto"/>
        <w:left w:val="none" w:sz="0" w:space="0" w:color="auto"/>
        <w:bottom w:val="none" w:sz="0" w:space="0" w:color="auto"/>
        <w:right w:val="none" w:sz="0" w:space="0" w:color="auto"/>
      </w:divBdr>
    </w:div>
    <w:div w:id="2103185050">
      <w:bodyDiv w:val="1"/>
      <w:marLeft w:val="0"/>
      <w:marRight w:val="0"/>
      <w:marTop w:val="0"/>
      <w:marBottom w:val="0"/>
      <w:divBdr>
        <w:top w:val="none" w:sz="0" w:space="0" w:color="auto"/>
        <w:left w:val="none" w:sz="0" w:space="0" w:color="auto"/>
        <w:bottom w:val="none" w:sz="0" w:space="0" w:color="auto"/>
        <w:right w:val="none" w:sz="0" w:space="0" w:color="auto"/>
      </w:divBdr>
    </w:div>
    <w:div w:id="212372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onat.swimmer@noaa.gov" TargetMode="External"/><Relationship Id="rId18" Type="http://schemas.openxmlformats.org/officeDocument/2006/relationships/hyperlink" Target="https://meetings.wcpfc.int/node/22962" TargetMode="External"/><Relationship Id="rId26" Type="http://schemas.openxmlformats.org/officeDocument/2006/relationships/hyperlink" Target="https://meetings.wcpfc.int/node/23037" TargetMode="External"/><Relationship Id="rId39" Type="http://schemas.openxmlformats.org/officeDocument/2006/relationships/footer" Target="footer1.xml"/><Relationship Id="rId21" Type="http://schemas.openxmlformats.org/officeDocument/2006/relationships/hyperlink" Target="https://meetings.wcpfc.int/node/23106" TargetMode="External"/><Relationship Id="rId34" Type="http://schemas.openxmlformats.org/officeDocument/2006/relationships/hyperlink" Target="https://www.wcpfc.int/doc/wcpfc21-att-16/indicative-work-plan-adoption-harvest-strategy-under-cmm-2022-03"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etings.wcpfc.int/node/23099" TargetMode="External"/><Relationship Id="rId29" Type="http://schemas.openxmlformats.org/officeDocument/2006/relationships/hyperlink" Target="https://meetings.wcpfc.int/node/243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muller@mimra.com" TargetMode="External"/><Relationship Id="rId24" Type="http://schemas.openxmlformats.org/officeDocument/2006/relationships/hyperlink" Target="https://cmm.wcpfc.int/measure/cmm-2024-06" TargetMode="External"/><Relationship Id="rId32" Type="http://schemas.openxmlformats.org/officeDocument/2006/relationships/hyperlink" Target="https://meetings.wcpfc.int/node/25041" TargetMode="External"/><Relationship Id="rId37" Type="http://schemas.openxmlformats.org/officeDocument/2006/relationships/hyperlink" Target="http://www.bmis-bycatch.org/" TargetMode="Externa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cpfc.int/doc/sc-01/annual-report-commission-part-1-information-fisheries-research-and-statistics-revised" TargetMode="External"/><Relationship Id="rId23" Type="http://schemas.openxmlformats.org/officeDocument/2006/relationships/hyperlink" Target="https://meetings.wcpfc.int/node/23099" TargetMode="External"/><Relationship Id="rId28" Type="http://schemas.openxmlformats.org/officeDocument/2006/relationships/hyperlink" Target="https://meetings.wcpfc.int/node/24363" TargetMode="External"/><Relationship Id="rId36" Type="http://schemas.openxmlformats.org/officeDocument/2006/relationships/hyperlink" Target="http://www.wcpfc.int/bycatch-management" TargetMode="External"/><Relationship Id="rId10" Type="http://schemas.openxmlformats.org/officeDocument/2006/relationships/hyperlink" Target="mailto:valerie.post@noaa.gov" TargetMode="External"/><Relationship Id="rId19" Type="http://schemas.openxmlformats.org/officeDocument/2006/relationships/hyperlink" Target="https://meetings.wcpfc.int/node/22963" TargetMode="External"/><Relationship Id="rId31" Type="http://schemas.openxmlformats.org/officeDocument/2006/relationships/hyperlink" Target="https://meetings.wcpfc.int/node/25027"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emily.crigler@noaa.gov" TargetMode="External"/><Relationship Id="rId14" Type="http://schemas.openxmlformats.org/officeDocument/2006/relationships/hyperlink" Target="https://uat.meetings.wcpfc.int/node/25058/document-submission" TargetMode="External"/><Relationship Id="rId22" Type="http://schemas.openxmlformats.org/officeDocument/2006/relationships/hyperlink" Target="https://meetings.wcpfc.int/node/19355" TargetMode="External"/><Relationship Id="rId27" Type="http://schemas.openxmlformats.org/officeDocument/2006/relationships/hyperlink" Target="https://meetings.wcpfc.int/node/11739" TargetMode="External"/><Relationship Id="rId30" Type="http://schemas.openxmlformats.org/officeDocument/2006/relationships/hyperlink" Target="https://circs.wcpfc.int/circ/2025/17" TargetMode="External"/><Relationship Id="rId35" Type="http://schemas.openxmlformats.org/officeDocument/2006/relationships/hyperlink" Target="https://meetings.wcpfc.int/node/11744"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michelle.sculley@noaa.gov" TargetMode="External"/><Relationship Id="rId17" Type="http://schemas.openxmlformats.org/officeDocument/2006/relationships/hyperlink" Target="https://meetings.wcpfc.int/node/23099" TargetMode="External"/><Relationship Id="rId25" Type="http://schemas.openxmlformats.org/officeDocument/2006/relationships/hyperlink" Target="https://meetings.wcpfc.int/node/23082" TargetMode="External"/><Relationship Id="rId33" Type="http://schemas.openxmlformats.org/officeDocument/2006/relationships/hyperlink" Target="https://circs.wcpfc.int/circ/2025/17" TargetMode="External"/><Relationship Id="rId38" Type="http://schemas.openxmlformats.org/officeDocument/2006/relationships/header" Target="header1.xml"/><Relationship Id="rId20" Type="http://schemas.openxmlformats.org/officeDocument/2006/relationships/hyperlink" Target="https://meetings.wcpfc.int/node/22601" TargetMode="External"/><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564B-CECD-40E7-A85E-D976D22F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7777</Words>
  <Characters>45422</Characters>
  <Application>Microsoft Office Word</Application>
  <DocSecurity>0</DocSecurity>
  <Lines>1081</Lines>
  <Paragraphs>409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52790</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SungKwon Soh</cp:lastModifiedBy>
  <cp:revision>2</cp:revision>
  <cp:lastPrinted>2025-04-24T19:14:00Z</cp:lastPrinted>
  <dcterms:created xsi:type="dcterms:W3CDTF">2025-05-18T10:57:00Z</dcterms:created>
  <dcterms:modified xsi:type="dcterms:W3CDTF">2025-05-18T10:57:00Z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4c19dc4cf2cbd8779b6b4aa83434048e5a8b3a73022abb4813f0786cc4851119</vt:lpwstr>
  </property>
</Properties>
</file>