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0A4B6" w14:textId="2468D7C8" w:rsidR="00F371B8" w:rsidRPr="00EA6792" w:rsidRDefault="00F371B8">
      <w:pPr>
        <w:spacing w:line="200" w:lineRule="exact"/>
        <w:rPr>
          <w:sz w:val="22"/>
          <w:szCs w:val="22"/>
        </w:rPr>
      </w:pPr>
    </w:p>
    <w:p w14:paraId="4F7BAC50" w14:textId="77777777" w:rsidR="00F371B8" w:rsidRPr="00EA6792" w:rsidRDefault="00F371B8">
      <w:pPr>
        <w:spacing w:before="14" w:line="200" w:lineRule="exact"/>
        <w:rPr>
          <w:sz w:val="22"/>
          <w:szCs w:val="22"/>
        </w:rPr>
      </w:pPr>
    </w:p>
    <w:p w14:paraId="568E5CDE" w14:textId="77777777" w:rsidR="00F371B8" w:rsidRPr="00EA6792" w:rsidRDefault="006746A9">
      <w:pPr>
        <w:ind w:left="3190"/>
        <w:rPr>
          <w:sz w:val="22"/>
          <w:szCs w:val="22"/>
        </w:rPr>
      </w:pPr>
      <w:r>
        <w:rPr>
          <w:noProof/>
          <w:sz w:val="22"/>
          <w:szCs w:val="22"/>
        </w:rPr>
        <w:pict w14:anchorId="0236E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2pt;height:84pt;mso-width-percent:0;mso-height-percent:0;mso-width-percent:0;mso-height-percent:0">
            <v:imagedata r:id="rId6" o:title=""/>
          </v:shape>
        </w:pict>
      </w:r>
    </w:p>
    <w:p w14:paraId="2E8D8864" w14:textId="77777777" w:rsidR="00F371B8" w:rsidRPr="00EA6792" w:rsidRDefault="00F371B8">
      <w:pPr>
        <w:spacing w:before="20" w:line="200" w:lineRule="exact"/>
        <w:rPr>
          <w:sz w:val="22"/>
          <w:szCs w:val="22"/>
        </w:rPr>
      </w:pPr>
    </w:p>
    <w:p w14:paraId="7337F68F" w14:textId="26C01EE3" w:rsidR="00E84257" w:rsidRPr="00EA6792" w:rsidRDefault="009368E5" w:rsidP="00E84257">
      <w:pPr>
        <w:spacing w:before="35" w:line="240" w:lineRule="exact"/>
        <w:ind w:right="-20"/>
        <w:jc w:val="center"/>
        <w:rPr>
          <w:b/>
          <w:sz w:val="22"/>
          <w:szCs w:val="22"/>
        </w:rPr>
      </w:pPr>
      <w:r w:rsidRPr="00EA6792">
        <w:rPr>
          <w:b/>
          <w:spacing w:val="1"/>
          <w:sz w:val="22"/>
          <w:szCs w:val="22"/>
        </w:rPr>
        <w:t>CO</w:t>
      </w:r>
      <w:r w:rsidRPr="00EA6792">
        <w:rPr>
          <w:b/>
          <w:sz w:val="22"/>
          <w:szCs w:val="22"/>
        </w:rPr>
        <w:t>MM</w:t>
      </w:r>
      <w:r w:rsidRPr="00EA6792">
        <w:rPr>
          <w:b/>
          <w:spacing w:val="-5"/>
          <w:sz w:val="22"/>
          <w:szCs w:val="22"/>
        </w:rPr>
        <w:t>I</w:t>
      </w:r>
      <w:r w:rsidRPr="00EA6792">
        <w:rPr>
          <w:b/>
          <w:spacing w:val="2"/>
          <w:sz w:val="22"/>
          <w:szCs w:val="22"/>
        </w:rPr>
        <w:t>SS</w:t>
      </w:r>
      <w:r w:rsidRPr="00EA6792">
        <w:rPr>
          <w:b/>
          <w:spacing w:val="-5"/>
          <w:sz w:val="22"/>
          <w:szCs w:val="22"/>
        </w:rPr>
        <w:t>I</w:t>
      </w:r>
      <w:r w:rsidRPr="00EA6792">
        <w:rPr>
          <w:b/>
          <w:spacing w:val="1"/>
          <w:sz w:val="22"/>
          <w:szCs w:val="22"/>
        </w:rPr>
        <w:t>O</w:t>
      </w:r>
      <w:r w:rsidRPr="00EA6792">
        <w:rPr>
          <w:b/>
          <w:sz w:val="22"/>
          <w:szCs w:val="22"/>
        </w:rPr>
        <w:t xml:space="preserve">N </w:t>
      </w:r>
      <w:r w:rsidR="006746A9">
        <w:rPr>
          <w:b/>
          <w:spacing w:val="-2"/>
          <w:sz w:val="22"/>
          <w:szCs w:val="22"/>
        </w:rPr>
        <w:t>SEVEN</w:t>
      </w:r>
      <w:r w:rsidR="00E84257" w:rsidRPr="00EA6792">
        <w:rPr>
          <w:b/>
          <w:spacing w:val="-2"/>
          <w:sz w:val="22"/>
          <w:szCs w:val="22"/>
        </w:rPr>
        <w:t>TEENTH</w:t>
      </w:r>
      <w:r w:rsidR="00E84257" w:rsidRPr="00EA6792">
        <w:rPr>
          <w:b/>
          <w:spacing w:val="7"/>
          <w:sz w:val="22"/>
          <w:szCs w:val="22"/>
        </w:rPr>
        <w:t xml:space="preserve"> </w:t>
      </w:r>
      <w:r w:rsidRPr="00EA6792">
        <w:rPr>
          <w:b/>
          <w:spacing w:val="1"/>
          <w:sz w:val="22"/>
          <w:szCs w:val="22"/>
        </w:rPr>
        <w:t>RE</w:t>
      </w:r>
      <w:r w:rsidRPr="00EA6792">
        <w:rPr>
          <w:b/>
          <w:spacing w:val="-3"/>
          <w:sz w:val="22"/>
          <w:szCs w:val="22"/>
        </w:rPr>
        <w:t>G</w:t>
      </w:r>
      <w:r w:rsidRPr="00EA6792">
        <w:rPr>
          <w:b/>
          <w:spacing w:val="1"/>
          <w:sz w:val="22"/>
          <w:szCs w:val="22"/>
        </w:rPr>
        <w:t>ULA</w:t>
      </w:r>
      <w:r w:rsidRPr="00EA6792">
        <w:rPr>
          <w:b/>
          <w:sz w:val="22"/>
          <w:szCs w:val="22"/>
        </w:rPr>
        <w:t>R</w:t>
      </w:r>
      <w:r w:rsidRPr="00EA6792">
        <w:rPr>
          <w:b/>
          <w:spacing w:val="2"/>
          <w:sz w:val="22"/>
          <w:szCs w:val="22"/>
        </w:rPr>
        <w:t xml:space="preserve"> S</w:t>
      </w:r>
      <w:r w:rsidRPr="00EA6792">
        <w:rPr>
          <w:b/>
          <w:spacing w:val="-3"/>
          <w:sz w:val="22"/>
          <w:szCs w:val="22"/>
        </w:rPr>
        <w:t>E</w:t>
      </w:r>
      <w:r w:rsidRPr="00EA6792">
        <w:rPr>
          <w:b/>
          <w:spacing w:val="2"/>
          <w:sz w:val="22"/>
          <w:szCs w:val="22"/>
        </w:rPr>
        <w:t>SS</w:t>
      </w:r>
      <w:r w:rsidRPr="00EA6792">
        <w:rPr>
          <w:b/>
          <w:spacing w:val="-5"/>
          <w:sz w:val="22"/>
          <w:szCs w:val="22"/>
        </w:rPr>
        <w:t>I</w:t>
      </w:r>
      <w:r w:rsidRPr="00EA6792">
        <w:rPr>
          <w:b/>
          <w:spacing w:val="1"/>
          <w:sz w:val="22"/>
          <w:szCs w:val="22"/>
        </w:rPr>
        <w:t>O</w:t>
      </w:r>
      <w:r w:rsidRPr="00EA6792">
        <w:rPr>
          <w:b/>
          <w:sz w:val="22"/>
          <w:szCs w:val="22"/>
        </w:rPr>
        <w:t>N</w:t>
      </w:r>
    </w:p>
    <w:p w14:paraId="64FAFFF7" w14:textId="720B18E0" w:rsidR="00E84257" w:rsidRPr="00EA6792" w:rsidRDefault="00AF3B7E" w:rsidP="00E84257">
      <w:pPr>
        <w:spacing w:line="260" w:lineRule="exact"/>
        <w:ind w:left="2593" w:right="2594"/>
        <w:jc w:val="center"/>
        <w:rPr>
          <w:sz w:val="22"/>
          <w:szCs w:val="22"/>
        </w:rPr>
      </w:pPr>
      <w:r w:rsidRPr="00EA6792">
        <w:rPr>
          <w:spacing w:val="1"/>
          <w:sz w:val="22"/>
          <w:szCs w:val="22"/>
        </w:rPr>
        <w:t>Electronic Meeting</w:t>
      </w:r>
    </w:p>
    <w:p w14:paraId="0C3A8957" w14:textId="74EBC501" w:rsidR="00E84257" w:rsidRPr="00EA6792" w:rsidRDefault="00AF3B7E" w:rsidP="00E84257">
      <w:pPr>
        <w:ind w:left="3143" w:right="3143"/>
        <w:jc w:val="center"/>
        <w:rPr>
          <w:sz w:val="22"/>
          <w:szCs w:val="22"/>
        </w:rPr>
      </w:pPr>
      <w:r w:rsidRPr="00EA6792">
        <w:rPr>
          <w:sz w:val="22"/>
          <w:szCs w:val="22"/>
        </w:rPr>
        <w:t>9 - 15</w:t>
      </w:r>
      <w:r w:rsidR="00E84257" w:rsidRPr="00EA6792">
        <w:rPr>
          <w:sz w:val="22"/>
          <w:szCs w:val="22"/>
        </w:rPr>
        <w:t xml:space="preserve"> D</w:t>
      </w:r>
      <w:r w:rsidR="00E84257" w:rsidRPr="00EA6792">
        <w:rPr>
          <w:spacing w:val="-1"/>
          <w:sz w:val="22"/>
          <w:szCs w:val="22"/>
        </w:rPr>
        <w:t>ece</w:t>
      </w:r>
      <w:r w:rsidR="00E84257" w:rsidRPr="00EA6792">
        <w:rPr>
          <w:sz w:val="22"/>
          <w:szCs w:val="22"/>
        </w:rPr>
        <w:t>m</w:t>
      </w:r>
      <w:r w:rsidR="00E84257" w:rsidRPr="00EA6792">
        <w:rPr>
          <w:spacing w:val="3"/>
          <w:sz w:val="22"/>
          <w:szCs w:val="22"/>
        </w:rPr>
        <w:t>b</w:t>
      </w:r>
      <w:r w:rsidR="00E84257" w:rsidRPr="00EA6792">
        <w:rPr>
          <w:spacing w:val="-1"/>
          <w:sz w:val="22"/>
          <w:szCs w:val="22"/>
        </w:rPr>
        <w:t>e</w:t>
      </w:r>
      <w:r w:rsidR="00E84257" w:rsidRPr="00EA6792">
        <w:rPr>
          <w:sz w:val="22"/>
          <w:szCs w:val="22"/>
        </w:rPr>
        <w:t>r 20</w:t>
      </w:r>
      <w:r w:rsidRPr="00EA6792">
        <w:rPr>
          <w:sz w:val="22"/>
          <w:szCs w:val="22"/>
        </w:rPr>
        <w:t>20</w:t>
      </w:r>
    </w:p>
    <w:p w14:paraId="16C3FD15" w14:textId="44FACF99" w:rsidR="00F371B8" w:rsidRPr="00EA6792" w:rsidRDefault="00F371B8">
      <w:pPr>
        <w:spacing w:line="240" w:lineRule="exact"/>
        <w:ind w:left="3769" w:right="3888"/>
        <w:jc w:val="center"/>
        <w:rPr>
          <w:sz w:val="22"/>
          <w:szCs w:val="22"/>
        </w:rPr>
      </w:pPr>
    </w:p>
    <w:p w14:paraId="77D0D25C" w14:textId="77777777" w:rsidR="00F371B8" w:rsidRPr="00EA6792" w:rsidRDefault="00F371B8">
      <w:pPr>
        <w:spacing w:before="5" w:line="100" w:lineRule="exact"/>
        <w:rPr>
          <w:sz w:val="22"/>
          <w:szCs w:val="22"/>
        </w:rPr>
      </w:pPr>
    </w:p>
    <w:p w14:paraId="21231B6B" w14:textId="1C639B58" w:rsidR="00F371B8" w:rsidRPr="00EA6792" w:rsidRDefault="006746A9">
      <w:pPr>
        <w:spacing w:line="200" w:lineRule="exact"/>
        <w:rPr>
          <w:sz w:val="22"/>
          <w:szCs w:val="22"/>
        </w:rPr>
      </w:pPr>
      <w:r>
        <w:rPr>
          <w:sz w:val="22"/>
          <w:szCs w:val="22"/>
        </w:rPr>
        <w:pict w14:anchorId="71F940C6">
          <v:group id="_x0000_s1028" alt="" style="position:absolute;margin-left:67.85pt;margin-top:246.75pt;width:481.95pt;height:0;z-index:-4822;mso-position-horizontal-relative:page;mso-position-vertical-relative:page" coordorigin="1313,5107" coordsize="9639,0">
            <v:shape id="_x0000_s1029" alt="" style="position:absolute;left:1313;top:5107;width:9639;height:0" coordorigin="1313,5107" coordsize="9639,0" path="m1313,5107r9639,e" filled="f" strokeweight="1.5pt">
              <v:path arrowok="t"/>
            </v:shape>
            <w10:wrap anchorx="page" anchory="page"/>
          </v:group>
        </w:pict>
      </w:r>
    </w:p>
    <w:p w14:paraId="5ADFA56C" w14:textId="4CB65788" w:rsidR="00F371B8" w:rsidRPr="00EA6792" w:rsidRDefault="009368E5">
      <w:pPr>
        <w:spacing w:line="243" w:lineRule="auto"/>
        <w:ind w:left="256" w:right="372"/>
        <w:jc w:val="center"/>
        <w:rPr>
          <w:sz w:val="22"/>
          <w:szCs w:val="22"/>
        </w:rPr>
      </w:pPr>
      <w:r w:rsidRPr="00EA6792">
        <w:rPr>
          <w:b/>
          <w:spacing w:val="-1"/>
          <w:sz w:val="22"/>
          <w:szCs w:val="22"/>
        </w:rPr>
        <w:t>SU</w:t>
      </w:r>
      <w:r w:rsidRPr="00EA6792">
        <w:rPr>
          <w:b/>
          <w:spacing w:val="1"/>
          <w:sz w:val="22"/>
          <w:szCs w:val="22"/>
        </w:rPr>
        <w:t>MM</w:t>
      </w:r>
      <w:r w:rsidRPr="00EA6792">
        <w:rPr>
          <w:b/>
          <w:spacing w:val="-1"/>
          <w:sz w:val="22"/>
          <w:szCs w:val="22"/>
        </w:rPr>
        <w:t>AR</w:t>
      </w:r>
      <w:r w:rsidRPr="00EA6792">
        <w:rPr>
          <w:b/>
          <w:sz w:val="22"/>
          <w:szCs w:val="22"/>
        </w:rPr>
        <w:t>Y</w:t>
      </w:r>
      <w:r w:rsidRPr="00EA6792">
        <w:rPr>
          <w:b/>
          <w:spacing w:val="-9"/>
          <w:sz w:val="22"/>
          <w:szCs w:val="22"/>
        </w:rPr>
        <w:t xml:space="preserve"> </w:t>
      </w:r>
      <w:r w:rsidRPr="00EA6792">
        <w:rPr>
          <w:b/>
          <w:spacing w:val="-1"/>
          <w:sz w:val="22"/>
          <w:szCs w:val="22"/>
        </w:rPr>
        <w:t>R</w:t>
      </w:r>
      <w:r w:rsidRPr="00EA6792">
        <w:rPr>
          <w:b/>
          <w:sz w:val="22"/>
          <w:szCs w:val="22"/>
        </w:rPr>
        <w:t>E</w:t>
      </w:r>
      <w:r w:rsidRPr="00EA6792">
        <w:rPr>
          <w:b/>
          <w:spacing w:val="-3"/>
          <w:sz w:val="22"/>
          <w:szCs w:val="22"/>
        </w:rPr>
        <w:t>P</w:t>
      </w:r>
      <w:r w:rsidRPr="00EA6792">
        <w:rPr>
          <w:b/>
          <w:spacing w:val="1"/>
          <w:sz w:val="22"/>
          <w:szCs w:val="22"/>
        </w:rPr>
        <w:t>O</w:t>
      </w:r>
      <w:r w:rsidRPr="00EA6792">
        <w:rPr>
          <w:b/>
          <w:spacing w:val="-1"/>
          <w:sz w:val="22"/>
          <w:szCs w:val="22"/>
        </w:rPr>
        <w:t>R</w:t>
      </w:r>
      <w:r w:rsidRPr="00EA6792">
        <w:rPr>
          <w:b/>
          <w:sz w:val="22"/>
          <w:szCs w:val="22"/>
        </w:rPr>
        <w:t>T</w:t>
      </w:r>
      <w:r w:rsidRPr="00EA6792">
        <w:rPr>
          <w:b/>
          <w:spacing w:val="-4"/>
          <w:sz w:val="22"/>
          <w:szCs w:val="22"/>
        </w:rPr>
        <w:t xml:space="preserve"> </w:t>
      </w:r>
      <w:r w:rsidRPr="00EA6792">
        <w:rPr>
          <w:b/>
          <w:spacing w:val="-1"/>
          <w:sz w:val="22"/>
          <w:szCs w:val="22"/>
        </w:rPr>
        <w:t>A</w:t>
      </w:r>
      <w:r w:rsidRPr="00EA6792">
        <w:rPr>
          <w:b/>
          <w:spacing w:val="2"/>
          <w:sz w:val="22"/>
          <w:szCs w:val="22"/>
        </w:rPr>
        <w:t>N</w:t>
      </w:r>
      <w:r w:rsidRPr="00EA6792">
        <w:rPr>
          <w:b/>
          <w:sz w:val="22"/>
          <w:szCs w:val="22"/>
        </w:rPr>
        <w:t>D</w:t>
      </w:r>
      <w:r w:rsidRPr="00EA6792">
        <w:rPr>
          <w:b/>
          <w:spacing w:val="-4"/>
          <w:sz w:val="22"/>
          <w:szCs w:val="22"/>
        </w:rPr>
        <w:t xml:space="preserve"> </w:t>
      </w:r>
      <w:r w:rsidRPr="00EA6792">
        <w:rPr>
          <w:b/>
          <w:spacing w:val="5"/>
          <w:w w:val="96"/>
          <w:sz w:val="22"/>
          <w:szCs w:val="22"/>
        </w:rPr>
        <w:t>R</w:t>
      </w:r>
      <w:r w:rsidRPr="00EA6792">
        <w:rPr>
          <w:b/>
          <w:spacing w:val="6"/>
          <w:w w:val="96"/>
          <w:sz w:val="22"/>
          <w:szCs w:val="22"/>
        </w:rPr>
        <w:t>EC</w:t>
      </w:r>
      <w:r w:rsidRPr="00EA6792">
        <w:rPr>
          <w:b/>
          <w:spacing w:val="8"/>
          <w:w w:val="96"/>
          <w:sz w:val="22"/>
          <w:szCs w:val="22"/>
        </w:rPr>
        <w:t>O</w:t>
      </w:r>
      <w:r w:rsidRPr="00EA6792">
        <w:rPr>
          <w:b/>
          <w:spacing w:val="6"/>
          <w:w w:val="96"/>
          <w:sz w:val="22"/>
          <w:szCs w:val="22"/>
        </w:rPr>
        <w:t>M</w:t>
      </w:r>
      <w:r w:rsidRPr="00EA6792">
        <w:rPr>
          <w:b/>
          <w:spacing w:val="7"/>
          <w:w w:val="96"/>
          <w:sz w:val="22"/>
          <w:szCs w:val="22"/>
        </w:rPr>
        <w:t>M</w:t>
      </w:r>
      <w:r w:rsidRPr="00EA6792">
        <w:rPr>
          <w:b/>
          <w:spacing w:val="2"/>
          <w:w w:val="96"/>
          <w:sz w:val="22"/>
          <w:szCs w:val="22"/>
        </w:rPr>
        <w:t>E</w:t>
      </w:r>
      <w:r w:rsidRPr="00EA6792">
        <w:rPr>
          <w:b/>
          <w:spacing w:val="9"/>
          <w:w w:val="96"/>
          <w:sz w:val="22"/>
          <w:szCs w:val="22"/>
        </w:rPr>
        <w:t>N</w:t>
      </w:r>
      <w:r w:rsidRPr="00EA6792">
        <w:rPr>
          <w:b/>
          <w:spacing w:val="5"/>
          <w:w w:val="96"/>
          <w:sz w:val="22"/>
          <w:szCs w:val="22"/>
        </w:rPr>
        <w:t>DA</w:t>
      </w:r>
      <w:r w:rsidRPr="00EA6792">
        <w:rPr>
          <w:b/>
          <w:spacing w:val="6"/>
          <w:w w:val="96"/>
          <w:sz w:val="22"/>
          <w:szCs w:val="22"/>
        </w:rPr>
        <w:t>T</w:t>
      </w:r>
      <w:r w:rsidRPr="00EA6792">
        <w:rPr>
          <w:b/>
          <w:spacing w:val="2"/>
          <w:w w:val="96"/>
          <w:sz w:val="22"/>
          <w:szCs w:val="22"/>
        </w:rPr>
        <w:t>I</w:t>
      </w:r>
      <w:r w:rsidRPr="00EA6792">
        <w:rPr>
          <w:b/>
          <w:spacing w:val="8"/>
          <w:w w:val="96"/>
          <w:sz w:val="22"/>
          <w:szCs w:val="22"/>
        </w:rPr>
        <w:t>O</w:t>
      </w:r>
      <w:r w:rsidRPr="00EA6792">
        <w:rPr>
          <w:b/>
          <w:spacing w:val="1"/>
          <w:w w:val="96"/>
          <w:sz w:val="22"/>
          <w:szCs w:val="22"/>
        </w:rPr>
        <w:t>N</w:t>
      </w:r>
      <w:r w:rsidRPr="00EA6792">
        <w:rPr>
          <w:b/>
          <w:w w:val="96"/>
          <w:sz w:val="22"/>
          <w:szCs w:val="22"/>
        </w:rPr>
        <w:t>S</w:t>
      </w:r>
      <w:r w:rsidRPr="00EA6792">
        <w:rPr>
          <w:b/>
          <w:spacing w:val="13"/>
          <w:w w:val="96"/>
          <w:sz w:val="22"/>
          <w:szCs w:val="22"/>
        </w:rPr>
        <w:t xml:space="preserve"> </w:t>
      </w:r>
      <w:r w:rsidRPr="00EA6792">
        <w:rPr>
          <w:b/>
          <w:spacing w:val="2"/>
          <w:sz w:val="22"/>
          <w:szCs w:val="22"/>
        </w:rPr>
        <w:t>O</w:t>
      </w:r>
      <w:r w:rsidRPr="00EA6792">
        <w:rPr>
          <w:b/>
          <w:sz w:val="22"/>
          <w:szCs w:val="22"/>
        </w:rPr>
        <w:t>F</w:t>
      </w:r>
      <w:r w:rsidRPr="00EA6792">
        <w:rPr>
          <w:b/>
          <w:spacing w:val="-3"/>
          <w:sz w:val="22"/>
          <w:szCs w:val="22"/>
        </w:rPr>
        <w:t xml:space="preserve"> </w:t>
      </w:r>
      <w:r w:rsidRPr="00EA6792">
        <w:rPr>
          <w:b/>
          <w:sz w:val="22"/>
          <w:szCs w:val="22"/>
        </w:rPr>
        <w:t>T</w:t>
      </w:r>
      <w:r w:rsidRPr="00EA6792">
        <w:rPr>
          <w:b/>
          <w:spacing w:val="1"/>
          <w:sz w:val="22"/>
          <w:szCs w:val="22"/>
        </w:rPr>
        <w:t>H</w:t>
      </w:r>
      <w:r w:rsidRPr="00EA6792">
        <w:rPr>
          <w:b/>
          <w:sz w:val="22"/>
          <w:szCs w:val="22"/>
        </w:rPr>
        <w:t>E</w:t>
      </w:r>
      <w:r w:rsidRPr="00EA6792">
        <w:rPr>
          <w:b/>
          <w:spacing w:val="-4"/>
          <w:sz w:val="22"/>
          <w:szCs w:val="22"/>
        </w:rPr>
        <w:t xml:space="preserve"> </w:t>
      </w:r>
      <w:r w:rsidR="00AF3B7E" w:rsidRPr="00EA6792">
        <w:rPr>
          <w:b/>
          <w:spacing w:val="-4"/>
          <w:sz w:val="22"/>
          <w:szCs w:val="22"/>
        </w:rPr>
        <w:t>FOURTEEN</w:t>
      </w:r>
      <w:r w:rsidR="00E84257" w:rsidRPr="00EA6792">
        <w:rPr>
          <w:b/>
          <w:spacing w:val="-4"/>
          <w:sz w:val="22"/>
          <w:szCs w:val="22"/>
        </w:rPr>
        <w:t>TH</w:t>
      </w:r>
      <w:r w:rsidRPr="00EA6792">
        <w:rPr>
          <w:b/>
          <w:spacing w:val="-10"/>
          <w:sz w:val="22"/>
          <w:szCs w:val="22"/>
        </w:rPr>
        <w:t xml:space="preserve"> </w:t>
      </w:r>
      <w:r w:rsidRPr="00EA6792">
        <w:rPr>
          <w:b/>
          <w:spacing w:val="-1"/>
          <w:sz w:val="22"/>
          <w:szCs w:val="22"/>
        </w:rPr>
        <w:t>S</w:t>
      </w:r>
      <w:r w:rsidRPr="00EA6792">
        <w:rPr>
          <w:b/>
          <w:sz w:val="22"/>
          <w:szCs w:val="22"/>
        </w:rPr>
        <w:t>E</w:t>
      </w:r>
      <w:r w:rsidRPr="00EA6792">
        <w:rPr>
          <w:b/>
          <w:spacing w:val="-1"/>
          <w:sz w:val="22"/>
          <w:szCs w:val="22"/>
        </w:rPr>
        <w:t>SSI</w:t>
      </w:r>
      <w:r w:rsidRPr="00EA6792">
        <w:rPr>
          <w:b/>
          <w:spacing w:val="1"/>
          <w:sz w:val="22"/>
          <w:szCs w:val="22"/>
        </w:rPr>
        <w:t>O</w:t>
      </w:r>
      <w:r w:rsidRPr="00EA6792">
        <w:rPr>
          <w:b/>
          <w:sz w:val="22"/>
          <w:szCs w:val="22"/>
        </w:rPr>
        <w:t>N</w:t>
      </w:r>
      <w:r w:rsidRPr="00EA6792">
        <w:rPr>
          <w:b/>
          <w:spacing w:val="-1"/>
          <w:sz w:val="22"/>
          <w:szCs w:val="22"/>
        </w:rPr>
        <w:t xml:space="preserve"> </w:t>
      </w:r>
      <w:r w:rsidRPr="00EA6792">
        <w:rPr>
          <w:b/>
          <w:spacing w:val="1"/>
          <w:sz w:val="22"/>
          <w:szCs w:val="22"/>
        </w:rPr>
        <w:t xml:space="preserve">OF </w:t>
      </w:r>
      <w:r w:rsidRPr="00EA6792">
        <w:rPr>
          <w:b/>
          <w:sz w:val="22"/>
          <w:szCs w:val="22"/>
        </w:rPr>
        <w:t>T</w:t>
      </w:r>
      <w:r w:rsidRPr="00EA6792">
        <w:rPr>
          <w:b/>
          <w:spacing w:val="1"/>
          <w:sz w:val="22"/>
          <w:szCs w:val="22"/>
        </w:rPr>
        <w:t>H</w:t>
      </w:r>
      <w:r w:rsidRPr="00EA6792">
        <w:rPr>
          <w:b/>
          <w:sz w:val="22"/>
          <w:szCs w:val="22"/>
        </w:rPr>
        <w:t xml:space="preserve">E </w:t>
      </w:r>
      <w:r w:rsidRPr="00EA6792">
        <w:rPr>
          <w:b/>
          <w:spacing w:val="-3"/>
          <w:sz w:val="22"/>
          <w:szCs w:val="22"/>
        </w:rPr>
        <w:t>F</w:t>
      </w:r>
      <w:r w:rsidRPr="00EA6792">
        <w:rPr>
          <w:b/>
          <w:spacing w:val="-1"/>
          <w:sz w:val="22"/>
          <w:szCs w:val="22"/>
        </w:rPr>
        <w:t>INA</w:t>
      </w:r>
      <w:r w:rsidRPr="00EA6792">
        <w:rPr>
          <w:b/>
          <w:spacing w:val="2"/>
          <w:sz w:val="22"/>
          <w:szCs w:val="22"/>
        </w:rPr>
        <w:t>N</w:t>
      </w:r>
      <w:r w:rsidRPr="00EA6792">
        <w:rPr>
          <w:b/>
          <w:spacing w:val="-1"/>
          <w:sz w:val="22"/>
          <w:szCs w:val="22"/>
        </w:rPr>
        <w:t>C</w:t>
      </w:r>
      <w:r w:rsidRPr="00EA6792">
        <w:rPr>
          <w:b/>
          <w:sz w:val="22"/>
          <w:szCs w:val="22"/>
        </w:rPr>
        <w:t>E</w:t>
      </w:r>
      <w:r w:rsidRPr="00EA6792">
        <w:rPr>
          <w:b/>
          <w:spacing w:val="-11"/>
          <w:sz w:val="22"/>
          <w:szCs w:val="22"/>
        </w:rPr>
        <w:t xml:space="preserve"> </w:t>
      </w:r>
      <w:r w:rsidRPr="00EA6792">
        <w:rPr>
          <w:b/>
          <w:spacing w:val="2"/>
          <w:sz w:val="22"/>
          <w:szCs w:val="22"/>
        </w:rPr>
        <w:t>A</w:t>
      </w:r>
      <w:r w:rsidRPr="00EA6792">
        <w:rPr>
          <w:b/>
          <w:spacing w:val="-1"/>
          <w:sz w:val="22"/>
          <w:szCs w:val="22"/>
        </w:rPr>
        <w:t>N</w:t>
      </w:r>
      <w:r w:rsidRPr="00EA6792">
        <w:rPr>
          <w:b/>
          <w:sz w:val="22"/>
          <w:szCs w:val="22"/>
        </w:rPr>
        <w:t>D</w:t>
      </w:r>
      <w:r w:rsidRPr="00EA6792">
        <w:rPr>
          <w:b/>
          <w:spacing w:val="-1"/>
          <w:sz w:val="22"/>
          <w:szCs w:val="22"/>
        </w:rPr>
        <w:t xml:space="preserve"> AD</w:t>
      </w:r>
      <w:r w:rsidRPr="00EA6792">
        <w:rPr>
          <w:b/>
          <w:spacing w:val="1"/>
          <w:sz w:val="22"/>
          <w:szCs w:val="22"/>
        </w:rPr>
        <w:t>M</w:t>
      </w:r>
      <w:r w:rsidRPr="00EA6792">
        <w:rPr>
          <w:b/>
          <w:spacing w:val="-1"/>
          <w:sz w:val="22"/>
          <w:szCs w:val="22"/>
        </w:rPr>
        <w:t>I</w:t>
      </w:r>
      <w:r w:rsidRPr="00EA6792">
        <w:rPr>
          <w:b/>
          <w:spacing w:val="2"/>
          <w:sz w:val="22"/>
          <w:szCs w:val="22"/>
        </w:rPr>
        <w:t>N</w:t>
      </w:r>
      <w:r w:rsidRPr="00EA6792">
        <w:rPr>
          <w:b/>
          <w:sz w:val="22"/>
          <w:szCs w:val="22"/>
        </w:rPr>
        <w:t>I</w:t>
      </w:r>
      <w:r w:rsidRPr="00EA6792">
        <w:rPr>
          <w:b/>
          <w:spacing w:val="-1"/>
          <w:sz w:val="22"/>
          <w:szCs w:val="22"/>
        </w:rPr>
        <w:t>S</w:t>
      </w:r>
      <w:r w:rsidRPr="00EA6792">
        <w:rPr>
          <w:b/>
          <w:spacing w:val="4"/>
          <w:sz w:val="22"/>
          <w:szCs w:val="22"/>
        </w:rPr>
        <w:t>T</w:t>
      </w:r>
      <w:r w:rsidRPr="00EA6792">
        <w:rPr>
          <w:b/>
          <w:spacing w:val="-1"/>
          <w:sz w:val="22"/>
          <w:szCs w:val="22"/>
        </w:rPr>
        <w:t>RA</w:t>
      </w:r>
      <w:r w:rsidRPr="00EA6792">
        <w:rPr>
          <w:b/>
          <w:spacing w:val="4"/>
          <w:sz w:val="22"/>
          <w:szCs w:val="22"/>
        </w:rPr>
        <w:t>T</w:t>
      </w:r>
      <w:r w:rsidRPr="00EA6792">
        <w:rPr>
          <w:b/>
          <w:spacing w:val="-1"/>
          <w:sz w:val="22"/>
          <w:szCs w:val="22"/>
        </w:rPr>
        <w:t>I</w:t>
      </w:r>
      <w:r w:rsidRPr="00EA6792">
        <w:rPr>
          <w:b/>
          <w:spacing w:val="1"/>
          <w:sz w:val="22"/>
          <w:szCs w:val="22"/>
        </w:rPr>
        <w:t>O</w:t>
      </w:r>
      <w:r w:rsidRPr="00EA6792">
        <w:rPr>
          <w:b/>
          <w:sz w:val="22"/>
          <w:szCs w:val="22"/>
        </w:rPr>
        <w:t>N</w:t>
      </w:r>
      <w:r w:rsidRPr="00EA6792">
        <w:rPr>
          <w:b/>
          <w:spacing w:val="-25"/>
          <w:sz w:val="22"/>
          <w:szCs w:val="22"/>
        </w:rPr>
        <w:t xml:space="preserve"> </w:t>
      </w:r>
      <w:r w:rsidRPr="00EA6792">
        <w:rPr>
          <w:b/>
          <w:spacing w:val="3"/>
          <w:sz w:val="22"/>
          <w:szCs w:val="22"/>
        </w:rPr>
        <w:t>C</w:t>
      </w:r>
      <w:r w:rsidRPr="00EA6792">
        <w:rPr>
          <w:b/>
          <w:spacing w:val="1"/>
          <w:sz w:val="22"/>
          <w:szCs w:val="22"/>
        </w:rPr>
        <w:t>OMM</w:t>
      </w:r>
      <w:r w:rsidRPr="00EA6792">
        <w:rPr>
          <w:b/>
          <w:spacing w:val="-1"/>
          <w:sz w:val="22"/>
          <w:szCs w:val="22"/>
        </w:rPr>
        <w:t>I</w:t>
      </w:r>
      <w:r w:rsidRPr="00EA6792">
        <w:rPr>
          <w:b/>
          <w:sz w:val="22"/>
          <w:szCs w:val="22"/>
        </w:rPr>
        <w:t>TTEE</w:t>
      </w:r>
      <w:r w:rsidRPr="00EA6792">
        <w:rPr>
          <w:b/>
          <w:spacing w:val="-12"/>
          <w:sz w:val="22"/>
          <w:szCs w:val="22"/>
        </w:rPr>
        <w:t xml:space="preserve"> </w:t>
      </w:r>
      <w:r w:rsidRPr="00EA6792">
        <w:rPr>
          <w:b/>
          <w:spacing w:val="4"/>
          <w:w w:val="96"/>
          <w:sz w:val="22"/>
          <w:szCs w:val="22"/>
        </w:rPr>
        <w:t>(</w:t>
      </w:r>
      <w:r w:rsidRPr="00EA6792">
        <w:rPr>
          <w:b/>
          <w:spacing w:val="3"/>
          <w:w w:val="96"/>
          <w:sz w:val="22"/>
          <w:szCs w:val="22"/>
        </w:rPr>
        <w:t>F</w:t>
      </w:r>
      <w:r w:rsidRPr="00EA6792">
        <w:rPr>
          <w:b/>
          <w:spacing w:val="5"/>
          <w:w w:val="96"/>
          <w:sz w:val="22"/>
          <w:szCs w:val="22"/>
        </w:rPr>
        <w:t>AC</w:t>
      </w:r>
      <w:r w:rsidRPr="00EA6792">
        <w:rPr>
          <w:b/>
          <w:spacing w:val="1"/>
          <w:w w:val="96"/>
          <w:sz w:val="22"/>
          <w:szCs w:val="22"/>
        </w:rPr>
        <w:t>1</w:t>
      </w:r>
      <w:r w:rsidR="00AF3B7E" w:rsidRPr="00EA6792">
        <w:rPr>
          <w:b/>
          <w:spacing w:val="1"/>
          <w:w w:val="96"/>
          <w:sz w:val="22"/>
          <w:szCs w:val="22"/>
        </w:rPr>
        <w:t>4</w:t>
      </w:r>
      <w:r w:rsidRPr="00EA6792">
        <w:rPr>
          <w:b/>
          <w:w w:val="96"/>
          <w:sz w:val="22"/>
          <w:szCs w:val="22"/>
        </w:rPr>
        <w:t>)</w:t>
      </w:r>
    </w:p>
    <w:p w14:paraId="50D9F9FF" w14:textId="12C9E029" w:rsidR="00F371B8" w:rsidRPr="00EA6792" w:rsidRDefault="006746A9">
      <w:pPr>
        <w:spacing w:before="7" w:line="260" w:lineRule="exact"/>
        <w:rPr>
          <w:sz w:val="22"/>
          <w:szCs w:val="22"/>
        </w:rPr>
      </w:pPr>
      <w:r>
        <w:rPr>
          <w:sz w:val="22"/>
          <w:szCs w:val="22"/>
        </w:rPr>
        <w:pict w14:anchorId="3C53B2A5">
          <v:group id="_x0000_s1026" alt="" style="position:absolute;margin-left:69.35pt;margin-top:291.05pt;width:481.95pt;height:0;z-index:-4821;mso-position-horizontal-relative:page;mso-position-vertical-relative:page" coordorigin="1313,5731" coordsize="9639,0">
            <v:shape id="_x0000_s1027" alt="" style="position:absolute;left:1313;top:5731;width:9639;height:0" coordorigin="1313,5731" coordsize="9639,0" path="m1313,5731r9639,e" filled="f" strokeweight="1.5pt">
              <v:path arrowok="t"/>
            </v:shape>
            <w10:wrap anchorx="page" anchory="page"/>
          </v:group>
        </w:pict>
      </w:r>
    </w:p>
    <w:p w14:paraId="55589CB4" w14:textId="6966E6CA" w:rsidR="00F371B8" w:rsidRPr="00EA6792" w:rsidRDefault="009368E5">
      <w:pPr>
        <w:spacing w:before="29"/>
        <w:ind w:right="117"/>
        <w:jc w:val="right"/>
        <w:rPr>
          <w:sz w:val="22"/>
          <w:szCs w:val="22"/>
        </w:rPr>
      </w:pP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00AF3B7E" w:rsidRPr="00EA6792">
        <w:rPr>
          <w:b/>
          <w:sz w:val="22"/>
          <w:szCs w:val="22"/>
        </w:rPr>
        <w:t>7</w:t>
      </w:r>
      <w:r w:rsidRPr="00EA6792">
        <w:rPr>
          <w:b/>
          <w:sz w:val="22"/>
          <w:szCs w:val="22"/>
        </w:rPr>
        <w:t>-20</w:t>
      </w:r>
      <w:r w:rsidR="00AF3B7E" w:rsidRPr="00EA6792">
        <w:rPr>
          <w:b/>
          <w:sz w:val="22"/>
          <w:szCs w:val="22"/>
        </w:rPr>
        <w:t>20</w:t>
      </w:r>
      <w:r w:rsidRPr="00EA6792">
        <w:rPr>
          <w:b/>
          <w:sz w:val="22"/>
          <w:szCs w:val="22"/>
        </w:rPr>
        <w:t>-</w:t>
      </w:r>
      <w:r w:rsidRPr="00EA6792">
        <w:rPr>
          <w:b/>
          <w:spacing w:val="1"/>
          <w:sz w:val="22"/>
          <w:szCs w:val="22"/>
        </w:rPr>
        <w:t>F</w:t>
      </w:r>
      <w:r w:rsidRPr="00EA6792">
        <w:rPr>
          <w:b/>
          <w:spacing w:val="-1"/>
          <w:sz w:val="22"/>
          <w:szCs w:val="22"/>
        </w:rPr>
        <w:t>AC</w:t>
      </w:r>
      <w:r w:rsidRPr="00EA6792">
        <w:rPr>
          <w:b/>
          <w:sz w:val="22"/>
          <w:szCs w:val="22"/>
        </w:rPr>
        <w:t>1</w:t>
      </w:r>
      <w:r w:rsidR="00AF3B7E" w:rsidRPr="00EA6792">
        <w:rPr>
          <w:b/>
          <w:sz w:val="22"/>
          <w:szCs w:val="22"/>
        </w:rPr>
        <w:t>4</w:t>
      </w:r>
      <w:r w:rsidRPr="00EA6792">
        <w:rPr>
          <w:b/>
          <w:sz w:val="22"/>
          <w:szCs w:val="22"/>
        </w:rPr>
        <w:t>-</w:t>
      </w:r>
      <w:r w:rsidR="00AF3B7E" w:rsidRPr="00EA6792">
        <w:rPr>
          <w:b/>
          <w:sz w:val="22"/>
          <w:szCs w:val="22"/>
        </w:rPr>
        <w:t>xx</w:t>
      </w:r>
      <w:r w:rsidR="00A35BB9" w:rsidRPr="00EA6792">
        <w:rPr>
          <w:b/>
          <w:sz w:val="22"/>
          <w:szCs w:val="22"/>
        </w:rPr>
        <w:t xml:space="preserve"> DRAFT</w:t>
      </w:r>
    </w:p>
    <w:p w14:paraId="49A897B4" w14:textId="16B375DE" w:rsidR="00A35BB9" w:rsidRPr="00EA6792" w:rsidRDefault="00EA6792" w:rsidP="00A35BB9">
      <w:pPr>
        <w:ind w:right="121"/>
        <w:jc w:val="right"/>
        <w:rPr>
          <w:b/>
          <w:sz w:val="22"/>
          <w:szCs w:val="22"/>
        </w:rPr>
      </w:pPr>
      <w:r>
        <w:rPr>
          <w:b/>
          <w:sz w:val="22"/>
          <w:szCs w:val="22"/>
        </w:rPr>
        <w:t>11</w:t>
      </w:r>
      <w:r w:rsidR="009368E5" w:rsidRPr="00EA6792">
        <w:rPr>
          <w:b/>
          <w:sz w:val="22"/>
          <w:szCs w:val="22"/>
        </w:rPr>
        <w:t xml:space="preserve"> </w:t>
      </w:r>
      <w:r w:rsidR="009368E5" w:rsidRPr="00EA6792">
        <w:rPr>
          <w:b/>
          <w:spacing w:val="-1"/>
          <w:sz w:val="22"/>
          <w:szCs w:val="22"/>
        </w:rPr>
        <w:t>D</w:t>
      </w:r>
      <w:r w:rsidR="009368E5" w:rsidRPr="00EA6792">
        <w:rPr>
          <w:b/>
          <w:spacing w:val="1"/>
          <w:sz w:val="22"/>
          <w:szCs w:val="22"/>
        </w:rPr>
        <w:t>ece</w:t>
      </w:r>
      <w:r w:rsidR="009368E5" w:rsidRPr="00EA6792">
        <w:rPr>
          <w:b/>
          <w:spacing w:val="-4"/>
          <w:sz w:val="22"/>
          <w:szCs w:val="22"/>
        </w:rPr>
        <w:t>m</w:t>
      </w:r>
      <w:r w:rsidR="009368E5" w:rsidRPr="00EA6792">
        <w:rPr>
          <w:b/>
          <w:spacing w:val="-6"/>
          <w:sz w:val="22"/>
          <w:szCs w:val="22"/>
        </w:rPr>
        <w:t>b</w:t>
      </w:r>
      <w:r w:rsidR="009368E5" w:rsidRPr="00EA6792">
        <w:rPr>
          <w:b/>
          <w:spacing w:val="1"/>
          <w:sz w:val="22"/>
          <w:szCs w:val="22"/>
        </w:rPr>
        <w:t>e</w:t>
      </w:r>
      <w:r w:rsidR="009368E5" w:rsidRPr="00EA6792">
        <w:rPr>
          <w:b/>
          <w:sz w:val="22"/>
          <w:szCs w:val="22"/>
        </w:rPr>
        <w:t>r</w:t>
      </w:r>
      <w:r w:rsidR="009368E5" w:rsidRPr="00EA6792">
        <w:rPr>
          <w:b/>
          <w:spacing w:val="3"/>
          <w:sz w:val="22"/>
          <w:szCs w:val="22"/>
        </w:rPr>
        <w:t xml:space="preserve"> </w:t>
      </w:r>
      <w:r w:rsidR="009368E5" w:rsidRPr="00EA6792">
        <w:rPr>
          <w:b/>
          <w:sz w:val="22"/>
          <w:szCs w:val="22"/>
        </w:rPr>
        <w:t>20</w:t>
      </w:r>
      <w:r w:rsidR="00AF3B7E" w:rsidRPr="00EA6792">
        <w:rPr>
          <w:b/>
          <w:sz w:val="22"/>
          <w:szCs w:val="22"/>
        </w:rPr>
        <w:t>20</w:t>
      </w:r>
    </w:p>
    <w:p w14:paraId="342AA5C5" w14:textId="77777777" w:rsidR="00F371B8" w:rsidRPr="00EA6792" w:rsidRDefault="00F371B8">
      <w:pPr>
        <w:spacing w:before="4" w:line="100" w:lineRule="exact"/>
        <w:rPr>
          <w:sz w:val="22"/>
          <w:szCs w:val="22"/>
        </w:rPr>
      </w:pPr>
    </w:p>
    <w:p w14:paraId="632645D7" w14:textId="77777777" w:rsidR="00F371B8" w:rsidRPr="00EA6792" w:rsidRDefault="00F371B8">
      <w:pPr>
        <w:spacing w:line="200" w:lineRule="exact"/>
        <w:rPr>
          <w:sz w:val="22"/>
          <w:szCs w:val="22"/>
        </w:rPr>
      </w:pPr>
    </w:p>
    <w:p w14:paraId="4E5229B0" w14:textId="6C107847" w:rsidR="00F371B8" w:rsidRPr="00EA6792" w:rsidRDefault="00B3457D" w:rsidP="0096684C">
      <w:pPr>
        <w:rPr>
          <w:b/>
          <w:spacing w:val="-1"/>
          <w:sz w:val="22"/>
          <w:szCs w:val="22"/>
        </w:rPr>
      </w:pPr>
      <w:r w:rsidRPr="00EA6792">
        <w:rPr>
          <w:b/>
          <w:spacing w:val="-1"/>
          <w:sz w:val="22"/>
          <w:szCs w:val="22"/>
        </w:rPr>
        <w:t>INTRODUCTION</w:t>
      </w:r>
    </w:p>
    <w:p w14:paraId="4EE33241" w14:textId="77777777" w:rsidR="00B3457D" w:rsidRPr="00EA6792" w:rsidRDefault="00B3457D" w:rsidP="0096684C">
      <w:pPr>
        <w:rPr>
          <w:sz w:val="22"/>
          <w:szCs w:val="22"/>
        </w:rPr>
      </w:pPr>
    </w:p>
    <w:p w14:paraId="793DEB79" w14:textId="55EA1375" w:rsidR="00F371B8" w:rsidRPr="00EA6792" w:rsidRDefault="009368E5" w:rsidP="0096684C">
      <w:pPr>
        <w:pStyle w:val="ListParagraph"/>
        <w:numPr>
          <w:ilvl w:val="0"/>
          <w:numId w:val="2"/>
        </w:numPr>
        <w:spacing w:line="260" w:lineRule="exact"/>
        <w:ind w:left="0" w:right="71" w:firstLine="0"/>
        <w:jc w:val="both"/>
        <w:rPr>
          <w:sz w:val="22"/>
          <w:szCs w:val="22"/>
        </w:rPr>
      </w:pPr>
      <w:r w:rsidRPr="00EA6792">
        <w:rPr>
          <w:sz w:val="22"/>
          <w:szCs w:val="22"/>
        </w:rPr>
        <w:t xml:space="preserve">The </w:t>
      </w:r>
      <w:r w:rsidR="00AF3B7E" w:rsidRPr="00EA6792">
        <w:rPr>
          <w:sz w:val="22"/>
          <w:szCs w:val="22"/>
        </w:rPr>
        <w:t xml:space="preserve">Fourteenth </w:t>
      </w:r>
      <w:r w:rsidRPr="00EA6792">
        <w:rPr>
          <w:sz w:val="22"/>
          <w:szCs w:val="22"/>
        </w:rPr>
        <w:t>Finance and Administration Committee (FAC1</w:t>
      </w:r>
      <w:r w:rsidR="00AF3B7E" w:rsidRPr="00EA6792">
        <w:rPr>
          <w:sz w:val="22"/>
          <w:szCs w:val="22"/>
        </w:rPr>
        <w:t>4</w:t>
      </w:r>
      <w:r w:rsidRPr="00EA6792">
        <w:rPr>
          <w:sz w:val="22"/>
          <w:szCs w:val="22"/>
        </w:rPr>
        <w:t xml:space="preserve">) was convened </w:t>
      </w:r>
      <w:r w:rsidR="00AF3B7E" w:rsidRPr="00EA6792">
        <w:rPr>
          <w:sz w:val="22"/>
          <w:szCs w:val="22"/>
        </w:rPr>
        <w:t xml:space="preserve">virtually </w:t>
      </w:r>
      <w:r w:rsidRPr="00EA6792">
        <w:rPr>
          <w:sz w:val="22"/>
          <w:szCs w:val="22"/>
        </w:rPr>
        <w:t>by</w:t>
      </w:r>
      <w:r w:rsidR="00CE0B03" w:rsidRPr="00EA6792">
        <w:rPr>
          <w:sz w:val="22"/>
          <w:szCs w:val="22"/>
        </w:rPr>
        <w:t xml:space="preserve"> the FAC</w:t>
      </w:r>
      <w:r w:rsidRPr="00EA6792">
        <w:rPr>
          <w:sz w:val="22"/>
          <w:szCs w:val="22"/>
        </w:rPr>
        <w:t xml:space="preserve"> Co-Chair</w:t>
      </w:r>
      <w:r w:rsidR="00CE0B03" w:rsidRPr="00EA6792">
        <w:rPr>
          <w:sz w:val="22"/>
          <w:szCs w:val="22"/>
        </w:rPr>
        <w:t>s</w:t>
      </w:r>
      <w:r w:rsidR="00544C99" w:rsidRPr="00EA6792">
        <w:rPr>
          <w:sz w:val="22"/>
          <w:szCs w:val="22"/>
        </w:rPr>
        <w:t xml:space="preserve"> </w:t>
      </w:r>
      <w:r w:rsidR="00AF3B7E" w:rsidRPr="00EA6792">
        <w:rPr>
          <w:sz w:val="22"/>
          <w:szCs w:val="22"/>
        </w:rPr>
        <w:t xml:space="preserve">Mr. Michael </w:t>
      </w:r>
      <w:proofErr w:type="spellStart"/>
      <w:r w:rsidR="00AF3B7E" w:rsidRPr="00EA6792">
        <w:rPr>
          <w:sz w:val="22"/>
          <w:szCs w:val="22"/>
        </w:rPr>
        <w:t>B</w:t>
      </w:r>
      <w:r w:rsidR="00060B1E" w:rsidRPr="00EA6792">
        <w:rPr>
          <w:sz w:val="22"/>
          <w:szCs w:val="22"/>
        </w:rPr>
        <w:t>rakke</w:t>
      </w:r>
      <w:proofErr w:type="spellEnd"/>
      <w:r w:rsidR="00AF3B7E" w:rsidRPr="00EA6792">
        <w:rPr>
          <w:sz w:val="22"/>
          <w:szCs w:val="22"/>
        </w:rPr>
        <w:t xml:space="preserve"> (USA) </w:t>
      </w:r>
      <w:r w:rsidR="00CE0B03" w:rsidRPr="00EA6792">
        <w:rPr>
          <w:sz w:val="22"/>
          <w:szCs w:val="22"/>
        </w:rPr>
        <w:t xml:space="preserve">and Ms. Camille </w:t>
      </w:r>
      <w:proofErr w:type="spellStart"/>
      <w:r w:rsidR="00CE0B03" w:rsidRPr="00EA6792">
        <w:rPr>
          <w:sz w:val="22"/>
          <w:szCs w:val="22"/>
        </w:rPr>
        <w:t>Movick-Inatio</w:t>
      </w:r>
      <w:proofErr w:type="spellEnd"/>
      <w:r w:rsidR="00CE0B03" w:rsidRPr="00EA6792">
        <w:rPr>
          <w:sz w:val="22"/>
          <w:szCs w:val="22"/>
        </w:rPr>
        <w:t xml:space="preserve"> (FSM) </w:t>
      </w:r>
      <w:r w:rsidRPr="00EA6792">
        <w:rPr>
          <w:sz w:val="22"/>
          <w:szCs w:val="22"/>
        </w:rPr>
        <w:t xml:space="preserve">on </w:t>
      </w:r>
      <w:r w:rsidR="00AF3B7E" w:rsidRPr="00EA6792">
        <w:rPr>
          <w:sz w:val="22"/>
          <w:szCs w:val="22"/>
        </w:rPr>
        <w:t>Monday</w:t>
      </w:r>
      <w:r w:rsidR="00CE0B03" w:rsidRPr="00EA6792">
        <w:rPr>
          <w:sz w:val="22"/>
          <w:szCs w:val="22"/>
        </w:rPr>
        <w:t>,</w:t>
      </w:r>
      <w:r w:rsidRPr="00EA6792">
        <w:rPr>
          <w:sz w:val="22"/>
          <w:szCs w:val="22"/>
        </w:rPr>
        <w:t xml:space="preserve"> </w:t>
      </w:r>
      <w:r w:rsidR="00AF3B7E" w:rsidRPr="00EA6792">
        <w:rPr>
          <w:sz w:val="22"/>
          <w:szCs w:val="22"/>
        </w:rPr>
        <w:t>7</w:t>
      </w:r>
      <w:r w:rsidR="00E84257" w:rsidRPr="00EA6792">
        <w:rPr>
          <w:sz w:val="22"/>
          <w:szCs w:val="22"/>
          <w:vertAlign w:val="superscript"/>
        </w:rPr>
        <w:t>th</w:t>
      </w:r>
      <w:r w:rsidR="00E84257" w:rsidRPr="00EA6792">
        <w:rPr>
          <w:sz w:val="22"/>
          <w:szCs w:val="22"/>
        </w:rPr>
        <w:t xml:space="preserve"> </w:t>
      </w:r>
      <w:r w:rsidRPr="00EA6792">
        <w:rPr>
          <w:sz w:val="22"/>
          <w:szCs w:val="22"/>
        </w:rPr>
        <w:t>December 20</w:t>
      </w:r>
      <w:r w:rsidR="00AF3B7E" w:rsidRPr="00EA6792">
        <w:rPr>
          <w:sz w:val="22"/>
          <w:szCs w:val="22"/>
        </w:rPr>
        <w:t>20</w:t>
      </w:r>
      <w:r w:rsidRPr="00EA6792">
        <w:rPr>
          <w:sz w:val="22"/>
          <w:szCs w:val="22"/>
        </w:rPr>
        <w:t xml:space="preserve">. Subsequent sessions of FAC were held on </w:t>
      </w:r>
      <w:r w:rsidR="00CE0B03" w:rsidRPr="00EA6792">
        <w:rPr>
          <w:sz w:val="22"/>
          <w:szCs w:val="22"/>
        </w:rPr>
        <w:t>xx</w:t>
      </w:r>
      <w:r w:rsidR="00874F1A" w:rsidRPr="00EA6792">
        <w:rPr>
          <w:sz w:val="22"/>
          <w:szCs w:val="22"/>
        </w:rPr>
        <w:t xml:space="preserve"> </w:t>
      </w:r>
      <w:r w:rsidRPr="00EA6792">
        <w:rPr>
          <w:sz w:val="22"/>
          <w:szCs w:val="22"/>
        </w:rPr>
        <w:t>December 20</w:t>
      </w:r>
      <w:r w:rsidR="00AF3B7E" w:rsidRPr="00EA6792">
        <w:rPr>
          <w:sz w:val="22"/>
          <w:szCs w:val="22"/>
        </w:rPr>
        <w:t>20</w:t>
      </w:r>
      <w:r w:rsidRPr="00EA6792">
        <w:rPr>
          <w:sz w:val="22"/>
          <w:szCs w:val="22"/>
        </w:rPr>
        <w:t>. Representatives of Australia, Canada, China, Cook Islands</w:t>
      </w:r>
      <w:r w:rsidR="00DA3F7D" w:rsidRPr="00EA6792">
        <w:rPr>
          <w:sz w:val="22"/>
          <w:szCs w:val="22"/>
        </w:rPr>
        <w:t>,</w:t>
      </w:r>
      <w:r w:rsidRPr="00EA6792">
        <w:rPr>
          <w:sz w:val="22"/>
          <w:szCs w:val="22"/>
        </w:rPr>
        <w:t xml:space="preserve"> European Union, </w:t>
      </w:r>
      <w:r w:rsidR="00544C99" w:rsidRPr="00EA6792">
        <w:rPr>
          <w:sz w:val="22"/>
          <w:szCs w:val="22"/>
        </w:rPr>
        <w:t xml:space="preserve">French Polynesia, </w:t>
      </w:r>
      <w:r w:rsidRPr="00EA6792">
        <w:rPr>
          <w:sz w:val="22"/>
          <w:szCs w:val="22"/>
        </w:rPr>
        <w:t xml:space="preserve">Federated States of Micronesia, Fiji, Indonesia, Japan, Kiribati, </w:t>
      </w:r>
      <w:r w:rsidR="00544C99" w:rsidRPr="00EA6792">
        <w:rPr>
          <w:sz w:val="22"/>
          <w:szCs w:val="22"/>
        </w:rPr>
        <w:t>Republic of Korea, Republic of the Marshall Islands, New</w:t>
      </w:r>
      <w:r w:rsidR="00DA3F7D" w:rsidRPr="00EA6792">
        <w:rPr>
          <w:sz w:val="22"/>
          <w:szCs w:val="22"/>
        </w:rPr>
        <w:t xml:space="preserve"> </w:t>
      </w:r>
      <w:r w:rsidR="00544C99" w:rsidRPr="00EA6792">
        <w:rPr>
          <w:sz w:val="22"/>
          <w:szCs w:val="22"/>
        </w:rPr>
        <w:t xml:space="preserve">Caledonia, </w:t>
      </w:r>
      <w:r w:rsidRPr="00EA6792">
        <w:rPr>
          <w:sz w:val="22"/>
          <w:szCs w:val="22"/>
        </w:rPr>
        <w:t xml:space="preserve">New Zealand, Niue, Palau, Philippines, Samoa, Solomon Islands, Chinese Taipei, Tonga, Tuvalu, </w:t>
      </w:r>
      <w:r w:rsidR="00544C99" w:rsidRPr="00EA6792">
        <w:rPr>
          <w:sz w:val="22"/>
          <w:szCs w:val="22"/>
        </w:rPr>
        <w:t xml:space="preserve">Tokelau, </w:t>
      </w:r>
      <w:r w:rsidRPr="00EA6792">
        <w:rPr>
          <w:sz w:val="22"/>
          <w:szCs w:val="22"/>
        </w:rPr>
        <w:t>United  States</w:t>
      </w:r>
      <w:r w:rsidR="00544C99" w:rsidRPr="00EA6792">
        <w:rPr>
          <w:sz w:val="22"/>
          <w:szCs w:val="22"/>
        </w:rPr>
        <w:t xml:space="preserve"> of America</w:t>
      </w:r>
      <w:r w:rsidRPr="00EA6792">
        <w:rPr>
          <w:sz w:val="22"/>
          <w:szCs w:val="22"/>
        </w:rPr>
        <w:t xml:space="preserve">,  Vanuatu, </w:t>
      </w:r>
      <w:r w:rsidR="00922F8F" w:rsidRPr="00EA6792">
        <w:rPr>
          <w:sz w:val="22"/>
          <w:szCs w:val="22"/>
        </w:rPr>
        <w:t>Ecuador, El Salvador, Panama,</w:t>
      </w:r>
      <w:r w:rsidRPr="00EA6792">
        <w:rPr>
          <w:sz w:val="22"/>
          <w:szCs w:val="22"/>
        </w:rPr>
        <w:t xml:space="preserve"> </w:t>
      </w:r>
      <w:r w:rsidR="00874F1A" w:rsidRPr="00EA6792">
        <w:rPr>
          <w:sz w:val="22"/>
          <w:szCs w:val="22"/>
        </w:rPr>
        <w:t xml:space="preserve">ANCORS, </w:t>
      </w:r>
      <w:r w:rsidR="00922F8F" w:rsidRPr="00EA6792">
        <w:rPr>
          <w:sz w:val="22"/>
          <w:szCs w:val="22"/>
        </w:rPr>
        <w:t xml:space="preserve">IPNLF, </w:t>
      </w:r>
      <w:r w:rsidR="00874F1A" w:rsidRPr="00EA6792">
        <w:rPr>
          <w:sz w:val="22"/>
          <w:szCs w:val="22"/>
        </w:rPr>
        <w:t>FFA</w:t>
      </w:r>
      <w:r w:rsidRPr="00EA6792">
        <w:rPr>
          <w:sz w:val="22"/>
          <w:szCs w:val="22"/>
        </w:rPr>
        <w:t xml:space="preserve">, </w:t>
      </w:r>
      <w:r w:rsidR="00874F1A" w:rsidRPr="00EA6792">
        <w:rPr>
          <w:sz w:val="22"/>
          <w:szCs w:val="22"/>
        </w:rPr>
        <w:t>PEW, PIFS, PNA</w:t>
      </w:r>
      <w:r w:rsidRPr="00EA6792">
        <w:rPr>
          <w:sz w:val="22"/>
          <w:szCs w:val="22"/>
        </w:rPr>
        <w:t xml:space="preserve">,  </w:t>
      </w:r>
      <w:r w:rsidR="00874F1A" w:rsidRPr="00EA6792">
        <w:rPr>
          <w:sz w:val="22"/>
          <w:szCs w:val="22"/>
        </w:rPr>
        <w:t xml:space="preserve">The Ocean Foundation, </w:t>
      </w:r>
      <w:r w:rsidRPr="00EA6792">
        <w:rPr>
          <w:sz w:val="22"/>
          <w:szCs w:val="22"/>
        </w:rPr>
        <w:t>SPC</w:t>
      </w:r>
      <w:r w:rsidR="00922F8F" w:rsidRPr="00EA6792">
        <w:rPr>
          <w:sz w:val="22"/>
          <w:szCs w:val="22"/>
        </w:rPr>
        <w:t>, SFP,</w:t>
      </w:r>
      <w:r w:rsidR="00874F1A" w:rsidRPr="00EA6792">
        <w:rPr>
          <w:sz w:val="22"/>
          <w:szCs w:val="22"/>
        </w:rPr>
        <w:t xml:space="preserve"> and WWF</w:t>
      </w:r>
      <w:r w:rsidR="00DA3F7D" w:rsidRPr="00EA6792">
        <w:rPr>
          <w:sz w:val="22"/>
          <w:szCs w:val="22"/>
        </w:rPr>
        <w:t xml:space="preserve"> were in attendance</w:t>
      </w:r>
      <w:r w:rsidRPr="00EA6792">
        <w:rPr>
          <w:sz w:val="22"/>
          <w:szCs w:val="22"/>
        </w:rPr>
        <w:t>.  Meeting support was provided by the Secretariat.</w:t>
      </w:r>
      <w:r w:rsidR="00E84257" w:rsidRPr="00EA6792">
        <w:rPr>
          <w:sz w:val="22"/>
          <w:szCs w:val="22"/>
        </w:rPr>
        <w:t xml:space="preserve"> </w:t>
      </w:r>
      <w:r w:rsidR="00CE0B03" w:rsidRPr="00EA6792">
        <w:rPr>
          <w:sz w:val="22"/>
          <w:szCs w:val="22"/>
        </w:rPr>
        <w:t>The list of</w:t>
      </w:r>
      <w:r w:rsidRPr="00EA6792">
        <w:rPr>
          <w:sz w:val="22"/>
          <w:szCs w:val="22"/>
        </w:rPr>
        <w:t xml:space="preserve"> participants is attached as Annex </w:t>
      </w:r>
      <w:r w:rsidR="00922F8F" w:rsidRPr="00EA6792">
        <w:rPr>
          <w:sz w:val="22"/>
          <w:szCs w:val="22"/>
        </w:rPr>
        <w:t>xx</w:t>
      </w:r>
      <w:r w:rsidRPr="00EA6792">
        <w:rPr>
          <w:sz w:val="22"/>
          <w:szCs w:val="22"/>
        </w:rPr>
        <w:t>. The Committee agreed by consensus to present to the Commission the decisions and recommendations set out below.</w:t>
      </w:r>
    </w:p>
    <w:p w14:paraId="577F8C9F" w14:textId="77777777" w:rsidR="00F371B8" w:rsidRPr="00EA6792" w:rsidRDefault="00F371B8">
      <w:pPr>
        <w:spacing w:before="1" w:line="160" w:lineRule="exact"/>
        <w:rPr>
          <w:sz w:val="22"/>
          <w:szCs w:val="22"/>
        </w:rPr>
      </w:pPr>
    </w:p>
    <w:p w14:paraId="53429FC7" w14:textId="77777777" w:rsidR="00F371B8" w:rsidRPr="00EA6792" w:rsidRDefault="00F371B8">
      <w:pPr>
        <w:spacing w:line="200" w:lineRule="exact"/>
        <w:rPr>
          <w:sz w:val="22"/>
          <w:szCs w:val="22"/>
        </w:rPr>
      </w:pPr>
    </w:p>
    <w:p w14:paraId="3DF88456" w14:textId="77777777" w:rsidR="00F371B8" w:rsidRPr="00EA6792" w:rsidRDefault="00F371B8">
      <w:pPr>
        <w:spacing w:line="200" w:lineRule="exact"/>
        <w:rPr>
          <w:sz w:val="22"/>
          <w:szCs w:val="22"/>
        </w:rPr>
      </w:pPr>
    </w:p>
    <w:p w14:paraId="6424F7A0" w14:textId="64A0230B" w:rsidR="00F371B8" w:rsidRPr="00EA6792" w:rsidRDefault="009368E5" w:rsidP="001F52DC">
      <w:pPr>
        <w:ind w:left="101"/>
        <w:rPr>
          <w:b/>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 xml:space="preserve">1.       </w:t>
      </w:r>
      <w:r w:rsidRPr="00EA6792">
        <w:rPr>
          <w:b/>
          <w:spacing w:val="11"/>
          <w:sz w:val="22"/>
          <w:szCs w:val="22"/>
        </w:rPr>
        <w:t xml:space="preserve"> </w:t>
      </w:r>
      <w:r w:rsidRPr="00EA6792">
        <w:rPr>
          <w:b/>
          <w:spacing w:val="-2"/>
          <w:sz w:val="22"/>
          <w:szCs w:val="22"/>
        </w:rPr>
        <w:t>O</w:t>
      </w:r>
      <w:r w:rsidRPr="00EA6792">
        <w:rPr>
          <w:b/>
          <w:spacing w:val="-3"/>
          <w:sz w:val="22"/>
          <w:szCs w:val="22"/>
        </w:rPr>
        <w:t>P</w:t>
      </w:r>
      <w:r w:rsidRPr="00EA6792">
        <w:rPr>
          <w:b/>
          <w:spacing w:val="1"/>
          <w:sz w:val="22"/>
          <w:szCs w:val="22"/>
        </w:rPr>
        <w:t>E</w:t>
      </w:r>
      <w:r w:rsidRPr="00EA6792">
        <w:rPr>
          <w:b/>
          <w:spacing w:val="2"/>
          <w:sz w:val="22"/>
          <w:szCs w:val="22"/>
        </w:rPr>
        <w:t>N</w:t>
      </w:r>
      <w:r w:rsidRPr="00EA6792">
        <w:rPr>
          <w:b/>
          <w:spacing w:val="-1"/>
          <w:sz w:val="22"/>
          <w:szCs w:val="22"/>
        </w:rPr>
        <w:t>I</w:t>
      </w:r>
      <w:r w:rsidRPr="00EA6792">
        <w:rPr>
          <w:b/>
          <w:spacing w:val="-2"/>
          <w:sz w:val="22"/>
          <w:szCs w:val="22"/>
        </w:rPr>
        <w:t>N</w:t>
      </w:r>
      <w:r w:rsidRPr="00EA6792">
        <w:rPr>
          <w:b/>
          <w:sz w:val="22"/>
          <w:szCs w:val="22"/>
        </w:rPr>
        <w:t xml:space="preserve">G </w:t>
      </w:r>
      <w:r w:rsidRPr="00EA6792">
        <w:rPr>
          <w:b/>
          <w:spacing w:val="-2"/>
          <w:sz w:val="22"/>
          <w:szCs w:val="22"/>
        </w:rPr>
        <w:t>O</w:t>
      </w:r>
      <w:r w:rsidRPr="00EA6792">
        <w:rPr>
          <w:b/>
          <w:sz w:val="22"/>
          <w:szCs w:val="22"/>
        </w:rPr>
        <w:t>F M</w:t>
      </w:r>
      <w:r w:rsidRPr="00EA6792">
        <w:rPr>
          <w:b/>
          <w:spacing w:val="1"/>
          <w:sz w:val="22"/>
          <w:szCs w:val="22"/>
        </w:rPr>
        <w:t>EET</w:t>
      </w:r>
      <w:r w:rsidRPr="00EA6792">
        <w:rPr>
          <w:b/>
          <w:spacing w:val="-1"/>
          <w:sz w:val="22"/>
          <w:szCs w:val="22"/>
        </w:rPr>
        <w:t>I</w:t>
      </w:r>
      <w:r w:rsidRPr="00EA6792">
        <w:rPr>
          <w:b/>
          <w:spacing w:val="2"/>
          <w:sz w:val="22"/>
          <w:szCs w:val="22"/>
        </w:rPr>
        <w:t>N</w:t>
      </w:r>
      <w:r w:rsidRPr="00EA6792">
        <w:rPr>
          <w:b/>
          <w:sz w:val="22"/>
          <w:szCs w:val="22"/>
        </w:rPr>
        <w:t>G</w:t>
      </w:r>
    </w:p>
    <w:p w14:paraId="5F8DAC7D" w14:textId="77777777" w:rsidR="008C3D94" w:rsidRPr="00EA6792" w:rsidRDefault="008C3D94">
      <w:pPr>
        <w:spacing w:before="17" w:line="260" w:lineRule="exact"/>
        <w:rPr>
          <w:sz w:val="22"/>
          <w:szCs w:val="22"/>
        </w:rPr>
      </w:pPr>
    </w:p>
    <w:p w14:paraId="5EBD539A" w14:textId="5234FDD0" w:rsidR="00281BE1" w:rsidRPr="00EA6792" w:rsidRDefault="00563970" w:rsidP="00B74CF4">
      <w:pPr>
        <w:pStyle w:val="ListParagraph"/>
        <w:numPr>
          <w:ilvl w:val="0"/>
          <w:numId w:val="2"/>
        </w:numPr>
        <w:spacing w:line="260" w:lineRule="exact"/>
        <w:ind w:left="0" w:right="71" w:firstLine="0"/>
        <w:jc w:val="both"/>
        <w:rPr>
          <w:sz w:val="22"/>
          <w:szCs w:val="22"/>
        </w:rPr>
      </w:pPr>
      <w:r w:rsidRPr="00EA6792">
        <w:rPr>
          <w:sz w:val="22"/>
          <w:szCs w:val="22"/>
        </w:rPr>
        <w:t xml:space="preserve">Mr. Michael </w:t>
      </w:r>
      <w:proofErr w:type="spellStart"/>
      <w:r w:rsidRPr="00EA6792">
        <w:rPr>
          <w:sz w:val="22"/>
          <w:szCs w:val="22"/>
        </w:rPr>
        <w:t>Brakke</w:t>
      </w:r>
      <w:proofErr w:type="spellEnd"/>
      <w:r w:rsidRPr="00EA6792">
        <w:rPr>
          <w:sz w:val="22"/>
          <w:szCs w:val="22"/>
        </w:rPr>
        <w:t xml:space="preserve"> (USA) </w:t>
      </w:r>
      <w:r w:rsidR="00CE0B03" w:rsidRPr="00EA6792">
        <w:rPr>
          <w:sz w:val="22"/>
          <w:szCs w:val="22"/>
        </w:rPr>
        <w:t xml:space="preserve">and Ms. Camille </w:t>
      </w:r>
      <w:proofErr w:type="spellStart"/>
      <w:r w:rsidR="00CE0B03" w:rsidRPr="00EA6792">
        <w:rPr>
          <w:sz w:val="22"/>
          <w:szCs w:val="22"/>
        </w:rPr>
        <w:t>Movick-Inatio</w:t>
      </w:r>
      <w:proofErr w:type="spellEnd"/>
      <w:r w:rsidR="00CE0B03" w:rsidRPr="00EA6792">
        <w:rPr>
          <w:sz w:val="22"/>
          <w:szCs w:val="22"/>
        </w:rPr>
        <w:t xml:space="preserve"> (FSM) </w:t>
      </w:r>
      <w:r w:rsidR="004A4A86" w:rsidRPr="00EA6792">
        <w:rPr>
          <w:sz w:val="22"/>
          <w:szCs w:val="22"/>
        </w:rPr>
        <w:t>w</w:t>
      </w:r>
      <w:r w:rsidRPr="00EA6792">
        <w:rPr>
          <w:sz w:val="22"/>
          <w:szCs w:val="22"/>
        </w:rPr>
        <w:t>ere</w:t>
      </w:r>
      <w:r w:rsidR="004A4A86" w:rsidRPr="00EA6792">
        <w:rPr>
          <w:sz w:val="22"/>
          <w:szCs w:val="22"/>
        </w:rPr>
        <w:t xml:space="preserve"> </w:t>
      </w:r>
      <w:r w:rsidR="00AF3B7E" w:rsidRPr="00EA6792">
        <w:rPr>
          <w:sz w:val="22"/>
          <w:szCs w:val="22"/>
        </w:rPr>
        <w:t xml:space="preserve">the </w:t>
      </w:r>
      <w:r w:rsidR="00B74CF4" w:rsidRPr="00EA6792">
        <w:rPr>
          <w:sz w:val="22"/>
          <w:szCs w:val="22"/>
        </w:rPr>
        <w:t>Co-</w:t>
      </w:r>
      <w:r w:rsidR="00281BE1" w:rsidRPr="00EA6792">
        <w:rPr>
          <w:sz w:val="22"/>
          <w:szCs w:val="22"/>
        </w:rPr>
        <w:t>Chair</w:t>
      </w:r>
      <w:r w:rsidRPr="00EA6792">
        <w:rPr>
          <w:sz w:val="22"/>
          <w:szCs w:val="22"/>
        </w:rPr>
        <w:t>s</w:t>
      </w:r>
      <w:r w:rsidR="00281BE1" w:rsidRPr="00EA6792">
        <w:rPr>
          <w:sz w:val="22"/>
          <w:szCs w:val="22"/>
        </w:rPr>
        <w:t xml:space="preserve"> for the </w:t>
      </w:r>
      <w:r w:rsidR="00B74CF4" w:rsidRPr="00EA6792">
        <w:rPr>
          <w:sz w:val="22"/>
          <w:szCs w:val="22"/>
        </w:rPr>
        <w:t>1</w:t>
      </w:r>
      <w:r w:rsidR="00AF3B7E" w:rsidRPr="00EA6792">
        <w:rPr>
          <w:sz w:val="22"/>
          <w:szCs w:val="22"/>
        </w:rPr>
        <w:t>4</w:t>
      </w:r>
      <w:r w:rsidR="00B74CF4" w:rsidRPr="00EA6792">
        <w:rPr>
          <w:sz w:val="22"/>
          <w:szCs w:val="22"/>
          <w:vertAlign w:val="superscript"/>
        </w:rPr>
        <w:t>th</w:t>
      </w:r>
      <w:r w:rsidR="00B74CF4" w:rsidRPr="00EA6792">
        <w:rPr>
          <w:sz w:val="22"/>
          <w:szCs w:val="22"/>
        </w:rPr>
        <w:t xml:space="preserve"> Session of the </w:t>
      </w:r>
      <w:r w:rsidR="00281BE1" w:rsidRPr="00EA6792">
        <w:rPr>
          <w:sz w:val="22"/>
          <w:szCs w:val="22"/>
        </w:rPr>
        <w:t>F</w:t>
      </w:r>
      <w:r w:rsidR="00B74CF4" w:rsidRPr="00EA6792">
        <w:rPr>
          <w:sz w:val="22"/>
          <w:szCs w:val="22"/>
        </w:rPr>
        <w:t>inance and Administration Committee (F</w:t>
      </w:r>
      <w:r w:rsidR="00281BE1" w:rsidRPr="00EA6792">
        <w:rPr>
          <w:sz w:val="22"/>
          <w:szCs w:val="22"/>
        </w:rPr>
        <w:t>AC</w:t>
      </w:r>
      <w:r w:rsidR="00BA3A0C" w:rsidRPr="00EA6792">
        <w:rPr>
          <w:sz w:val="22"/>
          <w:szCs w:val="22"/>
        </w:rPr>
        <w:t>14</w:t>
      </w:r>
      <w:r w:rsidR="001F52DC" w:rsidRPr="00EA6792">
        <w:rPr>
          <w:sz w:val="22"/>
          <w:szCs w:val="22"/>
        </w:rPr>
        <w:t>)</w:t>
      </w:r>
      <w:r w:rsidR="00BA3A0C" w:rsidRPr="00EA6792">
        <w:rPr>
          <w:sz w:val="22"/>
          <w:szCs w:val="22"/>
        </w:rPr>
        <w:t xml:space="preserve">. The </w:t>
      </w:r>
      <w:r w:rsidR="001F52DC" w:rsidRPr="00EA6792">
        <w:rPr>
          <w:sz w:val="22"/>
          <w:szCs w:val="22"/>
        </w:rPr>
        <w:t xml:space="preserve">meeting </w:t>
      </w:r>
      <w:r w:rsidR="00BA3A0C" w:rsidRPr="00EA6792">
        <w:rPr>
          <w:sz w:val="22"/>
          <w:szCs w:val="22"/>
        </w:rPr>
        <w:t xml:space="preserve">was called to </w:t>
      </w:r>
      <w:r w:rsidR="001F52DC" w:rsidRPr="00EA6792">
        <w:rPr>
          <w:sz w:val="22"/>
          <w:szCs w:val="22"/>
        </w:rPr>
        <w:t>order at 10:00AM.</w:t>
      </w:r>
    </w:p>
    <w:p w14:paraId="5CE0257E" w14:textId="77777777" w:rsidR="00281BE1" w:rsidRPr="00EA6792" w:rsidRDefault="00281BE1">
      <w:pPr>
        <w:spacing w:before="17" w:line="260" w:lineRule="exact"/>
        <w:rPr>
          <w:sz w:val="22"/>
          <w:szCs w:val="22"/>
        </w:rPr>
      </w:pPr>
    </w:p>
    <w:p w14:paraId="2DD07636" w14:textId="04C113AD" w:rsidR="00281BE1" w:rsidRPr="00EA6792" w:rsidRDefault="00281BE1" w:rsidP="00106878">
      <w:pPr>
        <w:pStyle w:val="ListParagraph"/>
        <w:numPr>
          <w:ilvl w:val="0"/>
          <w:numId w:val="2"/>
        </w:numPr>
        <w:spacing w:before="17" w:line="260" w:lineRule="exact"/>
        <w:ind w:left="0" w:right="71" w:firstLine="0"/>
        <w:jc w:val="both"/>
        <w:rPr>
          <w:strike/>
          <w:sz w:val="22"/>
          <w:szCs w:val="22"/>
        </w:rPr>
      </w:pPr>
      <w:r w:rsidRPr="00EA6792">
        <w:rPr>
          <w:sz w:val="22"/>
          <w:szCs w:val="22"/>
        </w:rPr>
        <w:t>E</w:t>
      </w:r>
      <w:r w:rsidR="00B74CF4" w:rsidRPr="00EA6792">
        <w:rPr>
          <w:sz w:val="22"/>
          <w:szCs w:val="22"/>
        </w:rPr>
        <w:t>xecutive</w:t>
      </w:r>
      <w:r w:rsidR="00BA3A0C" w:rsidRPr="00EA6792">
        <w:rPr>
          <w:sz w:val="22"/>
          <w:szCs w:val="22"/>
        </w:rPr>
        <w:t xml:space="preserve"> </w:t>
      </w:r>
      <w:r w:rsidR="00B74CF4" w:rsidRPr="00EA6792">
        <w:rPr>
          <w:sz w:val="22"/>
          <w:szCs w:val="22"/>
        </w:rPr>
        <w:t>Director</w:t>
      </w:r>
      <w:r w:rsidRPr="00EA6792">
        <w:rPr>
          <w:sz w:val="22"/>
          <w:szCs w:val="22"/>
        </w:rPr>
        <w:t xml:space="preserve"> </w:t>
      </w:r>
      <w:r w:rsidR="00B74CF4" w:rsidRPr="00EA6792">
        <w:rPr>
          <w:sz w:val="22"/>
          <w:szCs w:val="22"/>
        </w:rPr>
        <w:t>(ED)</w:t>
      </w:r>
      <w:r w:rsidR="00106878" w:rsidRPr="00EA6792">
        <w:rPr>
          <w:sz w:val="22"/>
          <w:szCs w:val="22"/>
        </w:rPr>
        <w:t>,</w:t>
      </w:r>
      <w:r w:rsidR="00B74CF4" w:rsidRPr="00EA6792">
        <w:rPr>
          <w:sz w:val="22"/>
          <w:szCs w:val="22"/>
        </w:rPr>
        <w:t xml:space="preserve"> </w:t>
      </w:r>
      <w:r w:rsidRPr="00EA6792">
        <w:rPr>
          <w:sz w:val="22"/>
          <w:szCs w:val="22"/>
        </w:rPr>
        <w:t xml:space="preserve">Feleti </w:t>
      </w:r>
      <w:r w:rsidR="00B74CF4" w:rsidRPr="00EA6792">
        <w:rPr>
          <w:sz w:val="22"/>
          <w:szCs w:val="22"/>
        </w:rPr>
        <w:t>Teo</w:t>
      </w:r>
      <w:r w:rsidR="001F52DC" w:rsidRPr="00EA6792">
        <w:rPr>
          <w:sz w:val="22"/>
          <w:szCs w:val="22"/>
        </w:rPr>
        <w:t xml:space="preserve">, gave a </w:t>
      </w:r>
      <w:proofErr w:type="gramStart"/>
      <w:r w:rsidR="001F52DC" w:rsidRPr="00EA6792">
        <w:rPr>
          <w:sz w:val="22"/>
          <w:szCs w:val="22"/>
        </w:rPr>
        <w:t>brief remarks</w:t>
      </w:r>
      <w:proofErr w:type="gramEnd"/>
      <w:r w:rsidR="00B74CF4" w:rsidRPr="00EA6792">
        <w:rPr>
          <w:sz w:val="22"/>
          <w:szCs w:val="22"/>
        </w:rPr>
        <w:t xml:space="preserve"> </w:t>
      </w:r>
      <w:r w:rsidR="00BA3A0C" w:rsidRPr="00EA6792">
        <w:rPr>
          <w:sz w:val="22"/>
          <w:szCs w:val="22"/>
        </w:rPr>
        <w:t xml:space="preserve">and noted the </w:t>
      </w:r>
      <w:r w:rsidR="001F52DC" w:rsidRPr="00EA6792">
        <w:rPr>
          <w:sz w:val="22"/>
          <w:szCs w:val="22"/>
        </w:rPr>
        <w:t>challenges</w:t>
      </w:r>
      <w:r w:rsidR="00BA3A0C" w:rsidRPr="00EA6792">
        <w:rPr>
          <w:sz w:val="22"/>
          <w:szCs w:val="22"/>
        </w:rPr>
        <w:t xml:space="preserve"> and limitations of </w:t>
      </w:r>
      <w:r w:rsidR="001F52DC" w:rsidRPr="00EA6792">
        <w:rPr>
          <w:sz w:val="22"/>
          <w:szCs w:val="22"/>
        </w:rPr>
        <w:t>this virtual meeting</w:t>
      </w:r>
      <w:r w:rsidR="00BA3A0C" w:rsidRPr="00EA6792">
        <w:rPr>
          <w:sz w:val="22"/>
          <w:szCs w:val="22"/>
        </w:rPr>
        <w:t xml:space="preserve">. </w:t>
      </w:r>
      <w:r w:rsidR="001F52DC" w:rsidRPr="00EA6792">
        <w:rPr>
          <w:sz w:val="22"/>
          <w:szCs w:val="22"/>
        </w:rPr>
        <w:t xml:space="preserve"> </w:t>
      </w:r>
      <w:r w:rsidR="00BA3A0C" w:rsidRPr="00EA6792">
        <w:rPr>
          <w:sz w:val="22"/>
          <w:szCs w:val="22"/>
        </w:rPr>
        <w:t>He highlighted that the Committee</w:t>
      </w:r>
      <w:r w:rsidR="00DF6226" w:rsidRPr="00EA6792">
        <w:rPr>
          <w:sz w:val="22"/>
          <w:szCs w:val="22"/>
        </w:rPr>
        <w:t>’s</w:t>
      </w:r>
      <w:r w:rsidR="00BA3A0C" w:rsidRPr="00EA6792">
        <w:rPr>
          <w:sz w:val="22"/>
          <w:szCs w:val="22"/>
        </w:rPr>
        <w:t xml:space="preserve"> focus is to discuss the </w:t>
      </w:r>
      <w:r w:rsidR="001F52DC" w:rsidRPr="00EA6792">
        <w:rPr>
          <w:sz w:val="22"/>
          <w:szCs w:val="22"/>
        </w:rPr>
        <w:t>2021 budget</w:t>
      </w:r>
      <w:r w:rsidR="00BA3A0C" w:rsidRPr="00EA6792">
        <w:rPr>
          <w:sz w:val="22"/>
          <w:szCs w:val="22"/>
        </w:rPr>
        <w:t xml:space="preserve"> including the budgetary i</w:t>
      </w:r>
      <w:r w:rsidR="001F52DC" w:rsidRPr="00EA6792">
        <w:rPr>
          <w:sz w:val="22"/>
          <w:szCs w:val="22"/>
        </w:rPr>
        <w:t xml:space="preserve">mplications if </w:t>
      </w:r>
      <w:r w:rsidR="00BA3A0C" w:rsidRPr="00EA6792">
        <w:rPr>
          <w:sz w:val="22"/>
          <w:szCs w:val="22"/>
        </w:rPr>
        <w:t xml:space="preserve">the COVID-19 </w:t>
      </w:r>
      <w:r w:rsidR="001F52DC" w:rsidRPr="00EA6792">
        <w:rPr>
          <w:sz w:val="22"/>
          <w:szCs w:val="22"/>
        </w:rPr>
        <w:t>pandemic persists</w:t>
      </w:r>
      <w:r w:rsidR="00BA3A0C" w:rsidRPr="00EA6792">
        <w:rPr>
          <w:sz w:val="22"/>
          <w:szCs w:val="22"/>
        </w:rPr>
        <w:t xml:space="preserve"> in the coming year. He also mentioned on the </w:t>
      </w:r>
      <w:r w:rsidR="00DF6226" w:rsidRPr="00EA6792">
        <w:rPr>
          <w:sz w:val="22"/>
          <w:szCs w:val="22"/>
        </w:rPr>
        <w:t xml:space="preserve">outcomes of the </w:t>
      </w:r>
      <w:r w:rsidR="001F52DC" w:rsidRPr="00EA6792">
        <w:rPr>
          <w:sz w:val="22"/>
          <w:szCs w:val="22"/>
        </w:rPr>
        <w:t xml:space="preserve">audit report and </w:t>
      </w:r>
      <w:r w:rsidR="00DF6226" w:rsidRPr="00EA6792">
        <w:rPr>
          <w:sz w:val="22"/>
          <w:szCs w:val="22"/>
        </w:rPr>
        <w:t xml:space="preserve">that the </w:t>
      </w:r>
      <w:r w:rsidR="001F52DC" w:rsidRPr="00EA6792">
        <w:rPr>
          <w:sz w:val="22"/>
          <w:szCs w:val="22"/>
        </w:rPr>
        <w:t>financial stat</w:t>
      </w:r>
      <w:r w:rsidR="00BA3A0C" w:rsidRPr="00EA6792">
        <w:rPr>
          <w:sz w:val="22"/>
          <w:szCs w:val="22"/>
        </w:rPr>
        <w:t>u</w:t>
      </w:r>
      <w:r w:rsidR="001F52DC" w:rsidRPr="00EA6792">
        <w:rPr>
          <w:sz w:val="22"/>
          <w:szCs w:val="22"/>
        </w:rPr>
        <w:t xml:space="preserve">s </w:t>
      </w:r>
      <w:proofErr w:type="gramStart"/>
      <w:r w:rsidR="001F52DC" w:rsidRPr="00EA6792">
        <w:rPr>
          <w:sz w:val="22"/>
          <w:szCs w:val="22"/>
        </w:rPr>
        <w:t>were</w:t>
      </w:r>
      <w:proofErr w:type="gramEnd"/>
      <w:r w:rsidR="001F52DC" w:rsidRPr="00EA6792">
        <w:rPr>
          <w:sz w:val="22"/>
          <w:szCs w:val="22"/>
        </w:rPr>
        <w:t xml:space="preserve"> </w:t>
      </w:r>
      <w:r w:rsidR="00DF6226" w:rsidRPr="00EA6792">
        <w:rPr>
          <w:sz w:val="22"/>
          <w:szCs w:val="22"/>
        </w:rPr>
        <w:t xml:space="preserve">classified as </w:t>
      </w:r>
      <w:r w:rsidR="001F52DC" w:rsidRPr="00EA6792">
        <w:rPr>
          <w:sz w:val="22"/>
          <w:szCs w:val="22"/>
        </w:rPr>
        <w:t>unqualified</w:t>
      </w:r>
      <w:r w:rsidR="00BA3A0C" w:rsidRPr="00EA6792">
        <w:rPr>
          <w:sz w:val="22"/>
          <w:szCs w:val="22"/>
        </w:rPr>
        <w:t xml:space="preserve"> or </w:t>
      </w:r>
      <w:r w:rsidR="00DF6226" w:rsidRPr="00EA6792">
        <w:rPr>
          <w:sz w:val="22"/>
          <w:szCs w:val="22"/>
        </w:rPr>
        <w:t xml:space="preserve">the finances </w:t>
      </w:r>
      <w:r w:rsidR="00BA3A0C" w:rsidRPr="00EA6792">
        <w:rPr>
          <w:sz w:val="22"/>
          <w:szCs w:val="22"/>
        </w:rPr>
        <w:t>were managed</w:t>
      </w:r>
      <w:r w:rsidR="001F52DC" w:rsidRPr="00EA6792">
        <w:rPr>
          <w:sz w:val="22"/>
          <w:szCs w:val="22"/>
        </w:rPr>
        <w:t xml:space="preserve"> according the rules and procedures of the Commission. </w:t>
      </w:r>
    </w:p>
    <w:p w14:paraId="77F7056A" w14:textId="77777777" w:rsidR="00281BE1" w:rsidRPr="00EA6792" w:rsidRDefault="00281BE1">
      <w:pPr>
        <w:spacing w:before="17" w:line="260" w:lineRule="exact"/>
        <w:rPr>
          <w:sz w:val="22"/>
          <w:szCs w:val="22"/>
        </w:rPr>
      </w:pPr>
    </w:p>
    <w:p w14:paraId="793CA0A5" w14:textId="1C68F3BC" w:rsidR="00F371B8" w:rsidRPr="00EA6792" w:rsidRDefault="009368E5" w:rsidP="00B53F19">
      <w:pPr>
        <w:pStyle w:val="ListParagraph"/>
        <w:numPr>
          <w:ilvl w:val="1"/>
          <w:numId w:val="11"/>
        </w:numPr>
        <w:rPr>
          <w:sz w:val="22"/>
          <w:szCs w:val="22"/>
        </w:rPr>
      </w:pPr>
      <w:r w:rsidRPr="00EA6792">
        <w:rPr>
          <w:b/>
          <w:sz w:val="22"/>
          <w:szCs w:val="22"/>
        </w:rPr>
        <w:t>Ad</w:t>
      </w:r>
      <w:r w:rsidRPr="00EA6792">
        <w:rPr>
          <w:b/>
          <w:spacing w:val="2"/>
          <w:sz w:val="22"/>
          <w:szCs w:val="22"/>
        </w:rPr>
        <w:t>o</w:t>
      </w:r>
      <w:r w:rsidRPr="00EA6792">
        <w:rPr>
          <w:b/>
          <w:spacing w:val="-5"/>
          <w:sz w:val="22"/>
          <w:szCs w:val="22"/>
        </w:rPr>
        <w:t>p</w:t>
      </w:r>
      <w:r w:rsidRPr="00EA6792">
        <w:rPr>
          <w:b/>
          <w:spacing w:val="1"/>
          <w:sz w:val="22"/>
          <w:szCs w:val="22"/>
        </w:rPr>
        <w:t>ti</w:t>
      </w:r>
      <w:r w:rsidRPr="00EA6792">
        <w:rPr>
          <w:b/>
          <w:spacing w:val="6"/>
          <w:sz w:val="22"/>
          <w:szCs w:val="22"/>
        </w:rPr>
        <w:t>o</w:t>
      </w:r>
      <w:r w:rsidRPr="00EA6792">
        <w:rPr>
          <w:b/>
          <w:sz w:val="22"/>
          <w:szCs w:val="22"/>
        </w:rPr>
        <w:t>n</w:t>
      </w:r>
      <w:r w:rsidRPr="00EA6792">
        <w:rPr>
          <w:b/>
          <w:spacing w:val="-14"/>
          <w:sz w:val="22"/>
          <w:szCs w:val="22"/>
        </w:rPr>
        <w:t xml:space="preserve"> </w:t>
      </w:r>
      <w:r w:rsidRPr="00EA6792">
        <w:rPr>
          <w:b/>
          <w:spacing w:val="2"/>
          <w:sz w:val="22"/>
          <w:szCs w:val="22"/>
        </w:rPr>
        <w:t>o</w:t>
      </w:r>
      <w:r w:rsidRPr="00EA6792">
        <w:rPr>
          <w:b/>
          <w:sz w:val="22"/>
          <w:szCs w:val="22"/>
        </w:rPr>
        <w:t>f</w:t>
      </w:r>
      <w:r w:rsidRPr="00EA6792">
        <w:rPr>
          <w:b/>
          <w:spacing w:val="-4"/>
          <w:sz w:val="22"/>
          <w:szCs w:val="22"/>
        </w:rPr>
        <w:t xml:space="preserve"> </w:t>
      </w:r>
      <w:r w:rsidRPr="00EA6792">
        <w:rPr>
          <w:b/>
          <w:spacing w:val="-2"/>
          <w:sz w:val="22"/>
          <w:szCs w:val="22"/>
        </w:rPr>
        <w:t>a</w:t>
      </w:r>
      <w:r w:rsidRPr="00EA6792">
        <w:rPr>
          <w:b/>
          <w:spacing w:val="2"/>
          <w:sz w:val="22"/>
          <w:szCs w:val="22"/>
        </w:rPr>
        <w:t>g</w:t>
      </w:r>
      <w:r w:rsidRPr="00EA6792">
        <w:rPr>
          <w:b/>
          <w:spacing w:val="5"/>
          <w:sz w:val="22"/>
          <w:szCs w:val="22"/>
        </w:rPr>
        <w:t>e</w:t>
      </w:r>
      <w:r w:rsidRPr="00EA6792">
        <w:rPr>
          <w:b/>
          <w:sz w:val="22"/>
          <w:szCs w:val="22"/>
        </w:rPr>
        <w:t>n</w:t>
      </w:r>
      <w:r w:rsidRPr="00EA6792">
        <w:rPr>
          <w:b/>
          <w:spacing w:val="-1"/>
          <w:sz w:val="22"/>
          <w:szCs w:val="22"/>
        </w:rPr>
        <w:t>d</w:t>
      </w:r>
      <w:r w:rsidRPr="00EA6792">
        <w:rPr>
          <w:b/>
          <w:spacing w:val="2"/>
          <w:sz w:val="22"/>
          <w:szCs w:val="22"/>
        </w:rPr>
        <w:t>a</w:t>
      </w:r>
      <w:r w:rsidR="000A266B" w:rsidRPr="00EA6792">
        <w:rPr>
          <w:b/>
          <w:sz w:val="22"/>
          <w:szCs w:val="22"/>
        </w:rPr>
        <w:t xml:space="preserve"> </w:t>
      </w:r>
    </w:p>
    <w:p w14:paraId="33B1E162" w14:textId="41758B33" w:rsidR="00F371B8" w:rsidRPr="00EA6792" w:rsidRDefault="00F371B8" w:rsidP="00960CA5">
      <w:pPr>
        <w:pStyle w:val="ListParagraph"/>
        <w:spacing w:line="260" w:lineRule="exact"/>
        <w:ind w:left="0" w:right="71"/>
        <w:jc w:val="both"/>
        <w:rPr>
          <w:sz w:val="22"/>
          <w:szCs w:val="22"/>
        </w:rPr>
      </w:pPr>
    </w:p>
    <w:p w14:paraId="5974D470" w14:textId="3F15E2F3" w:rsidR="00960CA5" w:rsidRPr="00EA6792" w:rsidRDefault="00960CA5" w:rsidP="00755C41">
      <w:pPr>
        <w:pStyle w:val="ListParagraph"/>
        <w:numPr>
          <w:ilvl w:val="0"/>
          <w:numId w:val="2"/>
        </w:numPr>
        <w:spacing w:line="260" w:lineRule="exact"/>
        <w:ind w:left="0" w:right="71" w:firstLine="0"/>
        <w:jc w:val="both"/>
        <w:rPr>
          <w:sz w:val="24"/>
          <w:szCs w:val="24"/>
        </w:rPr>
      </w:pPr>
      <w:r w:rsidRPr="00EA6792">
        <w:rPr>
          <w:sz w:val="22"/>
          <w:szCs w:val="22"/>
        </w:rPr>
        <w:t xml:space="preserve">The </w:t>
      </w:r>
      <w:r w:rsidR="00B53F19" w:rsidRPr="00EA6792">
        <w:rPr>
          <w:sz w:val="22"/>
          <w:szCs w:val="22"/>
        </w:rPr>
        <w:t xml:space="preserve">FAC </w:t>
      </w:r>
      <w:r w:rsidR="004A4A86" w:rsidRPr="00EA6792">
        <w:rPr>
          <w:sz w:val="22"/>
          <w:szCs w:val="22"/>
        </w:rPr>
        <w:t>C</w:t>
      </w:r>
      <w:r w:rsidRPr="00EA6792">
        <w:rPr>
          <w:sz w:val="22"/>
          <w:szCs w:val="22"/>
        </w:rPr>
        <w:t>o-</w:t>
      </w:r>
      <w:r w:rsidR="004A4A86" w:rsidRPr="00EA6792">
        <w:rPr>
          <w:sz w:val="22"/>
          <w:szCs w:val="22"/>
        </w:rPr>
        <w:t>C</w:t>
      </w:r>
      <w:r w:rsidRPr="00EA6792">
        <w:rPr>
          <w:sz w:val="22"/>
          <w:szCs w:val="22"/>
        </w:rPr>
        <w:t xml:space="preserve">hair went through the agenda items </w:t>
      </w:r>
      <w:r w:rsidRPr="00EA6792">
        <w:rPr>
          <w:spacing w:val="-1"/>
          <w:sz w:val="22"/>
          <w:szCs w:val="22"/>
        </w:rPr>
        <w:t>s</w:t>
      </w:r>
      <w:r w:rsidRPr="00EA6792">
        <w:rPr>
          <w:spacing w:val="1"/>
          <w:sz w:val="22"/>
          <w:szCs w:val="22"/>
        </w:rPr>
        <w:t>e</w:t>
      </w:r>
      <w:r w:rsidRPr="00EA6792">
        <w:rPr>
          <w:sz w:val="22"/>
          <w:szCs w:val="22"/>
        </w:rPr>
        <w:t>t</w:t>
      </w:r>
      <w:r w:rsidRPr="00EA6792">
        <w:rPr>
          <w:spacing w:val="53"/>
          <w:sz w:val="22"/>
          <w:szCs w:val="22"/>
        </w:rPr>
        <w:t xml:space="preserve"> </w:t>
      </w:r>
      <w:r w:rsidRPr="00EA6792">
        <w:rPr>
          <w:sz w:val="22"/>
          <w:szCs w:val="22"/>
        </w:rPr>
        <w:t>out</w:t>
      </w:r>
      <w:r w:rsidRPr="00EA6792">
        <w:rPr>
          <w:spacing w:val="55"/>
          <w:sz w:val="22"/>
          <w:szCs w:val="22"/>
        </w:rPr>
        <w:t xml:space="preserve"> </w:t>
      </w:r>
      <w:r w:rsidRPr="00EA6792">
        <w:rPr>
          <w:spacing w:val="1"/>
          <w:sz w:val="22"/>
          <w:szCs w:val="22"/>
        </w:rPr>
        <w:t>i</w:t>
      </w:r>
      <w:r w:rsidRPr="00EA6792">
        <w:rPr>
          <w:sz w:val="22"/>
          <w:szCs w:val="22"/>
        </w:rPr>
        <w:t>n</w:t>
      </w:r>
      <w:r w:rsidRPr="00EA6792">
        <w:rPr>
          <w:spacing w:val="52"/>
          <w:sz w:val="22"/>
          <w:szCs w:val="22"/>
        </w:rPr>
        <w:t xml:space="preserve"> </w:t>
      </w:r>
      <w:r w:rsidRPr="00EA6792">
        <w:rPr>
          <w:spacing w:val="-3"/>
          <w:sz w:val="22"/>
          <w:szCs w:val="22"/>
        </w:rPr>
        <w:t>W</w:t>
      </w:r>
      <w:r w:rsidRPr="00EA6792">
        <w:rPr>
          <w:spacing w:val="4"/>
          <w:sz w:val="22"/>
          <w:szCs w:val="22"/>
        </w:rPr>
        <w:t>C</w:t>
      </w:r>
      <w:r w:rsidRPr="00EA6792">
        <w:rPr>
          <w:spacing w:val="2"/>
          <w:sz w:val="22"/>
          <w:szCs w:val="22"/>
        </w:rPr>
        <w:t>P</w:t>
      </w:r>
      <w:r w:rsidRPr="00EA6792">
        <w:rPr>
          <w:spacing w:val="-6"/>
          <w:sz w:val="22"/>
          <w:szCs w:val="22"/>
        </w:rPr>
        <w:t>F</w:t>
      </w:r>
      <w:r w:rsidRPr="00EA6792">
        <w:rPr>
          <w:sz w:val="22"/>
          <w:szCs w:val="22"/>
        </w:rPr>
        <w:t>C</w:t>
      </w:r>
      <w:r w:rsidRPr="00EA6792">
        <w:rPr>
          <w:spacing w:val="2"/>
          <w:sz w:val="22"/>
          <w:szCs w:val="22"/>
        </w:rPr>
        <w:t>1</w:t>
      </w:r>
      <w:r w:rsidRPr="00EA6792">
        <w:rPr>
          <w:spacing w:val="4"/>
          <w:sz w:val="22"/>
          <w:szCs w:val="22"/>
        </w:rPr>
        <w:t>6</w:t>
      </w:r>
      <w:r w:rsidRPr="00EA6792">
        <w:rPr>
          <w:spacing w:val="-4"/>
          <w:sz w:val="22"/>
          <w:szCs w:val="22"/>
        </w:rPr>
        <w:t>-</w:t>
      </w:r>
      <w:r w:rsidRPr="00EA6792">
        <w:rPr>
          <w:sz w:val="22"/>
          <w:szCs w:val="22"/>
        </w:rPr>
        <w:t>2</w:t>
      </w:r>
      <w:r w:rsidRPr="00EA6792">
        <w:rPr>
          <w:spacing w:val="4"/>
          <w:sz w:val="22"/>
          <w:szCs w:val="22"/>
        </w:rPr>
        <w:t>0</w:t>
      </w:r>
      <w:r w:rsidRPr="00EA6792">
        <w:rPr>
          <w:sz w:val="22"/>
          <w:szCs w:val="22"/>
        </w:rPr>
        <w:t>19-</w:t>
      </w:r>
      <w:r w:rsidRPr="00EA6792">
        <w:rPr>
          <w:spacing w:val="-1"/>
          <w:sz w:val="22"/>
          <w:szCs w:val="22"/>
        </w:rPr>
        <w:t>FA</w:t>
      </w:r>
      <w:r w:rsidRPr="00EA6792">
        <w:rPr>
          <w:sz w:val="22"/>
          <w:szCs w:val="22"/>
        </w:rPr>
        <w:t>C1</w:t>
      </w:r>
      <w:r w:rsidRPr="00EA6792">
        <w:rPr>
          <w:spacing w:val="4"/>
          <w:sz w:val="22"/>
          <w:szCs w:val="22"/>
        </w:rPr>
        <w:t>3</w:t>
      </w:r>
      <w:r w:rsidRPr="00EA6792">
        <w:rPr>
          <w:spacing w:val="-4"/>
          <w:sz w:val="22"/>
          <w:szCs w:val="22"/>
        </w:rPr>
        <w:t>-</w:t>
      </w:r>
      <w:r w:rsidRPr="00EA6792">
        <w:rPr>
          <w:sz w:val="22"/>
          <w:szCs w:val="22"/>
        </w:rPr>
        <w:t>01</w:t>
      </w:r>
      <w:r w:rsidR="00B53F19" w:rsidRPr="00EA6792">
        <w:rPr>
          <w:sz w:val="22"/>
          <w:szCs w:val="22"/>
        </w:rPr>
        <w:t xml:space="preserve"> </w:t>
      </w:r>
      <w:r w:rsidR="00DF6226" w:rsidRPr="00EA6792">
        <w:rPr>
          <w:sz w:val="22"/>
          <w:szCs w:val="22"/>
        </w:rPr>
        <w:t xml:space="preserve">and </w:t>
      </w:r>
      <w:r w:rsidR="00B53F19" w:rsidRPr="00EA6792">
        <w:rPr>
          <w:sz w:val="22"/>
          <w:szCs w:val="22"/>
        </w:rPr>
        <w:t>was</w:t>
      </w:r>
      <w:r w:rsidRPr="00EA6792">
        <w:rPr>
          <w:sz w:val="22"/>
          <w:szCs w:val="22"/>
        </w:rPr>
        <w:t xml:space="preserve"> adopted without revision. </w:t>
      </w:r>
    </w:p>
    <w:p w14:paraId="15548D46" w14:textId="77777777" w:rsidR="0096684C" w:rsidRPr="00EA6792" w:rsidRDefault="0096684C" w:rsidP="0096684C">
      <w:pPr>
        <w:ind w:left="1273" w:right="75" w:hanging="361"/>
        <w:jc w:val="both"/>
        <w:rPr>
          <w:sz w:val="22"/>
          <w:szCs w:val="22"/>
        </w:rPr>
      </w:pPr>
    </w:p>
    <w:p w14:paraId="4F613B15" w14:textId="77777777" w:rsidR="00F371B8" w:rsidRPr="00EA6792" w:rsidRDefault="00F371B8">
      <w:pPr>
        <w:spacing w:before="5" w:line="200" w:lineRule="exact"/>
        <w:rPr>
          <w:sz w:val="22"/>
          <w:szCs w:val="22"/>
        </w:rPr>
      </w:pPr>
    </w:p>
    <w:p w14:paraId="6FBA6E41" w14:textId="46417907" w:rsidR="00F371B8" w:rsidRPr="00EA6792" w:rsidRDefault="009368E5" w:rsidP="00874F1A">
      <w:pPr>
        <w:pStyle w:val="ListParagraph"/>
        <w:numPr>
          <w:ilvl w:val="1"/>
          <w:numId w:val="10"/>
        </w:numPr>
        <w:rPr>
          <w:sz w:val="22"/>
          <w:szCs w:val="22"/>
        </w:rPr>
      </w:pPr>
      <w:r w:rsidRPr="00EA6792">
        <w:rPr>
          <w:b/>
          <w:spacing w:val="3"/>
          <w:sz w:val="22"/>
          <w:szCs w:val="22"/>
        </w:rPr>
        <w:t>M</w:t>
      </w:r>
      <w:r w:rsidRPr="00EA6792">
        <w:rPr>
          <w:b/>
          <w:sz w:val="22"/>
          <w:szCs w:val="22"/>
        </w:rPr>
        <w:t>e</w:t>
      </w:r>
      <w:r w:rsidRPr="00EA6792">
        <w:rPr>
          <w:b/>
          <w:spacing w:val="1"/>
          <w:sz w:val="22"/>
          <w:szCs w:val="22"/>
        </w:rPr>
        <w:t>et</w:t>
      </w:r>
      <w:r w:rsidRPr="00EA6792">
        <w:rPr>
          <w:b/>
          <w:sz w:val="22"/>
          <w:szCs w:val="22"/>
        </w:rPr>
        <w:t>i</w:t>
      </w:r>
      <w:r w:rsidRPr="00EA6792">
        <w:rPr>
          <w:b/>
          <w:spacing w:val="-1"/>
          <w:sz w:val="22"/>
          <w:szCs w:val="22"/>
        </w:rPr>
        <w:t>n</w:t>
      </w:r>
      <w:r w:rsidRPr="00EA6792">
        <w:rPr>
          <w:b/>
          <w:sz w:val="22"/>
          <w:szCs w:val="22"/>
        </w:rPr>
        <w:t>g</w:t>
      </w:r>
      <w:r w:rsidRPr="00EA6792">
        <w:rPr>
          <w:b/>
          <w:spacing w:val="-10"/>
          <w:sz w:val="22"/>
          <w:szCs w:val="22"/>
        </w:rPr>
        <w:t xml:space="preserve"> </w:t>
      </w:r>
      <w:r w:rsidRPr="00EA6792">
        <w:rPr>
          <w:b/>
          <w:spacing w:val="2"/>
          <w:sz w:val="22"/>
          <w:szCs w:val="22"/>
        </w:rPr>
        <w:t>a</w:t>
      </w:r>
      <w:r w:rsidRPr="00EA6792">
        <w:rPr>
          <w:b/>
          <w:spacing w:val="1"/>
          <w:sz w:val="22"/>
          <w:szCs w:val="22"/>
        </w:rPr>
        <w:t>rr</w:t>
      </w:r>
      <w:r w:rsidRPr="00EA6792">
        <w:rPr>
          <w:b/>
          <w:spacing w:val="2"/>
          <w:sz w:val="22"/>
          <w:szCs w:val="22"/>
        </w:rPr>
        <w:t>a</w:t>
      </w:r>
      <w:r w:rsidRPr="00EA6792">
        <w:rPr>
          <w:b/>
          <w:sz w:val="22"/>
          <w:szCs w:val="22"/>
        </w:rPr>
        <w:t>n</w:t>
      </w:r>
      <w:r w:rsidRPr="00EA6792">
        <w:rPr>
          <w:b/>
          <w:spacing w:val="-2"/>
          <w:sz w:val="22"/>
          <w:szCs w:val="22"/>
        </w:rPr>
        <w:t>g</w:t>
      </w:r>
      <w:r w:rsidRPr="00EA6792">
        <w:rPr>
          <w:b/>
          <w:spacing w:val="5"/>
          <w:sz w:val="22"/>
          <w:szCs w:val="22"/>
        </w:rPr>
        <w:t>e</w:t>
      </w:r>
      <w:r w:rsidRPr="00EA6792">
        <w:rPr>
          <w:b/>
          <w:spacing w:val="-4"/>
          <w:sz w:val="22"/>
          <w:szCs w:val="22"/>
        </w:rPr>
        <w:t>m</w:t>
      </w:r>
      <w:r w:rsidRPr="00EA6792">
        <w:rPr>
          <w:b/>
          <w:spacing w:val="5"/>
          <w:sz w:val="22"/>
          <w:szCs w:val="22"/>
        </w:rPr>
        <w:t>e</w:t>
      </w:r>
      <w:r w:rsidRPr="00EA6792">
        <w:rPr>
          <w:b/>
          <w:spacing w:val="-1"/>
          <w:sz w:val="22"/>
          <w:szCs w:val="22"/>
        </w:rPr>
        <w:t>n</w:t>
      </w:r>
      <w:r w:rsidRPr="00EA6792">
        <w:rPr>
          <w:b/>
          <w:spacing w:val="6"/>
          <w:sz w:val="22"/>
          <w:szCs w:val="22"/>
        </w:rPr>
        <w:t>t</w:t>
      </w:r>
      <w:r w:rsidRPr="00EA6792">
        <w:rPr>
          <w:b/>
          <w:sz w:val="22"/>
          <w:szCs w:val="22"/>
        </w:rPr>
        <w:t>s</w:t>
      </w:r>
    </w:p>
    <w:p w14:paraId="58CCE160" w14:textId="77777777" w:rsidR="00874F1A" w:rsidRPr="00EA6792" w:rsidRDefault="00874F1A" w:rsidP="00874F1A">
      <w:pPr>
        <w:pStyle w:val="ListParagraph"/>
        <w:ind w:left="773"/>
        <w:rPr>
          <w:sz w:val="22"/>
          <w:szCs w:val="22"/>
        </w:rPr>
      </w:pPr>
    </w:p>
    <w:p w14:paraId="41C282B5" w14:textId="0C1CB513" w:rsidR="00F371B8" w:rsidRPr="00EA6792" w:rsidRDefault="0080302F" w:rsidP="00874F1A">
      <w:pPr>
        <w:pStyle w:val="ListParagraph"/>
        <w:numPr>
          <w:ilvl w:val="0"/>
          <w:numId w:val="2"/>
        </w:numPr>
        <w:spacing w:line="260" w:lineRule="exact"/>
        <w:ind w:left="0" w:right="71" w:firstLine="0"/>
        <w:jc w:val="both"/>
        <w:rPr>
          <w:sz w:val="22"/>
          <w:szCs w:val="22"/>
        </w:rPr>
      </w:pPr>
      <w:r w:rsidRPr="00EA6792">
        <w:rPr>
          <w:sz w:val="22"/>
          <w:szCs w:val="22"/>
        </w:rPr>
        <w:t>The Secretariat</w:t>
      </w:r>
      <w:r w:rsidR="00960CA5" w:rsidRPr="00EA6792">
        <w:rPr>
          <w:sz w:val="22"/>
          <w:szCs w:val="22"/>
        </w:rPr>
        <w:t xml:space="preserve"> </w:t>
      </w:r>
      <w:r w:rsidR="009368E5" w:rsidRPr="00EA6792">
        <w:rPr>
          <w:sz w:val="22"/>
          <w:szCs w:val="22"/>
        </w:rPr>
        <w:t>detailed the FAC meeting arrangements and logistics.</w:t>
      </w:r>
      <w:r w:rsidR="00960CA5" w:rsidRPr="00EA6792">
        <w:rPr>
          <w:sz w:val="22"/>
          <w:szCs w:val="22"/>
        </w:rPr>
        <w:t xml:space="preserve"> </w:t>
      </w:r>
      <w:r w:rsidRPr="00EA6792">
        <w:rPr>
          <w:sz w:val="22"/>
          <w:szCs w:val="22"/>
        </w:rPr>
        <w:t xml:space="preserve">The Co-Chair hoped that the meeting will be run efficiently </w:t>
      </w:r>
      <w:r w:rsidR="001F52DC" w:rsidRPr="00EA6792">
        <w:rPr>
          <w:sz w:val="22"/>
          <w:szCs w:val="22"/>
        </w:rPr>
        <w:t>as possible</w:t>
      </w:r>
      <w:r w:rsidRPr="00EA6792">
        <w:rPr>
          <w:sz w:val="22"/>
          <w:szCs w:val="22"/>
        </w:rPr>
        <w:t xml:space="preserve"> and </w:t>
      </w:r>
      <w:r w:rsidR="00DF6226" w:rsidRPr="00EA6792">
        <w:rPr>
          <w:sz w:val="22"/>
          <w:szCs w:val="22"/>
        </w:rPr>
        <w:t xml:space="preserve">that </w:t>
      </w:r>
      <w:r w:rsidRPr="00EA6792">
        <w:rPr>
          <w:sz w:val="22"/>
          <w:szCs w:val="22"/>
        </w:rPr>
        <w:t>all meeting</w:t>
      </w:r>
      <w:r w:rsidR="001F52DC" w:rsidRPr="00EA6792">
        <w:rPr>
          <w:sz w:val="22"/>
          <w:szCs w:val="22"/>
        </w:rPr>
        <w:t xml:space="preserve"> papers </w:t>
      </w:r>
      <w:r w:rsidRPr="00EA6792">
        <w:rPr>
          <w:sz w:val="22"/>
          <w:szCs w:val="22"/>
        </w:rPr>
        <w:t xml:space="preserve">will be taken </w:t>
      </w:r>
      <w:r w:rsidR="001F52DC" w:rsidRPr="00EA6792">
        <w:rPr>
          <w:sz w:val="22"/>
          <w:szCs w:val="22"/>
        </w:rPr>
        <w:t xml:space="preserve">as read. </w:t>
      </w:r>
      <w:r w:rsidRPr="00EA6792">
        <w:rPr>
          <w:sz w:val="22"/>
          <w:szCs w:val="22"/>
        </w:rPr>
        <w:t xml:space="preserve">The Co-Chair asked </w:t>
      </w:r>
      <w:r w:rsidR="00514DBF" w:rsidRPr="00EA6792">
        <w:rPr>
          <w:sz w:val="22"/>
          <w:szCs w:val="22"/>
        </w:rPr>
        <w:t>for views</w:t>
      </w:r>
      <w:r w:rsidRPr="00EA6792">
        <w:rPr>
          <w:sz w:val="22"/>
          <w:szCs w:val="22"/>
        </w:rPr>
        <w:t xml:space="preserve"> on w</w:t>
      </w:r>
      <w:r w:rsidR="001F52DC" w:rsidRPr="00EA6792">
        <w:rPr>
          <w:sz w:val="22"/>
          <w:szCs w:val="22"/>
        </w:rPr>
        <w:t xml:space="preserve">hat sort of report </w:t>
      </w:r>
      <w:r w:rsidRPr="00EA6792">
        <w:rPr>
          <w:sz w:val="22"/>
          <w:szCs w:val="22"/>
        </w:rPr>
        <w:t>the</w:t>
      </w:r>
      <w:r w:rsidR="001F52DC" w:rsidRPr="00EA6792">
        <w:rPr>
          <w:sz w:val="22"/>
          <w:szCs w:val="22"/>
        </w:rPr>
        <w:t xml:space="preserve"> Committee</w:t>
      </w:r>
      <w:r w:rsidR="00514DBF" w:rsidRPr="00EA6792">
        <w:rPr>
          <w:sz w:val="22"/>
          <w:szCs w:val="22"/>
        </w:rPr>
        <w:t xml:space="preserve"> wanted for the meeting (e.g. reflecting</w:t>
      </w:r>
      <w:r w:rsidR="001F52DC" w:rsidRPr="00EA6792">
        <w:rPr>
          <w:sz w:val="22"/>
          <w:szCs w:val="22"/>
        </w:rPr>
        <w:t xml:space="preserve"> all interventions or only substantial issues</w:t>
      </w:r>
      <w:r w:rsidR="00514DBF" w:rsidRPr="00EA6792">
        <w:rPr>
          <w:sz w:val="22"/>
          <w:szCs w:val="22"/>
        </w:rPr>
        <w:t>). The Co-Chair encourage CCMs to inform the Co-Chairs,</w:t>
      </w:r>
      <w:r w:rsidR="001F52DC" w:rsidRPr="00EA6792">
        <w:rPr>
          <w:sz w:val="22"/>
          <w:szCs w:val="22"/>
        </w:rPr>
        <w:t xml:space="preserve"> </w:t>
      </w:r>
      <w:r w:rsidR="00514DBF" w:rsidRPr="00EA6792">
        <w:rPr>
          <w:sz w:val="22"/>
          <w:szCs w:val="22"/>
        </w:rPr>
        <w:t xml:space="preserve">if they wanted their interventions </w:t>
      </w:r>
      <w:r w:rsidR="003268BC" w:rsidRPr="00EA6792">
        <w:rPr>
          <w:sz w:val="22"/>
          <w:szCs w:val="22"/>
        </w:rPr>
        <w:t>reflected in the report.</w:t>
      </w:r>
    </w:p>
    <w:p w14:paraId="23D2230E" w14:textId="77777777" w:rsidR="00F371B8" w:rsidRPr="00EA6792" w:rsidRDefault="00F371B8">
      <w:pPr>
        <w:spacing w:line="200" w:lineRule="exact"/>
        <w:rPr>
          <w:sz w:val="22"/>
          <w:szCs w:val="22"/>
        </w:rPr>
      </w:pPr>
    </w:p>
    <w:p w14:paraId="21072681" w14:textId="77777777" w:rsidR="0096684C" w:rsidRPr="00EA6792" w:rsidRDefault="0096684C" w:rsidP="0096684C">
      <w:pPr>
        <w:ind w:left="120"/>
        <w:rPr>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w:t>
      </w:r>
      <w:r w:rsidRPr="00EA6792">
        <w:rPr>
          <w:b/>
          <w:spacing w:val="1"/>
          <w:sz w:val="22"/>
          <w:szCs w:val="22"/>
        </w:rPr>
        <w:t>T</w:t>
      </w:r>
      <w:r w:rsidRPr="00EA6792">
        <w:rPr>
          <w:b/>
          <w:sz w:val="22"/>
          <w:szCs w:val="22"/>
        </w:rPr>
        <w:t>EM</w:t>
      </w:r>
      <w:r w:rsidRPr="00EA6792">
        <w:rPr>
          <w:b/>
          <w:spacing w:val="-1"/>
          <w:sz w:val="22"/>
          <w:szCs w:val="22"/>
        </w:rPr>
        <w:t xml:space="preserve"> </w:t>
      </w:r>
      <w:r w:rsidRPr="00EA6792">
        <w:rPr>
          <w:b/>
          <w:spacing w:val="1"/>
          <w:sz w:val="22"/>
          <w:szCs w:val="22"/>
        </w:rPr>
        <w:t>2</w:t>
      </w:r>
      <w:r w:rsidRPr="00EA6792">
        <w:rPr>
          <w:b/>
          <w:sz w:val="22"/>
          <w:szCs w:val="22"/>
        </w:rPr>
        <w:t xml:space="preserve">.              </w:t>
      </w:r>
      <w:r w:rsidRPr="00EA6792">
        <w:rPr>
          <w:b/>
          <w:spacing w:val="2"/>
          <w:sz w:val="22"/>
          <w:szCs w:val="22"/>
        </w:rPr>
        <w:t xml:space="preserve"> </w:t>
      </w:r>
      <w:r w:rsidRPr="00EA6792">
        <w:rPr>
          <w:b/>
          <w:sz w:val="22"/>
          <w:szCs w:val="22"/>
        </w:rPr>
        <w:t>A</w:t>
      </w:r>
      <w:r w:rsidRPr="00EA6792">
        <w:rPr>
          <w:b/>
          <w:spacing w:val="-1"/>
          <w:sz w:val="22"/>
          <w:szCs w:val="22"/>
        </w:rPr>
        <w:t>U</w:t>
      </w:r>
      <w:r w:rsidRPr="00EA6792">
        <w:rPr>
          <w:b/>
          <w:sz w:val="22"/>
          <w:szCs w:val="22"/>
        </w:rPr>
        <w:t>DIT</w:t>
      </w:r>
    </w:p>
    <w:p w14:paraId="2A5CDA03" w14:textId="77777777" w:rsidR="0096684C" w:rsidRPr="00EA6792" w:rsidRDefault="0096684C" w:rsidP="0096684C">
      <w:pPr>
        <w:rPr>
          <w:sz w:val="22"/>
          <w:szCs w:val="22"/>
        </w:rPr>
      </w:pPr>
    </w:p>
    <w:p w14:paraId="10C1BD3D" w14:textId="63AF4772" w:rsidR="0096684C" w:rsidRPr="00EA6792" w:rsidRDefault="0096684C" w:rsidP="001F52DC">
      <w:pPr>
        <w:ind w:left="912" w:hanging="462"/>
        <w:rPr>
          <w:b/>
          <w:sz w:val="22"/>
          <w:szCs w:val="22"/>
        </w:rPr>
      </w:pPr>
      <w:r w:rsidRPr="00EA6792">
        <w:rPr>
          <w:b/>
          <w:sz w:val="22"/>
          <w:szCs w:val="22"/>
        </w:rPr>
        <w:t>2.1      Au</w:t>
      </w:r>
      <w:r w:rsidRPr="00EA6792">
        <w:rPr>
          <w:b/>
          <w:spacing w:val="1"/>
          <w:sz w:val="22"/>
          <w:szCs w:val="22"/>
        </w:rPr>
        <w:t>d</w:t>
      </w:r>
      <w:r w:rsidRPr="00EA6792">
        <w:rPr>
          <w:b/>
          <w:sz w:val="22"/>
          <w:szCs w:val="22"/>
        </w:rPr>
        <w:t xml:space="preserve">itor  </w:t>
      </w:r>
      <w:r w:rsidRPr="00EA6792">
        <w:rPr>
          <w:b/>
          <w:spacing w:val="35"/>
          <w:sz w:val="22"/>
          <w:szCs w:val="22"/>
        </w:rPr>
        <w:t xml:space="preserve"> </w:t>
      </w:r>
      <w:r w:rsidRPr="00EA6792">
        <w:rPr>
          <w:b/>
          <w:sz w:val="22"/>
          <w:szCs w:val="22"/>
        </w:rPr>
        <w:t>R</w:t>
      </w:r>
      <w:r w:rsidRPr="00EA6792">
        <w:rPr>
          <w:b/>
          <w:spacing w:val="-1"/>
          <w:sz w:val="22"/>
          <w:szCs w:val="22"/>
        </w:rPr>
        <w:t>e</w:t>
      </w:r>
      <w:r w:rsidRPr="00EA6792">
        <w:rPr>
          <w:b/>
          <w:spacing w:val="1"/>
          <w:sz w:val="22"/>
          <w:szCs w:val="22"/>
        </w:rPr>
        <w:t>p</w:t>
      </w:r>
      <w:r w:rsidRPr="00EA6792">
        <w:rPr>
          <w:b/>
          <w:sz w:val="22"/>
          <w:szCs w:val="22"/>
        </w:rPr>
        <w:t>o</w:t>
      </w:r>
      <w:r w:rsidRPr="00EA6792">
        <w:rPr>
          <w:b/>
          <w:spacing w:val="-1"/>
          <w:sz w:val="22"/>
          <w:szCs w:val="22"/>
        </w:rPr>
        <w:t>r</w:t>
      </w:r>
      <w:r w:rsidRPr="00EA6792">
        <w:rPr>
          <w:b/>
          <w:sz w:val="22"/>
          <w:szCs w:val="22"/>
        </w:rPr>
        <w:t xml:space="preserve">t  </w:t>
      </w:r>
      <w:r w:rsidRPr="00EA6792">
        <w:rPr>
          <w:b/>
          <w:spacing w:val="37"/>
          <w:sz w:val="22"/>
          <w:szCs w:val="22"/>
        </w:rPr>
        <w:t xml:space="preserve"> </w:t>
      </w:r>
      <w:r w:rsidRPr="00EA6792">
        <w:rPr>
          <w:b/>
          <w:spacing w:val="1"/>
          <w:sz w:val="22"/>
          <w:szCs w:val="22"/>
        </w:rPr>
        <w:t>f</w:t>
      </w:r>
      <w:r w:rsidRPr="00EA6792">
        <w:rPr>
          <w:b/>
          <w:sz w:val="22"/>
          <w:szCs w:val="22"/>
        </w:rPr>
        <w:t xml:space="preserve">or  </w:t>
      </w:r>
      <w:r w:rsidRPr="00EA6792">
        <w:rPr>
          <w:b/>
          <w:spacing w:val="35"/>
          <w:sz w:val="22"/>
          <w:szCs w:val="22"/>
        </w:rPr>
        <w:t xml:space="preserve"> </w:t>
      </w:r>
      <w:r w:rsidRPr="00EA6792">
        <w:rPr>
          <w:b/>
          <w:sz w:val="22"/>
          <w:szCs w:val="22"/>
        </w:rPr>
        <w:t>20</w:t>
      </w:r>
      <w:r w:rsidRPr="00EA6792">
        <w:rPr>
          <w:b/>
          <w:spacing w:val="2"/>
          <w:sz w:val="22"/>
          <w:szCs w:val="22"/>
        </w:rPr>
        <w:t>1</w:t>
      </w:r>
      <w:r w:rsidR="00AF3B7E" w:rsidRPr="00EA6792">
        <w:rPr>
          <w:b/>
          <w:sz w:val="22"/>
          <w:szCs w:val="22"/>
        </w:rPr>
        <w:t>9</w:t>
      </w:r>
      <w:r w:rsidRPr="00EA6792">
        <w:rPr>
          <w:b/>
          <w:sz w:val="22"/>
          <w:szCs w:val="22"/>
        </w:rPr>
        <w:t xml:space="preserve">  </w:t>
      </w:r>
      <w:r w:rsidRPr="00EA6792">
        <w:rPr>
          <w:b/>
          <w:spacing w:val="36"/>
          <w:sz w:val="22"/>
          <w:szCs w:val="22"/>
        </w:rPr>
        <w:t xml:space="preserve"> </w:t>
      </w:r>
      <w:r w:rsidRPr="00EA6792">
        <w:rPr>
          <w:b/>
          <w:sz w:val="22"/>
          <w:szCs w:val="22"/>
        </w:rPr>
        <w:t>a</w:t>
      </w:r>
      <w:r w:rsidRPr="00EA6792">
        <w:rPr>
          <w:b/>
          <w:spacing w:val="1"/>
          <w:sz w:val="22"/>
          <w:szCs w:val="22"/>
        </w:rPr>
        <w:t>n</w:t>
      </w:r>
      <w:r w:rsidRPr="00EA6792">
        <w:rPr>
          <w:b/>
          <w:sz w:val="22"/>
          <w:szCs w:val="22"/>
        </w:rPr>
        <w:t xml:space="preserve">d  </w:t>
      </w:r>
      <w:r w:rsidRPr="00EA6792">
        <w:rPr>
          <w:b/>
          <w:spacing w:val="36"/>
          <w:sz w:val="22"/>
          <w:szCs w:val="22"/>
        </w:rPr>
        <w:t xml:space="preserve"> </w:t>
      </w:r>
      <w:r w:rsidRPr="00EA6792">
        <w:rPr>
          <w:b/>
          <w:sz w:val="22"/>
          <w:szCs w:val="22"/>
        </w:rPr>
        <w:t>Gene</w:t>
      </w:r>
      <w:r w:rsidRPr="00EA6792">
        <w:rPr>
          <w:b/>
          <w:spacing w:val="-1"/>
          <w:sz w:val="22"/>
          <w:szCs w:val="22"/>
        </w:rPr>
        <w:t>r</w:t>
      </w:r>
      <w:r w:rsidRPr="00EA6792">
        <w:rPr>
          <w:b/>
          <w:sz w:val="22"/>
          <w:szCs w:val="22"/>
        </w:rPr>
        <w:t xml:space="preserve">al  </w:t>
      </w:r>
      <w:r w:rsidRPr="00EA6792">
        <w:rPr>
          <w:b/>
          <w:spacing w:val="38"/>
          <w:sz w:val="22"/>
          <w:szCs w:val="22"/>
        </w:rPr>
        <w:t xml:space="preserve"> </w:t>
      </w:r>
      <w:r w:rsidRPr="00EA6792">
        <w:rPr>
          <w:b/>
          <w:sz w:val="22"/>
          <w:szCs w:val="22"/>
        </w:rPr>
        <w:t>A</w:t>
      </w:r>
      <w:r w:rsidRPr="00EA6792">
        <w:rPr>
          <w:b/>
          <w:spacing w:val="-1"/>
          <w:sz w:val="22"/>
          <w:szCs w:val="22"/>
        </w:rPr>
        <w:t>cc</w:t>
      </w:r>
      <w:r w:rsidRPr="00EA6792">
        <w:rPr>
          <w:b/>
          <w:sz w:val="22"/>
          <w:szCs w:val="22"/>
        </w:rPr>
        <w:t>o</w:t>
      </w:r>
      <w:r w:rsidRPr="00EA6792">
        <w:rPr>
          <w:b/>
          <w:spacing w:val="1"/>
          <w:sz w:val="22"/>
          <w:szCs w:val="22"/>
        </w:rPr>
        <w:t>un</w:t>
      </w:r>
      <w:r w:rsidRPr="00EA6792">
        <w:rPr>
          <w:b/>
          <w:sz w:val="22"/>
          <w:szCs w:val="22"/>
        </w:rPr>
        <w:t xml:space="preserve">t  </w:t>
      </w:r>
      <w:r w:rsidRPr="00EA6792">
        <w:rPr>
          <w:b/>
          <w:spacing w:val="37"/>
          <w:sz w:val="22"/>
          <w:szCs w:val="22"/>
        </w:rPr>
        <w:t xml:space="preserve"> </w:t>
      </w:r>
      <w:r w:rsidRPr="00EA6792">
        <w:rPr>
          <w:b/>
          <w:spacing w:val="-3"/>
          <w:sz w:val="22"/>
          <w:szCs w:val="22"/>
        </w:rPr>
        <w:t>F</w:t>
      </w:r>
      <w:r w:rsidRPr="00EA6792">
        <w:rPr>
          <w:b/>
          <w:sz w:val="22"/>
          <w:szCs w:val="22"/>
        </w:rPr>
        <w:t>i</w:t>
      </w:r>
      <w:r w:rsidRPr="00EA6792">
        <w:rPr>
          <w:b/>
          <w:spacing w:val="1"/>
          <w:sz w:val="22"/>
          <w:szCs w:val="22"/>
        </w:rPr>
        <w:t>n</w:t>
      </w:r>
      <w:r w:rsidRPr="00EA6792">
        <w:rPr>
          <w:b/>
          <w:sz w:val="22"/>
          <w:szCs w:val="22"/>
        </w:rPr>
        <w:t>a</w:t>
      </w:r>
      <w:r w:rsidRPr="00EA6792">
        <w:rPr>
          <w:b/>
          <w:spacing w:val="1"/>
          <w:sz w:val="22"/>
          <w:szCs w:val="22"/>
        </w:rPr>
        <w:t>n</w:t>
      </w:r>
      <w:r w:rsidRPr="00EA6792">
        <w:rPr>
          <w:b/>
          <w:spacing w:val="-1"/>
          <w:sz w:val="22"/>
          <w:szCs w:val="22"/>
        </w:rPr>
        <w:t>c</w:t>
      </w:r>
      <w:r w:rsidRPr="00EA6792">
        <w:rPr>
          <w:b/>
          <w:sz w:val="22"/>
          <w:szCs w:val="22"/>
        </w:rPr>
        <w:t>ial</w:t>
      </w:r>
      <w:r w:rsidRPr="00EA6792">
        <w:rPr>
          <w:sz w:val="22"/>
          <w:szCs w:val="22"/>
        </w:rPr>
        <w:t xml:space="preserve"> </w:t>
      </w:r>
      <w:r w:rsidRPr="00EA6792">
        <w:rPr>
          <w:b/>
          <w:spacing w:val="1"/>
          <w:sz w:val="22"/>
          <w:szCs w:val="22"/>
        </w:rPr>
        <w:t>S</w:t>
      </w:r>
      <w:r w:rsidRPr="00EA6792">
        <w:rPr>
          <w:b/>
          <w:sz w:val="22"/>
          <w:szCs w:val="22"/>
        </w:rPr>
        <w:t>ta</w:t>
      </w:r>
      <w:r w:rsidRPr="00EA6792">
        <w:rPr>
          <w:b/>
          <w:spacing w:val="-1"/>
          <w:sz w:val="22"/>
          <w:szCs w:val="22"/>
        </w:rPr>
        <w:t>t</w:t>
      </w:r>
      <w:r w:rsidRPr="00EA6792">
        <w:rPr>
          <w:b/>
          <w:spacing w:val="1"/>
          <w:sz w:val="22"/>
          <w:szCs w:val="22"/>
        </w:rPr>
        <w:t>e</w:t>
      </w:r>
      <w:r w:rsidRPr="00EA6792">
        <w:rPr>
          <w:b/>
          <w:spacing w:val="-3"/>
          <w:sz w:val="22"/>
          <w:szCs w:val="22"/>
        </w:rPr>
        <w:t>m</w:t>
      </w:r>
      <w:r w:rsidRPr="00EA6792">
        <w:rPr>
          <w:b/>
          <w:spacing w:val="-1"/>
          <w:sz w:val="22"/>
          <w:szCs w:val="22"/>
        </w:rPr>
        <w:t>e</w:t>
      </w:r>
      <w:r w:rsidRPr="00EA6792">
        <w:rPr>
          <w:b/>
          <w:spacing w:val="1"/>
          <w:sz w:val="22"/>
          <w:szCs w:val="22"/>
        </w:rPr>
        <w:t>n</w:t>
      </w:r>
      <w:r w:rsidRPr="00EA6792">
        <w:rPr>
          <w:b/>
          <w:sz w:val="22"/>
          <w:szCs w:val="22"/>
        </w:rPr>
        <w:t xml:space="preserve">ts </w:t>
      </w:r>
      <w:r w:rsidRPr="00EA6792">
        <w:rPr>
          <w:b/>
          <w:spacing w:val="1"/>
          <w:sz w:val="22"/>
          <w:szCs w:val="22"/>
        </w:rPr>
        <w:t>f</w:t>
      </w:r>
      <w:r w:rsidRPr="00EA6792">
        <w:rPr>
          <w:b/>
          <w:sz w:val="22"/>
          <w:szCs w:val="22"/>
        </w:rPr>
        <w:t>or</w:t>
      </w:r>
      <w:r w:rsidRPr="00EA6792">
        <w:rPr>
          <w:b/>
          <w:spacing w:val="-1"/>
          <w:sz w:val="22"/>
          <w:szCs w:val="22"/>
        </w:rPr>
        <w:t xml:space="preserve"> </w:t>
      </w:r>
      <w:r w:rsidRPr="00EA6792">
        <w:rPr>
          <w:b/>
          <w:sz w:val="22"/>
          <w:szCs w:val="22"/>
        </w:rPr>
        <w:t>20</w:t>
      </w:r>
      <w:r w:rsidRPr="00EA6792">
        <w:rPr>
          <w:b/>
          <w:spacing w:val="2"/>
          <w:sz w:val="22"/>
          <w:szCs w:val="22"/>
        </w:rPr>
        <w:t>1</w:t>
      </w:r>
      <w:r w:rsidR="00AF3B7E" w:rsidRPr="00EA6792">
        <w:rPr>
          <w:b/>
          <w:sz w:val="22"/>
          <w:szCs w:val="22"/>
        </w:rPr>
        <w:t>9</w:t>
      </w:r>
    </w:p>
    <w:p w14:paraId="30D3761B" w14:textId="77777777" w:rsidR="00C2600A" w:rsidRPr="00EA6792" w:rsidRDefault="00C2600A" w:rsidP="0096684C">
      <w:pPr>
        <w:ind w:left="912"/>
        <w:rPr>
          <w:b/>
          <w:sz w:val="22"/>
          <w:szCs w:val="22"/>
        </w:rPr>
      </w:pPr>
    </w:p>
    <w:p w14:paraId="1125A05F" w14:textId="0DCEA72F" w:rsidR="00F371B8" w:rsidRPr="00EA6792" w:rsidRDefault="009368E5" w:rsidP="00C2600A">
      <w:pPr>
        <w:pStyle w:val="ListParagraph"/>
        <w:numPr>
          <w:ilvl w:val="0"/>
          <w:numId w:val="2"/>
        </w:numPr>
        <w:spacing w:line="260" w:lineRule="exact"/>
        <w:ind w:left="0" w:right="71" w:firstLine="0"/>
        <w:jc w:val="both"/>
        <w:rPr>
          <w:sz w:val="22"/>
          <w:szCs w:val="22"/>
        </w:rPr>
      </w:pPr>
      <w:r w:rsidRPr="00EA6792">
        <w:rPr>
          <w:spacing w:val="1"/>
          <w:sz w:val="22"/>
          <w:szCs w:val="22"/>
        </w:rPr>
        <w:t>T</w:t>
      </w:r>
      <w:r w:rsidRPr="00EA6792">
        <w:rPr>
          <w:sz w:val="22"/>
          <w:szCs w:val="22"/>
        </w:rPr>
        <w:t>he</w:t>
      </w:r>
      <w:r w:rsidRPr="00EA6792">
        <w:rPr>
          <w:spacing w:val="10"/>
          <w:sz w:val="22"/>
          <w:szCs w:val="22"/>
        </w:rPr>
        <w:t xml:space="preserve"> </w:t>
      </w:r>
      <w:r w:rsidRPr="00EA6792">
        <w:rPr>
          <w:spacing w:val="-9"/>
          <w:sz w:val="22"/>
          <w:szCs w:val="22"/>
        </w:rPr>
        <w:t>F</w:t>
      </w:r>
      <w:r w:rsidRPr="00EA6792">
        <w:rPr>
          <w:spacing w:val="1"/>
          <w:sz w:val="22"/>
          <w:szCs w:val="22"/>
        </w:rPr>
        <w:t>i</w:t>
      </w:r>
      <w:r w:rsidRPr="00EA6792">
        <w:rPr>
          <w:sz w:val="22"/>
          <w:szCs w:val="22"/>
        </w:rPr>
        <w:t>n</w:t>
      </w:r>
      <w:r w:rsidRPr="00EA6792">
        <w:rPr>
          <w:spacing w:val="1"/>
          <w:sz w:val="22"/>
          <w:szCs w:val="22"/>
        </w:rPr>
        <w:t>a</w:t>
      </w:r>
      <w:r w:rsidRPr="00EA6792">
        <w:rPr>
          <w:sz w:val="22"/>
          <w:szCs w:val="22"/>
        </w:rPr>
        <w:t>n</w:t>
      </w:r>
      <w:r w:rsidRPr="00EA6792">
        <w:rPr>
          <w:spacing w:val="1"/>
          <w:sz w:val="22"/>
          <w:szCs w:val="22"/>
        </w:rPr>
        <w:t>c</w:t>
      </w:r>
      <w:r w:rsidRPr="00EA6792">
        <w:rPr>
          <w:sz w:val="22"/>
          <w:szCs w:val="22"/>
        </w:rPr>
        <w:t>e</w:t>
      </w:r>
      <w:r w:rsidRPr="00EA6792">
        <w:rPr>
          <w:spacing w:val="9"/>
          <w:sz w:val="22"/>
          <w:szCs w:val="22"/>
        </w:rPr>
        <w:t xml:space="preserve"> </w:t>
      </w:r>
      <w:r w:rsidRPr="00EA6792">
        <w:rPr>
          <w:spacing w:val="1"/>
          <w:sz w:val="22"/>
          <w:szCs w:val="22"/>
        </w:rPr>
        <w:t>a</w:t>
      </w:r>
      <w:r w:rsidRPr="00EA6792">
        <w:rPr>
          <w:sz w:val="22"/>
          <w:szCs w:val="22"/>
        </w:rPr>
        <w:t>nd</w:t>
      </w:r>
      <w:r w:rsidRPr="00EA6792">
        <w:rPr>
          <w:spacing w:val="8"/>
          <w:sz w:val="22"/>
          <w:szCs w:val="22"/>
        </w:rPr>
        <w:t xml:space="preserve"> </w:t>
      </w:r>
      <w:r w:rsidRPr="00EA6792">
        <w:rPr>
          <w:spacing w:val="-5"/>
          <w:sz w:val="22"/>
          <w:szCs w:val="22"/>
        </w:rPr>
        <w:t>A</w:t>
      </w:r>
      <w:r w:rsidRPr="00EA6792">
        <w:rPr>
          <w:sz w:val="22"/>
          <w:szCs w:val="22"/>
        </w:rPr>
        <w:t>d</w:t>
      </w:r>
      <w:r w:rsidRPr="00EA6792">
        <w:rPr>
          <w:spacing w:val="1"/>
          <w:sz w:val="22"/>
          <w:szCs w:val="22"/>
        </w:rPr>
        <w:t>mi</w:t>
      </w:r>
      <w:r w:rsidRPr="00EA6792">
        <w:rPr>
          <w:sz w:val="22"/>
          <w:szCs w:val="22"/>
        </w:rPr>
        <w:t>n</w:t>
      </w:r>
      <w:r w:rsidRPr="00EA6792">
        <w:rPr>
          <w:spacing w:val="1"/>
          <w:sz w:val="22"/>
          <w:szCs w:val="22"/>
        </w:rPr>
        <w:t>i</w:t>
      </w:r>
      <w:r w:rsidRPr="00EA6792">
        <w:rPr>
          <w:spacing w:val="-1"/>
          <w:sz w:val="22"/>
          <w:szCs w:val="22"/>
        </w:rPr>
        <w:t>s</w:t>
      </w:r>
      <w:r w:rsidRPr="00EA6792">
        <w:rPr>
          <w:spacing w:val="1"/>
          <w:sz w:val="22"/>
          <w:szCs w:val="22"/>
        </w:rPr>
        <w:t>t</w:t>
      </w:r>
      <w:r w:rsidRPr="00EA6792">
        <w:rPr>
          <w:sz w:val="22"/>
          <w:szCs w:val="22"/>
        </w:rPr>
        <w:t>r</w:t>
      </w:r>
      <w:r w:rsidRPr="00EA6792">
        <w:rPr>
          <w:spacing w:val="1"/>
          <w:sz w:val="22"/>
          <w:szCs w:val="22"/>
        </w:rPr>
        <w:t>a</w:t>
      </w:r>
      <w:r w:rsidRPr="00EA6792">
        <w:rPr>
          <w:spacing w:val="-3"/>
          <w:sz w:val="22"/>
          <w:szCs w:val="22"/>
        </w:rPr>
        <w:t>t</w:t>
      </w:r>
      <w:r w:rsidRPr="00EA6792">
        <w:rPr>
          <w:spacing w:val="1"/>
          <w:sz w:val="22"/>
          <w:szCs w:val="22"/>
        </w:rPr>
        <w:t>i</w:t>
      </w:r>
      <w:r w:rsidRPr="00EA6792">
        <w:rPr>
          <w:sz w:val="22"/>
          <w:szCs w:val="22"/>
        </w:rPr>
        <w:t>on</w:t>
      </w:r>
      <w:r w:rsidRPr="00EA6792">
        <w:rPr>
          <w:spacing w:val="8"/>
          <w:sz w:val="22"/>
          <w:szCs w:val="22"/>
        </w:rPr>
        <w:t xml:space="preserve"> </w:t>
      </w:r>
      <w:r w:rsidRPr="00EA6792">
        <w:rPr>
          <w:spacing w:val="-1"/>
          <w:sz w:val="22"/>
          <w:szCs w:val="22"/>
        </w:rPr>
        <w:t>M</w:t>
      </w:r>
      <w:r w:rsidRPr="00EA6792">
        <w:rPr>
          <w:spacing w:val="1"/>
          <w:sz w:val="22"/>
          <w:szCs w:val="22"/>
        </w:rPr>
        <w:t>a</w:t>
      </w:r>
      <w:r w:rsidRPr="00EA6792">
        <w:rPr>
          <w:sz w:val="22"/>
          <w:szCs w:val="22"/>
        </w:rPr>
        <w:t>n</w:t>
      </w:r>
      <w:r w:rsidRPr="00EA6792">
        <w:rPr>
          <w:spacing w:val="1"/>
          <w:sz w:val="22"/>
          <w:szCs w:val="22"/>
        </w:rPr>
        <w:t>a</w:t>
      </w:r>
      <w:r w:rsidRPr="00EA6792">
        <w:rPr>
          <w:spacing w:val="-4"/>
          <w:sz w:val="22"/>
          <w:szCs w:val="22"/>
        </w:rPr>
        <w:t>g</w:t>
      </w:r>
      <w:r w:rsidRPr="00EA6792">
        <w:rPr>
          <w:spacing w:val="1"/>
          <w:sz w:val="22"/>
          <w:szCs w:val="22"/>
        </w:rPr>
        <w:t>e</w:t>
      </w:r>
      <w:r w:rsidRPr="00EA6792">
        <w:rPr>
          <w:sz w:val="22"/>
          <w:szCs w:val="22"/>
        </w:rPr>
        <w:t>r</w:t>
      </w:r>
      <w:r w:rsidRPr="00EA6792">
        <w:rPr>
          <w:spacing w:val="10"/>
          <w:sz w:val="22"/>
          <w:szCs w:val="22"/>
        </w:rPr>
        <w:t xml:space="preserve"> </w:t>
      </w:r>
      <w:r w:rsidR="00C2600A" w:rsidRPr="00EA6792">
        <w:rPr>
          <w:spacing w:val="10"/>
          <w:sz w:val="22"/>
          <w:szCs w:val="22"/>
        </w:rPr>
        <w:t>(FAM)</w:t>
      </w:r>
      <w:r w:rsidR="00144191" w:rsidRPr="00EA6792">
        <w:rPr>
          <w:spacing w:val="10"/>
          <w:sz w:val="22"/>
          <w:szCs w:val="22"/>
        </w:rPr>
        <w:t xml:space="preserve"> Aaron Nighswander</w:t>
      </w:r>
      <w:r w:rsidR="00C2600A" w:rsidRPr="00EA6792">
        <w:rPr>
          <w:spacing w:val="10"/>
          <w:sz w:val="22"/>
          <w:szCs w:val="22"/>
        </w:rPr>
        <w:t xml:space="preserve"> </w:t>
      </w:r>
      <w:r w:rsidRPr="00EA6792">
        <w:rPr>
          <w:spacing w:val="-1"/>
          <w:sz w:val="22"/>
          <w:szCs w:val="22"/>
        </w:rPr>
        <w:t>s</w:t>
      </w:r>
      <w:r w:rsidRPr="00EA6792">
        <w:rPr>
          <w:sz w:val="22"/>
          <w:szCs w:val="22"/>
        </w:rPr>
        <w:t>u</w:t>
      </w:r>
      <w:r w:rsidRPr="00EA6792">
        <w:rPr>
          <w:spacing w:val="1"/>
          <w:sz w:val="22"/>
          <w:szCs w:val="22"/>
        </w:rPr>
        <w:t>mma</w:t>
      </w:r>
      <w:r w:rsidRPr="00EA6792">
        <w:rPr>
          <w:sz w:val="22"/>
          <w:szCs w:val="22"/>
        </w:rPr>
        <w:t>r</w:t>
      </w:r>
      <w:r w:rsidRPr="00EA6792">
        <w:rPr>
          <w:spacing w:val="1"/>
          <w:sz w:val="22"/>
          <w:szCs w:val="22"/>
        </w:rPr>
        <w:t>i</w:t>
      </w:r>
      <w:r w:rsidRPr="00EA6792">
        <w:rPr>
          <w:spacing w:val="-3"/>
          <w:sz w:val="22"/>
          <w:szCs w:val="22"/>
        </w:rPr>
        <w:t>z</w:t>
      </w:r>
      <w:r w:rsidRPr="00EA6792">
        <w:rPr>
          <w:spacing w:val="1"/>
          <w:sz w:val="22"/>
          <w:szCs w:val="22"/>
        </w:rPr>
        <w:t>e</w:t>
      </w:r>
      <w:r w:rsidRPr="00EA6792">
        <w:rPr>
          <w:sz w:val="22"/>
          <w:szCs w:val="22"/>
        </w:rPr>
        <w:t>d</w:t>
      </w:r>
      <w:r w:rsidRPr="00EA6792">
        <w:rPr>
          <w:spacing w:val="6"/>
          <w:sz w:val="22"/>
          <w:szCs w:val="22"/>
        </w:rPr>
        <w:t xml:space="preserve"> </w:t>
      </w:r>
      <w:r w:rsidRPr="00EA6792">
        <w:rPr>
          <w:spacing w:val="1"/>
          <w:sz w:val="22"/>
          <w:szCs w:val="22"/>
        </w:rPr>
        <w:t>t</w:t>
      </w:r>
      <w:r w:rsidRPr="00EA6792">
        <w:rPr>
          <w:sz w:val="22"/>
          <w:szCs w:val="22"/>
        </w:rPr>
        <w:t>he</w:t>
      </w:r>
      <w:r w:rsidRPr="00EA6792">
        <w:rPr>
          <w:spacing w:val="9"/>
          <w:sz w:val="22"/>
          <w:szCs w:val="22"/>
        </w:rPr>
        <w:t xml:space="preserve"> </w:t>
      </w:r>
      <w:r w:rsidRPr="00EA6792">
        <w:rPr>
          <w:spacing w:val="1"/>
          <w:sz w:val="22"/>
          <w:szCs w:val="22"/>
        </w:rPr>
        <w:t>i</w:t>
      </w:r>
      <w:r w:rsidRPr="00EA6792">
        <w:rPr>
          <w:sz w:val="22"/>
          <w:szCs w:val="22"/>
        </w:rPr>
        <w:t>nf</w:t>
      </w:r>
      <w:r w:rsidRPr="00EA6792">
        <w:rPr>
          <w:spacing w:val="-4"/>
          <w:sz w:val="22"/>
          <w:szCs w:val="22"/>
        </w:rPr>
        <w:t>o</w:t>
      </w:r>
      <w:r w:rsidRPr="00EA6792">
        <w:rPr>
          <w:sz w:val="22"/>
          <w:szCs w:val="22"/>
        </w:rPr>
        <w:t>r</w:t>
      </w:r>
      <w:r w:rsidRPr="00EA6792">
        <w:rPr>
          <w:spacing w:val="1"/>
          <w:sz w:val="22"/>
          <w:szCs w:val="22"/>
        </w:rPr>
        <w:t>m</w:t>
      </w:r>
      <w:r w:rsidRPr="00EA6792">
        <w:rPr>
          <w:spacing w:val="-3"/>
          <w:sz w:val="22"/>
          <w:szCs w:val="22"/>
        </w:rPr>
        <w:t>a</w:t>
      </w:r>
      <w:r w:rsidRPr="00EA6792">
        <w:rPr>
          <w:spacing w:val="1"/>
          <w:sz w:val="22"/>
          <w:szCs w:val="22"/>
        </w:rPr>
        <w:t>ti</w:t>
      </w:r>
      <w:r w:rsidRPr="00EA6792">
        <w:rPr>
          <w:sz w:val="22"/>
          <w:szCs w:val="22"/>
        </w:rPr>
        <w:t>on</w:t>
      </w:r>
      <w:r w:rsidRPr="00EA6792">
        <w:rPr>
          <w:spacing w:val="8"/>
          <w:sz w:val="22"/>
          <w:szCs w:val="22"/>
        </w:rPr>
        <w:t xml:space="preserve"> </w:t>
      </w:r>
      <w:r w:rsidRPr="00EA6792">
        <w:rPr>
          <w:spacing w:val="1"/>
          <w:sz w:val="22"/>
          <w:szCs w:val="22"/>
        </w:rPr>
        <w:t>i</w:t>
      </w:r>
      <w:r w:rsidRPr="00EA6792">
        <w:rPr>
          <w:sz w:val="22"/>
          <w:szCs w:val="22"/>
        </w:rPr>
        <w:t>n</w:t>
      </w:r>
      <w:r w:rsidRPr="00EA6792">
        <w:rPr>
          <w:spacing w:val="7"/>
          <w:sz w:val="22"/>
          <w:szCs w:val="22"/>
        </w:rPr>
        <w:t xml:space="preserve"> </w:t>
      </w:r>
      <w:r w:rsidRPr="00EA6792">
        <w:rPr>
          <w:spacing w:val="-3"/>
          <w:sz w:val="22"/>
          <w:szCs w:val="22"/>
        </w:rPr>
        <w:t>W</w:t>
      </w:r>
      <w:r w:rsidRPr="00EA6792">
        <w:rPr>
          <w:sz w:val="22"/>
          <w:szCs w:val="22"/>
        </w:rPr>
        <w:t>C</w:t>
      </w:r>
      <w:r w:rsidRPr="00EA6792">
        <w:rPr>
          <w:spacing w:val="2"/>
          <w:sz w:val="22"/>
          <w:szCs w:val="22"/>
        </w:rPr>
        <w:t>P</w:t>
      </w:r>
      <w:r w:rsidRPr="00EA6792">
        <w:rPr>
          <w:spacing w:val="-6"/>
          <w:sz w:val="22"/>
          <w:szCs w:val="22"/>
        </w:rPr>
        <w:t>F</w:t>
      </w:r>
      <w:r w:rsidRPr="00EA6792">
        <w:rPr>
          <w:sz w:val="22"/>
          <w:szCs w:val="22"/>
        </w:rPr>
        <w:t>C</w:t>
      </w:r>
      <w:r w:rsidRPr="00EA6792">
        <w:rPr>
          <w:spacing w:val="4"/>
          <w:sz w:val="22"/>
          <w:szCs w:val="22"/>
        </w:rPr>
        <w:t>1</w:t>
      </w:r>
      <w:r w:rsidR="00AF3B7E" w:rsidRPr="00EA6792">
        <w:rPr>
          <w:spacing w:val="1"/>
          <w:sz w:val="22"/>
          <w:szCs w:val="22"/>
        </w:rPr>
        <w:t>7</w:t>
      </w:r>
      <w:r w:rsidRPr="00EA6792">
        <w:rPr>
          <w:sz w:val="22"/>
          <w:szCs w:val="22"/>
        </w:rPr>
        <w:t>-20</w:t>
      </w:r>
      <w:r w:rsidR="00AF3B7E" w:rsidRPr="00EA6792">
        <w:rPr>
          <w:sz w:val="22"/>
          <w:szCs w:val="22"/>
        </w:rPr>
        <w:t>20</w:t>
      </w:r>
      <w:r w:rsidRPr="00EA6792">
        <w:rPr>
          <w:sz w:val="22"/>
          <w:szCs w:val="22"/>
        </w:rPr>
        <w:t>-</w:t>
      </w:r>
      <w:r w:rsidRPr="00EA6792">
        <w:rPr>
          <w:spacing w:val="-1"/>
          <w:sz w:val="22"/>
          <w:szCs w:val="22"/>
        </w:rPr>
        <w:t>FA</w:t>
      </w:r>
      <w:r w:rsidRPr="00EA6792">
        <w:rPr>
          <w:sz w:val="22"/>
          <w:szCs w:val="22"/>
        </w:rPr>
        <w:t>C1</w:t>
      </w:r>
      <w:r w:rsidR="00AF3B7E" w:rsidRPr="00EA6792">
        <w:rPr>
          <w:sz w:val="22"/>
          <w:szCs w:val="22"/>
        </w:rPr>
        <w:t>4</w:t>
      </w:r>
      <w:r w:rsidRPr="00EA6792">
        <w:rPr>
          <w:spacing w:val="-4"/>
          <w:sz w:val="22"/>
          <w:szCs w:val="22"/>
        </w:rPr>
        <w:t>-</w:t>
      </w:r>
      <w:r w:rsidRPr="00EA6792">
        <w:rPr>
          <w:sz w:val="22"/>
          <w:szCs w:val="22"/>
        </w:rPr>
        <w:t>04</w:t>
      </w:r>
      <w:r w:rsidRPr="00EA6792">
        <w:rPr>
          <w:spacing w:val="4"/>
          <w:sz w:val="22"/>
          <w:szCs w:val="22"/>
        </w:rPr>
        <w:t xml:space="preserve"> </w:t>
      </w:r>
      <w:r w:rsidRPr="00EA6792">
        <w:rPr>
          <w:sz w:val="22"/>
          <w:szCs w:val="22"/>
        </w:rPr>
        <w:t>no</w:t>
      </w:r>
      <w:r w:rsidRPr="00EA6792">
        <w:rPr>
          <w:spacing w:val="1"/>
          <w:sz w:val="22"/>
          <w:szCs w:val="22"/>
        </w:rPr>
        <w:t>ti</w:t>
      </w:r>
      <w:r w:rsidRPr="00EA6792">
        <w:rPr>
          <w:sz w:val="22"/>
          <w:szCs w:val="22"/>
        </w:rPr>
        <w:t>ng</w:t>
      </w:r>
      <w:r w:rsidRPr="00EA6792">
        <w:rPr>
          <w:spacing w:val="4"/>
          <w:sz w:val="22"/>
          <w:szCs w:val="22"/>
        </w:rPr>
        <w:t xml:space="preserve"> </w:t>
      </w:r>
      <w:r w:rsidRPr="00EA6792">
        <w:rPr>
          <w:spacing w:val="1"/>
          <w:sz w:val="22"/>
          <w:szCs w:val="22"/>
        </w:rPr>
        <w:t>t</w:t>
      </w:r>
      <w:r w:rsidRPr="00EA6792">
        <w:rPr>
          <w:sz w:val="22"/>
          <w:szCs w:val="22"/>
        </w:rPr>
        <w:t>he</w:t>
      </w:r>
      <w:r w:rsidRPr="00EA6792">
        <w:rPr>
          <w:spacing w:val="7"/>
          <w:sz w:val="22"/>
          <w:szCs w:val="22"/>
        </w:rPr>
        <w:t xml:space="preserve"> </w:t>
      </w:r>
      <w:r w:rsidRPr="00EA6792">
        <w:rPr>
          <w:sz w:val="22"/>
          <w:szCs w:val="22"/>
        </w:rPr>
        <w:t>201</w:t>
      </w:r>
      <w:r w:rsidR="00AF3B7E" w:rsidRPr="00EA6792">
        <w:rPr>
          <w:sz w:val="22"/>
          <w:szCs w:val="22"/>
        </w:rPr>
        <w:t>9</w:t>
      </w:r>
      <w:r w:rsidRPr="00EA6792">
        <w:rPr>
          <w:spacing w:val="4"/>
          <w:sz w:val="22"/>
          <w:szCs w:val="22"/>
        </w:rPr>
        <w:t xml:space="preserve"> </w:t>
      </w:r>
      <w:r w:rsidRPr="00EA6792">
        <w:rPr>
          <w:spacing w:val="1"/>
          <w:sz w:val="22"/>
          <w:szCs w:val="22"/>
        </w:rPr>
        <w:t>a</w:t>
      </w:r>
      <w:r w:rsidRPr="00EA6792">
        <w:rPr>
          <w:sz w:val="22"/>
          <w:szCs w:val="22"/>
        </w:rPr>
        <w:t>ud</w:t>
      </w:r>
      <w:r w:rsidRPr="00EA6792">
        <w:rPr>
          <w:spacing w:val="1"/>
          <w:sz w:val="22"/>
          <w:szCs w:val="22"/>
        </w:rPr>
        <w:t>i</w:t>
      </w:r>
      <w:r w:rsidRPr="00EA6792">
        <w:rPr>
          <w:sz w:val="22"/>
          <w:szCs w:val="22"/>
        </w:rPr>
        <w:t>t</w:t>
      </w:r>
      <w:r w:rsidRPr="00EA6792">
        <w:rPr>
          <w:spacing w:val="5"/>
          <w:sz w:val="22"/>
          <w:szCs w:val="22"/>
        </w:rPr>
        <w:t xml:space="preserve"> </w:t>
      </w:r>
      <w:r w:rsidRPr="00EA6792">
        <w:rPr>
          <w:spacing w:val="-1"/>
          <w:sz w:val="22"/>
          <w:szCs w:val="22"/>
        </w:rPr>
        <w:t>w</w:t>
      </w:r>
      <w:r w:rsidRPr="00EA6792">
        <w:rPr>
          <w:spacing w:val="5"/>
          <w:sz w:val="22"/>
          <w:szCs w:val="22"/>
        </w:rPr>
        <w:t>a</w:t>
      </w:r>
      <w:r w:rsidRPr="00EA6792">
        <w:rPr>
          <w:sz w:val="22"/>
          <w:szCs w:val="22"/>
        </w:rPr>
        <w:t>s</w:t>
      </w:r>
      <w:r w:rsidRPr="00EA6792">
        <w:rPr>
          <w:spacing w:val="2"/>
          <w:sz w:val="22"/>
          <w:szCs w:val="22"/>
        </w:rPr>
        <w:t xml:space="preserve"> </w:t>
      </w:r>
      <w:r w:rsidRPr="00EA6792">
        <w:rPr>
          <w:spacing w:val="1"/>
          <w:sz w:val="22"/>
          <w:szCs w:val="22"/>
        </w:rPr>
        <w:t>c</w:t>
      </w:r>
      <w:r w:rsidRPr="00EA6792">
        <w:rPr>
          <w:sz w:val="22"/>
          <w:szCs w:val="22"/>
        </w:rPr>
        <w:t>o</w:t>
      </w:r>
      <w:r w:rsidRPr="00EA6792">
        <w:rPr>
          <w:spacing w:val="1"/>
          <w:sz w:val="22"/>
          <w:szCs w:val="22"/>
        </w:rPr>
        <w:t>m</w:t>
      </w:r>
      <w:r w:rsidRPr="00EA6792">
        <w:rPr>
          <w:sz w:val="22"/>
          <w:szCs w:val="22"/>
        </w:rPr>
        <w:t>p</w:t>
      </w:r>
      <w:r w:rsidRPr="00EA6792">
        <w:rPr>
          <w:spacing w:val="1"/>
          <w:sz w:val="22"/>
          <w:szCs w:val="22"/>
        </w:rPr>
        <w:t>lete</w:t>
      </w:r>
      <w:r w:rsidRPr="00EA6792">
        <w:rPr>
          <w:sz w:val="22"/>
          <w:szCs w:val="22"/>
        </w:rPr>
        <w:t>d</w:t>
      </w:r>
      <w:r w:rsidRPr="00EA6792">
        <w:rPr>
          <w:spacing w:val="4"/>
          <w:sz w:val="22"/>
          <w:szCs w:val="22"/>
        </w:rPr>
        <w:t xml:space="preserve"> </w:t>
      </w:r>
      <w:r w:rsidRPr="00EA6792">
        <w:rPr>
          <w:spacing w:val="1"/>
          <w:sz w:val="22"/>
          <w:szCs w:val="22"/>
        </w:rPr>
        <w:t>a</w:t>
      </w:r>
      <w:r w:rsidRPr="00EA6792">
        <w:rPr>
          <w:sz w:val="22"/>
          <w:szCs w:val="22"/>
        </w:rPr>
        <w:t>nd</w:t>
      </w:r>
      <w:r w:rsidRPr="00EA6792">
        <w:rPr>
          <w:spacing w:val="4"/>
          <w:sz w:val="22"/>
          <w:szCs w:val="22"/>
        </w:rPr>
        <w:t xml:space="preserve"> </w:t>
      </w:r>
      <w:r w:rsidRPr="00EA6792">
        <w:rPr>
          <w:spacing w:val="1"/>
          <w:sz w:val="22"/>
          <w:szCs w:val="22"/>
        </w:rPr>
        <w:t>ci</w:t>
      </w:r>
      <w:r w:rsidRPr="00EA6792">
        <w:rPr>
          <w:spacing w:val="-4"/>
          <w:sz w:val="22"/>
          <w:szCs w:val="22"/>
        </w:rPr>
        <w:t>r</w:t>
      </w:r>
      <w:r w:rsidRPr="00EA6792">
        <w:rPr>
          <w:spacing w:val="1"/>
          <w:sz w:val="22"/>
          <w:szCs w:val="22"/>
        </w:rPr>
        <w:t>c</w:t>
      </w:r>
      <w:r w:rsidRPr="00EA6792">
        <w:rPr>
          <w:sz w:val="22"/>
          <w:szCs w:val="22"/>
        </w:rPr>
        <w:t>u</w:t>
      </w:r>
      <w:r w:rsidRPr="00EA6792">
        <w:rPr>
          <w:spacing w:val="-3"/>
          <w:sz w:val="22"/>
          <w:szCs w:val="22"/>
        </w:rPr>
        <w:t>l</w:t>
      </w:r>
      <w:r w:rsidRPr="00EA6792">
        <w:rPr>
          <w:spacing w:val="1"/>
          <w:sz w:val="22"/>
          <w:szCs w:val="22"/>
        </w:rPr>
        <w:t>ate</w:t>
      </w:r>
      <w:r w:rsidRPr="00EA6792">
        <w:rPr>
          <w:sz w:val="22"/>
          <w:szCs w:val="22"/>
        </w:rPr>
        <w:t>d</w:t>
      </w:r>
      <w:r w:rsidRPr="00EA6792">
        <w:rPr>
          <w:spacing w:val="4"/>
          <w:sz w:val="22"/>
          <w:szCs w:val="22"/>
        </w:rPr>
        <w:t xml:space="preserve"> </w:t>
      </w:r>
      <w:r w:rsidRPr="00EA6792">
        <w:rPr>
          <w:spacing w:val="1"/>
          <w:sz w:val="22"/>
          <w:szCs w:val="22"/>
        </w:rPr>
        <w:t>t</w:t>
      </w:r>
      <w:r w:rsidRPr="00EA6792">
        <w:rPr>
          <w:sz w:val="22"/>
          <w:szCs w:val="22"/>
        </w:rPr>
        <w:t>o</w:t>
      </w:r>
      <w:r w:rsidRPr="00EA6792">
        <w:rPr>
          <w:spacing w:val="4"/>
          <w:sz w:val="22"/>
          <w:szCs w:val="22"/>
        </w:rPr>
        <w:t xml:space="preserve"> </w:t>
      </w:r>
      <w:r w:rsidRPr="00EA6792">
        <w:rPr>
          <w:sz w:val="22"/>
          <w:szCs w:val="22"/>
        </w:rPr>
        <w:t>CC</w:t>
      </w:r>
      <w:r w:rsidRPr="00EA6792">
        <w:rPr>
          <w:spacing w:val="-1"/>
          <w:sz w:val="22"/>
          <w:szCs w:val="22"/>
        </w:rPr>
        <w:t>M</w:t>
      </w:r>
      <w:r w:rsidRPr="00EA6792">
        <w:rPr>
          <w:sz w:val="22"/>
          <w:szCs w:val="22"/>
        </w:rPr>
        <w:t>s</w:t>
      </w:r>
      <w:r w:rsidRPr="00EA6792">
        <w:rPr>
          <w:spacing w:val="2"/>
          <w:sz w:val="22"/>
          <w:szCs w:val="22"/>
        </w:rPr>
        <w:t xml:space="preserve"> </w:t>
      </w:r>
      <w:r w:rsidR="006737C2" w:rsidRPr="00EA6792">
        <w:rPr>
          <w:spacing w:val="1"/>
          <w:sz w:val="22"/>
          <w:szCs w:val="22"/>
        </w:rPr>
        <w:t>o</w:t>
      </w:r>
      <w:r w:rsidRPr="00EA6792">
        <w:rPr>
          <w:sz w:val="22"/>
          <w:szCs w:val="22"/>
        </w:rPr>
        <w:t>n</w:t>
      </w:r>
      <w:r w:rsidR="00BF0981" w:rsidRPr="00EA6792">
        <w:rPr>
          <w:spacing w:val="4"/>
          <w:sz w:val="22"/>
          <w:szCs w:val="22"/>
        </w:rPr>
        <w:t xml:space="preserve"> </w:t>
      </w:r>
      <w:r w:rsidR="006737C2" w:rsidRPr="00EA6792">
        <w:rPr>
          <w:spacing w:val="4"/>
          <w:sz w:val="22"/>
          <w:szCs w:val="22"/>
        </w:rPr>
        <w:t>9</w:t>
      </w:r>
      <w:r w:rsidR="006737C2" w:rsidRPr="00EA6792">
        <w:rPr>
          <w:spacing w:val="4"/>
          <w:sz w:val="22"/>
          <w:szCs w:val="22"/>
          <w:vertAlign w:val="superscript"/>
        </w:rPr>
        <w:t>th</w:t>
      </w:r>
      <w:r w:rsidR="006737C2" w:rsidRPr="00EA6792">
        <w:rPr>
          <w:spacing w:val="4"/>
          <w:sz w:val="22"/>
          <w:szCs w:val="22"/>
        </w:rPr>
        <w:t xml:space="preserve"> September 2020</w:t>
      </w:r>
      <w:r w:rsidR="00BF0981" w:rsidRPr="00EA6792">
        <w:rPr>
          <w:spacing w:val="4"/>
          <w:sz w:val="22"/>
          <w:szCs w:val="22"/>
        </w:rPr>
        <w:t>.</w:t>
      </w:r>
      <w:r w:rsidR="00FD3E05" w:rsidRPr="00EA6792">
        <w:rPr>
          <w:spacing w:val="4"/>
          <w:sz w:val="22"/>
          <w:szCs w:val="22"/>
        </w:rPr>
        <w:t xml:space="preserve"> </w:t>
      </w:r>
      <w:r w:rsidR="00514DBF" w:rsidRPr="00EA6792">
        <w:rPr>
          <w:spacing w:val="4"/>
          <w:sz w:val="22"/>
          <w:szCs w:val="22"/>
        </w:rPr>
        <w:t xml:space="preserve">The Audit report was delayed this year as the </w:t>
      </w:r>
      <w:r w:rsidR="00FD3E05" w:rsidRPr="00EA6792">
        <w:rPr>
          <w:spacing w:val="4"/>
          <w:sz w:val="22"/>
          <w:szCs w:val="22"/>
        </w:rPr>
        <w:t xml:space="preserve">auditor </w:t>
      </w:r>
      <w:r w:rsidR="00587008" w:rsidRPr="00EA6792">
        <w:rPr>
          <w:spacing w:val="4"/>
          <w:sz w:val="22"/>
          <w:szCs w:val="22"/>
        </w:rPr>
        <w:t xml:space="preserve">was based </w:t>
      </w:r>
      <w:r w:rsidR="00FD3E05" w:rsidRPr="00EA6792">
        <w:rPr>
          <w:spacing w:val="4"/>
          <w:sz w:val="22"/>
          <w:szCs w:val="22"/>
        </w:rPr>
        <w:t>off island and need</w:t>
      </w:r>
      <w:r w:rsidR="00DF6226" w:rsidRPr="00EA6792">
        <w:rPr>
          <w:spacing w:val="4"/>
          <w:sz w:val="22"/>
          <w:szCs w:val="22"/>
        </w:rPr>
        <w:t>s</w:t>
      </w:r>
      <w:r w:rsidR="00FD3E05" w:rsidRPr="00EA6792">
        <w:rPr>
          <w:spacing w:val="4"/>
          <w:sz w:val="22"/>
          <w:szCs w:val="22"/>
        </w:rPr>
        <w:t xml:space="preserve"> to coordinate with </w:t>
      </w:r>
      <w:r w:rsidR="00587008" w:rsidRPr="00EA6792">
        <w:rPr>
          <w:spacing w:val="4"/>
          <w:sz w:val="22"/>
          <w:szCs w:val="22"/>
        </w:rPr>
        <w:t xml:space="preserve">their local counterpart here in Pohnpei. </w:t>
      </w:r>
      <w:r w:rsidR="00587008" w:rsidRPr="00EA6792">
        <w:rPr>
          <w:spacing w:val="1"/>
          <w:sz w:val="22"/>
          <w:szCs w:val="22"/>
        </w:rPr>
        <w:t>Based on the auditor’s report,</w:t>
      </w:r>
      <w:r w:rsidRPr="00EA6792">
        <w:rPr>
          <w:spacing w:val="1"/>
          <w:sz w:val="22"/>
          <w:szCs w:val="22"/>
        </w:rPr>
        <w:t xml:space="preserve"> a</w:t>
      </w:r>
      <w:r w:rsidRPr="00EA6792">
        <w:rPr>
          <w:spacing w:val="-3"/>
          <w:sz w:val="22"/>
          <w:szCs w:val="22"/>
        </w:rPr>
        <w:t>l</w:t>
      </w:r>
      <w:r w:rsidRPr="00EA6792">
        <w:rPr>
          <w:sz w:val="22"/>
          <w:szCs w:val="22"/>
        </w:rPr>
        <w:t>l</w:t>
      </w:r>
      <w:r w:rsidRPr="00EA6792">
        <w:rPr>
          <w:spacing w:val="5"/>
          <w:sz w:val="22"/>
          <w:szCs w:val="22"/>
        </w:rPr>
        <w:t xml:space="preserve"> </w:t>
      </w:r>
      <w:r w:rsidRPr="00EA6792">
        <w:rPr>
          <w:sz w:val="22"/>
          <w:szCs w:val="22"/>
        </w:rPr>
        <w:t>f</w:t>
      </w:r>
      <w:r w:rsidRPr="00EA6792">
        <w:rPr>
          <w:spacing w:val="1"/>
          <w:sz w:val="22"/>
          <w:szCs w:val="22"/>
        </w:rPr>
        <w:t>i</w:t>
      </w:r>
      <w:r w:rsidRPr="00EA6792">
        <w:rPr>
          <w:sz w:val="22"/>
          <w:szCs w:val="22"/>
        </w:rPr>
        <w:t>n</w:t>
      </w:r>
      <w:r w:rsidRPr="00EA6792">
        <w:rPr>
          <w:spacing w:val="1"/>
          <w:sz w:val="22"/>
          <w:szCs w:val="22"/>
        </w:rPr>
        <w:t>a</w:t>
      </w:r>
      <w:r w:rsidRPr="00EA6792">
        <w:rPr>
          <w:spacing w:val="-4"/>
          <w:sz w:val="22"/>
          <w:szCs w:val="22"/>
        </w:rPr>
        <w:t>n</w:t>
      </w:r>
      <w:r w:rsidRPr="00EA6792">
        <w:rPr>
          <w:spacing w:val="1"/>
          <w:sz w:val="22"/>
          <w:szCs w:val="22"/>
        </w:rPr>
        <w:t>c</w:t>
      </w:r>
      <w:r w:rsidRPr="00EA6792">
        <w:rPr>
          <w:spacing w:val="-3"/>
          <w:sz w:val="22"/>
          <w:szCs w:val="22"/>
        </w:rPr>
        <w:t>i</w:t>
      </w:r>
      <w:r w:rsidRPr="00EA6792">
        <w:rPr>
          <w:spacing w:val="1"/>
          <w:sz w:val="22"/>
          <w:szCs w:val="22"/>
        </w:rPr>
        <w:t>a</w:t>
      </w:r>
      <w:r w:rsidRPr="00EA6792">
        <w:rPr>
          <w:sz w:val="22"/>
          <w:szCs w:val="22"/>
        </w:rPr>
        <w:t>l</w:t>
      </w:r>
      <w:r w:rsidRPr="00EA6792">
        <w:rPr>
          <w:spacing w:val="1"/>
          <w:sz w:val="22"/>
          <w:szCs w:val="22"/>
        </w:rPr>
        <w:t xml:space="preserve"> </w:t>
      </w:r>
      <w:r w:rsidRPr="00EA6792">
        <w:rPr>
          <w:spacing w:val="-1"/>
          <w:sz w:val="22"/>
          <w:szCs w:val="22"/>
        </w:rPr>
        <w:t>s</w:t>
      </w:r>
      <w:r w:rsidRPr="00EA6792">
        <w:rPr>
          <w:spacing w:val="1"/>
          <w:sz w:val="22"/>
          <w:szCs w:val="22"/>
        </w:rPr>
        <w:t>tat</w:t>
      </w:r>
      <w:r w:rsidRPr="00EA6792">
        <w:rPr>
          <w:spacing w:val="-3"/>
          <w:sz w:val="22"/>
          <w:szCs w:val="22"/>
        </w:rPr>
        <w:t>e</w:t>
      </w:r>
      <w:r w:rsidRPr="00EA6792">
        <w:rPr>
          <w:spacing w:val="1"/>
          <w:sz w:val="22"/>
          <w:szCs w:val="22"/>
        </w:rPr>
        <w:t>me</w:t>
      </w:r>
      <w:r w:rsidRPr="00EA6792">
        <w:rPr>
          <w:sz w:val="22"/>
          <w:szCs w:val="22"/>
        </w:rPr>
        <w:t>n</w:t>
      </w:r>
      <w:r w:rsidRPr="00EA6792">
        <w:rPr>
          <w:spacing w:val="1"/>
          <w:sz w:val="22"/>
          <w:szCs w:val="22"/>
        </w:rPr>
        <w:t>t</w:t>
      </w:r>
      <w:r w:rsidRPr="00EA6792">
        <w:rPr>
          <w:sz w:val="22"/>
          <w:szCs w:val="22"/>
        </w:rPr>
        <w:t>s</w:t>
      </w:r>
      <w:r w:rsidRPr="00EA6792">
        <w:rPr>
          <w:spacing w:val="2"/>
          <w:sz w:val="22"/>
          <w:szCs w:val="22"/>
        </w:rPr>
        <w:t xml:space="preserve"> </w:t>
      </w:r>
      <w:r w:rsidRPr="00EA6792">
        <w:rPr>
          <w:spacing w:val="-1"/>
          <w:sz w:val="22"/>
          <w:szCs w:val="22"/>
        </w:rPr>
        <w:t>w</w:t>
      </w:r>
      <w:r w:rsidRPr="00EA6792">
        <w:rPr>
          <w:spacing w:val="1"/>
          <w:sz w:val="22"/>
          <w:szCs w:val="22"/>
        </w:rPr>
        <w:t>e</w:t>
      </w:r>
      <w:r w:rsidRPr="00EA6792">
        <w:rPr>
          <w:sz w:val="22"/>
          <w:szCs w:val="22"/>
        </w:rPr>
        <w:t>re</w:t>
      </w:r>
      <w:r w:rsidRPr="00EA6792">
        <w:rPr>
          <w:spacing w:val="1"/>
          <w:sz w:val="22"/>
          <w:szCs w:val="22"/>
        </w:rPr>
        <w:t xml:space="preserve"> </w:t>
      </w:r>
      <w:r w:rsidRPr="00EA6792">
        <w:rPr>
          <w:sz w:val="22"/>
          <w:szCs w:val="22"/>
        </w:rPr>
        <w:t>f</w:t>
      </w:r>
      <w:r w:rsidRPr="00EA6792">
        <w:rPr>
          <w:spacing w:val="1"/>
          <w:sz w:val="22"/>
          <w:szCs w:val="22"/>
        </w:rPr>
        <w:t>ai</w:t>
      </w:r>
      <w:r w:rsidRPr="00EA6792">
        <w:rPr>
          <w:sz w:val="22"/>
          <w:szCs w:val="22"/>
        </w:rPr>
        <w:t xml:space="preserve">r </w:t>
      </w:r>
      <w:r w:rsidRPr="00EA6792">
        <w:rPr>
          <w:spacing w:val="1"/>
          <w:sz w:val="22"/>
          <w:szCs w:val="22"/>
        </w:rPr>
        <w:t>a</w:t>
      </w:r>
      <w:r w:rsidRPr="00EA6792">
        <w:rPr>
          <w:sz w:val="22"/>
          <w:szCs w:val="22"/>
        </w:rPr>
        <w:t>nd</w:t>
      </w:r>
      <w:r w:rsidRPr="00EA6792">
        <w:rPr>
          <w:spacing w:val="4"/>
          <w:sz w:val="22"/>
          <w:szCs w:val="22"/>
        </w:rPr>
        <w:t xml:space="preserve"> </w:t>
      </w:r>
      <w:r w:rsidRPr="00EA6792">
        <w:rPr>
          <w:spacing w:val="1"/>
          <w:sz w:val="22"/>
          <w:szCs w:val="22"/>
        </w:rPr>
        <w:t>t</w:t>
      </w:r>
      <w:r w:rsidRPr="00EA6792">
        <w:rPr>
          <w:spacing w:val="-4"/>
          <w:sz w:val="22"/>
          <w:szCs w:val="22"/>
        </w:rPr>
        <w:t>h</w:t>
      </w:r>
      <w:r w:rsidRPr="00EA6792">
        <w:rPr>
          <w:spacing w:val="1"/>
          <w:sz w:val="22"/>
          <w:szCs w:val="22"/>
        </w:rPr>
        <w:t>a</w:t>
      </w:r>
      <w:r w:rsidRPr="00EA6792">
        <w:rPr>
          <w:sz w:val="22"/>
          <w:szCs w:val="22"/>
        </w:rPr>
        <w:t>t</w:t>
      </w:r>
      <w:r w:rsidRPr="00EA6792">
        <w:rPr>
          <w:spacing w:val="5"/>
          <w:sz w:val="22"/>
          <w:szCs w:val="22"/>
        </w:rPr>
        <w:t xml:space="preserve"> </w:t>
      </w:r>
      <w:r w:rsidRPr="00EA6792">
        <w:rPr>
          <w:spacing w:val="1"/>
          <w:sz w:val="22"/>
          <w:szCs w:val="22"/>
        </w:rPr>
        <w:t>t</w:t>
      </w:r>
      <w:r w:rsidRPr="00EA6792">
        <w:rPr>
          <w:spacing w:val="-4"/>
          <w:sz w:val="22"/>
          <w:szCs w:val="22"/>
        </w:rPr>
        <w:t>h</w:t>
      </w:r>
      <w:r w:rsidRPr="00EA6792">
        <w:rPr>
          <w:spacing w:val="1"/>
          <w:sz w:val="22"/>
          <w:szCs w:val="22"/>
        </w:rPr>
        <w:t>e</w:t>
      </w:r>
      <w:r w:rsidRPr="00EA6792">
        <w:rPr>
          <w:sz w:val="22"/>
          <w:szCs w:val="22"/>
        </w:rPr>
        <w:t>re</w:t>
      </w:r>
      <w:r w:rsidRPr="00EA6792">
        <w:rPr>
          <w:spacing w:val="5"/>
          <w:sz w:val="22"/>
          <w:szCs w:val="22"/>
        </w:rPr>
        <w:t xml:space="preserve"> </w:t>
      </w:r>
      <w:r w:rsidRPr="00EA6792">
        <w:rPr>
          <w:spacing w:val="-1"/>
          <w:sz w:val="22"/>
          <w:szCs w:val="22"/>
        </w:rPr>
        <w:t>w</w:t>
      </w:r>
      <w:r w:rsidRPr="00EA6792">
        <w:rPr>
          <w:spacing w:val="1"/>
          <w:sz w:val="22"/>
          <w:szCs w:val="22"/>
        </w:rPr>
        <w:t>e</w:t>
      </w:r>
      <w:r w:rsidRPr="00EA6792">
        <w:rPr>
          <w:spacing w:val="-4"/>
          <w:sz w:val="22"/>
          <w:szCs w:val="22"/>
        </w:rPr>
        <w:t>r</w:t>
      </w:r>
      <w:r w:rsidRPr="00EA6792">
        <w:rPr>
          <w:sz w:val="22"/>
          <w:szCs w:val="22"/>
        </w:rPr>
        <w:t>e</w:t>
      </w:r>
      <w:r w:rsidRPr="00EA6792">
        <w:rPr>
          <w:spacing w:val="1"/>
          <w:sz w:val="22"/>
          <w:szCs w:val="22"/>
        </w:rPr>
        <w:t xml:space="preserve"> </w:t>
      </w:r>
      <w:r w:rsidRPr="00EA6792">
        <w:rPr>
          <w:sz w:val="22"/>
          <w:szCs w:val="22"/>
        </w:rPr>
        <w:t xml:space="preserve">no </w:t>
      </w:r>
      <w:r w:rsidRPr="00EA6792">
        <w:rPr>
          <w:spacing w:val="1"/>
          <w:sz w:val="22"/>
          <w:szCs w:val="22"/>
        </w:rPr>
        <w:t>i</w:t>
      </w:r>
      <w:r w:rsidRPr="00EA6792">
        <w:rPr>
          <w:sz w:val="22"/>
          <w:szCs w:val="22"/>
        </w:rPr>
        <w:t>n</w:t>
      </w:r>
      <w:r w:rsidRPr="00EA6792">
        <w:rPr>
          <w:spacing w:val="-1"/>
          <w:sz w:val="22"/>
          <w:szCs w:val="22"/>
        </w:rPr>
        <w:t>s</w:t>
      </w:r>
      <w:r w:rsidRPr="00EA6792">
        <w:rPr>
          <w:spacing w:val="1"/>
          <w:sz w:val="22"/>
          <w:szCs w:val="22"/>
        </w:rPr>
        <w:t>ta</w:t>
      </w:r>
      <w:r w:rsidRPr="00EA6792">
        <w:rPr>
          <w:sz w:val="22"/>
          <w:szCs w:val="22"/>
        </w:rPr>
        <w:t>n</w:t>
      </w:r>
      <w:r w:rsidRPr="00EA6792">
        <w:rPr>
          <w:spacing w:val="1"/>
          <w:sz w:val="22"/>
          <w:szCs w:val="22"/>
        </w:rPr>
        <w:t>ce</w:t>
      </w:r>
      <w:r w:rsidRPr="00EA6792">
        <w:rPr>
          <w:sz w:val="22"/>
          <w:szCs w:val="22"/>
        </w:rPr>
        <w:t>s of</w:t>
      </w:r>
      <w:r w:rsidRPr="00EA6792">
        <w:rPr>
          <w:spacing w:val="2"/>
          <w:sz w:val="22"/>
          <w:szCs w:val="22"/>
        </w:rPr>
        <w:t xml:space="preserve"> </w:t>
      </w:r>
      <w:r w:rsidRPr="00EA6792">
        <w:rPr>
          <w:sz w:val="22"/>
          <w:szCs w:val="22"/>
        </w:rPr>
        <w:t>no</w:t>
      </w:r>
      <w:r w:rsidRPr="00EA6792">
        <w:rPr>
          <w:spacing w:val="2"/>
          <w:sz w:val="22"/>
          <w:szCs w:val="22"/>
        </w:rPr>
        <w:t>n</w:t>
      </w:r>
      <w:r w:rsidRPr="00EA6792">
        <w:rPr>
          <w:spacing w:val="-4"/>
          <w:sz w:val="22"/>
          <w:szCs w:val="22"/>
        </w:rPr>
        <w:t>-</w:t>
      </w:r>
      <w:r w:rsidRPr="00EA6792">
        <w:rPr>
          <w:spacing w:val="1"/>
          <w:sz w:val="22"/>
          <w:szCs w:val="22"/>
        </w:rPr>
        <w:t>c</w:t>
      </w:r>
      <w:r w:rsidRPr="00EA6792">
        <w:rPr>
          <w:sz w:val="22"/>
          <w:szCs w:val="22"/>
        </w:rPr>
        <w:t>o</w:t>
      </w:r>
      <w:r w:rsidRPr="00EA6792">
        <w:rPr>
          <w:spacing w:val="1"/>
          <w:sz w:val="22"/>
          <w:szCs w:val="22"/>
        </w:rPr>
        <w:t>m</w:t>
      </w:r>
      <w:r w:rsidRPr="00EA6792">
        <w:rPr>
          <w:sz w:val="22"/>
          <w:szCs w:val="22"/>
        </w:rPr>
        <w:t>p</w:t>
      </w:r>
      <w:r w:rsidRPr="00EA6792">
        <w:rPr>
          <w:spacing w:val="1"/>
          <w:sz w:val="22"/>
          <w:szCs w:val="22"/>
        </w:rPr>
        <w:t>lia</w:t>
      </w:r>
      <w:r w:rsidRPr="00EA6792">
        <w:rPr>
          <w:spacing w:val="-4"/>
          <w:sz w:val="22"/>
          <w:szCs w:val="22"/>
        </w:rPr>
        <w:t>n</w:t>
      </w:r>
      <w:r w:rsidRPr="00EA6792">
        <w:rPr>
          <w:spacing w:val="1"/>
          <w:sz w:val="22"/>
          <w:szCs w:val="22"/>
        </w:rPr>
        <w:t>c</w:t>
      </w:r>
      <w:r w:rsidRPr="00EA6792">
        <w:rPr>
          <w:sz w:val="22"/>
          <w:szCs w:val="22"/>
        </w:rPr>
        <w:t>e</w:t>
      </w:r>
      <w:r w:rsidRPr="00EA6792">
        <w:rPr>
          <w:spacing w:val="3"/>
          <w:sz w:val="22"/>
          <w:szCs w:val="22"/>
        </w:rPr>
        <w:t xml:space="preserve"> </w:t>
      </w:r>
      <w:r w:rsidRPr="00EA6792">
        <w:rPr>
          <w:spacing w:val="-1"/>
          <w:sz w:val="22"/>
          <w:szCs w:val="22"/>
        </w:rPr>
        <w:t>w</w:t>
      </w:r>
      <w:r w:rsidRPr="00EA6792">
        <w:rPr>
          <w:spacing w:val="1"/>
          <w:sz w:val="22"/>
          <w:szCs w:val="22"/>
        </w:rPr>
        <w:t>it</w:t>
      </w:r>
      <w:r w:rsidRPr="00EA6792">
        <w:rPr>
          <w:sz w:val="22"/>
          <w:szCs w:val="22"/>
        </w:rPr>
        <w:t>h</w:t>
      </w:r>
      <w:r w:rsidRPr="00EA6792">
        <w:rPr>
          <w:spacing w:val="2"/>
          <w:sz w:val="22"/>
          <w:szCs w:val="22"/>
        </w:rPr>
        <w:t xml:space="preserve"> </w:t>
      </w:r>
      <w:r w:rsidRPr="00EA6792">
        <w:rPr>
          <w:spacing w:val="1"/>
          <w:sz w:val="22"/>
          <w:szCs w:val="22"/>
        </w:rPr>
        <w:t>t</w:t>
      </w:r>
      <w:r w:rsidRPr="00EA6792">
        <w:rPr>
          <w:spacing w:val="-4"/>
          <w:sz w:val="22"/>
          <w:szCs w:val="22"/>
        </w:rPr>
        <w:t>h</w:t>
      </w:r>
      <w:r w:rsidRPr="00EA6792">
        <w:rPr>
          <w:sz w:val="22"/>
          <w:szCs w:val="22"/>
        </w:rPr>
        <w:t>e</w:t>
      </w:r>
      <w:r w:rsidRPr="00EA6792">
        <w:rPr>
          <w:spacing w:val="3"/>
          <w:sz w:val="22"/>
          <w:szCs w:val="22"/>
        </w:rPr>
        <w:t xml:space="preserve"> </w:t>
      </w:r>
      <w:r w:rsidRPr="00EA6792">
        <w:rPr>
          <w:sz w:val="22"/>
          <w:szCs w:val="22"/>
        </w:rPr>
        <w:t>Co</w:t>
      </w:r>
      <w:r w:rsidRPr="00EA6792">
        <w:rPr>
          <w:spacing w:val="1"/>
          <w:sz w:val="22"/>
          <w:szCs w:val="22"/>
        </w:rPr>
        <w:t>mmi</w:t>
      </w:r>
      <w:r w:rsidRPr="00EA6792">
        <w:rPr>
          <w:spacing w:val="-1"/>
          <w:sz w:val="22"/>
          <w:szCs w:val="22"/>
        </w:rPr>
        <w:t>ss</w:t>
      </w:r>
      <w:r w:rsidRPr="00EA6792">
        <w:rPr>
          <w:spacing w:val="1"/>
          <w:sz w:val="22"/>
          <w:szCs w:val="22"/>
        </w:rPr>
        <w:t>i</w:t>
      </w:r>
      <w:r w:rsidRPr="00EA6792">
        <w:rPr>
          <w:sz w:val="22"/>
          <w:szCs w:val="22"/>
        </w:rPr>
        <w:t>on’s</w:t>
      </w:r>
      <w:r w:rsidRPr="00EA6792">
        <w:rPr>
          <w:spacing w:val="5"/>
          <w:sz w:val="22"/>
          <w:szCs w:val="22"/>
        </w:rPr>
        <w:t xml:space="preserve"> </w:t>
      </w:r>
      <w:r w:rsidRPr="00EA6792">
        <w:rPr>
          <w:spacing w:val="-9"/>
          <w:sz w:val="22"/>
          <w:szCs w:val="22"/>
        </w:rPr>
        <w:t>F</w:t>
      </w:r>
      <w:r w:rsidRPr="00EA6792">
        <w:rPr>
          <w:spacing w:val="1"/>
          <w:sz w:val="22"/>
          <w:szCs w:val="22"/>
        </w:rPr>
        <w:t>i</w:t>
      </w:r>
      <w:r w:rsidRPr="00EA6792">
        <w:rPr>
          <w:sz w:val="22"/>
          <w:szCs w:val="22"/>
        </w:rPr>
        <w:t>n</w:t>
      </w:r>
      <w:r w:rsidRPr="00EA6792">
        <w:rPr>
          <w:spacing w:val="1"/>
          <w:sz w:val="22"/>
          <w:szCs w:val="22"/>
        </w:rPr>
        <w:t>a</w:t>
      </w:r>
      <w:r w:rsidRPr="00EA6792">
        <w:rPr>
          <w:sz w:val="22"/>
          <w:szCs w:val="22"/>
        </w:rPr>
        <w:t>n</w:t>
      </w:r>
      <w:r w:rsidRPr="00EA6792">
        <w:rPr>
          <w:spacing w:val="1"/>
          <w:sz w:val="22"/>
          <w:szCs w:val="22"/>
        </w:rPr>
        <w:t>cia</w:t>
      </w:r>
      <w:r w:rsidRPr="00EA6792">
        <w:rPr>
          <w:sz w:val="22"/>
          <w:szCs w:val="22"/>
        </w:rPr>
        <w:t>l</w:t>
      </w:r>
      <w:r w:rsidRPr="00EA6792">
        <w:rPr>
          <w:spacing w:val="12"/>
          <w:sz w:val="22"/>
          <w:szCs w:val="22"/>
        </w:rPr>
        <w:t xml:space="preserve"> </w:t>
      </w:r>
      <w:r w:rsidRPr="00EA6792">
        <w:rPr>
          <w:sz w:val="22"/>
          <w:szCs w:val="22"/>
        </w:rPr>
        <w:t>R</w:t>
      </w:r>
      <w:r w:rsidRPr="00EA6792">
        <w:rPr>
          <w:spacing w:val="1"/>
          <w:sz w:val="22"/>
          <w:szCs w:val="22"/>
        </w:rPr>
        <w:t>e</w:t>
      </w:r>
      <w:r w:rsidRPr="00EA6792">
        <w:rPr>
          <w:spacing w:val="-4"/>
          <w:sz w:val="22"/>
          <w:szCs w:val="22"/>
        </w:rPr>
        <w:t>g</w:t>
      </w:r>
      <w:r w:rsidRPr="00EA6792">
        <w:rPr>
          <w:sz w:val="22"/>
          <w:szCs w:val="22"/>
        </w:rPr>
        <w:t>u</w:t>
      </w:r>
      <w:r w:rsidRPr="00EA6792">
        <w:rPr>
          <w:spacing w:val="1"/>
          <w:sz w:val="22"/>
          <w:szCs w:val="22"/>
        </w:rPr>
        <w:t>lati</w:t>
      </w:r>
      <w:r w:rsidRPr="00EA6792">
        <w:rPr>
          <w:sz w:val="22"/>
          <w:szCs w:val="22"/>
        </w:rPr>
        <w:t>on</w:t>
      </w:r>
      <w:r w:rsidRPr="00EA6792">
        <w:rPr>
          <w:spacing w:val="2"/>
          <w:sz w:val="22"/>
          <w:szCs w:val="22"/>
        </w:rPr>
        <w:t xml:space="preserve"> </w:t>
      </w:r>
      <w:r w:rsidRPr="00EA6792">
        <w:rPr>
          <w:sz w:val="22"/>
          <w:szCs w:val="22"/>
        </w:rPr>
        <w:t>12.4</w:t>
      </w:r>
      <w:r w:rsidRPr="00EA6792">
        <w:rPr>
          <w:spacing w:val="2"/>
          <w:sz w:val="22"/>
          <w:szCs w:val="22"/>
        </w:rPr>
        <w:t xml:space="preserve"> </w:t>
      </w:r>
      <w:r w:rsidRPr="00EA6792">
        <w:rPr>
          <w:spacing w:val="-4"/>
          <w:sz w:val="22"/>
          <w:szCs w:val="22"/>
        </w:rPr>
        <w:t>(</w:t>
      </w:r>
      <w:r w:rsidRPr="00EA6792">
        <w:rPr>
          <w:spacing w:val="1"/>
          <w:sz w:val="22"/>
          <w:szCs w:val="22"/>
        </w:rPr>
        <w:t>c</w:t>
      </w:r>
      <w:r w:rsidRPr="00EA6792">
        <w:rPr>
          <w:sz w:val="22"/>
          <w:szCs w:val="22"/>
        </w:rPr>
        <w:t>) r</w:t>
      </w:r>
      <w:r w:rsidRPr="00EA6792">
        <w:rPr>
          <w:spacing w:val="1"/>
          <w:sz w:val="22"/>
          <w:szCs w:val="22"/>
        </w:rPr>
        <w:t>e</w:t>
      </w:r>
      <w:r w:rsidRPr="00EA6792">
        <w:rPr>
          <w:spacing w:val="-4"/>
          <w:sz w:val="22"/>
          <w:szCs w:val="22"/>
        </w:rPr>
        <w:t>g</w:t>
      </w:r>
      <w:r w:rsidRPr="00EA6792">
        <w:rPr>
          <w:spacing w:val="1"/>
          <w:sz w:val="22"/>
          <w:szCs w:val="22"/>
        </w:rPr>
        <w:t>a</w:t>
      </w:r>
      <w:r w:rsidRPr="00EA6792">
        <w:rPr>
          <w:sz w:val="22"/>
          <w:szCs w:val="22"/>
        </w:rPr>
        <w:t>rd</w:t>
      </w:r>
      <w:r w:rsidRPr="00EA6792">
        <w:rPr>
          <w:spacing w:val="1"/>
          <w:sz w:val="22"/>
          <w:szCs w:val="22"/>
        </w:rPr>
        <w:t>i</w:t>
      </w:r>
      <w:r w:rsidRPr="00EA6792">
        <w:rPr>
          <w:sz w:val="22"/>
          <w:szCs w:val="22"/>
        </w:rPr>
        <w:t xml:space="preserve">ng </w:t>
      </w:r>
      <w:r w:rsidRPr="00EA6792">
        <w:rPr>
          <w:spacing w:val="1"/>
          <w:sz w:val="22"/>
          <w:szCs w:val="22"/>
        </w:rPr>
        <w:t>i</w:t>
      </w:r>
      <w:r w:rsidRPr="00EA6792">
        <w:rPr>
          <w:sz w:val="22"/>
          <w:szCs w:val="22"/>
        </w:rPr>
        <w:t>n</w:t>
      </w:r>
      <w:r w:rsidRPr="00EA6792">
        <w:rPr>
          <w:spacing w:val="1"/>
          <w:sz w:val="22"/>
          <w:szCs w:val="22"/>
        </w:rPr>
        <w:t>c</w:t>
      </w:r>
      <w:r w:rsidRPr="00EA6792">
        <w:rPr>
          <w:sz w:val="22"/>
          <w:szCs w:val="22"/>
        </w:rPr>
        <w:t>o</w:t>
      </w:r>
      <w:r w:rsidRPr="00EA6792">
        <w:rPr>
          <w:spacing w:val="1"/>
          <w:sz w:val="22"/>
          <w:szCs w:val="22"/>
        </w:rPr>
        <w:t>me</w:t>
      </w:r>
      <w:r w:rsidRPr="00EA6792">
        <w:rPr>
          <w:sz w:val="22"/>
          <w:szCs w:val="22"/>
        </w:rPr>
        <w:t>,</w:t>
      </w:r>
      <w:r w:rsidRPr="00EA6792">
        <w:rPr>
          <w:spacing w:val="4"/>
          <w:sz w:val="22"/>
          <w:szCs w:val="22"/>
        </w:rPr>
        <w:t xml:space="preserve"> </w:t>
      </w:r>
      <w:r w:rsidRPr="00EA6792">
        <w:rPr>
          <w:spacing w:val="1"/>
          <w:sz w:val="22"/>
          <w:szCs w:val="22"/>
        </w:rPr>
        <w:t>e</w:t>
      </w:r>
      <w:r w:rsidRPr="00EA6792">
        <w:rPr>
          <w:sz w:val="22"/>
          <w:szCs w:val="22"/>
        </w:rPr>
        <w:t>xp</w:t>
      </w:r>
      <w:r w:rsidRPr="00EA6792">
        <w:rPr>
          <w:spacing w:val="1"/>
          <w:sz w:val="22"/>
          <w:szCs w:val="22"/>
        </w:rPr>
        <w:t>e</w:t>
      </w:r>
      <w:r w:rsidRPr="00EA6792">
        <w:rPr>
          <w:sz w:val="22"/>
          <w:szCs w:val="22"/>
        </w:rPr>
        <w:t>nd</w:t>
      </w:r>
      <w:r w:rsidRPr="00EA6792">
        <w:rPr>
          <w:spacing w:val="1"/>
          <w:sz w:val="22"/>
          <w:szCs w:val="22"/>
        </w:rPr>
        <w:t>it</w:t>
      </w:r>
      <w:r w:rsidRPr="00EA6792">
        <w:rPr>
          <w:sz w:val="22"/>
          <w:szCs w:val="22"/>
        </w:rPr>
        <w:t>u</w:t>
      </w:r>
      <w:r w:rsidRPr="00EA6792">
        <w:rPr>
          <w:spacing w:val="-4"/>
          <w:sz w:val="22"/>
          <w:szCs w:val="22"/>
        </w:rPr>
        <w:t>r</w:t>
      </w:r>
      <w:r w:rsidRPr="00EA6792">
        <w:rPr>
          <w:spacing w:val="1"/>
          <w:sz w:val="22"/>
          <w:szCs w:val="22"/>
        </w:rPr>
        <w:t>e</w:t>
      </w:r>
      <w:r w:rsidRPr="00EA6792">
        <w:rPr>
          <w:sz w:val="22"/>
          <w:szCs w:val="22"/>
        </w:rPr>
        <w:t>,</w:t>
      </w:r>
      <w:r w:rsidRPr="00EA6792">
        <w:rPr>
          <w:spacing w:val="4"/>
          <w:sz w:val="22"/>
          <w:szCs w:val="22"/>
        </w:rPr>
        <w:t xml:space="preserve"> </w:t>
      </w:r>
      <w:r w:rsidRPr="00EA6792">
        <w:rPr>
          <w:spacing w:val="1"/>
          <w:sz w:val="22"/>
          <w:szCs w:val="22"/>
        </w:rPr>
        <w:t>i</w:t>
      </w:r>
      <w:r w:rsidRPr="00EA6792">
        <w:rPr>
          <w:sz w:val="22"/>
          <w:szCs w:val="22"/>
        </w:rPr>
        <w:t>n</w:t>
      </w:r>
      <w:r w:rsidRPr="00EA6792">
        <w:rPr>
          <w:spacing w:val="-4"/>
          <w:sz w:val="22"/>
          <w:szCs w:val="22"/>
        </w:rPr>
        <w:t>v</w:t>
      </w:r>
      <w:r w:rsidRPr="00EA6792">
        <w:rPr>
          <w:spacing w:val="1"/>
          <w:sz w:val="22"/>
          <w:szCs w:val="22"/>
        </w:rPr>
        <w:t>e</w:t>
      </w:r>
      <w:r w:rsidRPr="00EA6792">
        <w:rPr>
          <w:spacing w:val="-1"/>
          <w:sz w:val="22"/>
          <w:szCs w:val="22"/>
        </w:rPr>
        <w:t>s</w:t>
      </w:r>
      <w:r w:rsidRPr="00EA6792">
        <w:rPr>
          <w:spacing w:val="1"/>
          <w:sz w:val="22"/>
          <w:szCs w:val="22"/>
        </w:rPr>
        <w:t>tme</w:t>
      </w:r>
      <w:r w:rsidRPr="00EA6792">
        <w:rPr>
          <w:sz w:val="22"/>
          <w:szCs w:val="22"/>
        </w:rPr>
        <w:t>nt</w:t>
      </w:r>
      <w:r w:rsidRPr="00EA6792">
        <w:rPr>
          <w:spacing w:val="5"/>
          <w:sz w:val="22"/>
          <w:szCs w:val="22"/>
        </w:rPr>
        <w:t xml:space="preserve"> </w:t>
      </w:r>
      <w:r w:rsidRPr="00EA6792">
        <w:rPr>
          <w:spacing w:val="1"/>
          <w:sz w:val="22"/>
          <w:szCs w:val="22"/>
        </w:rPr>
        <w:t>a</w:t>
      </w:r>
      <w:r w:rsidRPr="00EA6792">
        <w:rPr>
          <w:sz w:val="22"/>
          <w:szCs w:val="22"/>
        </w:rPr>
        <w:t>nd</w:t>
      </w:r>
      <w:r w:rsidRPr="00EA6792">
        <w:rPr>
          <w:spacing w:val="4"/>
          <w:sz w:val="22"/>
          <w:szCs w:val="22"/>
        </w:rPr>
        <w:t xml:space="preserve"> </w:t>
      </w:r>
      <w:r w:rsidRPr="00EA6792">
        <w:rPr>
          <w:spacing w:val="1"/>
          <w:sz w:val="22"/>
          <w:szCs w:val="22"/>
        </w:rPr>
        <w:t>a</w:t>
      </w:r>
      <w:r w:rsidRPr="00EA6792">
        <w:rPr>
          <w:spacing w:val="-1"/>
          <w:sz w:val="22"/>
          <w:szCs w:val="22"/>
        </w:rPr>
        <w:t>ss</w:t>
      </w:r>
      <w:r w:rsidRPr="00EA6792">
        <w:rPr>
          <w:spacing w:val="1"/>
          <w:sz w:val="22"/>
          <w:szCs w:val="22"/>
        </w:rPr>
        <w:t>e</w:t>
      </w:r>
      <w:r w:rsidRPr="00EA6792">
        <w:rPr>
          <w:sz w:val="22"/>
          <w:szCs w:val="22"/>
        </w:rPr>
        <w:t>t</w:t>
      </w:r>
      <w:r w:rsidRPr="00EA6792">
        <w:rPr>
          <w:spacing w:val="5"/>
          <w:sz w:val="22"/>
          <w:szCs w:val="22"/>
        </w:rPr>
        <w:t xml:space="preserve"> </w:t>
      </w:r>
      <w:r w:rsidRPr="00EA6792">
        <w:rPr>
          <w:spacing w:val="1"/>
          <w:sz w:val="22"/>
          <w:szCs w:val="22"/>
        </w:rPr>
        <w:t>ma</w:t>
      </w:r>
      <w:r w:rsidRPr="00EA6792">
        <w:rPr>
          <w:sz w:val="22"/>
          <w:szCs w:val="22"/>
        </w:rPr>
        <w:t>n</w:t>
      </w:r>
      <w:r w:rsidRPr="00EA6792">
        <w:rPr>
          <w:spacing w:val="1"/>
          <w:sz w:val="22"/>
          <w:szCs w:val="22"/>
        </w:rPr>
        <w:t>a</w:t>
      </w:r>
      <w:r w:rsidRPr="00EA6792">
        <w:rPr>
          <w:spacing w:val="-4"/>
          <w:sz w:val="22"/>
          <w:szCs w:val="22"/>
        </w:rPr>
        <w:t>g</w:t>
      </w:r>
      <w:r w:rsidRPr="00EA6792">
        <w:rPr>
          <w:spacing w:val="1"/>
          <w:sz w:val="22"/>
          <w:szCs w:val="22"/>
        </w:rPr>
        <w:t>eme</w:t>
      </w:r>
      <w:r w:rsidRPr="00EA6792">
        <w:rPr>
          <w:sz w:val="22"/>
          <w:szCs w:val="22"/>
        </w:rPr>
        <w:t>nt</w:t>
      </w:r>
      <w:r w:rsidRPr="00EA6792">
        <w:rPr>
          <w:spacing w:val="5"/>
          <w:sz w:val="22"/>
          <w:szCs w:val="22"/>
        </w:rPr>
        <w:t xml:space="preserve"> </w:t>
      </w:r>
      <w:r w:rsidRPr="00EA6792">
        <w:rPr>
          <w:sz w:val="22"/>
          <w:szCs w:val="22"/>
        </w:rPr>
        <w:t>nor</w:t>
      </w:r>
      <w:r w:rsidRPr="00EA6792">
        <w:rPr>
          <w:spacing w:val="4"/>
          <w:sz w:val="22"/>
          <w:szCs w:val="22"/>
        </w:rPr>
        <w:t xml:space="preserve"> </w:t>
      </w:r>
      <w:r w:rsidRPr="00EA6792">
        <w:rPr>
          <w:spacing w:val="-1"/>
          <w:sz w:val="22"/>
          <w:szCs w:val="22"/>
        </w:rPr>
        <w:t>w</w:t>
      </w:r>
      <w:r w:rsidRPr="00EA6792">
        <w:rPr>
          <w:spacing w:val="1"/>
          <w:sz w:val="22"/>
          <w:szCs w:val="22"/>
        </w:rPr>
        <w:t>it</w:t>
      </w:r>
      <w:r w:rsidRPr="00EA6792">
        <w:rPr>
          <w:sz w:val="22"/>
          <w:szCs w:val="22"/>
        </w:rPr>
        <w:t>h</w:t>
      </w:r>
      <w:r w:rsidRPr="00EA6792">
        <w:rPr>
          <w:spacing w:val="8"/>
          <w:sz w:val="22"/>
          <w:szCs w:val="22"/>
        </w:rPr>
        <w:t xml:space="preserve"> </w:t>
      </w:r>
      <w:r w:rsidRPr="00EA6792">
        <w:rPr>
          <w:spacing w:val="-9"/>
          <w:sz w:val="22"/>
          <w:szCs w:val="22"/>
        </w:rPr>
        <w:t>F</w:t>
      </w:r>
      <w:r w:rsidRPr="00EA6792">
        <w:rPr>
          <w:spacing w:val="1"/>
          <w:sz w:val="22"/>
          <w:szCs w:val="22"/>
        </w:rPr>
        <w:t>i</w:t>
      </w:r>
      <w:r w:rsidRPr="00EA6792">
        <w:rPr>
          <w:sz w:val="22"/>
          <w:szCs w:val="22"/>
        </w:rPr>
        <w:t>n</w:t>
      </w:r>
      <w:r w:rsidRPr="00EA6792">
        <w:rPr>
          <w:spacing w:val="1"/>
          <w:sz w:val="22"/>
          <w:szCs w:val="22"/>
        </w:rPr>
        <w:t>a</w:t>
      </w:r>
      <w:r w:rsidRPr="00EA6792">
        <w:rPr>
          <w:sz w:val="22"/>
          <w:szCs w:val="22"/>
        </w:rPr>
        <w:t>n</w:t>
      </w:r>
      <w:r w:rsidRPr="00EA6792">
        <w:rPr>
          <w:spacing w:val="1"/>
          <w:sz w:val="22"/>
          <w:szCs w:val="22"/>
        </w:rPr>
        <w:t>ci</w:t>
      </w:r>
      <w:r w:rsidRPr="00EA6792">
        <w:rPr>
          <w:spacing w:val="-3"/>
          <w:sz w:val="22"/>
          <w:szCs w:val="22"/>
        </w:rPr>
        <w:t>a</w:t>
      </w:r>
      <w:r w:rsidRPr="00EA6792">
        <w:rPr>
          <w:sz w:val="22"/>
          <w:szCs w:val="22"/>
        </w:rPr>
        <w:t>l R</w:t>
      </w:r>
      <w:r w:rsidRPr="00EA6792">
        <w:rPr>
          <w:spacing w:val="1"/>
          <w:sz w:val="22"/>
          <w:szCs w:val="22"/>
        </w:rPr>
        <w:t>e</w:t>
      </w:r>
      <w:r w:rsidRPr="00EA6792">
        <w:rPr>
          <w:spacing w:val="-4"/>
          <w:sz w:val="22"/>
          <w:szCs w:val="22"/>
        </w:rPr>
        <w:t>g</w:t>
      </w:r>
      <w:r w:rsidRPr="00EA6792">
        <w:rPr>
          <w:sz w:val="22"/>
          <w:szCs w:val="22"/>
        </w:rPr>
        <w:t>u</w:t>
      </w:r>
      <w:r w:rsidRPr="00EA6792">
        <w:rPr>
          <w:spacing w:val="1"/>
          <w:sz w:val="22"/>
          <w:szCs w:val="22"/>
        </w:rPr>
        <w:t>lati</w:t>
      </w:r>
      <w:r w:rsidRPr="00EA6792">
        <w:rPr>
          <w:sz w:val="22"/>
          <w:szCs w:val="22"/>
        </w:rPr>
        <w:t>on</w:t>
      </w:r>
      <w:r w:rsidRPr="00EA6792">
        <w:rPr>
          <w:spacing w:val="32"/>
          <w:sz w:val="22"/>
          <w:szCs w:val="22"/>
        </w:rPr>
        <w:t xml:space="preserve"> </w:t>
      </w:r>
      <w:r w:rsidRPr="00EA6792">
        <w:rPr>
          <w:sz w:val="22"/>
          <w:szCs w:val="22"/>
        </w:rPr>
        <w:t>12.4</w:t>
      </w:r>
      <w:r w:rsidRPr="00EA6792">
        <w:rPr>
          <w:spacing w:val="32"/>
          <w:sz w:val="22"/>
          <w:szCs w:val="22"/>
        </w:rPr>
        <w:t xml:space="preserve"> </w:t>
      </w:r>
      <w:r w:rsidRPr="00EA6792">
        <w:rPr>
          <w:sz w:val="22"/>
          <w:szCs w:val="22"/>
        </w:rPr>
        <w:t>(d)</w:t>
      </w:r>
      <w:r w:rsidRPr="00EA6792">
        <w:rPr>
          <w:spacing w:val="32"/>
          <w:sz w:val="22"/>
          <w:szCs w:val="22"/>
        </w:rPr>
        <w:t xml:space="preserve"> </w:t>
      </w:r>
      <w:r w:rsidRPr="00EA6792">
        <w:rPr>
          <w:sz w:val="22"/>
          <w:szCs w:val="22"/>
        </w:rPr>
        <w:t>p</w:t>
      </w:r>
      <w:r w:rsidRPr="00EA6792">
        <w:rPr>
          <w:spacing w:val="1"/>
          <w:sz w:val="22"/>
          <w:szCs w:val="22"/>
        </w:rPr>
        <w:t>e</w:t>
      </w:r>
      <w:r w:rsidRPr="00EA6792">
        <w:rPr>
          <w:spacing w:val="-4"/>
          <w:sz w:val="22"/>
          <w:szCs w:val="22"/>
        </w:rPr>
        <w:t>r</w:t>
      </w:r>
      <w:r w:rsidRPr="00EA6792">
        <w:rPr>
          <w:spacing w:val="1"/>
          <w:sz w:val="22"/>
          <w:szCs w:val="22"/>
        </w:rPr>
        <w:t>tai</w:t>
      </w:r>
      <w:r w:rsidRPr="00EA6792">
        <w:rPr>
          <w:spacing w:val="-4"/>
          <w:sz w:val="22"/>
          <w:szCs w:val="22"/>
        </w:rPr>
        <w:t>n</w:t>
      </w:r>
      <w:r w:rsidRPr="00EA6792">
        <w:rPr>
          <w:spacing w:val="1"/>
          <w:sz w:val="22"/>
          <w:szCs w:val="22"/>
        </w:rPr>
        <w:t>i</w:t>
      </w:r>
      <w:r w:rsidRPr="00EA6792">
        <w:rPr>
          <w:sz w:val="22"/>
          <w:szCs w:val="22"/>
        </w:rPr>
        <w:t>ng</w:t>
      </w:r>
      <w:r w:rsidRPr="00EA6792">
        <w:rPr>
          <w:spacing w:val="28"/>
          <w:sz w:val="22"/>
          <w:szCs w:val="22"/>
        </w:rPr>
        <w:t xml:space="preserve"> </w:t>
      </w:r>
      <w:r w:rsidRPr="00EA6792">
        <w:rPr>
          <w:spacing w:val="1"/>
          <w:sz w:val="22"/>
          <w:szCs w:val="22"/>
        </w:rPr>
        <w:t>t</w:t>
      </w:r>
      <w:r w:rsidRPr="00EA6792">
        <w:rPr>
          <w:sz w:val="22"/>
          <w:szCs w:val="22"/>
        </w:rPr>
        <w:t>o</w:t>
      </w:r>
      <w:r w:rsidRPr="00EA6792">
        <w:rPr>
          <w:spacing w:val="32"/>
          <w:sz w:val="22"/>
          <w:szCs w:val="22"/>
        </w:rPr>
        <w:t xml:space="preserve"> </w:t>
      </w:r>
      <w:r w:rsidRPr="00EA6792">
        <w:rPr>
          <w:sz w:val="22"/>
          <w:szCs w:val="22"/>
        </w:rPr>
        <w:t>f</w:t>
      </w:r>
      <w:r w:rsidRPr="00EA6792">
        <w:rPr>
          <w:spacing w:val="1"/>
          <w:sz w:val="22"/>
          <w:szCs w:val="22"/>
        </w:rPr>
        <w:t>i</w:t>
      </w:r>
      <w:r w:rsidRPr="00EA6792">
        <w:rPr>
          <w:sz w:val="22"/>
          <w:szCs w:val="22"/>
        </w:rPr>
        <w:t>n</w:t>
      </w:r>
      <w:r w:rsidRPr="00EA6792">
        <w:rPr>
          <w:spacing w:val="1"/>
          <w:sz w:val="22"/>
          <w:szCs w:val="22"/>
        </w:rPr>
        <w:t>a</w:t>
      </w:r>
      <w:r w:rsidRPr="00EA6792">
        <w:rPr>
          <w:sz w:val="22"/>
          <w:szCs w:val="22"/>
        </w:rPr>
        <w:t>n</w:t>
      </w:r>
      <w:r w:rsidRPr="00EA6792">
        <w:rPr>
          <w:spacing w:val="-3"/>
          <w:sz w:val="22"/>
          <w:szCs w:val="22"/>
        </w:rPr>
        <w:t>ci</w:t>
      </w:r>
      <w:r w:rsidRPr="00EA6792">
        <w:rPr>
          <w:spacing w:val="1"/>
          <w:sz w:val="22"/>
          <w:szCs w:val="22"/>
        </w:rPr>
        <w:t>a</w:t>
      </w:r>
      <w:r w:rsidRPr="00EA6792">
        <w:rPr>
          <w:sz w:val="22"/>
          <w:szCs w:val="22"/>
        </w:rPr>
        <w:t>l</w:t>
      </w:r>
      <w:r w:rsidRPr="00EA6792">
        <w:rPr>
          <w:spacing w:val="33"/>
          <w:sz w:val="22"/>
          <w:szCs w:val="22"/>
        </w:rPr>
        <w:t xml:space="preserve"> </w:t>
      </w:r>
      <w:r w:rsidRPr="00EA6792">
        <w:rPr>
          <w:sz w:val="22"/>
          <w:szCs w:val="22"/>
        </w:rPr>
        <w:t>pro</w:t>
      </w:r>
      <w:r w:rsidRPr="00EA6792">
        <w:rPr>
          <w:spacing w:val="-2"/>
          <w:sz w:val="22"/>
          <w:szCs w:val="22"/>
        </w:rPr>
        <w:t>c</w:t>
      </w:r>
      <w:r w:rsidRPr="00EA6792">
        <w:rPr>
          <w:spacing w:val="1"/>
          <w:sz w:val="22"/>
          <w:szCs w:val="22"/>
        </w:rPr>
        <w:t>e</w:t>
      </w:r>
      <w:r w:rsidRPr="00EA6792">
        <w:rPr>
          <w:sz w:val="22"/>
          <w:szCs w:val="22"/>
        </w:rPr>
        <w:t>dur</w:t>
      </w:r>
      <w:r w:rsidRPr="00EA6792">
        <w:rPr>
          <w:spacing w:val="1"/>
          <w:sz w:val="22"/>
          <w:szCs w:val="22"/>
        </w:rPr>
        <w:t>e</w:t>
      </w:r>
      <w:r w:rsidRPr="00EA6792">
        <w:rPr>
          <w:spacing w:val="-1"/>
          <w:sz w:val="22"/>
          <w:szCs w:val="22"/>
        </w:rPr>
        <w:t>s</w:t>
      </w:r>
      <w:r w:rsidRPr="00EA6792">
        <w:rPr>
          <w:sz w:val="22"/>
          <w:szCs w:val="22"/>
        </w:rPr>
        <w:t>,</w:t>
      </w:r>
      <w:r w:rsidRPr="00EA6792">
        <w:rPr>
          <w:spacing w:val="32"/>
          <w:sz w:val="22"/>
          <w:szCs w:val="22"/>
        </w:rPr>
        <w:t xml:space="preserve"> </w:t>
      </w:r>
      <w:r w:rsidRPr="00EA6792">
        <w:rPr>
          <w:spacing w:val="1"/>
          <w:sz w:val="22"/>
          <w:szCs w:val="22"/>
        </w:rPr>
        <w:t>a</w:t>
      </w:r>
      <w:r w:rsidRPr="00EA6792">
        <w:rPr>
          <w:spacing w:val="-3"/>
          <w:sz w:val="22"/>
          <w:szCs w:val="22"/>
        </w:rPr>
        <w:t>c</w:t>
      </w:r>
      <w:r w:rsidRPr="00EA6792">
        <w:rPr>
          <w:spacing w:val="1"/>
          <w:sz w:val="22"/>
          <w:szCs w:val="22"/>
        </w:rPr>
        <w:t>c</w:t>
      </w:r>
      <w:r w:rsidRPr="00EA6792">
        <w:rPr>
          <w:sz w:val="22"/>
          <w:szCs w:val="22"/>
        </w:rPr>
        <w:t>oun</w:t>
      </w:r>
      <w:r w:rsidRPr="00EA6792">
        <w:rPr>
          <w:spacing w:val="1"/>
          <w:sz w:val="22"/>
          <w:szCs w:val="22"/>
        </w:rPr>
        <w:t>ti</w:t>
      </w:r>
      <w:r w:rsidRPr="00EA6792">
        <w:rPr>
          <w:sz w:val="22"/>
          <w:szCs w:val="22"/>
        </w:rPr>
        <w:t>n</w:t>
      </w:r>
      <w:r w:rsidRPr="00EA6792">
        <w:rPr>
          <w:spacing w:val="-4"/>
          <w:sz w:val="22"/>
          <w:szCs w:val="22"/>
        </w:rPr>
        <w:t>g</w:t>
      </w:r>
      <w:r w:rsidRPr="00EA6792">
        <w:rPr>
          <w:sz w:val="22"/>
          <w:szCs w:val="22"/>
        </w:rPr>
        <w:t>,</w:t>
      </w:r>
      <w:r w:rsidRPr="00EA6792">
        <w:rPr>
          <w:spacing w:val="32"/>
          <w:sz w:val="22"/>
          <w:szCs w:val="22"/>
        </w:rPr>
        <w:t xml:space="preserve"> </w:t>
      </w:r>
      <w:r w:rsidRPr="00EA6792">
        <w:rPr>
          <w:spacing w:val="1"/>
          <w:sz w:val="22"/>
          <w:szCs w:val="22"/>
        </w:rPr>
        <w:t>i</w:t>
      </w:r>
      <w:r w:rsidRPr="00EA6792">
        <w:rPr>
          <w:sz w:val="22"/>
          <w:szCs w:val="22"/>
        </w:rPr>
        <w:t>n</w:t>
      </w:r>
      <w:r w:rsidRPr="00EA6792">
        <w:rPr>
          <w:spacing w:val="-3"/>
          <w:sz w:val="22"/>
          <w:szCs w:val="22"/>
        </w:rPr>
        <w:t>t</w:t>
      </w:r>
      <w:r w:rsidRPr="00EA6792">
        <w:rPr>
          <w:spacing w:val="1"/>
          <w:sz w:val="22"/>
          <w:szCs w:val="22"/>
        </w:rPr>
        <w:t>e</w:t>
      </w:r>
      <w:r w:rsidRPr="00EA6792">
        <w:rPr>
          <w:sz w:val="22"/>
          <w:szCs w:val="22"/>
        </w:rPr>
        <w:t>rn</w:t>
      </w:r>
      <w:r w:rsidRPr="00EA6792">
        <w:rPr>
          <w:spacing w:val="1"/>
          <w:sz w:val="22"/>
          <w:szCs w:val="22"/>
        </w:rPr>
        <w:t>a</w:t>
      </w:r>
      <w:r w:rsidRPr="00EA6792">
        <w:rPr>
          <w:sz w:val="22"/>
          <w:szCs w:val="22"/>
        </w:rPr>
        <w:t>l</w:t>
      </w:r>
      <w:r w:rsidRPr="00EA6792">
        <w:rPr>
          <w:spacing w:val="29"/>
          <w:sz w:val="22"/>
          <w:szCs w:val="22"/>
        </w:rPr>
        <w:t xml:space="preserve"> </w:t>
      </w:r>
      <w:r w:rsidRPr="00EA6792">
        <w:rPr>
          <w:spacing w:val="1"/>
          <w:sz w:val="22"/>
          <w:szCs w:val="22"/>
        </w:rPr>
        <w:t>c</w:t>
      </w:r>
      <w:r w:rsidRPr="00EA6792">
        <w:rPr>
          <w:sz w:val="22"/>
          <w:szCs w:val="22"/>
        </w:rPr>
        <w:t>on</w:t>
      </w:r>
      <w:r w:rsidRPr="00EA6792">
        <w:rPr>
          <w:spacing w:val="1"/>
          <w:sz w:val="22"/>
          <w:szCs w:val="22"/>
        </w:rPr>
        <w:t>t</w:t>
      </w:r>
      <w:r w:rsidRPr="00EA6792">
        <w:rPr>
          <w:spacing w:val="-4"/>
          <w:sz w:val="22"/>
          <w:szCs w:val="22"/>
        </w:rPr>
        <w:t>r</w:t>
      </w:r>
      <w:r w:rsidRPr="00EA6792">
        <w:rPr>
          <w:sz w:val="22"/>
          <w:szCs w:val="22"/>
        </w:rPr>
        <w:t>o</w:t>
      </w:r>
      <w:r w:rsidRPr="00EA6792">
        <w:rPr>
          <w:spacing w:val="1"/>
          <w:sz w:val="22"/>
          <w:szCs w:val="22"/>
        </w:rPr>
        <w:t>l</w:t>
      </w:r>
      <w:r w:rsidRPr="00EA6792">
        <w:rPr>
          <w:sz w:val="22"/>
          <w:szCs w:val="22"/>
        </w:rPr>
        <w:t xml:space="preserve">s </w:t>
      </w:r>
      <w:r w:rsidRPr="00EA6792">
        <w:rPr>
          <w:spacing w:val="1"/>
          <w:sz w:val="22"/>
          <w:szCs w:val="22"/>
        </w:rPr>
        <w:t>a</w:t>
      </w:r>
      <w:r w:rsidRPr="00EA6792">
        <w:rPr>
          <w:sz w:val="22"/>
          <w:szCs w:val="22"/>
        </w:rPr>
        <w:t>nd</w:t>
      </w:r>
      <w:r w:rsidRPr="00EA6792">
        <w:rPr>
          <w:spacing w:val="16"/>
          <w:sz w:val="22"/>
          <w:szCs w:val="22"/>
        </w:rPr>
        <w:t xml:space="preserve"> </w:t>
      </w:r>
      <w:r w:rsidRPr="00EA6792">
        <w:rPr>
          <w:spacing w:val="1"/>
          <w:sz w:val="22"/>
          <w:szCs w:val="22"/>
        </w:rPr>
        <w:t>a</w:t>
      </w:r>
      <w:r w:rsidRPr="00EA6792">
        <w:rPr>
          <w:sz w:val="22"/>
          <w:szCs w:val="22"/>
        </w:rPr>
        <w:t>d</w:t>
      </w:r>
      <w:r w:rsidRPr="00EA6792">
        <w:rPr>
          <w:spacing w:val="1"/>
          <w:sz w:val="22"/>
          <w:szCs w:val="22"/>
        </w:rPr>
        <w:t>mi</w:t>
      </w:r>
      <w:r w:rsidRPr="00EA6792">
        <w:rPr>
          <w:sz w:val="22"/>
          <w:szCs w:val="22"/>
        </w:rPr>
        <w:t>n</w:t>
      </w:r>
      <w:r w:rsidRPr="00EA6792">
        <w:rPr>
          <w:spacing w:val="1"/>
          <w:sz w:val="22"/>
          <w:szCs w:val="22"/>
        </w:rPr>
        <w:t>i</w:t>
      </w:r>
      <w:r w:rsidRPr="00EA6792">
        <w:rPr>
          <w:spacing w:val="-1"/>
          <w:sz w:val="22"/>
          <w:szCs w:val="22"/>
        </w:rPr>
        <w:t>s</w:t>
      </w:r>
      <w:r w:rsidRPr="00EA6792">
        <w:rPr>
          <w:spacing w:val="1"/>
          <w:sz w:val="22"/>
          <w:szCs w:val="22"/>
        </w:rPr>
        <w:t>t</w:t>
      </w:r>
      <w:r w:rsidRPr="00EA6792">
        <w:rPr>
          <w:spacing w:val="-4"/>
          <w:sz w:val="22"/>
          <w:szCs w:val="22"/>
        </w:rPr>
        <w:t>r</w:t>
      </w:r>
      <w:r w:rsidRPr="00EA6792">
        <w:rPr>
          <w:spacing w:val="1"/>
          <w:sz w:val="22"/>
          <w:szCs w:val="22"/>
        </w:rPr>
        <w:t>ati</w:t>
      </w:r>
      <w:r w:rsidRPr="00EA6792">
        <w:rPr>
          <w:sz w:val="22"/>
          <w:szCs w:val="22"/>
        </w:rPr>
        <w:t>on.</w:t>
      </w:r>
      <w:r w:rsidRPr="00EA6792">
        <w:rPr>
          <w:spacing w:val="19"/>
          <w:sz w:val="22"/>
          <w:szCs w:val="22"/>
        </w:rPr>
        <w:t xml:space="preserve"> </w:t>
      </w:r>
      <w:r w:rsidRPr="00EA6792">
        <w:rPr>
          <w:sz w:val="22"/>
          <w:szCs w:val="22"/>
        </w:rPr>
        <w:t xml:space="preserve">There was a deficit of income over expenditure </w:t>
      </w:r>
      <w:r w:rsidR="00C758ED" w:rsidRPr="00EA6792">
        <w:rPr>
          <w:sz w:val="22"/>
          <w:szCs w:val="22"/>
        </w:rPr>
        <w:t xml:space="preserve">of USD 363,411 </w:t>
      </w:r>
      <w:r w:rsidRPr="00EA6792">
        <w:rPr>
          <w:sz w:val="22"/>
          <w:szCs w:val="22"/>
        </w:rPr>
        <w:t>related primarily to delayed contributions.</w:t>
      </w:r>
      <w:r w:rsidR="00BF0981" w:rsidRPr="00EA6792">
        <w:rPr>
          <w:sz w:val="22"/>
          <w:szCs w:val="22"/>
        </w:rPr>
        <w:t xml:space="preserve"> </w:t>
      </w:r>
    </w:p>
    <w:p w14:paraId="0A0ADB9C" w14:textId="77777777" w:rsidR="006737C2" w:rsidRPr="00EA6792" w:rsidRDefault="006737C2" w:rsidP="006737C2">
      <w:pPr>
        <w:pStyle w:val="ListParagraph"/>
        <w:spacing w:line="260" w:lineRule="exact"/>
        <w:ind w:left="0" w:right="71"/>
        <w:jc w:val="both"/>
        <w:rPr>
          <w:sz w:val="22"/>
          <w:szCs w:val="22"/>
        </w:rPr>
      </w:pPr>
    </w:p>
    <w:p w14:paraId="1B738281" w14:textId="3DAB02FB" w:rsidR="006737C2" w:rsidRPr="00EA6792" w:rsidRDefault="0034532E" w:rsidP="00C2600A">
      <w:pPr>
        <w:pStyle w:val="ListParagraph"/>
        <w:numPr>
          <w:ilvl w:val="0"/>
          <w:numId w:val="2"/>
        </w:numPr>
        <w:spacing w:line="260" w:lineRule="exact"/>
        <w:ind w:left="0" w:right="71" w:firstLine="0"/>
        <w:jc w:val="both"/>
        <w:rPr>
          <w:sz w:val="22"/>
          <w:szCs w:val="22"/>
        </w:rPr>
      </w:pPr>
      <w:r w:rsidRPr="00EA6792">
        <w:rPr>
          <w:b/>
          <w:spacing w:val="1"/>
          <w:sz w:val="22"/>
          <w:szCs w:val="22"/>
        </w:rPr>
        <w:t>F</w:t>
      </w:r>
      <w:r w:rsidRPr="00EA6792">
        <w:rPr>
          <w:b/>
          <w:spacing w:val="-1"/>
          <w:sz w:val="22"/>
          <w:szCs w:val="22"/>
        </w:rPr>
        <w:t>AC</w:t>
      </w:r>
      <w:r w:rsidRPr="00EA6792">
        <w:rPr>
          <w:b/>
          <w:sz w:val="22"/>
          <w:szCs w:val="22"/>
        </w:rPr>
        <w:t xml:space="preserve">14  </w:t>
      </w:r>
      <w:r w:rsidRPr="00EA6792">
        <w:rPr>
          <w:b/>
          <w:spacing w:val="3"/>
          <w:sz w:val="22"/>
          <w:szCs w:val="22"/>
        </w:rPr>
        <w:t xml:space="preserve"> </w:t>
      </w:r>
      <w:r w:rsidRPr="00EA6792">
        <w:rPr>
          <w:b/>
          <w:spacing w:val="1"/>
          <w:sz w:val="22"/>
          <w:szCs w:val="22"/>
        </w:rPr>
        <w:t>rec</w:t>
      </w:r>
      <w:r w:rsidRPr="00EA6792">
        <w:rPr>
          <w:b/>
          <w:sz w:val="22"/>
          <w:szCs w:val="22"/>
        </w:rPr>
        <w:t>om</w:t>
      </w:r>
      <w:r w:rsidRPr="00EA6792">
        <w:rPr>
          <w:b/>
          <w:spacing w:val="-8"/>
          <w:sz w:val="22"/>
          <w:szCs w:val="22"/>
        </w:rPr>
        <w:t>m</w:t>
      </w:r>
      <w:r w:rsidRPr="00EA6792">
        <w:rPr>
          <w:b/>
          <w:spacing w:val="5"/>
          <w:sz w:val="22"/>
          <w:szCs w:val="22"/>
        </w:rPr>
        <w:t>e</w:t>
      </w:r>
      <w:r w:rsidRPr="00EA6792">
        <w:rPr>
          <w:b/>
          <w:spacing w:val="2"/>
          <w:sz w:val="22"/>
          <w:szCs w:val="22"/>
        </w:rPr>
        <w:t>n</w:t>
      </w:r>
      <w:r w:rsidRPr="00EA6792">
        <w:rPr>
          <w:b/>
          <w:spacing w:val="-6"/>
          <w:sz w:val="22"/>
          <w:szCs w:val="22"/>
        </w:rPr>
        <w:t>d</w:t>
      </w:r>
      <w:r w:rsidRPr="00EA6792">
        <w:rPr>
          <w:b/>
          <w:spacing w:val="5"/>
          <w:sz w:val="22"/>
          <w:szCs w:val="22"/>
        </w:rPr>
        <w:t>e</w:t>
      </w:r>
      <w:r w:rsidRPr="00EA6792">
        <w:rPr>
          <w:b/>
          <w:sz w:val="22"/>
          <w:szCs w:val="22"/>
        </w:rPr>
        <w:t xml:space="preserve">d </w:t>
      </w:r>
      <w:r w:rsidRPr="00EA6792">
        <w:rPr>
          <w:b/>
          <w:spacing w:val="4"/>
          <w:sz w:val="22"/>
          <w:szCs w:val="22"/>
        </w:rPr>
        <w:t>t</w:t>
      </w:r>
      <w:r w:rsidRPr="00EA6792">
        <w:rPr>
          <w:b/>
          <w:spacing w:val="-1"/>
          <w:sz w:val="22"/>
          <w:szCs w:val="22"/>
        </w:rPr>
        <w:t>h</w:t>
      </w:r>
      <w:r w:rsidRPr="00EA6792">
        <w:rPr>
          <w:b/>
          <w:sz w:val="22"/>
          <w:szCs w:val="22"/>
        </w:rPr>
        <w:t xml:space="preserve">at  </w:t>
      </w:r>
      <w:r w:rsidRPr="00EA6792">
        <w:rPr>
          <w:b/>
          <w:spacing w:val="3"/>
          <w:sz w:val="22"/>
          <w:szCs w:val="22"/>
        </w:rPr>
        <w:t xml:space="preserve"> </w:t>
      </w:r>
      <w:r w:rsidRPr="00EA6792">
        <w:rPr>
          <w:b/>
          <w:sz w:val="22"/>
          <w:szCs w:val="22"/>
        </w:rPr>
        <w:t>t</w:t>
      </w:r>
      <w:r w:rsidRPr="00EA6792">
        <w:rPr>
          <w:b/>
          <w:spacing w:val="-1"/>
          <w:sz w:val="22"/>
          <w:szCs w:val="22"/>
        </w:rPr>
        <w:t>h</w:t>
      </w:r>
      <w:r w:rsidRPr="00EA6792">
        <w:rPr>
          <w:b/>
          <w:sz w:val="22"/>
          <w:szCs w:val="22"/>
        </w:rPr>
        <w:t xml:space="preserve">e  </w:t>
      </w:r>
      <w:r w:rsidRPr="00EA6792">
        <w:rPr>
          <w:b/>
          <w:spacing w:val="8"/>
          <w:sz w:val="22"/>
          <w:szCs w:val="22"/>
        </w:rPr>
        <w:t xml:space="preserve"> </w:t>
      </w:r>
      <w:r w:rsidRPr="00EA6792">
        <w:rPr>
          <w:b/>
          <w:spacing w:val="2"/>
          <w:sz w:val="22"/>
          <w:szCs w:val="22"/>
        </w:rPr>
        <w:t>C</w:t>
      </w:r>
      <w:r w:rsidRPr="00EA6792">
        <w:rPr>
          <w:b/>
          <w:sz w:val="22"/>
          <w:szCs w:val="22"/>
        </w:rPr>
        <w:t>om</w:t>
      </w:r>
      <w:r w:rsidRPr="00EA6792">
        <w:rPr>
          <w:b/>
          <w:spacing w:val="-4"/>
          <w:sz w:val="22"/>
          <w:szCs w:val="22"/>
        </w:rPr>
        <w:t>m</w:t>
      </w:r>
      <w:r w:rsidRPr="00EA6792">
        <w:rPr>
          <w:b/>
          <w:spacing w:val="1"/>
          <w:sz w:val="22"/>
          <w:szCs w:val="22"/>
        </w:rPr>
        <w:t>i</w:t>
      </w:r>
      <w:r w:rsidRPr="00EA6792">
        <w:rPr>
          <w:b/>
          <w:spacing w:val="-1"/>
          <w:sz w:val="22"/>
          <w:szCs w:val="22"/>
        </w:rPr>
        <w:t>ss</w:t>
      </w:r>
      <w:r w:rsidRPr="00EA6792">
        <w:rPr>
          <w:b/>
          <w:spacing w:val="5"/>
          <w:sz w:val="22"/>
          <w:szCs w:val="22"/>
        </w:rPr>
        <w:t>i</w:t>
      </w:r>
      <w:r w:rsidRPr="00EA6792">
        <w:rPr>
          <w:b/>
          <w:spacing w:val="-4"/>
          <w:sz w:val="22"/>
          <w:szCs w:val="22"/>
        </w:rPr>
        <w:t>o</w:t>
      </w:r>
      <w:r w:rsidRPr="00EA6792">
        <w:rPr>
          <w:b/>
          <w:sz w:val="22"/>
          <w:szCs w:val="22"/>
        </w:rPr>
        <w:t>n</w:t>
      </w:r>
      <w:r w:rsidRPr="00EA6792">
        <w:rPr>
          <w:b/>
          <w:spacing w:val="1"/>
          <w:sz w:val="22"/>
          <w:szCs w:val="22"/>
        </w:rPr>
        <w:t xml:space="preserve"> </w:t>
      </w:r>
      <w:r w:rsidRPr="00EA6792">
        <w:rPr>
          <w:b/>
          <w:sz w:val="22"/>
          <w:szCs w:val="22"/>
        </w:rPr>
        <w:t>a</w:t>
      </w:r>
      <w:r w:rsidRPr="00EA6792">
        <w:rPr>
          <w:b/>
          <w:spacing w:val="1"/>
          <w:sz w:val="22"/>
          <w:szCs w:val="22"/>
        </w:rPr>
        <w:t>cce</w:t>
      </w:r>
      <w:r w:rsidRPr="00EA6792">
        <w:rPr>
          <w:b/>
          <w:spacing w:val="-6"/>
          <w:sz w:val="22"/>
          <w:szCs w:val="22"/>
        </w:rPr>
        <w:t>p</w:t>
      </w:r>
      <w:r w:rsidRPr="00EA6792">
        <w:rPr>
          <w:b/>
          <w:sz w:val="22"/>
          <w:szCs w:val="22"/>
        </w:rPr>
        <w:t xml:space="preserve">ts  </w:t>
      </w:r>
      <w:r w:rsidRPr="00EA6792">
        <w:rPr>
          <w:b/>
          <w:spacing w:val="3"/>
          <w:sz w:val="22"/>
          <w:szCs w:val="22"/>
        </w:rPr>
        <w:t xml:space="preserve"> </w:t>
      </w:r>
      <w:r w:rsidRPr="00EA6792">
        <w:rPr>
          <w:b/>
          <w:spacing w:val="4"/>
          <w:sz w:val="22"/>
          <w:szCs w:val="22"/>
        </w:rPr>
        <w:t>t</w:t>
      </w:r>
      <w:r w:rsidRPr="00EA6792">
        <w:rPr>
          <w:b/>
          <w:spacing w:val="-1"/>
          <w:sz w:val="22"/>
          <w:szCs w:val="22"/>
        </w:rPr>
        <w:t>h</w:t>
      </w:r>
      <w:r w:rsidRPr="00EA6792">
        <w:rPr>
          <w:b/>
          <w:sz w:val="22"/>
          <w:szCs w:val="22"/>
        </w:rPr>
        <w:t xml:space="preserve">e  </w:t>
      </w:r>
      <w:r w:rsidRPr="00EA6792">
        <w:rPr>
          <w:b/>
          <w:spacing w:val="4"/>
          <w:sz w:val="22"/>
          <w:szCs w:val="22"/>
        </w:rPr>
        <w:t xml:space="preserve"> </w:t>
      </w:r>
      <w:r w:rsidRPr="00EA6792">
        <w:rPr>
          <w:b/>
          <w:sz w:val="22"/>
          <w:szCs w:val="22"/>
        </w:rPr>
        <w:t>a</w:t>
      </w:r>
      <w:r w:rsidRPr="00EA6792">
        <w:rPr>
          <w:b/>
          <w:spacing w:val="2"/>
          <w:sz w:val="22"/>
          <w:szCs w:val="22"/>
        </w:rPr>
        <w:t>u</w:t>
      </w:r>
      <w:r w:rsidRPr="00EA6792">
        <w:rPr>
          <w:b/>
          <w:spacing w:val="-6"/>
          <w:sz w:val="22"/>
          <w:szCs w:val="22"/>
        </w:rPr>
        <w:t>d</w:t>
      </w:r>
      <w:r w:rsidRPr="00EA6792">
        <w:rPr>
          <w:b/>
          <w:spacing w:val="1"/>
          <w:sz w:val="22"/>
          <w:szCs w:val="22"/>
        </w:rPr>
        <w:t>i</w:t>
      </w:r>
      <w:r w:rsidRPr="00EA6792">
        <w:rPr>
          <w:b/>
          <w:sz w:val="22"/>
          <w:szCs w:val="22"/>
        </w:rPr>
        <w:t>t</w:t>
      </w:r>
      <w:r w:rsidRPr="00EA6792">
        <w:rPr>
          <w:b/>
          <w:spacing w:val="5"/>
          <w:sz w:val="22"/>
          <w:szCs w:val="22"/>
        </w:rPr>
        <w:t>e</w:t>
      </w:r>
      <w:r w:rsidRPr="00EA6792">
        <w:rPr>
          <w:b/>
          <w:sz w:val="22"/>
          <w:szCs w:val="22"/>
        </w:rPr>
        <w:t>d f</w:t>
      </w:r>
      <w:r w:rsidRPr="00EA6792">
        <w:rPr>
          <w:b/>
          <w:spacing w:val="1"/>
          <w:sz w:val="22"/>
          <w:szCs w:val="22"/>
        </w:rPr>
        <w:t>i</w:t>
      </w:r>
      <w:r w:rsidRPr="00EA6792">
        <w:rPr>
          <w:b/>
          <w:spacing w:val="-1"/>
          <w:sz w:val="22"/>
          <w:szCs w:val="22"/>
        </w:rPr>
        <w:t>n</w:t>
      </w:r>
      <w:r w:rsidRPr="00EA6792">
        <w:rPr>
          <w:b/>
          <w:spacing w:val="4"/>
          <w:sz w:val="22"/>
          <w:szCs w:val="22"/>
        </w:rPr>
        <w:t>a</w:t>
      </w:r>
      <w:r w:rsidRPr="00EA6792">
        <w:rPr>
          <w:b/>
          <w:spacing w:val="2"/>
          <w:sz w:val="22"/>
          <w:szCs w:val="22"/>
        </w:rPr>
        <w:t>n</w:t>
      </w:r>
      <w:r w:rsidRPr="00EA6792">
        <w:rPr>
          <w:b/>
          <w:spacing w:val="1"/>
          <w:sz w:val="22"/>
          <w:szCs w:val="22"/>
        </w:rPr>
        <w:t>ci</w:t>
      </w:r>
      <w:r w:rsidRPr="00EA6792">
        <w:rPr>
          <w:b/>
          <w:spacing w:val="-4"/>
          <w:sz w:val="22"/>
          <w:szCs w:val="22"/>
        </w:rPr>
        <w:t>a</w:t>
      </w:r>
      <w:r w:rsidRPr="00EA6792">
        <w:rPr>
          <w:b/>
          <w:sz w:val="22"/>
          <w:szCs w:val="22"/>
        </w:rPr>
        <w:t xml:space="preserve">l </w:t>
      </w:r>
      <w:r w:rsidRPr="00EA6792">
        <w:rPr>
          <w:b/>
          <w:spacing w:val="-1"/>
          <w:sz w:val="22"/>
          <w:szCs w:val="22"/>
        </w:rPr>
        <w:t>s</w:t>
      </w:r>
      <w:r w:rsidRPr="00EA6792">
        <w:rPr>
          <w:b/>
          <w:sz w:val="22"/>
          <w:szCs w:val="22"/>
        </w:rPr>
        <w:t>tat</w:t>
      </w:r>
      <w:r w:rsidRPr="00EA6792">
        <w:rPr>
          <w:b/>
          <w:spacing w:val="5"/>
          <w:sz w:val="22"/>
          <w:szCs w:val="22"/>
        </w:rPr>
        <w:t>e</w:t>
      </w:r>
      <w:r w:rsidRPr="00EA6792">
        <w:rPr>
          <w:b/>
          <w:spacing w:val="-8"/>
          <w:sz w:val="22"/>
          <w:szCs w:val="22"/>
        </w:rPr>
        <w:t>m</w:t>
      </w:r>
      <w:r w:rsidRPr="00EA6792">
        <w:rPr>
          <w:b/>
          <w:spacing w:val="1"/>
          <w:sz w:val="22"/>
          <w:szCs w:val="22"/>
        </w:rPr>
        <w:t>e</w:t>
      </w:r>
      <w:r w:rsidRPr="00EA6792">
        <w:rPr>
          <w:b/>
          <w:spacing w:val="-1"/>
          <w:sz w:val="22"/>
          <w:szCs w:val="22"/>
        </w:rPr>
        <w:t>n</w:t>
      </w:r>
      <w:r w:rsidRPr="00EA6792">
        <w:rPr>
          <w:b/>
          <w:sz w:val="22"/>
          <w:szCs w:val="22"/>
        </w:rPr>
        <w:t>ts</w:t>
      </w:r>
      <w:r w:rsidRPr="00EA6792">
        <w:rPr>
          <w:b/>
          <w:spacing w:val="-1"/>
          <w:sz w:val="22"/>
          <w:szCs w:val="22"/>
        </w:rPr>
        <w:t xml:space="preserve"> </w:t>
      </w:r>
      <w:r w:rsidRPr="00EA6792">
        <w:rPr>
          <w:b/>
          <w:spacing w:val="4"/>
          <w:sz w:val="22"/>
          <w:szCs w:val="22"/>
        </w:rPr>
        <w:t>f</w:t>
      </w:r>
      <w:r w:rsidRPr="00EA6792">
        <w:rPr>
          <w:b/>
          <w:spacing w:val="-4"/>
          <w:sz w:val="22"/>
          <w:szCs w:val="22"/>
        </w:rPr>
        <w:t>o</w:t>
      </w:r>
      <w:r w:rsidRPr="00EA6792">
        <w:rPr>
          <w:b/>
          <w:sz w:val="22"/>
          <w:szCs w:val="22"/>
        </w:rPr>
        <w:t>r</w:t>
      </w:r>
      <w:r w:rsidRPr="00EA6792">
        <w:rPr>
          <w:b/>
          <w:spacing w:val="1"/>
          <w:sz w:val="22"/>
          <w:szCs w:val="22"/>
        </w:rPr>
        <w:t xml:space="preserve"> </w:t>
      </w:r>
      <w:r w:rsidRPr="00EA6792">
        <w:rPr>
          <w:b/>
          <w:sz w:val="22"/>
          <w:szCs w:val="22"/>
        </w:rPr>
        <w:t>2019 as</w:t>
      </w:r>
      <w:r w:rsidRPr="00EA6792">
        <w:rPr>
          <w:b/>
          <w:spacing w:val="2"/>
          <w:sz w:val="22"/>
          <w:szCs w:val="22"/>
        </w:rPr>
        <w:t xml:space="preserve"> </w:t>
      </w:r>
      <w:r w:rsidRPr="00EA6792">
        <w:rPr>
          <w:b/>
          <w:spacing w:val="-1"/>
          <w:sz w:val="22"/>
          <w:szCs w:val="22"/>
        </w:rPr>
        <w:t>s</w:t>
      </w:r>
      <w:r w:rsidRPr="00EA6792">
        <w:rPr>
          <w:b/>
          <w:spacing w:val="1"/>
          <w:sz w:val="22"/>
          <w:szCs w:val="22"/>
        </w:rPr>
        <w:t>e</w:t>
      </w:r>
      <w:r w:rsidRPr="00EA6792">
        <w:rPr>
          <w:b/>
          <w:sz w:val="22"/>
          <w:szCs w:val="22"/>
        </w:rPr>
        <w:t>t o</w:t>
      </w:r>
      <w:r w:rsidRPr="00EA6792">
        <w:rPr>
          <w:b/>
          <w:spacing w:val="-1"/>
          <w:sz w:val="22"/>
          <w:szCs w:val="22"/>
        </w:rPr>
        <w:t>u</w:t>
      </w:r>
      <w:r w:rsidRPr="00EA6792">
        <w:rPr>
          <w:b/>
          <w:sz w:val="22"/>
          <w:szCs w:val="22"/>
        </w:rPr>
        <w:t xml:space="preserve">t </w:t>
      </w:r>
      <w:r w:rsidRPr="00EA6792">
        <w:rPr>
          <w:b/>
          <w:spacing w:val="1"/>
          <w:sz w:val="22"/>
          <w:szCs w:val="22"/>
        </w:rPr>
        <w:t>i</w:t>
      </w:r>
      <w:r w:rsidRPr="00EA6792">
        <w:rPr>
          <w:b/>
          <w:sz w:val="22"/>
          <w:szCs w:val="22"/>
        </w:rPr>
        <w:t>n</w:t>
      </w:r>
      <w:r w:rsidRPr="00EA6792">
        <w:rPr>
          <w:b/>
          <w:spacing w:val="2"/>
          <w:sz w:val="22"/>
          <w:szCs w:val="22"/>
        </w:rPr>
        <w:t xml:space="preserve"> </w:t>
      </w:r>
      <w:r w:rsidRPr="00EA6792">
        <w:rPr>
          <w:b/>
          <w:spacing w:val="-6"/>
          <w:sz w:val="22"/>
          <w:szCs w:val="22"/>
        </w:rPr>
        <w:t>p</w:t>
      </w:r>
      <w:r w:rsidRPr="00EA6792">
        <w:rPr>
          <w:b/>
          <w:spacing w:val="4"/>
          <w:sz w:val="22"/>
          <w:szCs w:val="22"/>
        </w:rPr>
        <w:t>a</w:t>
      </w:r>
      <w:r w:rsidRPr="00EA6792">
        <w:rPr>
          <w:b/>
          <w:spacing w:val="-6"/>
          <w:sz w:val="22"/>
          <w:szCs w:val="22"/>
        </w:rPr>
        <w:t>p</w:t>
      </w:r>
      <w:r w:rsidRPr="00EA6792">
        <w:rPr>
          <w:b/>
          <w:spacing w:val="1"/>
          <w:sz w:val="22"/>
          <w:szCs w:val="22"/>
        </w:rPr>
        <w:t>e</w:t>
      </w:r>
      <w:r w:rsidRPr="00EA6792">
        <w:rPr>
          <w:b/>
          <w:sz w:val="22"/>
          <w:szCs w:val="22"/>
        </w:rPr>
        <w:t>r</w:t>
      </w:r>
      <w:r w:rsidRPr="00EA6792">
        <w:rPr>
          <w:b/>
          <w:spacing w:val="5"/>
          <w:sz w:val="22"/>
          <w:szCs w:val="22"/>
        </w:rPr>
        <w:t xml:space="preserve"> </w:t>
      </w: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Pr="00EA6792">
        <w:rPr>
          <w:b/>
          <w:spacing w:val="5"/>
          <w:sz w:val="22"/>
          <w:szCs w:val="22"/>
        </w:rPr>
        <w:t>7</w:t>
      </w:r>
      <w:r w:rsidRPr="00EA6792">
        <w:rPr>
          <w:b/>
          <w:sz w:val="22"/>
          <w:szCs w:val="22"/>
        </w:rPr>
        <w:t>-2020-</w:t>
      </w:r>
      <w:r w:rsidRPr="00EA6792">
        <w:rPr>
          <w:b/>
          <w:spacing w:val="1"/>
          <w:sz w:val="22"/>
          <w:szCs w:val="22"/>
        </w:rPr>
        <w:t>F</w:t>
      </w:r>
      <w:r w:rsidRPr="00EA6792">
        <w:rPr>
          <w:b/>
          <w:spacing w:val="-1"/>
          <w:sz w:val="22"/>
          <w:szCs w:val="22"/>
        </w:rPr>
        <w:t>AC</w:t>
      </w:r>
      <w:r w:rsidRPr="00EA6792">
        <w:rPr>
          <w:b/>
          <w:sz w:val="22"/>
          <w:szCs w:val="22"/>
        </w:rPr>
        <w:t>14-04.</w:t>
      </w:r>
    </w:p>
    <w:p w14:paraId="2C8C9103" w14:textId="0DB9D453" w:rsidR="00BF0981" w:rsidRPr="00EA6792" w:rsidRDefault="00BF0981" w:rsidP="00BF0981">
      <w:pPr>
        <w:pStyle w:val="ListParagraph"/>
        <w:spacing w:line="260" w:lineRule="exact"/>
        <w:ind w:left="0" w:right="71"/>
        <w:jc w:val="both"/>
        <w:rPr>
          <w:b/>
          <w:bCs/>
          <w:sz w:val="22"/>
          <w:szCs w:val="22"/>
        </w:rPr>
      </w:pPr>
    </w:p>
    <w:p w14:paraId="2D132981" w14:textId="0C365636" w:rsidR="003C2B6F" w:rsidRPr="00EA6792" w:rsidRDefault="003C2B6F" w:rsidP="003C2B6F">
      <w:pPr>
        <w:pStyle w:val="ListParagraph"/>
        <w:spacing w:line="260" w:lineRule="exact"/>
        <w:ind w:left="0" w:right="71" w:firstLine="450"/>
        <w:jc w:val="both"/>
        <w:rPr>
          <w:b/>
          <w:sz w:val="22"/>
          <w:szCs w:val="22"/>
        </w:rPr>
      </w:pPr>
      <w:r w:rsidRPr="00EA6792">
        <w:rPr>
          <w:b/>
          <w:sz w:val="22"/>
          <w:szCs w:val="22"/>
        </w:rPr>
        <w:t>2.2      Appointment of An Auditor</w:t>
      </w:r>
    </w:p>
    <w:p w14:paraId="555DF4BA" w14:textId="77777777" w:rsidR="003C2B6F" w:rsidRPr="00EA6792" w:rsidRDefault="003C2B6F" w:rsidP="003C2B6F">
      <w:pPr>
        <w:pStyle w:val="ListParagraph"/>
        <w:spacing w:line="260" w:lineRule="exact"/>
        <w:ind w:left="0" w:right="71" w:firstLine="450"/>
        <w:jc w:val="both"/>
        <w:rPr>
          <w:sz w:val="22"/>
          <w:szCs w:val="22"/>
        </w:rPr>
      </w:pPr>
    </w:p>
    <w:p w14:paraId="671581CF" w14:textId="02ADE7D6" w:rsidR="003C2B6F" w:rsidRPr="00EA6792" w:rsidRDefault="003C2B6F" w:rsidP="0034532E">
      <w:pPr>
        <w:pStyle w:val="ListParagraph"/>
        <w:numPr>
          <w:ilvl w:val="0"/>
          <w:numId w:val="2"/>
        </w:numPr>
        <w:spacing w:line="260" w:lineRule="exact"/>
        <w:ind w:left="0" w:right="71" w:firstLine="0"/>
        <w:jc w:val="both"/>
        <w:rPr>
          <w:sz w:val="22"/>
          <w:szCs w:val="22"/>
        </w:rPr>
      </w:pPr>
      <w:r w:rsidRPr="00EA6792">
        <w:rPr>
          <w:sz w:val="22"/>
          <w:szCs w:val="22"/>
        </w:rPr>
        <w:t>The FAM briefly discussed paper W</w:t>
      </w:r>
      <w:r w:rsidRPr="00EA6792">
        <w:rPr>
          <w:spacing w:val="-1"/>
          <w:sz w:val="22"/>
          <w:szCs w:val="22"/>
        </w:rPr>
        <w:t>C</w:t>
      </w:r>
      <w:r w:rsidRPr="00EA6792">
        <w:rPr>
          <w:spacing w:val="1"/>
          <w:sz w:val="22"/>
          <w:szCs w:val="22"/>
        </w:rPr>
        <w:t>PF</w:t>
      </w:r>
      <w:r w:rsidRPr="00EA6792">
        <w:rPr>
          <w:spacing w:val="-1"/>
          <w:sz w:val="22"/>
          <w:szCs w:val="22"/>
        </w:rPr>
        <w:t>C</w:t>
      </w:r>
      <w:r w:rsidRPr="00EA6792">
        <w:rPr>
          <w:sz w:val="22"/>
          <w:szCs w:val="22"/>
        </w:rPr>
        <w:t>1</w:t>
      </w:r>
      <w:r w:rsidRPr="00EA6792">
        <w:rPr>
          <w:spacing w:val="5"/>
          <w:sz w:val="22"/>
          <w:szCs w:val="22"/>
        </w:rPr>
        <w:t>7</w:t>
      </w:r>
      <w:r w:rsidRPr="00EA6792">
        <w:rPr>
          <w:sz w:val="22"/>
          <w:szCs w:val="22"/>
        </w:rPr>
        <w:t>-2020-</w:t>
      </w:r>
      <w:r w:rsidRPr="00EA6792">
        <w:rPr>
          <w:spacing w:val="1"/>
          <w:sz w:val="22"/>
          <w:szCs w:val="22"/>
        </w:rPr>
        <w:t>F</w:t>
      </w:r>
      <w:r w:rsidRPr="00EA6792">
        <w:rPr>
          <w:spacing w:val="-1"/>
          <w:sz w:val="22"/>
          <w:szCs w:val="22"/>
        </w:rPr>
        <w:t>AC</w:t>
      </w:r>
      <w:r w:rsidRPr="00EA6792">
        <w:rPr>
          <w:sz w:val="22"/>
          <w:szCs w:val="22"/>
        </w:rPr>
        <w:t xml:space="preserve">14-05. The current two-year appointment of the external auditor, Deloitte and </w:t>
      </w:r>
      <w:proofErr w:type="spellStart"/>
      <w:r w:rsidRPr="00EA6792">
        <w:rPr>
          <w:sz w:val="22"/>
          <w:szCs w:val="22"/>
        </w:rPr>
        <w:t>Touche</w:t>
      </w:r>
      <w:proofErr w:type="spellEnd"/>
      <w:r w:rsidRPr="00EA6792">
        <w:rPr>
          <w:sz w:val="22"/>
          <w:szCs w:val="22"/>
        </w:rPr>
        <w:t xml:space="preserve"> LLP, ended after the audit of the 2019 accounts which was completed this year. Noted that the Commission’s Financial Regulation 12, sets out the requirements for the appointment of an external auditor for a period of two years. A tender for auditing services was circulated to Members on 15 September 2020 </w:t>
      </w:r>
      <w:r w:rsidR="002B608C" w:rsidRPr="00EA6792">
        <w:rPr>
          <w:sz w:val="22"/>
          <w:szCs w:val="22"/>
        </w:rPr>
        <w:t>that was</w:t>
      </w:r>
      <w:r w:rsidRPr="00EA6792">
        <w:rPr>
          <w:sz w:val="22"/>
          <w:szCs w:val="22"/>
        </w:rPr>
        <w:t xml:space="preserve"> posted on the Commission’s website.  The Secretariat received one proposal</w:t>
      </w:r>
      <w:r w:rsidR="002B608C" w:rsidRPr="00EA6792">
        <w:rPr>
          <w:sz w:val="22"/>
          <w:szCs w:val="22"/>
        </w:rPr>
        <w:t>,</w:t>
      </w:r>
      <w:r w:rsidRPr="00EA6792">
        <w:rPr>
          <w:sz w:val="22"/>
          <w:szCs w:val="22"/>
        </w:rPr>
        <w:t xml:space="preserve"> from Deloitte and </w:t>
      </w:r>
      <w:proofErr w:type="spellStart"/>
      <w:r w:rsidRPr="00EA6792">
        <w:rPr>
          <w:sz w:val="22"/>
          <w:szCs w:val="22"/>
        </w:rPr>
        <w:t>Touche</w:t>
      </w:r>
      <w:proofErr w:type="spellEnd"/>
      <w:r w:rsidRPr="00EA6792">
        <w:rPr>
          <w:sz w:val="22"/>
          <w:szCs w:val="22"/>
        </w:rPr>
        <w:t xml:space="preserve"> LLP </w:t>
      </w:r>
      <w:r w:rsidR="00C95150" w:rsidRPr="00EA6792">
        <w:rPr>
          <w:sz w:val="22"/>
          <w:szCs w:val="22"/>
        </w:rPr>
        <w:t xml:space="preserve">with a proposed cost of USD 7,000 per year </w:t>
      </w:r>
      <w:r w:rsidRPr="00EA6792">
        <w:rPr>
          <w:sz w:val="22"/>
          <w:szCs w:val="22"/>
        </w:rPr>
        <w:t>to undertake this work</w:t>
      </w:r>
      <w:r w:rsidR="00C95150" w:rsidRPr="00EA6792">
        <w:rPr>
          <w:sz w:val="22"/>
          <w:szCs w:val="22"/>
        </w:rPr>
        <w:t>.</w:t>
      </w:r>
    </w:p>
    <w:p w14:paraId="47B80E8C" w14:textId="77777777" w:rsidR="003C2B6F" w:rsidRPr="00EA6792" w:rsidRDefault="003C2B6F" w:rsidP="003C2B6F">
      <w:pPr>
        <w:pStyle w:val="ListParagraph"/>
        <w:spacing w:line="260" w:lineRule="exact"/>
        <w:ind w:left="0" w:right="71"/>
        <w:jc w:val="both"/>
        <w:rPr>
          <w:sz w:val="22"/>
          <w:szCs w:val="22"/>
        </w:rPr>
      </w:pPr>
    </w:p>
    <w:p w14:paraId="1578294C" w14:textId="4D8CA12B" w:rsidR="00F371B8" w:rsidRPr="00EA6792" w:rsidRDefault="00FD3E05" w:rsidP="0034532E">
      <w:pPr>
        <w:pStyle w:val="ListParagraph"/>
        <w:numPr>
          <w:ilvl w:val="0"/>
          <w:numId w:val="2"/>
        </w:numPr>
        <w:spacing w:line="260" w:lineRule="exact"/>
        <w:ind w:left="0" w:right="71" w:firstLine="0"/>
        <w:jc w:val="both"/>
        <w:rPr>
          <w:b/>
          <w:bCs/>
          <w:sz w:val="22"/>
          <w:szCs w:val="22"/>
        </w:rPr>
      </w:pPr>
      <w:r w:rsidRPr="00EA6792">
        <w:rPr>
          <w:b/>
          <w:bCs/>
          <w:sz w:val="22"/>
          <w:szCs w:val="22"/>
        </w:rPr>
        <w:t xml:space="preserve">FAC14 </w:t>
      </w:r>
      <w:r w:rsidRPr="00EA6792">
        <w:rPr>
          <w:b/>
          <w:spacing w:val="1"/>
          <w:sz w:val="22"/>
          <w:szCs w:val="22"/>
        </w:rPr>
        <w:t>rec</w:t>
      </w:r>
      <w:r w:rsidRPr="00EA6792">
        <w:rPr>
          <w:b/>
          <w:sz w:val="22"/>
          <w:szCs w:val="22"/>
        </w:rPr>
        <w:t>om</w:t>
      </w:r>
      <w:r w:rsidRPr="00EA6792">
        <w:rPr>
          <w:b/>
          <w:spacing w:val="-8"/>
          <w:sz w:val="22"/>
          <w:szCs w:val="22"/>
        </w:rPr>
        <w:t>m</w:t>
      </w:r>
      <w:r w:rsidRPr="00EA6792">
        <w:rPr>
          <w:b/>
          <w:spacing w:val="5"/>
          <w:sz w:val="22"/>
          <w:szCs w:val="22"/>
        </w:rPr>
        <w:t>e</w:t>
      </w:r>
      <w:r w:rsidRPr="00EA6792">
        <w:rPr>
          <w:b/>
          <w:spacing w:val="2"/>
          <w:sz w:val="22"/>
          <w:szCs w:val="22"/>
        </w:rPr>
        <w:t>n</w:t>
      </w:r>
      <w:r w:rsidRPr="00EA6792">
        <w:rPr>
          <w:b/>
          <w:spacing w:val="-6"/>
          <w:sz w:val="22"/>
          <w:szCs w:val="22"/>
        </w:rPr>
        <w:t>d</w:t>
      </w:r>
      <w:r w:rsidRPr="00EA6792">
        <w:rPr>
          <w:b/>
          <w:spacing w:val="5"/>
          <w:sz w:val="22"/>
          <w:szCs w:val="22"/>
        </w:rPr>
        <w:t>e</w:t>
      </w:r>
      <w:r w:rsidRPr="00EA6792">
        <w:rPr>
          <w:b/>
          <w:sz w:val="22"/>
          <w:szCs w:val="22"/>
        </w:rPr>
        <w:t xml:space="preserve">d </w:t>
      </w:r>
      <w:r w:rsidR="0034532E" w:rsidRPr="00EA6792">
        <w:rPr>
          <w:b/>
          <w:sz w:val="22"/>
          <w:szCs w:val="22"/>
        </w:rPr>
        <w:t xml:space="preserve">to the Commission that </w:t>
      </w:r>
      <w:r w:rsidR="0034532E" w:rsidRPr="00EA6792">
        <w:rPr>
          <w:b/>
          <w:bCs/>
          <w:sz w:val="22"/>
          <w:szCs w:val="22"/>
        </w:rPr>
        <w:t xml:space="preserve">the </w:t>
      </w:r>
      <w:r w:rsidRPr="00EA6792">
        <w:rPr>
          <w:b/>
          <w:bCs/>
          <w:sz w:val="22"/>
          <w:szCs w:val="22"/>
        </w:rPr>
        <w:t xml:space="preserve">auditor that submitted a bid </w:t>
      </w:r>
      <w:r w:rsidR="0034532E" w:rsidRPr="00EA6792">
        <w:rPr>
          <w:b/>
          <w:bCs/>
          <w:sz w:val="22"/>
          <w:szCs w:val="22"/>
        </w:rPr>
        <w:t xml:space="preserve">be </w:t>
      </w:r>
      <w:r w:rsidR="00423A29" w:rsidRPr="00EA6792">
        <w:rPr>
          <w:b/>
          <w:bCs/>
          <w:sz w:val="22"/>
          <w:szCs w:val="22"/>
        </w:rPr>
        <w:t>appointed for the next 2 years</w:t>
      </w:r>
      <w:r w:rsidR="002B608C" w:rsidRPr="00EA6792">
        <w:rPr>
          <w:b/>
          <w:bCs/>
          <w:sz w:val="22"/>
          <w:szCs w:val="22"/>
        </w:rPr>
        <w:t>, to undertake the audits for 2020 and 2021 financial statements and accounts.</w:t>
      </w:r>
    </w:p>
    <w:p w14:paraId="3DD4F6D7" w14:textId="77777777" w:rsidR="00F371B8" w:rsidRPr="00EA6792" w:rsidRDefault="00F371B8">
      <w:pPr>
        <w:spacing w:before="3" w:line="140" w:lineRule="exact"/>
        <w:rPr>
          <w:sz w:val="22"/>
          <w:szCs w:val="22"/>
        </w:rPr>
      </w:pPr>
    </w:p>
    <w:p w14:paraId="47B9D216" w14:textId="77777777" w:rsidR="00F371B8" w:rsidRPr="00EA6792" w:rsidRDefault="00F371B8">
      <w:pPr>
        <w:spacing w:line="200" w:lineRule="exact"/>
        <w:rPr>
          <w:sz w:val="22"/>
          <w:szCs w:val="22"/>
        </w:rPr>
      </w:pPr>
    </w:p>
    <w:p w14:paraId="3EBD7FDE" w14:textId="77777777" w:rsidR="00F371B8" w:rsidRPr="00EA6792" w:rsidRDefault="009368E5" w:rsidP="00CD7C78">
      <w:pPr>
        <w:ind w:left="63" w:right="1252"/>
        <w:rPr>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 xml:space="preserve">3.       </w:t>
      </w:r>
      <w:r w:rsidRPr="00EA6792">
        <w:rPr>
          <w:b/>
          <w:spacing w:val="10"/>
          <w:sz w:val="22"/>
          <w:szCs w:val="22"/>
        </w:rPr>
        <w:t xml:space="preserve"> </w:t>
      </w:r>
      <w:r w:rsidRPr="00EA6792">
        <w:rPr>
          <w:b/>
          <w:spacing w:val="-4"/>
          <w:sz w:val="22"/>
          <w:szCs w:val="22"/>
        </w:rPr>
        <w:t>S</w:t>
      </w:r>
      <w:r w:rsidRPr="00EA6792">
        <w:rPr>
          <w:b/>
          <w:spacing w:val="1"/>
          <w:sz w:val="22"/>
          <w:szCs w:val="22"/>
        </w:rPr>
        <w:t>T</w:t>
      </w:r>
      <w:r w:rsidRPr="00EA6792">
        <w:rPr>
          <w:b/>
          <w:spacing w:val="-2"/>
          <w:sz w:val="22"/>
          <w:szCs w:val="22"/>
        </w:rPr>
        <w:t>A</w:t>
      </w:r>
      <w:r w:rsidRPr="00EA6792">
        <w:rPr>
          <w:b/>
          <w:spacing w:val="1"/>
          <w:sz w:val="22"/>
          <w:szCs w:val="22"/>
        </w:rPr>
        <w:t>T</w:t>
      </w:r>
      <w:r w:rsidRPr="00EA6792">
        <w:rPr>
          <w:b/>
          <w:spacing w:val="2"/>
          <w:sz w:val="22"/>
          <w:szCs w:val="22"/>
        </w:rPr>
        <w:t>U</w:t>
      </w:r>
      <w:r w:rsidRPr="00EA6792">
        <w:rPr>
          <w:b/>
          <w:sz w:val="22"/>
          <w:szCs w:val="22"/>
        </w:rPr>
        <w:t>S</w:t>
      </w:r>
      <w:r w:rsidRPr="00EA6792">
        <w:rPr>
          <w:b/>
          <w:spacing w:val="-6"/>
          <w:sz w:val="22"/>
          <w:szCs w:val="22"/>
        </w:rPr>
        <w:t xml:space="preserve"> </w:t>
      </w:r>
      <w:r w:rsidRPr="00EA6792">
        <w:rPr>
          <w:b/>
          <w:spacing w:val="-2"/>
          <w:sz w:val="22"/>
          <w:szCs w:val="22"/>
        </w:rPr>
        <w:t>O</w:t>
      </w:r>
      <w:r w:rsidRPr="00EA6792">
        <w:rPr>
          <w:b/>
          <w:sz w:val="22"/>
          <w:szCs w:val="22"/>
        </w:rPr>
        <w:t xml:space="preserve">F </w:t>
      </w:r>
      <w:r w:rsidRPr="00EA6792">
        <w:rPr>
          <w:b/>
          <w:spacing w:val="1"/>
          <w:sz w:val="22"/>
          <w:szCs w:val="22"/>
        </w:rPr>
        <w:t>T</w:t>
      </w:r>
      <w:r w:rsidRPr="00EA6792">
        <w:rPr>
          <w:b/>
          <w:spacing w:val="-2"/>
          <w:sz w:val="22"/>
          <w:szCs w:val="22"/>
        </w:rPr>
        <w:t>H</w:t>
      </w:r>
      <w:r w:rsidRPr="00EA6792">
        <w:rPr>
          <w:b/>
          <w:sz w:val="22"/>
          <w:szCs w:val="22"/>
        </w:rPr>
        <w:t>E</w:t>
      </w:r>
      <w:r w:rsidRPr="00EA6792">
        <w:rPr>
          <w:b/>
          <w:spacing w:val="4"/>
          <w:sz w:val="22"/>
          <w:szCs w:val="22"/>
        </w:rPr>
        <w:t xml:space="preserve"> </w:t>
      </w:r>
      <w:r w:rsidRPr="00EA6792">
        <w:rPr>
          <w:b/>
          <w:spacing w:val="2"/>
          <w:sz w:val="22"/>
          <w:szCs w:val="22"/>
        </w:rPr>
        <w:t>C</w:t>
      </w:r>
      <w:r w:rsidRPr="00EA6792">
        <w:rPr>
          <w:b/>
          <w:spacing w:val="-2"/>
          <w:sz w:val="22"/>
          <w:szCs w:val="22"/>
        </w:rPr>
        <w:t>O</w:t>
      </w:r>
      <w:r w:rsidRPr="00EA6792">
        <w:rPr>
          <w:b/>
          <w:sz w:val="22"/>
          <w:szCs w:val="22"/>
        </w:rPr>
        <w:t>MM</w:t>
      </w:r>
      <w:r w:rsidRPr="00EA6792">
        <w:rPr>
          <w:b/>
          <w:spacing w:val="-1"/>
          <w:sz w:val="22"/>
          <w:szCs w:val="22"/>
        </w:rPr>
        <w:t>I</w:t>
      </w:r>
      <w:r w:rsidRPr="00EA6792">
        <w:rPr>
          <w:b/>
          <w:sz w:val="22"/>
          <w:szCs w:val="22"/>
        </w:rPr>
        <w:t>SS</w:t>
      </w:r>
      <w:r w:rsidRPr="00EA6792">
        <w:rPr>
          <w:b/>
          <w:spacing w:val="-1"/>
          <w:sz w:val="22"/>
          <w:szCs w:val="22"/>
        </w:rPr>
        <w:t>I</w:t>
      </w:r>
      <w:r w:rsidRPr="00EA6792">
        <w:rPr>
          <w:b/>
          <w:spacing w:val="-2"/>
          <w:sz w:val="22"/>
          <w:szCs w:val="22"/>
        </w:rPr>
        <w:t>O</w:t>
      </w:r>
      <w:r w:rsidRPr="00EA6792">
        <w:rPr>
          <w:b/>
          <w:spacing w:val="2"/>
          <w:sz w:val="22"/>
          <w:szCs w:val="22"/>
        </w:rPr>
        <w:t>N</w:t>
      </w:r>
      <w:r w:rsidRPr="00EA6792">
        <w:rPr>
          <w:b/>
          <w:spacing w:val="-1"/>
          <w:sz w:val="22"/>
          <w:szCs w:val="22"/>
        </w:rPr>
        <w:t>’</w:t>
      </w:r>
      <w:r w:rsidRPr="00EA6792">
        <w:rPr>
          <w:b/>
          <w:sz w:val="22"/>
          <w:szCs w:val="22"/>
        </w:rPr>
        <w:t>S</w:t>
      </w:r>
      <w:r w:rsidRPr="00EA6792">
        <w:rPr>
          <w:b/>
          <w:spacing w:val="3"/>
          <w:sz w:val="22"/>
          <w:szCs w:val="22"/>
        </w:rPr>
        <w:t xml:space="preserve"> </w:t>
      </w:r>
      <w:r w:rsidRPr="00EA6792">
        <w:rPr>
          <w:b/>
          <w:spacing w:val="-7"/>
          <w:sz w:val="22"/>
          <w:szCs w:val="22"/>
        </w:rPr>
        <w:t>F</w:t>
      </w:r>
      <w:r w:rsidRPr="00EA6792">
        <w:rPr>
          <w:b/>
          <w:spacing w:val="2"/>
          <w:sz w:val="22"/>
          <w:szCs w:val="22"/>
        </w:rPr>
        <w:t>UND</w:t>
      </w:r>
      <w:r w:rsidRPr="00EA6792">
        <w:rPr>
          <w:b/>
          <w:sz w:val="22"/>
          <w:szCs w:val="22"/>
        </w:rPr>
        <w:t>S</w:t>
      </w:r>
    </w:p>
    <w:p w14:paraId="3BE920B7" w14:textId="77777777" w:rsidR="00F371B8" w:rsidRPr="00EA6792" w:rsidRDefault="00F371B8">
      <w:pPr>
        <w:spacing w:before="17" w:line="260" w:lineRule="exact"/>
        <w:rPr>
          <w:sz w:val="22"/>
          <w:szCs w:val="22"/>
        </w:rPr>
      </w:pPr>
    </w:p>
    <w:p w14:paraId="5D82626D" w14:textId="4948A403" w:rsidR="00205725" w:rsidRPr="00EA6792" w:rsidRDefault="009368E5" w:rsidP="003C2B6F">
      <w:pPr>
        <w:pStyle w:val="ListParagraph"/>
        <w:numPr>
          <w:ilvl w:val="1"/>
          <w:numId w:val="5"/>
        </w:numPr>
        <w:tabs>
          <w:tab w:val="left" w:pos="720"/>
        </w:tabs>
        <w:ind w:left="720" w:hanging="270"/>
        <w:rPr>
          <w:sz w:val="22"/>
          <w:szCs w:val="22"/>
        </w:rPr>
      </w:pPr>
      <w:r w:rsidRPr="00EA6792">
        <w:rPr>
          <w:b/>
          <w:spacing w:val="4"/>
          <w:sz w:val="22"/>
          <w:szCs w:val="22"/>
        </w:rPr>
        <w:t>R</w:t>
      </w:r>
      <w:r w:rsidRPr="00EA6792">
        <w:rPr>
          <w:b/>
          <w:spacing w:val="8"/>
          <w:sz w:val="22"/>
          <w:szCs w:val="22"/>
        </w:rPr>
        <w:t>e</w:t>
      </w:r>
      <w:r w:rsidRPr="00EA6792">
        <w:rPr>
          <w:b/>
          <w:spacing w:val="3"/>
          <w:sz w:val="22"/>
          <w:szCs w:val="22"/>
        </w:rPr>
        <w:t>p</w:t>
      </w:r>
      <w:r w:rsidRPr="00EA6792">
        <w:rPr>
          <w:b/>
          <w:spacing w:val="6"/>
          <w:sz w:val="22"/>
          <w:szCs w:val="22"/>
        </w:rPr>
        <w:t>o</w:t>
      </w:r>
      <w:r w:rsidRPr="00EA6792">
        <w:rPr>
          <w:b/>
          <w:spacing w:val="4"/>
          <w:sz w:val="22"/>
          <w:szCs w:val="22"/>
        </w:rPr>
        <w:t>r</w:t>
      </w:r>
      <w:r w:rsidRPr="00EA6792">
        <w:rPr>
          <w:b/>
          <w:sz w:val="22"/>
          <w:szCs w:val="22"/>
        </w:rPr>
        <w:t>t</w:t>
      </w:r>
      <w:r w:rsidRPr="00EA6792">
        <w:rPr>
          <w:b/>
          <w:spacing w:val="10"/>
          <w:sz w:val="22"/>
          <w:szCs w:val="22"/>
        </w:rPr>
        <w:t xml:space="preserve"> </w:t>
      </w:r>
      <w:r w:rsidRPr="00EA6792">
        <w:rPr>
          <w:b/>
          <w:spacing w:val="2"/>
          <w:sz w:val="22"/>
          <w:szCs w:val="22"/>
        </w:rPr>
        <w:t>o</w:t>
      </w:r>
      <w:r w:rsidRPr="00EA6792">
        <w:rPr>
          <w:b/>
          <w:sz w:val="22"/>
          <w:szCs w:val="22"/>
        </w:rPr>
        <w:t>n</w:t>
      </w:r>
      <w:r w:rsidRPr="00EA6792">
        <w:rPr>
          <w:b/>
          <w:spacing w:val="2"/>
          <w:sz w:val="22"/>
          <w:szCs w:val="22"/>
        </w:rPr>
        <w:t xml:space="preserve"> </w:t>
      </w:r>
      <w:r w:rsidRPr="00EA6792">
        <w:rPr>
          <w:b/>
          <w:spacing w:val="9"/>
          <w:sz w:val="22"/>
          <w:szCs w:val="22"/>
        </w:rPr>
        <w:t>G</w:t>
      </w:r>
      <w:r w:rsidRPr="00EA6792">
        <w:rPr>
          <w:b/>
          <w:spacing w:val="8"/>
          <w:sz w:val="22"/>
          <w:szCs w:val="22"/>
        </w:rPr>
        <w:t>e</w:t>
      </w:r>
      <w:r w:rsidRPr="00EA6792">
        <w:rPr>
          <w:b/>
          <w:spacing w:val="7"/>
          <w:sz w:val="22"/>
          <w:szCs w:val="22"/>
        </w:rPr>
        <w:t>n</w:t>
      </w:r>
      <w:r w:rsidRPr="00EA6792">
        <w:rPr>
          <w:b/>
          <w:spacing w:val="8"/>
          <w:sz w:val="22"/>
          <w:szCs w:val="22"/>
        </w:rPr>
        <w:t>er</w:t>
      </w:r>
      <w:r w:rsidRPr="00EA6792">
        <w:rPr>
          <w:b/>
          <w:spacing w:val="10"/>
          <w:sz w:val="22"/>
          <w:szCs w:val="22"/>
        </w:rPr>
        <w:t>a</w:t>
      </w:r>
      <w:r w:rsidRPr="00EA6792">
        <w:rPr>
          <w:b/>
          <w:sz w:val="22"/>
          <w:szCs w:val="22"/>
        </w:rPr>
        <w:t>l</w:t>
      </w:r>
      <w:r w:rsidRPr="00EA6792">
        <w:rPr>
          <w:b/>
          <w:spacing w:val="9"/>
          <w:sz w:val="22"/>
          <w:szCs w:val="22"/>
        </w:rPr>
        <w:t xml:space="preserve"> </w:t>
      </w:r>
      <w:r w:rsidRPr="00EA6792">
        <w:rPr>
          <w:b/>
          <w:sz w:val="22"/>
          <w:szCs w:val="22"/>
        </w:rPr>
        <w:t>A</w:t>
      </w:r>
      <w:r w:rsidRPr="00EA6792">
        <w:rPr>
          <w:b/>
          <w:spacing w:val="1"/>
          <w:sz w:val="22"/>
          <w:szCs w:val="22"/>
        </w:rPr>
        <w:t>c</w:t>
      </w:r>
      <w:r w:rsidRPr="00EA6792">
        <w:rPr>
          <w:b/>
          <w:sz w:val="22"/>
          <w:szCs w:val="22"/>
        </w:rPr>
        <w:t>c</w:t>
      </w:r>
      <w:r w:rsidRPr="00EA6792">
        <w:rPr>
          <w:b/>
          <w:spacing w:val="2"/>
          <w:sz w:val="22"/>
          <w:szCs w:val="22"/>
        </w:rPr>
        <w:t>o</w:t>
      </w:r>
      <w:r w:rsidRPr="00EA6792">
        <w:rPr>
          <w:b/>
          <w:sz w:val="22"/>
          <w:szCs w:val="22"/>
        </w:rPr>
        <w:t>u</w:t>
      </w:r>
      <w:r w:rsidRPr="00EA6792">
        <w:rPr>
          <w:b/>
          <w:spacing w:val="-1"/>
          <w:sz w:val="22"/>
          <w:szCs w:val="22"/>
        </w:rPr>
        <w:t>n</w:t>
      </w:r>
      <w:r w:rsidRPr="00EA6792">
        <w:rPr>
          <w:b/>
          <w:sz w:val="22"/>
          <w:szCs w:val="22"/>
        </w:rPr>
        <w:t xml:space="preserve">t </w:t>
      </w:r>
      <w:r w:rsidRPr="00EA6792">
        <w:rPr>
          <w:b/>
          <w:spacing w:val="2"/>
          <w:sz w:val="22"/>
          <w:szCs w:val="22"/>
        </w:rPr>
        <w:t>F</w:t>
      </w:r>
      <w:r w:rsidRPr="00EA6792">
        <w:rPr>
          <w:b/>
          <w:spacing w:val="-1"/>
          <w:sz w:val="22"/>
          <w:szCs w:val="22"/>
        </w:rPr>
        <w:t>un</w:t>
      </w:r>
      <w:r w:rsidRPr="00EA6792">
        <w:rPr>
          <w:b/>
          <w:sz w:val="22"/>
          <w:szCs w:val="22"/>
        </w:rPr>
        <w:t>d</w:t>
      </w:r>
      <w:r w:rsidRPr="00EA6792">
        <w:rPr>
          <w:b/>
          <w:spacing w:val="-2"/>
          <w:sz w:val="22"/>
          <w:szCs w:val="22"/>
        </w:rPr>
        <w:t xml:space="preserve"> </w:t>
      </w:r>
      <w:r w:rsidRPr="00EA6792">
        <w:rPr>
          <w:b/>
          <w:spacing w:val="5"/>
          <w:sz w:val="22"/>
          <w:szCs w:val="22"/>
        </w:rPr>
        <w:t>f</w:t>
      </w:r>
      <w:r w:rsidRPr="00EA6792">
        <w:rPr>
          <w:b/>
          <w:spacing w:val="6"/>
          <w:sz w:val="22"/>
          <w:szCs w:val="22"/>
        </w:rPr>
        <w:t>o</w:t>
      </w:r>
      <w:r w:rsidRPr="00EA6792">
        <w:rPr>
          <w:b/>
          <w:sz w:val="22"/>
          <w:szCs w:val="22"/>
        </w:rPr>
        <w:t xml:space="preserve">r </w:t>
      </w:r>
      <w:r w:rsidRPr="00EA6792">
        <w:rPr>
          <w:b/>
          <w:spacing w:val="6"/>
          <w:sz w:val="22"/>
          <w:szCs w:val="22"/>
        </w:rPr>
        <w:t>20</w:t>
      </w:r>
      <w:r w:rsidR="006737C2" w:rsidRPr="00EA6792">
        <w:rPr>
          <w:b/>
          <w:spacing w:val="6"/>
          <w:sz w:val="22"/>
          <w:szCs w:val="22"/>
        </w:rPr>
        <w:t>20</w:t>
      </w:r>
      <w:r w:rsidRPr="00EA6792">
        <w:rPr>
          <w:b/>
          <w:spacing w:val="9"/>
          <w:sz w:val="22"/>
          <w:szCs w:val="22"/>
        </w:rPr>
        <w:t xml:space="preserve"> </w:t>
      </w:r>
      <w:r w:rsidRPr="00EA6792">
        <w:rPr>
          <w:b/>
          <w:sz w:val="22"/>
          <w:szCs w:val="22"/>
        </w:rPr>
        <w:t xml:space="preserve">–  </w:t>
      </w:r>
      <w:r w:rsidRPr="00EA6792">
        <w:rPr>
          <w:b/>
          <w:spacing w:val="15"/>
          <w:sz w:val="22"/>
          <w:szCs w:val="22"/>
        </w:rPr>
        <w:t xml:space="preserve"> </w:t>
      </w:r>
      <w:r w:rsidRPr="00EA6792">
        <w:rPr>
          <w:b/>
          <w:spacing w:val="-4"/>
          <w:sz w:val="22"/>
          <w:szCs w:val="22"/>
        </w:rPr>
        <w:t>C</w:t>
      </w:r>
      <w:r w:rsidRPr="00EA6792">
        <w:rPr>
          <w:b/>
          <w:spacing w:val="6"/>
          <w:sz w:val="22"/>
          <w:szCs w:val="22"/>
        </w:rPr>
        <w:t>o</w:t>
      </w:r>
      <w:r w:rsidRPr="00EA6792">
        <w:rPr>
          <w:b/>
          <w:sz w:val="22"/>
          <w:szCs w:val="22"/>
        </w:rPr>
        <w:t>n</w:t>
      </w:r>
      <w:r w:rsidRPr="00EA6792">
        <w:rPr>
          <w:b/>
          <w:spacing w:val="1"/>
          <w:sz w:val="22"/>
          <w:szCs w:val="22"/>
        </w:rPr>
        <w:t>t</w:t>
      </w:r>
      <w:r w:rsidRPr="00EA6792">
        <w:rPr>
          <w:b/>
          <w:sz w:val="22"/>
          <w:szCs w:val="22"/>
        </w:rPr>
        <w:t>ribu</w:t>
      </w:r>
      <w:r w:rsidRPr="00EA6792">
        <w:rPr>
          <w:b/>
          <w:spacing w:val="5"/>
          <w:sz w:val="22"/>
          <w:szCs w:val="22"/>
        </w:rPr>
        <w:t>t</w:t>
      </w:r>
      <w:r w:rsidRPr="00EA6792">
        <w:rPr>
          <w:b/>
          <w:spacing w:val="-4"/>
          <w:sz w:val="22"/>
          <w:szCs w:val="22"/>
        </w:rPr>
        <w:t>i</w:t>
      </w:r>
      <w:r w:rsidRPr="00EA6792">
        <w:rPr>
          <w:b/>
          <w:spacing w:val="2"/>
          <w:sz w:val="22"/>
          <w:szCs w:val="22"/>
        </w:rPr>
        <w:t>o</w:t>
      </w:r>
      <w:r w:rsidRPr="00EA6792">
        <w:rPr>
          <w:b/>
          <w:sz w:val="22"/>
          <w:szCs w:val="22"/>
        </w:rPr>
        <w:t>ns</w:t>
      </w:r>
      <w:r w:rsidRPr="00EA6792">
        <w:rPr>
          <w:b/>
          <w:spacing w:val="58"/>
          <w:sz w:val="22"/>
          <w:szCs w:val="22"/>
        </w:rPr>
        <w:t xml:space="preserve"> </w:t>
      </w:r>
      <w:r w:rsidRPr="00EA6792">
        <w:rPr>
          <w:b/>
          <w:spacing w:val="2"/>
          <w:sz w:val="22"/>
          <w:szCs w:val="22"/>
        </w:rPr>
        <w:t>a</w:t>
      </w:r>
      <w:r w:rsidRPr="00EA6792">
        <w:rPr>
          <w:b/>
          <w:spacing w:val="3"/>
          <w:sz w:val="22"/>
          <w:szCs w:val="22"/>
        </w:rPr>
        <w:t>n</w:t>
      </w:r>
      <w:r w:rsidRPr="00EA6792">
        <w:rPr>
          <w:b/>
          <w:sz w:val="22"/>
          <w:szCs w:val="22"/>
        </w:rPr>
        <w:t>d</w:t>
      </w:r>
      <w:r w:rsidRPr="00EA6792">
        <w:rPr>
          <w:b/>
          <w:spacing w:val="-2"/>
          <w:sz w:val="22"/>
          <w:szCs w:val="22"/>
        </w:rPr>
        <w:t xml:space="preserve"> </w:t>
      </w:r>
      <w:r w:rsidRPr="00EA6792">
        <w:rPr>
          <w:b/>
          <w:spacing w:val="2"/>
          <w:sz w:val="22"/>
          <w:szCs w:val="22"/>
        </w:rPr>
        <w:t>O</w:t>
      </w:r>
      <w:r w:rsidRPr="00EA6792">
        <w:rPr>
          <w:b/>
          <w:spacing w:val="5"/>
          <w:sz w:val="22"/>
          <w:szCs w:val="22"/>
        </w:rPr>
        <w:t>t</w:t>
      </w:r>
      <w:r w:rsidRPr="00EA6792">
        <w:rPr>
          <w:b/>
          <w:spacing w:val="3"/>
          <w:sz w:val="22"/>
          <w:szCs w:val="22"/>
        </w:rPr>
        <w:t>h</w:t>
      </w:r>
      <w:r w:rsidRPr="00EA6792">
        <w:rPr>
          <w:b/>
          <w:spacing w:val="4"/>
          <w:sz w:val="22"/>
          <w:szCs w:val="22"/>
        </w:rPr>
        <w:t>e</w:t>
      </w:r>
      <w:r w:rsidRPr="00EA6792">
        <w:rPr>
          <w:b/>
          <w:sz w:val="22"/>
          <w:szCs w:val="22"/>
        </w:rPr>
        <w:t>r</w:t>
      </w:r>
      <w:r w:rsidR="00205725" w:rsidRPr="00EA6792">
        <w:rPr>
          <w:b/>
          <w:sz w:val="22"/>
          <w:szCs w:val="22"/>
        </w:rPr>
        <w:t xml:space="preserve"> </w:t>
      </w:r>
      <w:r w:rsidRPr="00EA6792">
        <w:rPr>
          <w:b/>
          <w:spacing w:val="-1"/>
          <w:sz w:val="22"/>
          <w:szCs w:val="22"/>
        </w:rPr>
        <w:t>I</w:t>
      </w:r>
      <w:r w:rsidRPr="00EA6792">
        <w:rPr>
          <w:b/>
          <w:sz w:val="22"/>
          <w:szCs w:val="22"/>
        </w:rPr>
        <w:t>nc</w:t>
      </w:r>
      <w:r w:rsidRPr="00EA6792">
        <w:rPr>
          <w:b/>
          <w:spacing w:val="6"/>
          <w:sz w:val="22"/>
          <w:szCs w:val="22"/>
        </w:rPr>
        <w:t>o</w:t>
      </w:r>
      <w:r w:rsidRPr="00EA6792">
        <w:rPr>
          <w:b/>
          <w:spacing w:val="-4"/>
          <w:sz w:val="22"/>
          <w:szCs w:val="22"/>
        </w:rPr>
        <w:t>m</w:t>
      </w:r>
      <w:r w:rsidRPr="00EA6792">
        <w:rPr>
          <w:b/>
          <w:sz w:val="22"/>
          <w:szCs w:val="22"/>
        </w:rPr>
        <w:t>e</w:t>
      </w:r>
      <w:r w:rsidR="00205725" w:rsidRPr="00EA6792">
        <w:rPr>
          <w:b/>
          <w:sz w:val="22"/>
          <w:szCs w:val="22"/>
        </w:rPr>
        <w:t>s</w:t>
      </w:r>
    </w:p>
    <w:p w14:paraId="011119B8" w14:textId="76719309" w:rsidR="00DE03BD" w:rsidRPr="00EA6792" w:rsidRDefault="00DE03BD" w:rsidP="00DE03BD">
      <w:pPr>
        <w:ind w:left="1273" w:right="74" w:hanging="361"/>
        <w:jc w:val="both"/>
        <w:rPr>
          <w:sz w:val="22"/>
          <w:szCs w:val="22"/>
        </w:rPr>
      </w:pPr>
    </w:p>
    <w:p w14:paraId="457B2B4C" w14:textId="4EC0021E" w:rsidR="00DE03BD" w:rsidRPr="00EA6792" w:rsidRDefault="00DE03BD" w:rsidP="00DE03BD">
      <w:pPr>
        <w:pStyle w:val="ListParagraph"/>
        <w:numPr>
          <w:ilvl w:val="0"/>
          <w:numId w:val="2"/>
        </w:numPr>
        <w:spacing w:line="260" w:lineRule="exact"/>
        <w:ind w:left="0" w:right="71" w:firstLine="0"/>
        <w:jc w:val="both"/>
        <w:rPr>
          <w:sz w:val="22"/>
          <w:szCs w:val="22"/>
        </w:rPr>
      </w:pPr>
      <w:r w:rsidRPr="00EA6792">
        <w:rPr>
          <w:spacing w:val="1"/>
          <w:sz w:val="22"/>
          <w:szCs w:val="22"/>
        </w:rPr>
        <w:t>T</w:t>
      </w:r>
      <w:r w:rsidRPr="00EA6792">
        <w:rPr>
          <w:sz w:val="22"/>
          <w:szCs w:val="22"/>
        </w:rPr>
        <w:t>he</w:t>
      </w:r>
      <w:r w:rsidRPr="00EA6792">
        <w:rPr>
          <w:spacing w:val="20"/>
          <w:sz w:val="22"/>
          <w:szCs w:val="22"/>
        </w:rPr>
        <w:t xml:space="preserve"> </w:t>
      </w:r>
      <w:r w:rsidRPr="00EA6792">
        <w:rPr>
          <w:spacing w:val="-6"/>
          <w:sz w:val="22"/>
          <w:szCs w:val="22"/>
        </w:rPr>
        <w:t>F</w:t>
      </w:r>
      <w:r w:rsidRPr="00EA6792">
        <w:rPr>
          <w:spacing w:val="-1"/>
          <w:sz w:val="22"/>
          <w:szCs w:val="22"/>
        </w:rPr>
        <w:t>A</w:t>
      </w:r>
      <w:r w:rsidRPr="00EA6792">
        <w:rPr>
          <w:sz w:val="22"/>
          <w:szCs w:val="22"/>
        </w:rPr>
        <w:t>M</w:t>
      </w:r>
      <w:r w:rsidRPr="00EA6792">
        <w:rPr>
          <w:spacing w:val="13"/>
          <w:sz w:val="22"/>
          <w:szCs w:val="22"/>
        </w:rPr>
        <w:t xml:space="preserve"> </w:t>
      </w:r>
      <w:r w:rsidRPr="00EA6792">
        <w:rPr>
          <w:spacing w:val="1"/>
          <w:sz w:val="22"/>
          <w:szCs w:val="22"/>
        </w:rPr>
        <w:t>i</w:t>
      </w:r>
      <w:r w:rsidRPr="00EA6792">
        <w:rPr>
          <w:sz w:val="22"/>
          <w:szCs w:val="22"/>
        </w:rPr>
        <w:t>n</w:t>
      </w:r>
      <w:r w:rsidRPr="00EA6792">
        <w:rPr>
          <w:spacing w:val="1"/>
          <w:sz w:val="22"/>
          <w:szCs w:val="22"/>
        </w:rPr>
        <w:t>t</w:t>
      </w:r>
      <w:r w:rsidRPr="00EA6792">
        <w:rPr>
          <w:sz w:val="22"/>
          <w:szCs w:val="22"/>
        </w:rPr>
        <w:t>rodu</w:t>
      </w:r>
      <w:r w:rsidRPr="00EA6792">
        <w:rPr>
          <w:spacing w:val="1"/>
          <w:sz w:val="22"/>
          <w:szCs w:val="22"/>
        </w:rPr>
        <w:t>ce</w:t>
      </w:r>
      <w:r w:rsidRPr="00EA6792">
        <w:rPr>
          <w:sz w:val="22"/>
          <w:szCs w:val="22"/>
        </w:rPr>
        <w:t>d</w:t>
      </w:r>
      <w:r w:rsidRPr="00EA6792">
        <w:rPr>
          <w:spacing w:val="15"/>
          <w:sz w:val="22"/>
          <w:szCs w:val="22"/>
        </w:rPr>
        <w:t xml:space="preserve"> </w:t>
      </w:r>
      <w:r w:rsidRPr="00EA6792">
        <w:rPr>
          <w:sz w:val="22"/>
          <w:szCs w:val="22"/>
        </w:rPr>
        <w:t>p</w:t>
      </w:r>
      <w:r w:rsidRPr="00EA6792">
        <w:rPr>
          <w:spacing w:val="1"/>
          <w:sz w:val="22"/>
          <w:szCs w:val="22"/>
        </w:rPr>
        <w:t>a</w:t>
      </w:r>
      <w:r w:rsidRPr="00EA6792">
        <w:rPr>
          <w:sz w:val="22"/>
          <w:szCs w:val="22"/>
        </w:rPr>
        <w:t>p</w:t>
      </w:r>
      <w:r w:rsidRPr="00EA6792">
        <w:rPr>
          <w:spacing w:val="1"/>
          <w:sz w:val="22"/>
          <w:szCs w:val="22"/>
        </w:rPr>
        <w:t>e</w:t>
      </w:r>
      <w:r w:rsidRPr="00EA6792">
        <w:rPr>
          <w:sz w:val="22"/>
          <w:szCs w:val="22"/>
        </w:rPr>
        <w:t>r</w:t>
      </w:r>
      <w:r w:rsidRPr="00EA6792">
        <w:rPr>
          <w:spacing w:val="18"/>
          <w:sz w:val="22"/>
          <w:szCs w:val="22"/>
        </w:rPr>
        <w:t xml:space="preserve"> </w:t>
      </w:r>
      <w:r w:rsidRPr="00EA6792">
        <w:rPr>
          <w:spacing w:val="-3"/>
          <w:sz w:val="22"/>
          <w:szCs w:val="22"/>
        </w:rPr>
        <w:t>W</w:t>
      </w:r>
      <w:r w:rsidRPr="00EA6792">
        <w:rPr>
          <w:sz w:val="22"/>
          <w:szCs w:val="22"/>
        </w:rPr>
        <w:t>C</w:t>
      </w:r>
      <w:r w:rsidRPr="00EA6792">
        <w:rPr>
          <w:spacing w:val="2"/>
          <w:sz w:val="22"/>
          <w:szCs w:val="22"/>
        </w:rPr>
        <w:t>P</w:t>
      </w:r>
      <w:r w:rsidRPr="00EA6792">
        <w:rPr>
          <w:spacing w:val="-6"/>
          <w:sz w:val="22"/>
          <w:szCs w:val="22"/>
        </w:rPr>
        <w:t>F</w:t>
      </w:r>
      <w:r w:rsidRPr="00EA6792">
        <w:rPr>
          <w:sz w:val="22"/>
          <w:szCs w:val="22"/>
        </w:rPr>
        <w:t>C1</w:t>
      </w:r>
      <w:r w:rsidR="006737C2" w:rsidRPr="00EA6792">
        <w:rPr>
          <w:spacing w:val="5"/>
          <w:sz w:val="22"/>
          <w:szCs w:val="22"/>
        </w:rPr>
        <w:t>7</w:t>
      </w:r>
      <w:r w:rsidRPr="00EA6792">
        <w:rPr>
          <w:spacing w:val="-4"/>
          <w:sz w:val="22"/>
          <w:szCs w:val="22"/>
        </w:rPr>
        <w:t>-</w:t>
      </w:r>
      <w:r w:rsidRPr="00EA6792">
        <w:rPr>
          <w:spacing w:val="4"/>
          <w:sz w:val="22"/>
          <w:szCs w:val="22"/>
        </w:rPr>
        <w:t>2</w:t>
      </w:r>
      <w:r w:rsidRPr="00EA6792">
        <w:rPr>
          <w:sz w:val="22"/>
          <w:szCs w:val="22"/>
        </w:rPr>
        <w:t>0</w:t>
      </w:r>
      <w:r w:rsidR="006737C2" w:rsidRPr="00EA6792">
        <w:rPr>
          <w:sz w:val="22"/>
          <w:szCs w:val="22"/>
        </w:rPr>
        <w:t>20</w:t>
      </w:r>
      <w:r w:rsidRPr="00EA6792">
        <w:rPr>
          <w:sz w:val="22"/>
          <w:szCs w:val="22"/>
        </w:rPr>
        <w:t>-</w:t>
      </w:r>
      <w:r w:rsidRPr="00EA6792">
        <w:rPr>
          <w:spacing w:val="-1"/>
          <w:sz w:val="22"/>
          <w:szCs w:val="22"/>
        </w:rPr>
        <w:t>FA</w:t>
      </w:r>
      <w:r w:rsidRPr="00EA6792">
        <w:rPr>
          <w:sz w:val="22"/>
          <w:szCs w:val="22"/>
        </w:rPr>
        <w:t>C1</w:t>
      </w:r>
      <w:r w:rsidR="006737C2" w:rsidRPr="00EA6792">
        <w:rPr>
          <w:sz w:val="22"/>
          <w:szCs w:val="22"/>
        </w:rPr>
        <w:t>4</w:t>
      </w:r>
      <w:r w:rsidRPr="00EA6792">
        <w:rPr>
          <w:spacing w:val="-4"/>
          <w:sz w:val="22"/>
          <w:szCs w:val="22"/>
        </w:rPr>
        <w:t>-</w:t>
      </w:r>
      <w:r w:rsidRPr="00EA6792">
        <w:rPr>
          <w:sz w:val="22"/>
          <w:szCs w:val="22"/>
        </w:rPr>
        <w:t>0</w:t>
      </w:r>
      <w:r w:rsidR="006737C2" w:rsidRPr="00EA6792">
        <w:rPr>
          <w:sz w:val="22"/>
          <w:szCs w:val="22"/>
        </w:rPr>
        <w:t>6</w:t>
      </w:r>
      <w:r w:rsidRPr="00EA6792">
        <w:rPr>
          <w:sz w:val="22"/>
          <w:szCs w:val="22"/>
        </w:rPr>
        <w:t xml:space="preserve">. </w:t>
      </w:r>
      <w:r w:rsidRPr="00EA6792">
        <w:rPr>
          <w:spacing w:val="35"/>
          <w:sz w:val="22"/>
          <w:szCs w:val="22"/>
        </w:rPr>
        <w:t xml:space="preserve"> </w:t>
      </w:r>
      <w:r w:rsidRPr="00EA6792">
        <w:rPr>
          <w:spacing w:val="1"/>
          <w:sz w:val="22"/>
          <w:szCs w:val="22"/>
        </w:rPr>
        <w:t>T</w:t>
      </w:r>
      <w:r w:rsidRPr="00EA6792">
        <w:rPr>
          <w:sz w:val="22"/>
          <w:szCs w:val="22"/>
        </w:rPr>
        <w:t>he</w:t>
      </w:r>
      <w:r w:rsidRPr="00EA6792">
        <w:rPr>
          <w:spacing w:val="16"/>
          <w:sz w:val="22"/>
          <w:szCs w:val="22"/>
        </w:rPr>
        <w:t xml:space="preserve"> </w:t>
      </w:r>
      <w:r w:rsidRPr="00EA6792">
        <w:rPr>
          <w:spacing w:val="1"/>
          <w:sz w:val="22"/>
          <w:szCs w:val="22"/>
        </w:rPr>
        <w:t>a</w:t>
      </w:r>
      <w:r w:rsidRPr="00EA6792">
        <w:rPr>
          <w:spacing w:val="-1"/>
          <w:sz w:val="22"/>
          <w:szCs w:val="22"/>
        </w:rPr>
        <w:t>ss</w:t>
      </w:r>
      <w:r w:rsidRPr="00EA6792">
        <w:rPr>
          <w:spacing w:val="1"/>
          <w:sz w:val="22"/>
          <w:szCs w:val="22"/>
        </w:rPr>
        <w:t>e</w:t>
      </w:r>
      <w:r w:rsidRPr="00EA6792">
        <w:rPr>
          <w:spacing w:val="-1"/>
          <w:sz w:val="22"/>
          <w:szCs w:val="22"/>
        </w:rPr>
        <w:t>ss</w:t>
      </w:r>
      <w:r w:rsidRPr="00EA6792">
        <w:rPr>
          <w:spacing w:val="1"/>
          <w:sz w:val="22"/>
          <w:szCs w:val="22"/>
        </w:rPr>
        <w:t>e</w:t>
      </w:r>
      <w:r w:rsidRPr="00EA6792">
        <w:rPr>
          <w:sz w:val="22"/>
          <w:szCs w:val="22"/>
        </w:rPr>
        <w:t>d</w:t>
      </w:r>
      <w:r w:rsidRPr="00EA6792">
        <w:rPr>
          <w:spacing w:val="15"/>
          <w:sz w:val="22"/>
          <w:szCs w:val="22"/>
        </w:rPr>
        <w:t xml:space="preserve"> </w:t>
      </w:r>
      <w:r w:rsidRPr="00EA6792">
        <w:rPr>
          <w:spacing w:val="1"/>
          <w:sz w:val="22"/>
          <w:szCs w:val="22"/>
        </w:rPr>
        <w:t>c</w:t>
      </w:r>
      <w:r w:rsidRPr="00EA6792">
        <w:rPr>
          <w:sz w:val="22"/>
          <w:szCs w:val="22"/>
        </w:rPr>
        <w:t>on</w:t>
      </w:r>
      <w:r w:rsidRPr="00EA6792">
        <w:rPr>
          <w:spacing w:val="1"/>
          <w:sz w:val="22"/>
          <w:szCs w:val="22"/>
        </w:rPr>
        <w:t>t</w:t>
      </w:r>
      <w:r w:rsidRPr="00EA6792">
        <w:rPr>
          <w:sz w:val="22"/>
          <w:szCs w:val="22"/>
        </w:rPr>
        <w:t>r</w:t>
      </w:r>
      <w:r w:rsidRPr="00EA6792">
        <w:rPr>
          <w:spacing w:val="1"/>
          <w:sz w:val="22"/>
          <w:szCs w:val="22"/>
        </w:rPr>
        <w:t>i</w:t>
      </w:r>
      <w:r w:rsidRPr="00EA6792">
        <w:rPr>
          <w:sz w:val="22"/>
          <w:szCs w:val="22"/>
        </w:rPr>
        <w:t>bu</w:t>
      </w:r>
      <w:r w:rsidRPr="00EA6792">
        <w:rPr>
          <w:spacing w:val="1"/>
          <w:sz w:val="22"/>
          <w:szCs w:val="22"/>
        </w:rPr>
        <w:t>ti</w:t>
      </w:r>
      <w:r w:rsidRPr="00EA6792">
        <w:rPr>
          <w:spacing w:val="-4"/>
          <w:sz w:val="22"/>
          <w:szCs w:val="22"/>
        </w:rPr>
        <w:t>o</w:t>
      </w:r>
      <w:r w:rsidRPr="00EA6792">
        <w:rPr>
          <w:sz w:val="22"/>
          <w:szCs w:val="22"/>
        </w:rPr>
        <w:t>ns for 20</w:t>
      </w:r>
      <w:r w:rsidR="006737C2" w:rsidRPr="00EA6792">
        <w:rPr>
          <w:sz w:val="22"/>
          <w:szCs w:val="22"/>
        </w:rPr>
        <w:t>20</w:t>
      </w:r>
      <w:r w:rsidRPr="00EA6792">
        <w:rPr>
          <w:spacing w:val="40"/>
          <w:sz w:val="22"/>
          <w:szCs w:val="22"/>
        </w:rPr>
        <w:t xml:space="preserve"> </w:t>
      </w:r>
      <w:r w:rsidRPr="00EA6792">
        <w:rPr>
          <w:spacing w:val="-1"/>
          <w:sz w:val="22"/>
          <w:szCs w:val="22"/>
        </w:rPr>
        <w:t>w</w:t>
      </w:r>
      <w:r w:rsidRPr="00EA6792">
        <w:rPr>
          <w:spacing w:val="1"/>
          <w:sz w:val="22"/>
          <w:szCs w:val="22"/>
        </w:rPr>
        <w:t>a</w:t>
      </w:r>
      <w:r w:rsidRPr="00EA6792">
        <w:rPr>
          <w:sz w:val="22"/>
          <w:szCs w:val="22"/>
        </w:rPr>
        <w:t>s</w:t>
      </w:r>
      <w:r w:rsidRPr="00EA6792">
        <w:rPr>
          <w:spacing w:val="38"/>
          <w:sz w:val="22"/>
          <w:szCs w:val="22"/>
        </w:rPr>
        <w:t xml:space="preserve"> </w:t>
      </w:r>
      <w:r w:rsidRPr="00EA6792">
        <w:rPr>
          <w:sz w:val="22"/>
          <w:szCs w:val="22"/>
        </w:rPr>
        <w:t>$</w:t>
      </w:r>
      <w:r w:rsidR="006737C2" w:rsidRPr="00EA6792">
        <w:rPr>
          <w:sz w:val="22"/>
          <w:szCs w:val="22"/>
        </w:rPr>
        <w:t>7,</w:t>
      </w:r>
      <w:r w:rsidR="004B5C5E" w:rsidRPr="00EA6792">
        <w:rPr>
          <w:sz w:val="22"/>
          <w:szCs w:val="22"/>
        </w:rPr>
        <w:t>566</w:t>
      </w:r>
      <w:r w:rsidR="006737C2" w:rsidRPr="00EA6792">
        <w:rPr>
          <w:sz w:val="22"/>
          <w:szCs w:val="22"/>
        </w:rPr>
        <w:t>,</w:t>
      </w:r>
      <w:r w:rsidR="004B5C5E" w:rsidRPr="00EA6792">
        <w:rPr>
          <w:sz w:val="22"/>
          <w:szCs w:val="22"/>
        </w:rPr>
        <w:t>549</w:t>
      </w:r>
      <w:r w:rsidRPr="00EA6792">
        <w:rPr>
          <w:spacing w:val="40"/>
          <w:sz w:val="22"/>
          <w:szCs w:val="22"/>
        </w:rPr>
        <w:t xml:space="preserve"> </w:t>
      </w:r>
      <w:r w:rsidRPr="00EA6792">
        <w:rPr>
          <w:spacing w:val="1"/>
          <w:sz w:val="22"/>
          <w:szCs w:val="22"/>
        </w:rPr>
        <w:t>a</w:t>
      </w:r>
      <w:r w:rsidRPr="00EA6792">
        <w:rPr>
          <w:sz w:val="22"/>
          <w:szCs w:val="22"/>
        </w:rPr>
        <w:t>nd</w:t>
      </w:r>
      <w:r w:rsidRPr="00EA6792">
        <w:rPr>
          <w:spacing w:val="40"/>
          <w:sz w:val="22"/>
          <w:szCs w:val="22"/>
        </w:rPr>
        <w:t xml:space="preserve"> </w:t>
      </w:r>
      <w:r w:rsidRPr="00EA6792">
        <w:rPr>
          <w:spacing w:val="1"/>
          <w:sz w:val="22"/>
          <w:szCs w:val="22"/>
        </w:rPr>
        <w:t>t</w:t>
      </w:r>
      <w:r w:rsidRPr="00EA6792">
        <w:rPr>
          <w:sz w:val="22"/>
          <w:szCs w:val="22"/>
        </w:rPr>
        <w:t>he</w:t>
      </w:r>
      <w:r w:rsidRPr="00EA6792">
        <w:rPr>
          <w:spacing w:val="41"/>
          <w:sz w:val="22"/>
          <w:szCs w:val="22"/>
        </w:rPr>
        <w:t xml:space="preserve"> </w:t>
      </w:r>
      <w:r w:rsidRPr="00EA6792">
        <w:rPr>
          <w:sz w:val="22"/>
          <w:szCs w:val="22"/>
        </w:rPr>
        <w:t>ou</w:t>
      </w:r>
      <w:r w:rsidRPr="00EA6792">
        <w:rPr>
          <w:spacing w:val="1"/>
          <w:sz w:val="22"/>
          <w:szCs w:val="22"/>
        </w:rPr>
        <w:t>t</w:t>
      </w:r>
      <w:r w:rsidRPr="00EA6792">
        <w:rPr>
          <w:spacing w:val="-1"/>
          <w:sz w:val="22"/>
          <w:szCs w:val="22"/>
        </w:rPr>
        <w:t>s</w:t>
      </w:r>
      <w:r w:rsidRPr="00EA6792">
        <w:rPr>
          <w:spacing w:val="1"/>
          <w:sz w:val="22"/>
          <w:szCs w:val="22"/>
        </w:rPr>
        <w:t>t</w:t>
      </w:r>
      <w:r w:rsidRPr="00EA6792">
        <w:rPr>
          <w:spacing w:val="-3"/>
          <w:sz w:val="22"/>
          <w:szCs w:val="22"/>
        </w:rPr>
        <w:t>a</w:t>
      </w:r>
      <w:r w:rsidRPr="00EA6792">
        <w:rPr>
          <w:sz w:val="22"/>
          <w:szCs w:val="22"/>
        </w:rPr>
        <w:t>nd</w:t>
      </w:r>
      <w:r w:rsidRPr="00EA6792">
        <w:rPr>
          <w:spacing w:val="1"/>
          <w:sz w:val="22"/>
          <w:szCs w:val="22"/>
        </w:rPr>
        <w:t>i</w:t>
      </w:r>
      <w:r w:rsidRPr="00EA6792">
        <w:rPr>
          <w:sz w:val="22"/>
          <w:szCs w:val="22"/>
        </w:rPr>
        <w:t>ng</w:t>
      </w:r>
      <w:r w:rsidRPr="00EA6792">
        <w:rPr>
          <w:spacing w:val="40"/>
          <w:sz w:val="22"/>
          <w:szCs w:val="22"/>
        </w:rPr>
        <w:t xml:space="preserve"> </w:t>
      </w:r>
      <w:r w:rsidRPr="00EA6792">
        <w:rPr>
          <w:sz w:val="22"/>
          <w:szCs w:val="22"/>
        </w:rPr>
        <w:t>20</w:t>
      </w:r>
      <w:r w:rsidR="006737C2" w:rsidRPr="00EA6792">
        <w:rPr>
          <w:sz w:val="22"/>
          <w:szCs w:val="22"/>
        </w:rPr>
        <w:t>20</w:t>
      </w:r>
      <w:r w:rsidRPr="00EA6792">
        <w:rPr>
          <w:spacing w:val="40"/>
          <w:sz w:val="22"/>
          <w:szCs w:val="22"/>
        </w:rPr>
        <w:t xml:space="preserve"> </w:t>
      </w:r>
      <w:r w:rsidRPr="00EA6792">
        <w:rPr>
          <w:sz w:val="22"/>
          <w:szCs w:val="22"/>
        </w:rPr>
        <w:t>unp</w:t>
      </w:r>
      <w:r w:rsidRPr="00EA6792">
        <w:rPr>
          <w:spacing w:val="1"/>
          <w:sz w:val="22"/>
          <w:szCs w:val="22"/>
        </w:rPr>
        <w:t>ai</w:t>
      </w:r>
      <w:r w:rsidRPr="00EA6792">
        <w:rPr>
          <w:sz w:val="22"/>
          <w:szCs w:val="22"/>
        </w:rPr>
        <w:t>d</w:t>
      </w:r>
      <w:r w:rsidRPr="00EA6792">
        <w:rPr>
          <w:spacing w:val="41"/>
          <w:sz w:val="22"/>
          <w:szCs w:val="22"/>
        </w:rPr>
        <w:t xml:space="preserve"> </w:t>
      </w:r>
      <w:r w:rsidRPr="00EA6792">
        <w:rPr>
          <w:spacing w:val="1"/>
          <w:sz w:val="22"/>
          <w:szCs w:val="22"/>
        </w:rPr>
        <w:t>c</w:t>
      </w:r>
      <w:r w:rsidRPr="00EA6792">
        <w:rPr>
          <w:sz w:val="22"/>
          <w:szCs w:val="22"/>
        </w:rPr>
        <w:t>on</w:t>
      </w:r>
      <w:r w:rsidRPr="00EA6792">
        <w:rPr>
          <w:spacing w:val="1"/>
          <w:sz w:val="22"/>
          <w:szCs w:val="22"/>
        </w:rPr>
        <w:t>t</w:t>
      </w:r>
      <w:r w:rsidRPr="00EA6792">
        <w:rPr>
          <w:sz w:val="22"/>
          <w:szCs w:val="22"/>
        </w:rPr>
        <w:t>r</w:t>
      </w:r>
      <w:r w:rsidRPr="00EA6792">
        <w:rPr>
          <w:spacing w:val="1"/>
          <w:sz w:val="22"/>
          <w:szCs w:val="22"/>
        </w:rPr>
        <w:t>i</w:t>
      </w:r>
      <w:r w:rsidRPr="00EA6792">
        <w:rPr>
          <w:sz w:val="22"/>
          <w:szCs w:val="22"/>
        </w:rPr>
        <w:t>bu</w:t>
      </w:r>
      <w:r w:rsidRPr="00EA6792">
        <w:rPr>
          <w:spacing w:val="-3"/>
          <w:sz w:val="22"/>
          <w:szCs w:val="22"/>
        </w:rPr>
        <w:t>t</w:t>
      </w:r>
      <w:r w:rsidRPr="00EA6792">
        <w:rPr>
          <w:spacing w:val="1"/>
          <w:sz w:val="22"/>
          <w:szCs w:val="22"/>
        </w:rPr>
        <w:t>i</w:t>
      </w:r>
      <w:r w:rsidRPr="00EA6792">
        <w:rPr>
          <w:sz w:val="22"/>
          <w:szCs w:val="22"/>
        </w:rPr>
        <w:t>ons</w:t>
      </w:r>
      <w:r w:rsidRPr="00EA6792">
        <w:rPr>
          <w:spacing w:val="40"/>
          <w:sz w:val="22"/>
          <w:szCs w:val="22"/>
        </w:rPr>
        <w:t xml:space="preserve"> </w:t>
      </w:r>
      <w:r w:rsidRPr="00EA6792">
        <w:rPr>
          <w:spacing w:val="-1"/>
          <w:sz w:val="22"/>
          <w:szCs w:val="22"/>
        </w:rPr>
        <w:t>s</w:t>
      </w:r>
      <w:r w:rsidRPr="00EA6792">
        <w:rPr>
          <w:spacing w:val="1"/>
          <w:sz w:val="22"/>
          <w:szCs w:val="22"/>
        </w:rPr>
        <w:t>ta</w:t>
      </w:r>
      <w:r w:rsidRPr="00EA6792">
        <w:rPr>
          <w:sz w:val="22"/>
          <w:szCs w:val="22"/>
        </w:rPr>
        <w:t>nd</w:t>
      </w:r>
      <w:r w:rsidRPr="00EA6792">
        <w:rPr>
          <w:spacing w:val="38"/>
          <w:sz w:val="22"/>
          <w:szCs w:val="22"/>
        </w:rPr>
        <w:t xml:space="preserve"> </w:t>
      </w:r>
      <w:r w:rsidRPr="00EA6792">
        <w:rPr>
          <w:spacing w:val="1"/>
          <w:sz w:val="22"/>
          <w:szCs w:val="22"/>
        </w:rPr>
        <w:t>a</w:t>
      </w:r>
      <w:r w:rsidRPr="00EA6792">
        <w:rPr>
          <w:sz w:val="22"/>
          <w:szCs w:val="22"/>
        </w:rPr>
        <w:t>t $</w:t>
      </w:r>
      <w:r w:rsidR="00945ABE" w:rsidRPr="00EA6792">
        <w:rPr>
          <w:sz w:val="22"/>
          <w:szCs w:val="22"/>
        </w:rPr>
        <w:t>1,</w:t>
      </w:r>
      <w:r w:rsidR="006737C2" w:rsidRPr="00EA6792">
        <w:rPr>
          <w:sz w:val="22"/>
          <w:szCs w:val="22"/>
        </w:rPr>
        <w:t>740,423</w:t>
      </w:r>
      <w:r w:rsidRPr="00EA6792">
        <w:rPr>
          <w:sz w:val="22"/>
          <w:szCs w:val="22"/>
        </w:rPr>
        <w:t xml:space="preserve"> </w:t>
      </w:r>
      <w:r w:rsidRPr="00EA6792">
        <w:rPr>
          <w:spacing w:val="1"/>
          <w:sz w:val="22"/>
          <w:szCs w:val="22"/>
        </w:rPr>
        <w:t>a</w:t>
      </w:r>
      <w:r w:rsidRPr="00EA6792">
        <w:rPr>
          <w:sz w:val="22"/>
          <w:szCs w:val="22"/>
        </w:rPr>
        <w:t>s</w:t>
      </w:r>
      <w:r w:rsidRPr="00EA6792">
        <w:rPr>
          <w:spacing w:val="-1"/>
          <w:sz w:val="22"/>
          <w:szCs w:val="22"/>
        </w:rPr>
        <w:t xml:space="preserve"> </w:t>
      </w:r>
      <w:r w:rsidRPr="00EA6792">
        <w:rPr>
          <w:sz w:val="22"/>
          <w:szCs w:val="22"/>
        </w:rPr>
        <w:t xml:space="preserve">of 1 </w:t>
      </w:r>
      <w:r w:rsidRPr="00EA6792">
        <w:rPr>
          <w:spacing w:val="-1"/>
          <w:sz w:val="22"/>
          <w:szCs w:val="22"/>
        </w:rPr>
        <w:t>N</w:t>
      </w:r>
      <w:r w:rsidRPr="00EA6792">
        <w:rPr>
          <w:sz w:val="22"/>
          <w:szCs w:val="22"/>
        </w:rPr>
        <w:t>o</w:t>
      </w:r>
      <w:r w:rsidRPr="00EA6792">
        <w:rPr>
          <w:spacing w:val="-4"/>
          <w:sz w:val="22"/>
          <w:szCs w:val="22"/>
        </w:rPr>
        <w:t>v</w:t>
      </w:r>
      <w:r w:rsidRPr="00EA6792">
        <w:rPr>
          <w:spacing w:val="1"/>
          <w:sz w:val="22"/>
          <w:szCs w:val="22"/>
        </w:rPr>
        <w:t>em</w:t>
      </w:r>
      <w:r w:rsidRPr="00EA6792">
        <w:rPr>
          <w:sz w:val="22"/>
          <w:szCs w:val="22"/>
        </w:rPr>
        <w:t>b</w:t>
      </w:r>
      <w:r w:rsidRPr="00EA6792">
        <w:rPr>
          <w:spacing w:val="1"/>
          <w:sz w:val="22"/>
          <w:szCs w:val="22"/>
        </w:rPr>
        <w:t>e</w:t>
      </w:r>
      <w:r w:rsidRPr="00EA6792">
        <w:rPr>
          <w:sz w:val="22"/>
          <w:szCs w:val="22"/>
        </w:rPr>
        <w:t>r</w:t>
      </w:r>
      <w:r w:rsidRPr="00EA6792">
        <w:rPr>
          <w:spacing w:val="2"/>
          <w:sz w:val="22"/>
          <w:szCs w:val="22"/>
        </w:rPr>
        <w:t xml:space="preserve"> </w:t>
      </w:r>
      <w:r w:rsidRPr="00EA6792">
        <w:rPr>
          <w:sz w:val="22"/>
          <w:szCs w:val="22"/>
        </w:rPr>
        <w:t>20</w:t>
      </w:r>
      <w:r w:rsidR="006737C2" w:rsidRPr="00EA6792">
        <w:rPr>
          <w:sz w:val="22"/>
          <w:szCs w:val="22"/>
        </w:rPr>
        <w:t>20</w:t>
      </w:r>
      <w:r w:rsidRPr="00EA6792">
        <w:rPr>
          <w:sz w:val="22"/>
          <w:szCs w:val="22"/>
        </w:rPr>
        <w:t>.</w:t>
      </w:r>
      <w:r w:rsidR="00FD3E05" w:rsidRPr="00EA6792">
        <w:rPr>
          <w:sz w:val="22"/>
          <w:szCs w:val="22"/>
        </w:rPr>
        <w:t xml:space="preserve"> </w:t>
      </w:r>
    </w:p>
    <w:p w14:paraId="0C371A6C" w14:textId="77777777" w:rsidR="005C2DA5" w:rsidRPr="00EA6792" w:rsidRDefault="005C2DA5" w:rsidP="00767EAB">
      <w:pPr>
        <w:pStyle w:val="ListParagraph"/>
        <w:spacing w:line="260" w:lineRule="exact"/>
        <w:ind w:left="0" w:right="71"/>
        <w:jc w:val="both"/>
        <w:rPr>
          <w:sz w:val="22"/>
          <w:szCs w:val="22"/>
        </w:rPr>
      </w:pPr>
    </w:p>
    <w:p w14:paraId="38FD65F2" w14:textId="77777777" w:rsidR="005C2DA5" w:rsidRPr="00EA6792" w:rsidRDefault="005C2DA5" w:rsidP="00767EAB">
      <w:pPr>
        <w:pStyle w:val="ListParagraph"/>
        <w:rPr>
          <w:sz w:val="22"/>
          <w:szCs w:val="22"/>
        </w:rPr>
      </w:pPr>
    </w:p>
    <w:p w14:paraId="11CFE649" w14:textId="79FDAD0F" w:rsidR="002B2596" w:rsidRPr="00EA6792" w:rsidRDefault="004B5C5E" w:rsidP="00FD3E05">
      <w:pPr>
        <w:pStyle w:val="ListParagraph"/>
        <w:numPr>
          <w:ilvl w:val="0"/>
          <w:numId w:val="2"/>
        </w:numPr>
        <w:spacing w:line="260" w:lineRule="exact"/>
        <w:ind w:left="0" w:right="71" w:firstLine="0"/>
        <w:jc w:val="both"/>
        <w:rPr>
          <w:sz w:val="22"/>
          <w:szCs w:val="22"/>
        </w:rPr>
      </w:pPr>
      <w:r w:rsidRPr="00EA6792">
        <w:rPr>
          <w:sz w:val="22"/>
          <w:szCs w:val="22"/>
        </w:rPr>
        <w:t>The p</w:t>
      </w:r>
      <w:r w:rsidRPr="00EA6792">
        <w:rPr>
          <w:spacing w:val="1"/>
          <w:sz w:val="22"/>
          <w:szCs w:val="22"/>
        </w:rPr>
        <w:t>a</w:t>
      </w:r>
      <w:r w:rsidRPr="00EA6792">
        <w:rPr>
          <w:sz w:val="22"/>
          <w:szCs w:val="22"/>
        </w:rPr>
        <w:t>p</w:t>
      </w:r>
      <w:r w:rsidRPr="00EA6792">
        <w:rPr>
          <w:spacing w:val="1"/>
          <w:sz w:val="22"/>
          <w:szCs w:val="22"/>
        </w:rPr>
        <w:t>e</w:t>
      </w:r>
      <w:r w:rsidRPr="00EA6792">
        <w:rPr>
          <w:sz w:val="22"/>
          <w:szCs w:val="22"/>
        </w:rPr>
        <w:t>r</w:t>
      </w:r>
      <w:r w:rsidRPr="00EA6792">
        <w:rPr>
          <w:spacing w:val="18"/>
          <w:sz w:val="22"/>
          <w:szCs w:val="22"/>
        </w:rPr>
        <w:t xml:space="preserve"> </w:t>
      </w:r>
      <w:r w:rsidRPr="00EA6792">
        <w:rPr>
          <w:spacing w:val="-3"/>
          <w:sz w:val="22"/>
          <w:szCs w:val="22"/>
        </w:rPr>
        <w:t>W</w:t>
      </w:r>
      <w:r w:rsidRPr="00EA6792">
        <w:rPr>
          <w:sz w:val="22"/>
          <w:szCs w:val="22"/>
        </w:rPr>
        <w:t>C</w:t>
      </w:r>
      <w:r w:rsidRPr="00EA6792">
        <w:rPr>
          <w:spacing w:val="2"/>
          <w:sz w:val="22"/>
          <w:szCs w:val="22"/>
        </w:rPr>
        <w:t>P</w:t>
      </w:r>
      <w:r w:rsidRPr="00EA6792">
        <w:rPr>
          <w:spacing w:val="-6"/>
          <w:sz w:val="22"/>
          <w:szCs w:val="22"/>
        </w:rPr>
        <w:t>F</w:t>
      </w:r>
      <w:r w:rsidRPr="00EA6792">
        <w:rPr>
          <w:sz w:val="22"/>
          <w:szCs w:val="22"/>
        </w:rPr>
        <w:t>C1</w:t>
      </w:r>
      <w:r w:rsidRPr="00EA6792">
        <w:rPr>
          <w:spacing w:val="5"/>
          <w:sz w:val="22"/>
          <w:szCs w:val="22"/>
        </w:rPr>
        <w:t>7</w:t>
      </w:r>
      <w:r w:rsidRPr="00EA6792">
        <w:rPr>
          <w:spacing w:val="-4"/>
          <w:sz w:val="22"/>
          <w:szCs w:val="22"/>
        </w:rPr>
        <w:t>-</w:t>
      </w:r>
      <w:r w:rsidRPr="00EA6792">
        <w:rPr>
          <w:spacing w:val="4"/>
          <w:sz w:val="22"/>
          <w:szCs w:val="22"/>
        </w:rPr>
        <w:t>2</w:t>
      </w:r>
      <w:r w:rsidRPr="00EA6792">
        <w:rPr>
          <w:sz w:val="22"/>
          <w:szCs w:val="22"/>
        </w:rPr>
        <w:t>020-</w:t>
      </w:r>
      <w:r w:rsidRPr="00EA6792">
        <w:rPr>
          <w:spacing w:val="-1"/>
          <w:sz w:val="22"/>
          <w:szCs w:val="22"/>
        </w:rPr>
        <w:t>FA</w:t>
      </w:r>
      <w:r w:rsidRPr="00EA6792">
        <w:rPr>
          <w:sz w:val="22"/>
          <w:szCs w:val="22"/>
        </w:rPr>
        <w:t>C14</w:t>
      </w:r>
      <w:r w:rsidRPr="00EA6792">
        <w:rPr>
          <w:spacing w:val="-4"/>
          <w:sz w:val="22"/>
          <w:szCs w:val="22"/>
        </w:rPr>
        <w:t>-</w:t>
      </w:r>
      <w:r w:rsidRPr="00EA6792">
        <w:rPr>
          <w:sz w:val="22"/>
          <w:szCs w:val="22"/>
        </w:rPr>
        <w:t>06 will be revised to update the recent payments received from</w:t>
      </w:r>
      <w:r w:rsidR="005C2DA5" w:rsidRPr="00EA6792">
        <w:rPr>
          <w:sz w:val="22"/>
          <w:szCs w:val="22"/>
        </w:rPr>
        <w:t xml:space="preserve"> PNG, </w:t>
      </w:r>
      <w:proofErr w:type="gramStart"/>
      <w:r w:rsidR="005C2DA5" w:rsidRPr="00EA6792">
        <w:rPr>
          <w:sz w:val="22"/>
          <w:szCs w:val="22"/>
        </w:rPr>
        <w:t>FSM</w:t>
      </w:r>
      <w:proofErr w:type="gramEnd"/>
      <w:r w:rsidR="005C2DA5" w:rsidRPr="00EA6792">
        <w:rPr>
          <w:sz w:val="22"/>
          <w:szCs w:val="22"/>
        </w:rPr>
        <w:t xml:space="preserve"> and Kiribati.</w:t>
      </w:r>
    </w:p>
    <w:p w14:paraId="61CB5D0C" w14:textId="77777777" w:rsidR="00DE03BD" w:rsidRPr="00EA6792" w:rsidRDefault="00DE03BD" w:rsidP="00DE03BD">
      <w:pPr>
        <w:pStyle w:val="ListParagraph"/>
        <w:spacing w:line="260" w:lineRule="exact"/>
        <w:ind w:left="0" w:right="71"/>
        <w:jc w:val="both"/>
        <w:rPr>
          <w:sz w:val="22"/>
          <w:szCs w:val="22"/>
        </w:rPr>
      </w:pPr>
    </w:p>
    <w:p w14:paraId="5CEEDE69" w14:textId="69D5D438" w:rsidR="00DE03BD" w:rsidRPr="00EA6792" w:rsidRDefault="00DE03BD" w:rsidP="00DE03BD">
      <w:pPr>
        <w:pStyle w:val="ListParagraph"/>
        <w:numPr>
          <w:ilvl w:val="0"/>
          <w:numId w:val="2"/>
        </w:numPr>
        <w:spacing w:line="260" w:lineRule="exact"/>
        <w:ind w:left="0" w:right="71" w:firstLine="0"/>
        <w:jc w:val="both"/>
        <w:rPr>
          <w:sz w:val="22"/>
          <w:szCs w:val="22"/>
        </w:rPr>
      </w:pPr>
      <w:r w:rsidRPr="00EA6792">
        <w:rPr>
          <w:b/>
          <w:spacing w:val="-3"/>
          <w:sz w:val="22"/>
          <w:szCs w:val="22"/>
        </w:rPr>
        <w:t>F</w:t>
      </w:r>
      <w:r w:rsidRPr="00EA6792">
        <w:rPr>
          <w:b/>
          <w:spacing w:val="-1"/>
          <w:sz w:val="22"/>
          <w:szCs w:val="22"/>
        </w:rPr>
        <w:t>A</w:t>
      </w:r>
      <w:r w:rsidRPr="00EA6792">
        <w:rPr>
          <w:b/>
          <w:sz w:val="22"/>
          <w:szCs w:val="22"/>
        </w:rPr>
        <w:t>C</w:t>
      </w:r>
      <w:r w:rsidR="004B5C5E" w:rsidRPr="00EA6792">
        <w:rPr>
          <w:b/>
          <w:sz w:val="22"/>
          <w:szCs w:val="22"/>
        </w:rPr>
        <w:t>14</w:t>
      </w:r>
      <w:r w:rsidRPr="00EA6792">
        <w:rPr>
          <w:b/>
          <w:spacing w:val="-5"/>
          <w:sz w:val="22"/>
          <w:szCs w:val="22"/>
        </w:rPr>
        <w:t xml:space="preserve"> </w:t>
      </w:r>
      <w:r w:rsidRPr="00EA6792">
        <w:rPr>
          <w:b/>
          <w:spacing w:val="-1"/>
          <w:sz w:val="22"/>
          <w:szCs w:val="22"/>
        </w:rPr>
        <w:t>n</w:t>
      </w:r>
      <w:r w:rsidRPr="00EA6792">
        <w:rPr>
          <w:b/>
          <w:spacing w:val="-8"/>
          <w:sz w:val="22"/>
          <w:szCs w:val="22"/>
        </w:rPr>
        <w:t>o</w:t>
      </w:r>
      <w:r w:rsidRPr="00EA6792">
        <w:rPr>
          <w:b/>
          <w:spacing w:val="-4"/>
          <w:sz w:val="22"/>
          <w:szCs w:val="22"/>
        </w:rPr>
        <w:t>t</w:t>
      </w:r>
      <w:r w:rsidRPr="00EA6792">
        <w:rPr>
          <w:b/>
          <w:spacing w:val="-3"/>
          <w:sz w:val="22"/>
          <w:szCs w:val="22"/>
        </w:rPr>
        <w:t>e</w:t>
      </w:r>
      <w:r w:rsidRPr="00EA6792">
        <w:rPr>
          <w:b/>
          <w:sz w:val="22"/>
          <w:szCs w:val="22"/>
        </w:rPr>
        <w:t>d</w:t>
      </w:r>
      <w:r w:rsidRPr="00EA6792">
        <w:rPr>
          <w:b/>
          <w:spacing w:val="-13"/>
          <w:sz w:val="22"/>
          <w:szCs w:val="22"/>
        </w:rPr>
        <w:t xml:space="preserve"> </w:t>
      </w:r>
      <w:r w:rsidRPr="00EA6792">
        <w:rPr>
          <w:b/>
          <w:spacing w:val="4"/>
          <w:sz w:val="22"/>
          <w:szCs w:val="22"/>
        </w:rPr>
        <w:t>t</w:t>
      </w:r>
      <w:r w:rsidRPr="00EA6792">
        <w:rPr>
          <w:b/>
          <w:spacing w:val="-1"/>
          <w:sz w:val="22"/>
          <w:szCs w:val="22"/>
        </w:rPr>
        <w:t>h</w:t>
      </w:r>
      <w:r w:rsidRPr="00EA6792">
        <w:rPr>
          <w:b/>
          <w:sz w:val="22"/>
          <w:szCs w:val="22"/>
        </w:rPr>
        <w:t>e</w:t>
      </w:r>
      <w:r w:rsidRPr="00EA6792">
        <w:rPr>
          <w:b/>
          <w:spacing w:val="-3"/>
          <w:sz w:val="22"/>
          <w:szCs w:val="22"/>
        </w:rPr>
        <w:t xml:space="preserve"> </w:t>
      </w:r>
      <w:r w:rsidRPr="00EA6792">
        <w:rPr>
          <w:b/>
          <w:spacing w:val="1"/>
          <w:sz w:val="22"/>
          <w:szCs w:val="22"/>
        </w:rPr>
        <w:t>r</w:t>
      </w:r>
      <w:r w:rsidRPr="00EA6792">
        <w:rPr>
          <w:b/>
          <w:spacing w:val="6"/>
          <w:sz w:val="22"/>
          <w:szCs w:val="22"/>
        </w:rPr>
        <w:t>e</w:t>
      </w:r>
      <w:r w:rsidRPr="00EA6792">
        <w:rPr>
          <w:b/>
          <w:spacing w:val="-1"/>
          <w:sz w:val="22"/>
          <w:szCs w:val="22"/>
        </w:rPr>
        <w:t>p</w:t>
      </w:r>
      <w:r w:rsidRPr="00EA6792">
        <w:rPr>
          <w:b/>
          <w:spacing w:val="-4"/>
          <w:sz w:val="22"/>
          <w:szCs w:val="22"/>
        </w:rPr>
        <w:t>o</w:t>
      </w:r>
      <w:r w:rsidRPr="00EA6792">
        <w:rPr>
          <w:b/>
          <w:spacing w:val="1"/>
          <w:sz w:val="22"/>
          <w:szCs w:val="22"/>
        </w:rPr>
        <w:t>r</w:t>
      </w:r>
      <w:r w:rsidRPr="00EA6792">
        <w:rPr>
          <w:b/>
          <w:sz w:val="22"/>
          <w:szCs w:val="22"/>
        </w:rPr>
        <w:t>t</w:t>
      </w:r>
      <w:r w:rsidRPr="00EA6792">
        <w:rPr>
          <w:b/>
          <w:spacing w:val="-4"/>
          <w:sz w:val="22"/>
          <w:szCs w:val="22"/>
        </w:rPr>
        <w:t xml:space="preserve"> </w:t>
      </w:r>
      <w:r w:rsidRPr="00EA6792">
        <w:rPr>
          <w:b/>
          <w:spacing w:val="1"/>
          <w:sz w:val="22"/>
          <w:szCs w:val="22"/>
        </w:rPr>
        <w:t>i</w:t>
      </w:r>
      <w:r w:rsidRPr="00EA6792">
        <w:rPr>
          <w:b/>
          <w:sz w:val="22"/>
          <w:szCs w:val="22"/>
        </w:rPr>
        <w:t>n</w:t>
      </w:r>
      <w:r w:rsidRPr="00EA6792">
        <w:rPr>
          <w:b/>
          <w:spacing w:val="-1"/>
          <w:sz w:val="22"/>
          <w:szCs w:val="22"/>
        </w:rPr>
        <w:t xml:space="preserve"> </w:t>
      </w: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006737C2" w:rsidRPr="00EA6792">
        <w:rPr>
          <w:b/>
          <w:spacing w:val="1"/>
          <w:sz w:val="22"/>
          <w:szCs w:val="22"/>
        </w:rPr>
        <w:t>7</w:t>
      </w:r>
      <w:r w:rsidRPr="00EA6792">
        <w:rPr>
          <w:b/>
          <w:sz w:val="22"/>
          <w:szCs w:val="22"/>
        </w:rPr>
        <w:t>-20</w:t>
      </w:r>
      <w:r w:rsidR="006737C2" w:rsidRPr="00EA6792">
        <w:rPr>
          <w:b/>
          <w:sz w:val="22"/>
          <w:szCs w:val="22"/>
        </w:rPr>
        <w:t>20</w:t>
      </w:r>
      <w:r w:rsidRPr="00EA6792">
        <w:rPr>
          <w:b/>
          <w:sz w:val="22"/>
          <w:szCs w:val="22"/>
        </w:rPr>
        <w:t>-</w:t>
      </w:r>
      <w:r w:rsidRPr="00EA6792">
        <w:rPr>
          <w:b/>
          <w:spacing w:val="1"/>
          <w:sz w:val="22"/>
          <w:szCs w:val="22"/>
        </w:rPr>
        <w:t>F</w:t>
      </w:r>
      <w:r w:rsidRPr="00EA6792">
        <w:rPr>
          <w:b/>
          <w:spacing w:val="-1"/>
          <w:sz w:val="22"/>
          <w:szCs w:val="22"/>
        </w:rPr>
        <w:t>AC</w:t>
      </w:r>
      <w:r w:rsidRPr="00EA6792">
        <w:rPr>
          <w:b/>
          <w:sz w:val="22"/>
          <w:szCs w:val="22"/>
        </w:rPr>
        <w:t>1</w:t>
      </w:r>
      <w:r w:rsidR="006737C2" w:rsidRPr="00EA6792">
        <w:rPr>
          <w:b/>
          <w:sz w:val="22"/>
          <w:szCs w:val="22"/>
        </w:rPr>
        <w:t>4</w:t>
      </w:r>
      <w:r w:rsidRPr="00EA6792">
        <w:rPr>
          <w:b/>
          <w:sz w:val="22"/>
          <w:szCs w:val="22"/>
        </w:rPr>
        <w:t>-0</w:t>
      </w:r>
      <w:r w:rsidR="006737C2" w:rsidRPr="00EA6792">
        <w:rPr>
          <w:b/>
          <w:sz w:val="22"/>
          <w:szCs w:val="22"/>
        </w:rPr>
        <w:t>6</w:t>
      </w:r>
      <w:r w:rsidRPr="00EA6792">
        <w:rPr>
          <w:b/>
          <w:sz w:val="22"/>
          <w:szCs w:val="22"/>
        </w:rPr>
        <w:t>.</w:t>
      </w:r>
    </w:p>
    <w:p w14:paraId="66FCCFE8" w14:textId="0458A7FF" w:rsidR="00DE03BD" w:rsidRPr="00EA6792" w:rsidRDefault="00DE03BD" w:rsidP="00DE03BD">
      <w:pPr>
        <w:pStyle w:val="ListParagraph"/>
        <w:spacing w:line="260" w:lineRule="exact"/>
        <w:ind w:left="0" w:right="71"/>
        <w:jc w:val="both"/>
        <w:rPr>
          <w:sz w:val="22"/>
          <w:szCs w:val="22"/>
        </w:rPr>
      </w:pPr>
    </w:p>
    <w:p w14:paraId="21EE1A7B" w14:textId="09DB8451" w:rsidR="00205725" w:rsidRPr="00EA6792" w:rsidRDefault="00205725" w:rsidP="00205725">
      <w:pPr>
        <w:pStyle w:val="ListParagraph"/>
        <w:numPr>
          <w:ilvl w:val="1"/>
          <w:numId w:val="5"/>
        </w:numPr>
        <w:rPr>
          <w:sz w:val="22"/>
          <w:szCs w:val="22"/>
        </w:rPr>
      </w:pPr>
      <w:r w:rsidRPr="00EA6792">
        <w:rPr>
          <w:b/>
          <w:sz w:val="22"/>
          <w:szCs w:val="22"/>
        </w:rPr>
        <w:t xml:space="preserve">Report on the </w:t>
      </w:r>
      <w:r w:rsidR="00DE03BD" w:rsidRPr="00EA6792">
        <w:rPr>
          <w:b/>
          <w:sz w:val="22"/>
          <w:szCs w:val="22"/>
        </w:rPr>
        <w:t>Status of Other Funds for 20</w:t>
      </w:r>
      <w:r w:rsidR="006737C2" w:rsidRPr="00EA6792">
        <w:rPr>
          <w:b/>
          <w:sz w:val="22"/>
          <w:szCs w:val="22"/>
        </w:rPr>
        <w:t>20</w:t>
      </w:r>
    </w:p>
    <w:p w14:paraId="3207EC03" w14:textId="77777777" w:rsidR="00205725" w:rsidRPr="00EA6792" w:rsidRDefault="00205725">
      <w:pPr>
        <w:spacing w:line="280" w:lineRule="exact"/>
        <w:ind w:left="508"/>
        <w:rPr>
          <w:b/>
          <w:sz w:val="22"/>
          <w:szCs w:val="22"/>
        </w:rPr>
      </w:pPr>
    </w:p>
    <w:p w14:paraId="0C3CEE30" w14:textId="3B8BA887" w:rsidR="00F371B8" w:rsidRPr="00EA6792" w:rsidRDefault="00144191" w:rsidP="0024276C">
      <w:pPr>
        <w:pStyle w:val="ListParagraph"/>
        <w:numPr>
          <w:ilvl w:val="0"/>
          <w:numId w:val="2"/>
        </w:numPr>
        <w:spacing w:line="260" w:lineRule="exact"/>
        <w:ind w:left="0" w:right="71" w:firstLine="0"/>
        <w:jc w:val="both"/>
        <w:rPr>
          <w:sz w:val="22"/>
          <w:szCs w:val="22"/>
        </w:rPr>
      </w:pPr>
      <w:r w:rsidRPr="00EA6792">
        <w:rPr>
          <w:spacing w:val="-1"/>
          <w:sz w:val="22"/>
          <w:szCs w:val="22"/>
        </w:rPr>
        <w:t xml:space="preserve">The </w:t>
      </w:r>
      <w:r w:rsidR="006249A2" w:rsidRPr="00EA6792">
        <w:rPr>
          <w:spacing w:val="-1"/>
          <w:sz w:val="22"/>
          <w:szCs w:val="22"/>
        </w:rPr>
        <w:t>FAM discussed paper</w:t>
      </w:r>
      <w:r w:rsidR="009368E5" w:rsidRPr="00EA6792">
        <w:rPr>
          <w:spacing w:val="12"/>
          <w:sz w:val="22"/>
          <w:szCs w:val="22"/>
        </w:rPr>
        <w:t xml:space="preserve"> </w:t>
      </w:r>
      <w:r w:rsidR="009368E5" w:rsidRPr="00EA6792">
        <w:rPr>
          <w:spacing w:val="-3"/>
          <w:sz w:val="22"/>
          <w:szCs w:val="22"/>
        </w:rPr>
        <w:t>W</w:t>
      </w:r>
      <w:r w:rsidR="009368E5" w:rsidRPr="00EA6792">
        <w:rPr>
          <w:sz w:val="22"/>
          <w:szCs w:val="22"/>
        </w:rPr>
        <w:t>C</w:t>
      </w:r>
      <w:r w:rsidR="009368E5" w:rsidRPr="00EA6792">
        <w:rPr>
          <w:spacing w:val="2"/>
          <w:sz w:val="22"/>
          <w:szCs w:val="22"/>
        </w:rPr>
        <w:t>P</w:t>
      </w:r>
      <w:r w:rsidR="009368E5" w:rsidRPr="00EA6792">
        <w:rPr>
          <w:spacing w:val="-6"/>
          <w:sz w:val="22"/>
          <w:szCs w:val="22"/>
        </w:rPr>
        <w:t>F</w:t>
      </w:r>
      <w:r w:rsidR="009368E5" w:rsidRPr="00EA6792">
        <w:rPr>
          <w:sz w:val="22"/>
          <w:szCs w:val="22"/>
        </w:rPr>
        <w:t>C1</w:t>
      </w:r>
      <w:r w:rsidR="006737C2" w:rsidRPr="00EA6792">
        <w:rPr>
          <w:spacing w:val="4"/>
          <w:sz w:val="22"/>
          <w:szCs w:val="22"/>
        </w:rPr>
        <w:t>7</w:t>
      </w:r>
      <w:r w:rsidR="009368E5" w:rsidRPr="00EA6792">
        <w:rPr>
          <w:spacing w:val="-4"/>
          <w:sz w:val="22"/>
          <w:szCs w:val="22"/>
        </w:rPr>
        <w:t>-</w:t>
      </w:r>
      <w:r w:rsidR="009368E5" w:rsidRPr="00EA6792">
        <w:rPr>
          <w:sz w:val="22"/>
          <w:szCs w:val="22"/>
        </w:rPr>
        <w:t>20</w:t>
      </w:r>
      <w:r w:rsidR="006737C2" w:rsidRPr="00EA6792">
        <w:rPr>
          <w:sz w:val="22"/>
          <w:szCs w:val="22"/>
        </w:rPr>
        <w:t>20</w:t>
      </w:r>
      <w:r w:rsidR="009368E5" w:rsidRPr="00EA6792">
        <w:rPr>
          <w:sz w:val="22"/>
          <w:szCs w:val="22"/>
        </w:rPr>
        <w:t>-</w:t>
      </w:r>
      <w:r w:rsidR="009368E5" w:rsidRPr="00EA6792">
        <w:rPr>
          <w:spacing w:val="-6"/>
          <w:sz w:val="22"/>
          <w:szCs w:val="22"/>
        </w:rPr>
        <w:t>F</w:t>
      </w:r>
      <w:r w:rsidR="009368E5" w:rsidRPr="00EA6792">
        <w:rPr>
          <w:spacing w:val="-1"/>
          <w:sz w:val="22"/>
          <w:szCs w:val="22"/>
        </w:rPr>
        <w:t>A</w:t>
      </w:r>
      <w:r w:rsidR="009368E5" w:rsidRPr="00EA6792">
        <w:rPr>
          <w:sz w:val="22"/>
          <w:szCs w:val="22"/>
        </w:rPr>
        <w:t>C1</w:t>
      </w:r>
      <w:r w:rsidR="006737C2" w:rsidRPr="00EA6792">
        <w:rPr>
          <w:sz w:val="22"/>
          <w:szCs w:val="22"/>
        </w:rPr>
        <w:t>4</w:t>
      </w:r>
      <w:r w:rsidR="009368E5" w:rsidRPr="00EA6792">
        <w:rPr>
          <w:spacing w:val="-4"/>
          <w:sz w:val="22"/>
          <w:szCs w:val="22"/>
        </w:rPr>
        <w:t>-</w:t>
      </w:r>
      <w:r w:rsidR="009368E5" w:rsidRPr="00EA6792">
        <w:rPr>
          <w:sz w:val="22"/>
          <w:szCs w:val="22"/>
        </w:rPr>
        <w:t>0</w:t>
      </w:r>
      <w:r w:rsidR="006737C2" w:rsidRPr="00EA6792">
        <w:rPr>
          <w:sz w:val="22"/>
          <w:szCs w:val="22"/>
        </w:rPr>
        <w:t>7</w:t>
      </w:r>
      <w:r w:rsidR="009368E5" w:rsidRPr="00EA6792">
        <w:rPr>
          <w:spacing w:val="52"/>
          <w:sz w:val="22"/>
          <w:szCs w:val="22"/>
        </w:rPr>
        <w:t xml:space="preserve"> </w:t>
      </w:r>
      <w:r w:rsidR="006249A2" w:rsidRPr="00EA6792">
        <w:rPr>
          <w:spacing w:val="1"/>
          <w:sz w:val="22"/>
          <w:szCs w:val="22"/>
        </w:rPr>
        <w:t xml:space="preserve">noting the </w:t>
      </w:r>
      <w:r w:rsidR="009368E5" w:rsidRPr="00EA6792">
        <w:rPr>
          <w:sz w:val="22"/>
          <w:szCs w:val="22"/>
        </w:rPr>
        <w:t>b</w:t>
      </w:r>
      <w:r w:rsidR="009368E5" w:rsidRPr="00EA6792">
        <w:rPr>
          <w:spacing w:val="1"/>
          <w:sz w:val="22"/>
          <w:szCs w:val="22"/>
        </w:rPr>
        <w:t>al</w:t>
      </w:r>
      <w:r w:rsidR="009368E5" w:rsidRPr="00EA6792">
        <w:rPr>
          <w:spacing w:val="-2"/>
          <w:sz w:val="22"/>
          <w:szCs w:val="22"/>
        </w:rPr>
        <w:t>a</w:t>
      </w:r>
      <w:r w:rsidR="009368E5" w:rsidRPr="00EA6792">
        <w:rPr>
          <w:spacing w:val="4"/>
          <w:sz w:val="22"/>
          <w:szCs w:val="22"/>
        </w:rPr>
        <w:t>n</w:t>
      </w:r>
      <w:r w:rsidR="009368E5" w:rsidRPr="00EA6792">
        <w:rPr>
          <w:spacing w:val="-3"/>
          <w:sz w:val="22"/>
          <w:szCs w:val="22"/>
        </w:rPr>
        <w:t>c</w:t>
      </w:r>
      <w:r w:rsidR="009368E5" w:rsidRPr="00EA6792">
        <w:rPr>
          <w:spacing w:val="1"/>
          <w:sz w:val="22"/>
          <w:szCs w:val="22"/>
        </w:rPr>
        <w:t>e</w:t>
      </w:r>
      <w:r w:rsidR="009368E5" w:rsidRPr="00EA6792">
        <w:rPr>
          <w:sz w:val="22"/>
          <w:szCs w:val="22"/>
        </w:rPr>
        <w:t>s</w:t>
      </w:r>
      <w:r w:rsidR="009368E5" w:rsidRPr="00EA6792">
        <w:rPr>
          <w:spacing w:val="9"/>
          <w:sz w:val="22"/>
          <w:szCs w:val="22"/>
        </w:rPr>
        <w:t xml:space="preserve"> </w:t>
      </w:r>
      <w:r w:rsidR="009368E5" w:rsidRPr="00EA6792">
        <w:rPr>
          <w:spacing w:val="1"/>
          <w:sz w:val="22"/>
          <w:szCs w:val="22"/>
        </w:rPr>
        <w:t>i</w:t>
      </w:r>
      <w:r w:rsidR="009368E5" w:rsidRPr="00EA6792">
        <w:rPr>
          <w:sz w:val="22"/>
          <w:szCs w:val="22"/>
        </w:rPr>
        <w:t>n</w:t>
      </w:r>
      <w:r w:rsidR="009368E5" w:rsidRPr="00EA6792">
        <w:rPr>
          <w:spacing w:val="11"/>
          <w:sz w:val="22"/>
          <w:szCs w:val="22"/>
        </w:rPr>
        <w:t xml:space="preserve"> </w:t>
      </w:r>
      <w:r w:rsidR="009368E5" w:rsidRPr="00EA6792">
        <w:rPr>
          <w:spacing w:val="1"/>
          <w:sz w:val="22"/>
          <w:szCs w:val="22"/>
        </w:rPr>
        <w:t>t</w:t>
      </w:r>
      <w:r w:rsidR="009368E5" w:rsidRPr="00EA6792">
        <w:rPr>
          <w:sz w:val="22"/>
          <w:szCs w:val="22"/>
        </w:rPr>
        <w:t>he</w:t>
      </w:r>
      <w:r w:rsidR="009368E5" w:rsidRPr="00EA6792">
        <w:rPr>
          <w:spacing w:val="13"/>
          <w:sz w:val="22"/>
          <w:szCs w:val="22"/>
        </w:rPr>
        <w:t xml:space="preserve"> </w:t>
      </w:r>
      <w:proofErr w:type="spellStart"/>
      <w:r w:rsidR="0024276C" w:rsidRPr="00EA6792">
        <w:rPr>
          <w:sz w:val="22"/>
          <w:szCs w:val="22"/>
        </w:rPr>
        <w:t>i</w:t>
      </w:r>
      <w:proofErr w:type="spellEnd"/>
      <w:r w:rsidR="0024276C" w:rsidRPr="00EA6792">
        <w:rPr>
          <w:sz w:val="22"/>
          <w:szCs w:val="22"/>
        </w:rPr>
        <w:t>)</w:t>
      </w:r>
      <w:r w:rsidR="0024276C" w:rsidRPr="00EA6792">
        <w:rPr>
          <w:rFonts w:ascii="Arial" w:hAnsi="Arial" w:cs="Arial"/>
          <w:sz w:val="22"/>
          <w:szCs w:val="22"/>
        </w:rPr>
        <w:t xml:space="preserve"> </w:t>
      </w:r>
      <w:r w:rsidR="0024276C" w:rsidRPr="00EA6792">
        <w:rPr>
          <w:sz w:val="22"/>
          <w:szCs w:val="22"/>
        </w:rPr>
        <w:t>the Special Requirements Fund (SRF); ii)</w:t>
      </w:r>
      <w:r w:rsidR="0024276C" w:rsidRPr="00EA6792">
        <w:rPr>
          <w:rFonts w:ascii="Arial" w:hAnsi="Arial" w:cs="Arial"/>
          <w:sz w:val="22"/>
          <w:szCs w:val="22"/>
        </w:rPr>
        <w:t xml:space="preserve"> </w:t>
      </w:r>
      <w:r w:rsidR="0024276C" w:rsidRPr="00EA6792">
        <w:rPr>
          <w:sz w:val="22"/>
          <w:szCs w:val="22"/>
        </w:rPr>
        <w:t>the Japan Trust Fund; iii)</w:t>
      </w:r>
      <w:r w:rsidR="0024276C" w:rsidRPr="00EA6792">
        <w:rPr>
          <w:rFonts w:ascii="Arial" w:hAnsi="Arial" w:cs="Arial"/>
          <w:sz w:val="22"/>
          <w:szCs w:val="22"/>
        </w:rPr>
        <w:t xml:space="preserve"> </w:t>
      </w:r>
      <w:r w:rsidR="0024276C" w:rsidRPr="00EA6792">
        <w:rPr>
          <w:sz w:val="22"/>
          <w:szCs w:val="22"/>
        </w:rPr>
        <w:t>the Chinese Taipei Trust Fund; iv)</w:t>
      </w:r>
      <w:r w:rsidR="0024276C" w:rsidRPr="00EA6792">
        <w:rPr>
          <w:rFonts w:ascii="Arial" w:hAnsi="Arial" w:cs="Arial"/>
          <w:sz w:val="22"/>
          <w:szCs w:val="22"/>
        </w:rPr>
        <w:t xml:space="preserve"> </w:t>
      </w:r>
      <w:r w:rsidR="0024276C" w:rsidRPr="00EA6792">
        <w:rPr>
          <w:sz w:val="22"/>
          <w:szCs w:val="22"/>
        </w:rPr>
        <w:t>the CNM Contributions Fund;  v)</w:t>
      </w:r>
      <w:r w:rsidR="0024276C" w:rsidRPr="00EA6792">
        <w:rPr>
          <w:rFonts w:ascii="Arial" w:hAnsi="Arial" w:cs="Arial"/>
          <w:sz w:val="22"/>
          <w:szCs w:val="22"/>
        </w:rPr>
        <w:t xml:space="preserve"> </w:t>
      </w:r>
      <w:r w:rsidR="0024276C" w:rsidRPr="00EA6792">
        <w:rPr>
          <w:sz w:val="22"/>
          <w:szCs w:val="22"/>
        </w:rPr>
        <w:t>the Voluntary Contributions Fund; vi)</w:t>
      </w:r>
      <w:r w:rsidR="0024276C" w:rsidRPr="00EA6792">
        <w:rPr>
          <w:rFonts w:ascii="Arial" w:hAnsi="Arial" w:cs="Arial"/>
          <w:sz w:val="22"/>
          <w:szCs w:val="22"/>
        </w:rPr>
        <w:t xml:space="preserve"> </w:t>
      </w:r>
      <w:r w:rsidR="0024276C" w:rsidRPr="00EA6792">
        <w:rPr>
          <w:sz w:val="22"/>
          <w:szCs w:val="22"/>
        </w:rPr>
        <w:t>the West Pacific East Asia Project Fund; and vii)</w:t>
      </w:r>
      <w:r w:rsidR="0024276C" w:rsidRPr="00EA6792">
        <w:rPr>
          <w:rFonts w:ascii="Arial" w:hAnsi="Arial" w:cs="Arial"/>
          <w:sz w:val="22"/>
          <w:szCs w:val="22"/>
        </w:rPr>
        <w:t xml:space="preserve"> </w:t>
      </w:r>
      <w:r w:rsidR="0024276C" w:rsidRPr="00EA6792">
        <w:rPr>
          <w:sz w:val="22"/>
          <w:szCs w:val="22"/>
        </w:rPr>
        <w:t>the Working Capital Fund.</w:t>
      </w:r>
    </w:p>
    <w:p w14:paraId="2B977F26" w14:textId="77777777" w:rsidR="00CE1CD5" w:rsidRPr="00EA6792" w:rsidRDefault="00CE1CD5" w:rsidP="00CE1CD5">
      <w:pPr>
        <w:pStyle w:val="ListParagraph"/>
        <w:spacing w:line="260" w:lineRule="exact"/>
        <w:ind w:left="0" w:right="71"/>
        <w:jc w:val="both"/>
        <w:rPr>
          <w:sz w:val="22"/>
          <w:szCs w:val="22"/>
        </w:rPr>
      </w:pPr>
    </w:p>
    <w:p w14:paraId="111D3108" w14:textId="7A083E69" w:rsidR="00317544" w:rsidRPr="00EA6792" w:rsidRDefault="004B5C5E" w:rsidP="00317544">
      <w:pPr>
        <w:pStyle w:val="ListParagraph"/>
        <w:numPr>
          <w:ilvl w:val="0"/>
          <w:numId w:val="2"/>
        </w:numPr>
        <w:spacing w:line="260" w:lineRule="exact"/>
        <w:ind w:left="0" w:right="71" w:firstLine="0"/>
        <w:jc w:val="both"/>
        <w:rPr>
          <w:sz w:val="22"/>
          <w:szCs w:val="22"/>
        </w:rPr>
      </w:pPr>
      <w:r w:rsidRPr="00EA6792">
        <w:rPr>
          <w:sz w:val="22"/>
          <w:szCs w:val="22"/>
        </w:rPr>
        <w:t xml:space="preserve">The FAM emphasized that due to the COVID-19 pandemic, these funds were not fully </w:t>
      </w:r>
      <w:proofErr w:type="gramStart"/>
      <w:r w:rsidRPr="00EA6792">
        <w:rPr>
          <w:sz w:val="22"/>
          <w:szCs w:val="22"/>
        </w:rPr>
        <w:t>utilized</w:t>
      </w:r>
      <w:proofErr w:type="gramEnd"/>
      <w:r w:rsidRPr="00EA6792">
        <w:rPr>
          <w:sz w:val="22"/>
          <w:szCs w:val="22"/>
        </w:rPr>
        <w:t xml:space="preserve"> </w:t>
      </w:r>
      <w:r w:rsidR="009E64B4" w:rsidRPr="00EA6792">
        <w:rPr>
          <w:sz w:val="22"/>
          <w:szCs w:val="22"/>
        </w:rPr>
        <w:t xml:space="preserve">and many projects have been delayed </w:t>
      </w:r>
      <w:r w:rsidRPr="00EA6792">
        <w:rPr>
          <w:sz w:val="22"/>
          <w:szCs w:val="22"/>
        </w:rPr>
        <w:t>in 2020.</w:t>
      </w:r>
    </w:p>
    <w:p w14:paraId="28130EE7" w14:textId="77777777" w:rsidR="00423A29" w:rsidRPr="00EA6792" w:rsidRDefault="00423A29" w:rsidP="00423A29">
      <w:pPr>
        <w:pStyle w:val="ListParagraph"/>
        <w:rPr>
          <w:sz w:val="22"/>
          <w:szCs w:val="22"/>
        </w:rPr>
      </w:pPr>
    </w:p>
    <w:p w14:paraId="2264E26E" w14:textId="77777777" w:rsidR="004B4AB4" w:rsidRPr="00EA6792" w:rsidRDefault="004B4AB4" w:rsidP="004B4AB4">
      <w:pPr>
        <w:spacing w:before="11"/>
        <w:ind w:left="720" w:right="220"/>
        <w:jc w:val="both"/>
        <w:rPr>
          <w:sz w:val="22"/>
          <w:szCs w:val="22"/>
        </w:rPr>
      </w:pPr>
    </w:p>
    <w:p w14:paraId="5D290076" w14:textId="40D3D855" w:rsidR="004B4AB4" w:rsidRPr="00EA6792" w:rsidRDefault="004B4AB4" w:rsidP="00F36B43">
      <w:pPr>
        <w:pStyle w:val="ListParagraph"/>
        <w:numPr>
          <w:ilvl w:val="0"/>
          <w:numId w:val="2"/>
        </w:numPr>
        <w:spacing w:line="260" w:lineRule="exact"/>
        <w:ind w:left="0" w:right="71" w:firstLine="0"/>
        <w:jc w:val="both"/>
        <w:rPr>
          <w:sz w:val="22"/>
          <w:szCs w:val="22"/>
        </w:rPr>
      </w:pPr>
      <w:r w:rsidRPr="00EA6792">
        <w:rPr>
          <w:b/>
          <w:spacing w:val="1"/>
          <w:sz w:val="22"/>
          <w:szCs w:val="22"/>
        </w:rPr>
        <w:t>F</w:t>
      </w:r>
      <w:r w:rsidRPr="00EA6792">
        <w:rPr>
          <w:b/>
          <w:spacing w:val="-1"/>
          <w:sz w:val="22"/>
          <w:szCs w:val="22"/>
        </w:rPr>
        <w:t>AC</w:t>
      </w:r>
      <w:r w:rsidRPr="00EA6792">
        <w:rPr>
          <w:b/>
          <w:sz w:val="22"/>
          <w:szCs w:val="22"/>
        </w:rPr>
        <w:t>1</w:t>
      </w:r>
      <w:r w:rsidR="00423A29" w:rsidRPr="00EA6792">
        <w:rPr>
          <w:b/>
          <w:sz w:val="22"/>
          <w:szCs w:val="22"/>
        </w:rPr>
        <w:t>4</w:t>
      </w:r>
      <w:r w:rsidRPr="00EA6792">
        <w:rPr>
          <w:b/>
          <w:sz w:val="22"/>
          <w:szCs w:val="22"/>
        </w:rPr>
        <w:t xml:space="preserve"> </w:t>
      </w:r>
      <w:r w:rsidRPr="00EA6792">
        <w:rPr>
          <w:b/>
          <w:bCs/>
          <w:sz w:val="22"/>
          <w:szCs w:val="22"/>
        </w:rPr>
        <w:t>noted</w:t>
      </w:r>
      <w:r w:rsidRPr="00EA6792">
        <w:rPr>
          <w:b/>
          <w:spacing w:val="-4"/>
          <w:sz w:val="22"/>
          <w:szCs w:val="22"/>
        </w:rPr>
        <w:t xml:space="preserve"> </w:t>
      </w:r>
      <w:r w:rsidRPr="00EA6792">
        <w:rPr>
          <w:b/>
          <w:sz w:val="22"/>
          <w:szCs w:val="22"/>
        </w:rPr>
        <w:t>t</w:t>
      </w:r>
      <w:r w:rsidRPr="00EA6792">
        <w:rPr>
          <w:b/>
          <w:spacing w:val="-1"/>
          <w:sz w:val="22"/>
          <w:szCs w:val="22"/>
        </w:rPr>
        <w:t>h</w:t>
      </w:r>
      <w:r w:rsidRPr="00EA6792">
        <w:rPr>
          <w:b/>
          <w:sz w:val="22"/>
          <w:szCs w:val="22"/>
        </w:rPr>
        <w:t>e</w:t>
      </w:r>
      <w:r w:rsidRPr="00EA6792">
        <w:rPr>
          <w:b/>
          <w:spacing w:val="-3"/>
          <w:sz w:val="22"/>
          <w:szCs w:val="22"/>
        </w:rPr>
        <w:t xml:space="preserve"> </w:t>
      </w:r>
      <w:r w:rsidRPr="00EA6792">
        <w:rPr>
          <w:b/>
          <w:spacing w:val="1"/>
          <w:sz w:val="22"/>
          <w:szCs w:val="22"/>
        </w:rPr>
        <w:t>r</w:t>
      </w:r>
      <w:r w:rsidRPr="00EA6792">
        <w:rPr>
          <w:b/>
          <w:spacing w:val="5"/>
          <w:sz w:val="22"/>
          <w:szCs w:val="22"/>
        </w:rPr>
        <w:t>e</w:t>
      </w:r>
      <w:r w:rsidRPr="00EA6792">
        <w:rPr>
          <w:b/>
          <w:spacing w:val="-2"/>
          <w:sz w:val="22"/>
          <w:szCs w:val="22"/>
        </w:rPr>
        <w:t>p</w:t>
      </w:r>
      <w:r w:rsidRPr="00EA6792">
        <w:rPr>
          <w:b/>
          <w:spacing w:val="-4"/>
          <w:sz w:val="22"/>
          <w:szCs w:val="22"/>
        </w:rPr>
        <w:t>o</w:t>
      </w:r>
      <w:r w:rsidRPr="00EA6792">
        <w:rPr>
          <w:b/>
          <w:spacing w:val="1"/>
          <w:sz w:val="22"/>
          <w:szCs w:val="22"/>
        </w:rPr>
        <w:t>r</w:t>
      </w:r>
      <w:r w:rsidRPr="00EA6792">
        <w:rPr>
          <w:b/>
          <w:sz w:val="22"/>
          <w:szCs w:val="22"/>
        </w:rPr>
        <w:t>t</w:t>
      </w:r>
      <w:r w:rsidRPr="00EA6792">
        <w:rPr>
          <w:b/>
          <w:spacing w:val="-4"/>
          <w:sz w:val="22"/>
          <w:szCs w:val="22"/>
        </w:rPr>
        <w:t xml:space="preserve"> </w:t>
      </w:r>
      <w:r w:rsidRPr="00EA6792">
        <w:rPr>
          <w:b/>
          <w:spacing w:val="1"/>
          <w:sz w:val="22"/>
          <w:szCs w:val="22"/>
        </w:rPr>
        <w:t>i</w:t>
      </w:r>
      <w:r w:rsidRPr="00EA6792">
        <w:rPr>
          <w:b/>
          <w:sz w:val="22"/>
          <w:szCs w:val="22"/>
        </w:rPr>
        <w:t>n</w:t>
      </w:r>
      <w:r w:rsidRPr="00EA6792">
        <w:rPr>
          <w:b/>
          <w:spacing w:val="-1"/>
          <w:sz w:val="22"/>
          <w:szCs w:val="22"/>
        </w:rPr>
        <w:t xml:space="preserve"> </w:t>
      </w: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006737C2" w:rsidRPr="00EA6792">
        <w:rPr>
          <w:b/>
          <w:spacing w:val="1"/>
          <w:sz w:val="22"/>
          <w:szCs w:val="22"/>
        </w:rPr>
        <w:t>7</w:t>
      </w:r>
      <w:r w:rsidRPr="00EA6792">
        <w:rPr>
          <w:b/>
          <w:sz w:val="22"/>
          <w:szCs w:val="22"/>
        </w:rPr>
        <w:t>-20</w:t>
      </w:r>
      <w:r w:rsidR="006737C2" w:rsidRPr="00EA6792">
        <w:rPr>
          <w:b/>
          <w:sz w:val="22"/>
          <w:szCs w:val="22"/>
        </w:rPr>
        <w:t>20</w:t>
      </w:r>
      <w:r w:rsidRPr="00EA6792">
        <w:rPr>
          <w:b/>
          <w:sz w:val="22"/>
          <w:szCs w:val="22"/>
        </w:rPr>
        <w:t>-</w:t>
      </w:r>
      <w:r w:rsidRPr="00EA6792">
        <w:rPr>
          <w:b/>
          <w:spacing w:val="1"/>
          <w:sz w:val="22"/>
          <w:szCs w:val="22"/>
        </w:rPr>
        <w:t>F</w:t>
      </w:r>
      <w:r w:rsidRPr="00EA6792">
        <w:rPr>
          <w:b/>
          <w:spacing w:val="-1"/>
          <w:sz w:val="22"/>
          <w:szCs w:val="22"/>
        </w:rPr>
        <w:t>AC</w:t>
      </w:r>
      <w:r w:rsidRPr="00EA6792">
        <w:rPr>
          <w:b/>
          <w:sz w:val="22"/>
          <w:szCs w:val="22"/>
        </w:rPr>
        <w:t>1</w:t>
      </w:r>
      <w:r w:rsidR="006737C2" w:rsidRPr="00EA6792">
        <w:rPr>
          <w:b/>
          <w:sz w:val="22"/>
          <w:szCs w:val="22"/>
        </w:rPr>
        <w:t>4</w:t>
      </w:r>
      <w:r w:rsidRPr="00EA6792">
        <w:rPr>
          <w:b/>
          <w:sz w:val="22"/>
          <w:szCs w:val="22"/>
        </w:rPr>
        <w:t>-0</w:t>
      </w:r>
      <w:r w:rsidR="006737C2" w:rsidRPr="00EA6792">
        <w:rPr>
          <w:b/>
          <w:sz w:val="22"/>
          <w:szCs w:val="22"/>
        </w:rPr>
        <w:t>7</w:t>
      </w:r>
      <w:r w:rsidRPr="00EA6792">
        <w:rPr>
          <w:b/>
          <w:sz w:val="22"/>
          <w:szCs w:val="22"/>
        </w:rPr>
        <w:t>.</w:t>
      </w:r>
    </w:p>
    <w:p w14:paraId="744DBA90" w14:textId="77777777" w:rsidR="00E00900" w:rsidRPr="00EA6792" w:rsidRDefault="00E00900" w:rsidP="00CD7C78">
      <w:pPr>
        <w:pStyle w:val="ListParagraph"/>
        <w:rPr>
          <w:b/>
          <w:spacing w:val="2"/>
          <w:sz w:val="22"/>
          <w:szCs w:val="22"/>
        </w:rPr>
      </w:pPr>
    </w:p>
    <w:p w14:paraId="2E250862" w14:textId="042EF82A" w:rsidR="00F371B8" w:rsidRPr="00EA6792" w:rsidRDefault="009368E5" w:rsidP="00CD7C78">
      <w:pPr>
        <w:pStyle w:val="ListParagraph"/>
        <w:spacing w:line="260" w:lineRule="exact"/>
        <w:ind w:left="0" w:right="71"/>
        <w:jc w:val="both"/>
        <w:rPr>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 xml:space="preserve">4. </w:t>
      </w:r>
      <w:r w:rsidRPr="00EA6792">
        <w:rPr>
          <w:b/>
          <w:spacing w:val="-2"/>
          <w:sz w:val="22"/>
          <w:szCs w:val="22"/>
        </w:rPr>
        <w:t>H</w:t>
      </w:r>
      <w:r w:rsidRPr="00EA6792">
        <w:rPr>
          <w:b/>
          <w:spacing w:val="2"/>
          <w:sz w:val="22"/>
          <w:szCs w:val="22"/>
        </w:rPr>
        <w:t>E</w:t>
      </w:r>
      <w:r w:rsidRPr="00EA6792">
        <w:rPr>
          <w:b/>
          <w:spacing w:val="-2"/>
          <w:sz w:val="22"/>
          <w:szCs w:val="22"/>
        </w:rPr>
        <w:t>A</w:t>
      </w:r>
      <w:r w:rsidRPr="00EA6792">
        <w:rPr>
          <w:b/>
          <w:spacing w:val="2"/>
          <w:sz w:val="22"/>
          <w:szCs w:val="22"/>
        </w:rPr>
        <w:t>D</w:t>
      </w:r>
      <w:r w:rsidRPr="00EA6792">
        <w:rPr>
          <w:b/>
          <w:spacing w:val="-2"/>
          <w:sz w:val="22"/>
          <w:szCs w:val="22"/>
        </w:rPr>
        <w:t>QUAR</w:t>
      </w:r>
      <w:r w:rsidRPr="00EA6792">
        <w:rPr>
          <w:b/>
          <w:spacing w:val="1"/>
          <w:sz w:val="22"/>
          <w:szCs w:val="22"/>
        </w:rPr>
        <w:t>T</w:t>
      </w:r>
      <w:r w:rsidRPr="00EA6792">
        <w:rPr>
          <w:b/>
          <w:spacing w:val="2"/>
          <w:sz w:val="22"/>
          <w:szCs w:val="22"/>
        </w:rPr>
        <w:t>ER</w:t>
      </w:r>
      <w:r w:rsidRPr="00EA6792">
        <w:rPr>
          <w:b/>
          <w:sz w:val="22"/>
          <w:szCs w:val="22"/>
        </w:rPr>
        <w:t>S</w:t>
      </w:r>
      <w:r w:rsidRPr="00EA6792">
        <w:rPr>
          <w:b/>
          <w:spacing w:val="2"/>
          <w:sz w:val="22"/>
          <w:szCs w:val="22"/>
        </w:rPr>
        <w:t xml:space="preserve"> </w:t>
      </w:r>
      <w:r w:rsidRPr="00EA6792">
        <w:rPr>
          <w:b/>
          <w:spacing w:val="-1"/>
          <w:sz w:val="22"/>
          <w:szCs w:val="22"/>
        </w:rPr>
        <w:t>I</w:t>
      </w:r>
      <w:r w:rsidRPr="00EA6792">
        <w:rPr>
          <w:b/>
          <w:sz w:val="22"/>
          <w:szCs w:val="22"/>
        </w:rPr>
        <w:t>S</w:t>
      </w:r>
      <w:r w:rsidRPr="00EA6792">
        <w:rPr>
          <w:b/>
          <w:spacing w:val="-4"/>
          <w:sz w:val="22"/>
          <w:szCs w:val="22"/>
        </w:rPr>
        <w:t>S</w:t>
      </w:r>
      <w:r w:rsidRPr="00EA6792">
        <w:rPr>
          <w:b/>
          <w:spacing w:val="2"/>
          <w:sz w:val="22"/>
          <w:szCs w:val="22"/>
        </w:rPr>
        <w:t>U</w:t>
      </w:r>
      <w:r w:rsidRPr="00EA6792">
        <w:rPr>
          <w:b/>
          <w:spacing w:val="1"/>
          <w:sz w:val="22"/>
          <w:szCs w:val="22"/>
        </w:rPr>
        <w:t>ES</w:t>
      </w:r>
    </w:p>
    <w:p w14:paraId="5DBF6081" w14:textId="77777777" w:rsidR="00F371B8" w:rsidRPr="00EA6792" w:rsidRDefault="00F371B8">
      <w:pPr>
        <w:spacing w:before="1" w:line="200" w:lineRule="exact"/>
        <w:rPr>
          <w:sz w:val="22"/>
          <w:szCs w:val="22"/>
        </w:rPr>
      </w:pPr>
    </w:p>
    <w:p w14:paraId="11E62AF4" w14:textId="5CAC5B5C" w:rsidR="00F371B8" w:rsidRPr="00EA6792" w:rsidRDefault="009368E5" w:rsidP="00CE1CD5">
      <w:pPr>
        <w:pStyle w:val="ListParagraph"/>
        <w:numPr>
          <w:ilvl w:val="1"/>
          <w:numId w:val="9"/>
        </w:numPr>
        <w:rPr>
          <w:sz w:val="22"/>
          <w:szCs w:val="22"/>
        </w:rPr>
      </w:pPr>
      <w:r w:rsidRPr="00EA6792">
        <w:rPr>
          <w:b/>
          <w:spacing w:val="2"/>
          <w:sz w:val="22"/>
          <w:szCs w:val="22"/>
        </w:rPr>
        <w:t>H</w:t>
      </w:r>
      <w:r w:rsidRPr="00EA6792">
        <w:rPr>
          <w:b/>
          <w:sz w:val="22"/>
          <w:szCs w:val="22"/>
        </w:rPr>
        <w:t>e</w:t>
      </w:r>
      <w:r w:rsidRPr="00EA6792">
        <w:rPr>
          <w:b/>
          <w:spacing w:val="-1"/>
          <w:sz w:val="22"/>
          <w:szCs w:val="22"/>
        </w:rPr>
        <w:t>a</w:t>
      </w:r>
      <w:r w:rsidRPr="00EA6792">
        <w:rPr>
          <w:b/>
          <w:spacing w:val="3"/>
          <w:sz w:val="22"/>
          <w:szCs w:val="22"/>
        </w:rPr>
        <w:t>d</w:t>
      </w:r>
      <w:r w:rsidRPr="00EA6792">
        <w:rPr>
          <w:b/>
          <w:sz w:val="22"/>
          <w:szCs w:val="22"/>
        </w:rPr>
        <w:t>q</w:t>
      </w:r>
      <w:r w:rsidRPr="00EA6792">
        <w:rPr>
          <w:b/>
          <w:spacing w:val="-1"/>
          <w:sz w:val="22"/>
          <w:szCs w:val="22"/>
        </w:rPr>
        <w:t>u</w:t>
      </w:r>
      <w:r w:rsidRPr="00EA6792">
        <w:rPr>
          <w:b/>
          <w:spacing w:val="2"/>
          <w:sz w:val="22"/>
          <w:szCs w:val="22"/>
        </w:rPr>
        <w:t>a</w:t>
      </w:r>
      <w:r w:rsidRPr="00EA6792">
        <w:rPr>
          <w:b/>
          <w:sz w:val="22"/>
          <w:szCs w:val="22"/>
        </w:rPr>
        <w:t>r</w:t>
      </w:r>
      <w:r w:rsidRPr="00EA6792">
        <w:rPr>
          <w:b/>
          <w:spacing w:val="-2"/>
          <w:sz w:val="22"/>
          <w:szCs w:val="22"/>
        </w:rPr>
        <w:t>t</w:t>
      </w:r>
      <w:r w:rsidRPr="00EA6792">
        <w:rPr>
          <w:b/>
          <w:sz w:val="22"/>
          <w:szCs w:val="22"/>
        </w:rPr>
        <w:t>e</w:t>
      </w:r>
      <w:r w:rsidRPr="00EA6792">
        <w:rPr>
          <w:b/>
          <w:spacing w:val="1"/>
          <w:sz w:val="22"/>
          <w:szCs w:val="22"/>
        </w:rPr>
        <w:t>r</w:t>
      </w:r>
      <w:r w:rsidRPr="00EA6792">
        <w:rPr>
          <w:b/>
          <w:sz w:val="22"/>
          <w:szCs w:val="22"/>
        </w:rPr>
        <w:t>s</w:t>
      </w:r>
      <w:r w:rsidRPr="00EA6792">
        <w:rPr>
          <w:b/>
          <w:spacing w:val="-14"/>
          <w:sz w:val="22"/>
          <w:szCs w:val="22"/>
        </w:rPr>
        <w:t xml:space="preserve"> </w:t>
      </w:r>
      <w:r w:rsidRPr="00EA6792">
        <w:rPr>
          <w:b/>
          <w:spacing w:val="3"/>
          <w:sz w:val="22"/>
          <w:szCs w:val="22"/>
        </w:rPr>
        <w:t>M</w:t>
      </w:r>
      <w:r w:rsidRPr="00EA6792">
        <w:rPr>
          <w:b/>
          <w:spacing w:val="6"/>
          <w:sz w:val="22"/>
          <w:szCs w:val="22"/>
        </w:rPr>
        <w:t>a</w:t>
      </w:r>
      <w:r w:rsidRPr="00EA6792">
        <w:rPr>
          <w:b/>
          <w:spacing w:val="-3"/>
          <w:sz w:val="22"/>
          <w:szCs w:val="22"/>
        </w:rPr>
        <w:t>t</w:t>
      </w:r>
      <w:r w:rsidRPr="00EA6792">
        <w:rPr>
          <w:b/>
          <w:spacing w:val="1"/>
          <w:sz w:val="22"/>
          <w:szCs w:val="22"/>
        </w:rPr>
        <w:t>t</w:t>
      </w:r>
      <w:r w:rsidRPr="00EA6792">
        <w:rPr>
          <w:b/>
          <w:sz w:val="22"/>
          <w:szCs w:val="22"/>
        </w:rPr>
        <w:t>e</w:t>
      </w:r>
      <w:r w:rsidRPr="00EA6792">
        <w:rPr>
          <w:b/>
          <w:spacing w:val="1"/>
          <w:sz w:val="22"/>
          <w:szCs w:val="22"/>
        </w:rPr>
        <w:t>r</w:t>
      </w:r>
      <w:r w:rsidRPr="00EA6792">
        <w:rPr>
          <w:b/>
          <w:sz w:val="22"/>
          <w:szCs w:val="22"/>
        </w:rPr>
        <w:t>s</w:t>
      </w:r>
    </w:p>
    <w:p w14:paraId="75E21F77" w14:textId="77777777" w:rsidR="00CE1CD5" w:rsidRPr="00EA6792" w:rsidRDefault="00CE1CD5" w:rsidP="00CE1CD5">
      <w:pPr>
        <w:spacing w:before="4" w:line="260" w:lineRule="exact"/>
        <w:rPr>
          <w:sz w:val="22"/>
          <w:szCs w:val="22"/>
        </w:rPr>
      </w:pPr>
    </w:p>
    <w:p w14:paraId="79E7F6CE" w14:textId="43D415E6" w:rsidR="000C5F7C" w:rsidRPr="00EA6792" w:rsidRDefault="00CE1CD5" w:rsidP="000C5F7C">
      <w:pPr>
        <w:pStyle w:val="ListParagraph"/>
        <w:numPr>
          <w:ilvl w:val="0"/>
          <w:numId w:val="2"/>
        </w:numPr>
        <w:spacing w:line="260" w:lineRule="exact"/>
        <w:ind w:left="0" w:right="71" w:firstLine="0"/>
        <w:jc w:val="both"/>
        <w:rPr>
          <w:sz w:val="22"/>
          <w:szCs w:val="22"/>
        </w:rPr>
      </w:pPr>
      <w:r w:rsidRPr="00EA6792">
        <w:rPr>
          <w:sz w:val="22"/>
          <w:szCs w:val="22"/>
        </w:rPr>
        <w:t xml:space="preserve">The </w:t>
      </w:r>
      <w:r w:rsidR="00423A29" w:rsidRPr="00EA6792">
        <w:rPr>
          <w:sz w:val="22"/>
          <w:szCs w:val="22"/>
        </w:rPr>
        <w:t>ED</w:t>
      </w:r>
      <w:r w:rsidRPr="00EA6792">
        <w:rPr>
          <w:sz w:val="22"/>
          <w:szCs w:val="22"/>
        </w:rPr>
        <w:t xml:space="preserve"> presented </w:t>
      </w:r>
      <w:r w:rsidR="00B3264E" w:rsidRPr="00EA6792">
        <w:rPr>
          <w:sz w:val="22"/>
          <w:szCs w:val="22"/>
        </w:rPr>
        <w:t xml:space="preserve">paper </w:t>
      </w:r>
      <w:r w:rsidRPr="00EA6792">
        <w:rPr>
          <w:sz w:val="22"/>
          <w:szCs w:val="22"/>
        </w:rPr>
        <w:t>WCPFC1</w:t>
      </w:r>
      <w:r w:rsidR="006737C2" w:rsidRPr="00EA6792">
        <w:rPr>
          <w:sz w:val="22"/>
          <w:szCs w:val="22"/>
        </w:rPr>
        <w:t>7</w:t>
      </w:r>
      <w:r w:rsidRPr="00EA6792">
        <w:rPr>
          <w:sz w:val="22"/>
          <w:szCs w:val="22"/>
        </w:rPr>
        <w:t>-20</w:t>
      </w:r>
      <w:r w:rsidR="006737C2" w:rsidRPr="00EA6792">
        <w:rPr>
          <w:sz w:val="22"/>
          <w:szCs w:val="22"/>
        </w:rPr>
        <w:t>20</w:t>
      </w:r>
      <w:r w:rsidRPr="00EA6792">
        <w:rPr>
          <w:sz w:val="22"/>
          <w:szCs w:val="22"/>
        </w:rPr>
        <w:t>-FAC1</w:t>
      </w:r>
      <w:r w:rsidR="006737C2" w:rsidRPr="00EA6792">
        <w:rPr>
          <w:sz w:val="22"/>
          <w:szCs w:val="22"/>
        </w:rPr>
        <w:t>4</w:t>
      </w:r>
      <w:r w:rsidRPr="00EA6792">
        <w:rPr>
          <w:sz w:val="22"/>
          <w:szCs w:val="22"/>
        </w:rPr>
        <w:t>-</w:t>
      </w:r>
      <w:r w:rsidR="003A1F4C" w:rsidRPr="00EA6792">
        <w:rPr>
          <w:sz w:val="22"/>
          <w:szCs w:val="22"/>
        </w:rPr>
        <w:t>0</w:t>
      </w:r>
      <w:r w:rsidR="006737C2" w:rsidRPr="00EA6792">
        <w:rPr>
          <w:sz w:val="22"/>
          <w:szCs w:val="22"/>
        </w:rPr>
        <w:t>8</w:t>
      </w:r>
      <w:r w:rsidRPr="00EA6792">
        <w:rPr>
          <w:sz w:val="22"/>
          <w:szCs w:val="22"/>
        </w:rPr>
        <w:t xml:space="preserve"> highlighting the issues at headquarters arising in 20</w:t>
      </w:r>
      <w:r w:rsidR="006737C2" w:rsidRPr="00EA6792">
        <w:rPr>
          <w:sz w:val="22"/>
          <w:szCs w:val="22"/>
        </w:rPr>
        <w:t>20</w:t>
      </w:r>
      <w:r w:rsidRPr="00EA6792">
        <w:rPr>
          <w:sz w:val="22"/>
          <w:szCs w:val="22"/>
        </w:rPr>
        <w:t>.</w:t>
      </w:r>
      <w:r w:rsidR="004164AD" w:rsidRPr="00EA6792">
        <w:rPr>
          <w:sz w:val="22"/>
          <w:szCs w:val="22"/>
        </w:rPr>
        <w:t xml:space="preserve"> </w:t>
      </w:r>
      <w:r w:rsidR="00B3264E" w:rsidRPr="00EA6792">
        <w:rPr>
          <w:sz w:val="22"/>
          <w:szCs w:val="22"/>
        </w:rPr>
        <w:t xml:space="preserve">The ED </w:t>
      </w:r>
      <w:r w:rsidR="004164AD" w:rsidRPr="00EA6792">
        <w:rPr>
          <w:sz w:val="22"/>
          <w:szCs w:val="22"/>
        </w:rPr>
        <w:t xml:space="preserve">highlighted </w:t>
      </w:r>
      <w:r w:rsidR="008E3B5A" w:rsidRPr="00EA6792">
        <w:rPr>
          <w:sz w:val="22"/>
          <w:szCs w:val="22"/>
        </w:rPr>
        <w:t xml:space="preserve">updates </w:t>
      </w:r>
      <w:r w:rsidR="004164AD" w:rsidRPr="00EA6792">
        <w:rPr>
          <w:sz w:val="22"/>
          <w:szCs w:val="22"/>
        </w:rPr>
        <w:t xml:space="preserve">on </w:t>
      </w:r>
      <w:r w:rsidR="008E3B5A" w:rsidRPr="00EA6792">
        <w:rPr>
          <w:sz w:val="22"/>
          <w:szCs w:val="22"/>
        </w:rPr>
        <w:t>the following topics: e</w:t>
      </w:r>
      <w:r w:rsidR="004164AD" w:rsidRPr="00EA6792">
        <w:rPr>
          <w:sz w:val="22"/>
          <w:szCs w:val="22"/>
        </w:rPr>
        <w:t>lectricity, security, travel, environmental responsibility, IT audit and Information Security Policy</w:t>
      </w:r>
      <w:r w:rsidR="008E3B5A" w:rsidRPr="00EA6792">
        <w:rPr>
          <w:sz w:val="22"/>
          <w:szCs w:val="22"/>
        </w:rPr>
        <w:t xml:space="preserve"> </w:t>
      </w:r>
      <w:r w:rsidR="004164AD" w:rsidRPr="00EA6792">
        <w:rPr>
          <w:sz w:val="22"/>
          <w:szCs w:val="22"/>
        </w:rPr>
        <w:t>(ISP)</w:t>
      </w:r>
      <w:r w:rsidR="008E3B5A" w:rsidRPr="00EA6792">
        <w:rPr>
          <w:sz w:val="22"/>
          <w:szCs w:val="22"/>
        </w:rPr>
        <w:t>.</w:t>
      </w:r>
      <w:r w:rsidR="00423A29" w:rsidRPr="00EA6792">
        <w:rPr>
          <w:sz w:val="22"/>
          <w:szCs w:val="22"/>
        </w:rPr>
        <w:t xml:space="preserve"> </w:t>
      </w:r>
      <w:r w:rsidR="00B104F0" w:rsidRPr="00EA6792">
        <w:rPr>
          <w:sz w:val="22"/>
          <w:szCs w:val="22"/>
        </w:rPr>
        <w:t xml:space="preserve">The office established a backup satellite connection with </w:t>
      </w:r>
      <w:proofErr w:type="spellStart"/>
      <w:r w:rsidR="00B104F0" w:rsidRPr="00EA6792">
        <w:rPr>
          <w:sz w:val="22"/>
          <w:szCs w:val="22"/>
        </w:rPr>
        <w:t>Kacific</w:t>
      </w:r>
      <w:proofErr w:type="spellEnd"/>
      <w:r w:rsidR="00B104F0" w:rsidRPr="00EA6792">
        <w:rPr>
          <w:sz w:val="22"/>
          <w:szCs w:val="22"/>
        </w:rPr>
        <w:t xml:space="preserve"> which launched internet services in FSM in 2020. The Headquarters power is now primarily generated by solar energy with roughly 80-90% of the power consumed from solar power which generates </w:t>
      </w:r>
      <w:r w:rsidR="00423A29" w:rsidRPr="00EA6792">
        <w:rPr>
          <w:sz w:val="22"/>
          <w:szCs w:val="22"/>
        </w:rPr>
        <w:t xml:space="preserve">savings of </w:t>
      </w:r>
      <w:r w:rsidR="00B104F0" w:rsidRPr="00EA6792">
        <w:rPr>
          <w:sz w:val="22"/>
          <w:szCs w:val="22"/>
        </w:rPr>
        <w:t xml:space="preserve">around USD </w:t>
      </w:r>
      <w:r w:rsidR="00423A29" w:rsidRPr="00EA6792">
        <w:rPr>
          <w:sz w:val="22"/>
          <w:szCs w:val="22"/>
        </w:rPr>
        <w:t>60</w:t>
      </w:r>
      <w:r w:rsidR="00B104F0" w:rsidRPr="00EA6792">
        <w:rPr>
          <w:sz w:val="22"/>
          <w:szCs w:val="22"/>
        </w:rPr>
        <w:t>,000</w:t>
      </w:r>
      <w:r w:rsidR="00423A29" w:rsidRPr="00EA6792">
        <w:rPr>
          <w:sz w:val="22"/>
          <w:szCs w:val="22"/>
        </w:rPr>
        <w:t>-70</w:t>
      </w:r>
      <w:r w:rsidR="00B104F0" w:rsidRPr="00EA6792">
        <w:rPr>
          <w:sz w:val="22"/>
          <w:szCs w:val="22"/>
        </w:rPr>
        <w:t>,000</w:t>
      </w:r>
      <w:r w:rsidR="00423A29" w:rsidRPr="00EA6792">
        <w:rPr>
          <w:sz w:val="22"/>
          <w:szCs w:val="22"/>
        </w:rPr>
        <w:t xml:space="preserve"> per year due </w:t>
      </w:r>
      <w:r w:rsidR="000C5F7C" w:rsidRPr="00EA6792">
        <w:rPr>
          <w:sz w:val="22"/>
          <w:szCs w:val="22"/>
        </w:rPr>
        <w:t>this</w:t>
      </w:r>
      <w:r w:rsidR="00423A29" w:rsidRPr="00EA6792">
        <w:rPr>
          <w:sz w:val="22"/>
          <w:szCs w:val="22"/>
        </w:rPr>
        <w:t xml:space="preserve"> solar technology</w:t>
      </w:r>
      <w:r w:rsidR="000C5F7C" w:rsidRPr="00EA6792">
        <w:rPr>
          <w:sz w:val="22"/>
          <w:szCs w:val="22"/>
        </w:rPr>
        <w:t xml:space="preserve">. Currently, Pohnpei is </w:t>
      </w:r>
      <w:r w:rsidR="00423A29" w:rsidRPr="00EA6792">
        <w:rPr>
          <w:sz w:val="22"/>
          <w:szCs w:val="22"/>
        </w:rPr>
        <w:t>COVID-19 free</w:t>
      </w:r>
      <w:r w:rsidR="000C5F7C" w:rsidRPr="00EA6792">
        <w:rPr>
          <w:sz w:val="22"/>
          <w:szCs w:val="22"/>
        </w:rPr>
        <w:t xml:space="preserve"> but Secretariat has been</w:t>
      </w:r>
      <w:r w:rsidR="00423A29" w:rsidRPr="00EA6792">
        <w:rPr>
          <w:sz w:val="22"/>
          <w:szCs w:val="22"/>
        </w:rPr>
        <w:t xml:space="preserve"> preparing </w:t>
      </w:r>
      <w:proofErr w:type="gramStart"/>
      <w:r w:rsidR="00423A29" w:rsidRPr="00EA6792">
        <w:rPr>
          <w:sz w:val="22"/>
          <w:szCs w:val="22"/>
        </w:rPr>
        <w:t>staff</w:t>
      </w:r>
      <w:r w:rsidR="000C5F7C" w:rsidRPr="00EA6792">
        <w:rPr>
          <w:sz w:val="22"/>
          <w:szCs w:val="22"/>
        </w:rPr>
        <w:t xml:space="preserve">, </w:t>
      </w:r>
      <w:r w:rsidR="00423A29" w:rsidRPr="00EA6792">
        <w:rPr>
          <w:sz w:val="22"/>
          <w:szCs w:val="22"/>
        </w:rPr>
        <w:t>if</w:t>
      </w:r>
      <w:proofErr w:type="gramEnd"/>
      <w:r w:rsidR="00423A29" w:rsidRPr="00EA6792">
        <w:rPr>
          <w:sz w:val="22"/>
          <w:szCs w:val="22"/>
        </w:rPr>
        <w:t xml:space="preserve"> </w:t>
      </w:r>
      <w:r w:rsidR="000C5F7C" w:rsidRPr="00EA6792">
        <w:rPr>
          <w:sz w:val="22"/>
          <w:szCs w:val="22"/>
        </w:rPr>
        <w:t xml:space="preserve">FSM </w:t>
      </w:r>
      <w:r w:rsidR="00423A29" w:rsidRPr="00EA6792">
        <w:rPr>
          <w:sz w:val="22"/>
          <w:szCs w:val="22"/>
        </w:rPr>
        <w:t xml:space="preserve">boarder will be open </w:t>
      </w:r>
      <w:r w:rsidR="000C5F7C" w:rsidRPr="00EA6792">
        <w:rPr>
          <w:sz w:val="22"/>
          <w:szCs w:val="22"/>
        </w:rPr>
        <w:t>to repatriate FSM citizens and residents. There was one</w:t>
      </w:r>
      <w:r w:rsidR="00423A29" w:rsidRPr="00EA6792">
        <w:rPr>
          <w:sz w:val="22"/>
          <w:szCs w:val="22"/>
        </w:rPr>
        <w:t xml:space="preserve"> security incident </w:t>
      </w:r>
      <w:r w:rsidR="000C5F7C" w:rsidRPr="00EA6792">
        <w:rPr>
          <w:sz w:val="22"/>
          <w:szCs w:val="22"/>
        </w:rPr>
        <w:t xml:space="preserve">last year were </w:t>
      </w:r>
      <w:r w:rsidR="00423A29" w:rsidRPr="00EA6792">
        <w:rPr>
          <w:sz w:val="22"/>
          <w:szCs w:val="22"/>
        </w:rPr>
        <w:t>laptop</w:t>
      </w:r>
      <w:r w:rsidR="000C5F7C" w:rsidRPr="00EA6792">
        <w:rPr>
          <w:sz w:val="22"/>
          <w:szCs w:val="22"/>
        </w:rPr>
        <w:t>s</w:t>
      </w:r>
      <w:r w:rsidR="00423A29" w:rsidRPr="00EA6792">
        <w:rPr>
          <w:sz w:val="22"/>
          <w:szCs w:val="22"/>
        </w:rPr>
        <w:t xml:space="preserve"> </w:t>
      </w:r>
      <w:r w:rsidR="000C5F7C" w:rsidRPr="00EA6792">
        <w:rPr>
          <w:sz w:val="22"/>
          <w:szCs w:val="22"/>
        </w:rPr>
        <w:t>were</w:t>
      </w:r>
      <w:r w:rsidR="00423A29" w:rsidRPr="00EA6792">
        <w:rPr>
          <w:sz w:val="22"/>
          <w:szCs w:val="22"/>
        </w:rPr>
        <w:t xml:space="preserve"> stolen</w:t>
      </w:r>
      <w:r w:rsidR="000C5F7C" w:rsidRPr="00EA6792">
        <w:rPr>
          <w:sz w:val="22"/>
          <w:szCs w:val="22"/>
        </w:rPr>
        <w:t>. This incident happened last year after the Commission meeting. This was reported to the police and investigation is on</w:t>
      </w:r>
      <w:r w:rsidR="00CA7395" w:rsidRPr="00EA6792">
        <w:rPr>
          <w:sz w:val="22"/>
          <w:szCs w:val="22"/>
        </w:rPr>
        <w:t xml:space="preserve"> progress</w:t>
      </w:r>
      <w:r w:rsidR="000C5F7C" w:rsidRPr="00EA6792">
        <w:rPr>
          <w:sz w:val="22"/>
          <w:szCs w:val="22"/>
        </w:rPr>
        <w:t xml:space="preserve">.  </w:t>
      </w:r>
      <w:r w:rsidR="00CA7395" w:rsidRPr="00EA6792">
        <w:rPr>
          <w:sz w:val="22"/>
          <w:szCs w:val="22"/>
        </w:rPr>
        <w:t>It was also noted that s</w:t>
      </w:r>
      <w:r w:rsidR="00423A29" w:rsidRPr="00EA6792">
        <w:rPr>
          <w:sz w:val="22"/>
          <w:szCs w:val="22"/>
        </w:rPr>
        <w:t xml:space="preserve">hortage of medical personnel and facilities in </w:t>
      </w:r>
      <w:r w:rsidR="000C5F7C" w:rsidRPr="00EA6792">
        <w:rPr>
          <w:sz w:val="22"/>
          <w:szCs w:val="22"/>
        </w:rPr>
        <w:t>Pohnpei is serious concern especially during this challenging times.</w:t>
      </w:r>
    </w:p>
    <w:p w14:paraId="4D2283EF" w14:textId="77777777" w:rsidR="00CE1CD5" w:rsidRPr="00EA6792" w:rsidRDefault="00CE1CD5" w:rsidP="00CE1CD5">
      <w:pPr>
        <w:pStyle w:val="ListParagraph"/>
        <w:spacing w:line="260" w:lineRule="exact"/>
        <w:ind w:left="0" w:right="71"/>
        <w:jc w:val="both"/>
        <w:rPr>
          <w:sz w:val="22"/>
          <w:szCs w:val="22"/>
        </w:rPr>
      </w:pPr>
    </w:p>
    <w:p w14:paraId="05705039" w14:textId="443EA706" w:rsidR="00CE1CD5" w:rsidRPr="00EA6792" w:rsidRDefault="00CE1CD5" w:rsidP="00CE1CD5">
      <w:pPr>
        <w:pStyle w:val="ListParagraph"/>
        <w:numPr>
          <w:ilvl w:val="0"/>
          <w:numId w:val="2"/>
        </w:numPr>
        <w:spacing w:line="260" w:lineRule="exact"/>
        <w:ind w:left="0" w:right="71" w:firstLine="0"/>
        <w:jc w:val="both"/>
        <w:rPr>
          <w:sz w:val="22"/>
          <w:szCs w:val="22"/>
        </w:rPr>
      </w:pPr>
      <w:r w:rsidRPr="00EA6792">
        <w:rPr>
          <w:b/>
          <w:spacing w:val="1"/>
          <w:sz w:val="22"/>
          <w:szCs w:val="22"/>
        </w:rPr>
        <w:t>F</w:t>
      </w:r>
      <w:r w:rsidRPr="00EA6792">
        <w:rPr>
          <w:b/>
          <w:spacing w:val="-1"/>
          <w:sz w:val="22"/>
          <w:szCs w:val="22"/>
        </w:rPr>
        <w:t>AC</w:t>
      </w:r>
      <w:r w:rsidRPr="00EA6792">
        <w:rPr>
          <w:b/>
          <w:sz w:val="22"/>
          <w:szCs w:val="22"/>
        </w:rPr>
        <w:t>1</w:t>
      </w:r>
      <w:r w:rsidR="006737C2" w:rsidRPr="00EA6792">
        <w:rPr>
          <w:b/>
          <w:sz w:val="22"/>
          <w:szCs w:val="22"/>
        </w:rPr>
        <w:t>4</w:t>
      </w:r>
      <w:r w:rsidRPr="00EA6792">
        <w:rPr>
          <w:b/>
          <w:sz w:val="22"/>
          <w:szCs w:val="22"/>
        </w:rPr>
        <w:t xml:space="preserve"> </w:t>
      </w:r>
      <w:r w:rsidRPr="00EA6792">
        <w:rPr>
          <w:b/>
          <w:spacing w:val="2"/>
          <w:sz w:val="22"/>
          <w:szCs w:val="22"/>
        </w:rPr>
        <w:t>n</w:t>
      </w:r>
      <w:r w:rsidRPr="00EA6792">
        <w:rPr>
          <w:b/>
          <w:spacing w:val="-4"/>
          <w:sz w:val="22"/>
          <w:szCs w:val="22"/>
        </w:rPr>
        <w:t>o</w:t>
      </w:r>
      <w:r w:rsidRPr="00EA6792">
        <w:rPr>
          <w:b/>
          <w:sz w:val="22"/>
          <w:szCs w:val="22"/>
        </w:rPr>
        <w:t>t</w:t>
      </w:r>
      <w:r w:rsidRPr="00EA6792">
        <w:rPr>
          <w:b/>
          <w:spacing w:val="5"/>
          <w:sz w:val="22"/>
          <w:szCs w:val="22"/>
        </w:rPr>
        <w:t>e</w:t>
      </w:r>
      <w:r w:rsidRPr="00EA6792">
        <w:rPr>
          <w:b/>
          <w:sz w:val="22"/>
          <w:szCs w:val="22"/>
        </w:rPr>
        <w:t>d</w:t>
      </w:r>
      <w:r w:rsidRPr="00EA6792">
        <w:rPr>
          <w:b/>
          <w:spacing w:val="-4"/>
          <w:sz w:val="22"/>
          <w:szCs w:val="22"/>
        </w:rPr>
        <w:t xml:space="preserve"> </w:t>
      </w:r>
      <w:r w:rsidRPr="00EA6792">
        <w:rPr>
          <w:b/>
          <w:sz w:val="22"/>
          <w:szCs w:val="22"/>
        </w:rPr>
        <w:t>t</w:t>
      </w:r>
      <w:r w:rsidRPr="00EA6792">
        <w:rPr>
          <w:b/>
          <w:spacing w:val="-1"/>
          <w:sz w:val="22"/>
          <w:szCs w:val="22"/>
        </w:rPr>
        <w:t>h</w:t>
      </w:r>
      <w:r w:rsidRPr="00EA6792">
        <w:rPr>
          <w:b/>
          <w:sz w:val="22"/>
          <w:szCs w:val="22"/>
        </w:rPr>
        <w:t>e</w:t>
      </w:r>
      <w:r w:rsidRPr="00EA6792">
        <w:rPr>
          <w:b/>
          <w:spacing w:val="-3"/>
          <w:sz w:val="22"/>
          <w:szCs w:val="22"/>
        </w:rPr>
        <w:t xml:space="preserve"> </w:t>
      </w:r>
      <w:r w:rsidRPr="00EA6792">
        <w:rPr>
          <w:b/>
          <w:spacing w:val="1"/>
          <w:sz w:val="22"/>
          <w:szCs w:val="22"/>
        </w:rPr>
        <w:t>r</w:t>
      </w:r>
      <w:r w:rsidRPr="00EA6792">
        <w:rPr>
          <w:b/>
          <w:spacing w:val="5"/>
          <w:sz w:val="22"/>
          <w:szCs w:val="22"/>
        </w:rPr>
        <w:t>e</w:t>
      </w:r>
      <w:r w:rsidRPr="00EA6792">
        <w:rPr>
          <w:b/>
          <w:spacing w:val="-2"/>
          <w:sz w:val="22"/>
          <w:szCs w:val="22"/>
        </w:rPr>
        <w:t>p</w:t>
      </w:r>
      <w:r w:rsidRPr="00EA6792">
        <w:rPr>
          <w:b/>
          <w:spacing w:val="-4"/>
          <w:sz w:val="22"/>
          <w:szCs w:val="22"/>
        </w:rPr>
        <w:t>o</w:t>
      </w:r>
      <w:r w:rsidRPr="00EA6792">
        <w:rPr>
          <w:b/>
          <w:spacing w:val="1"/>
          <w:sz w:val="22"/>
          <w:szCs w:val="22"/>
        </w:rPr>
        <w:t>r</w:t>
      </w:r>
      <w:r w:rsidRPr="00EA6792">
        <w:rPr>
          <w:b/>
          <w:sz w:val="22"/>
          <w:szCs w:val="22"/>
        </w:rPr>
        <w:t>t</w:t>
      </w:r>
      <w:r w:rsidRPr="00EA6792">
        <w:rPr>
          <w:b/>
          <w:spacing w:val="-4"/>
          <w:sz w:val="22"/>
          <w:szCs w:val="22"/>
        </w:rPr>
        <w:t xml:space="preserve"> </w:t>
      </w:r>
      <w:r w:rsidRPr="00EA6792">
        <w:rPr>
          <w:b/>
          <w:spacing w:val="1"/>
          <w:sz w:val="22"/>
          <w:szCs w:val="22"/>
        </w:rPr>
        <w:t>i</w:t>
      </w:r>
      <w:r w:rsidRPr="00EA6792">
        <w:rPr>
          <w:b/>
          <w:sz w:val="22"/>
          <w:szCs w:val="22"/>
        </w:rPr>
        <w:t>n</w:t>
      </w:r>
      <w:r w:rsidRPr="00EA6792">
        <w:rPr>
          <w:b/>
          <w:spacing w:val="-1"/>
          <w:sz w:val="22"/>
          <w:szCs w:val="22"/>
        </w:rPr>
        <w:t xml:space="preserve"> </w:t>
      </w: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006737C2" w:rsidRPr="00EA6792">
        <w:rPr>
          <w:b/>
          <w:spacing w:val="1"/>
          <w:sz w:val="22"/>
          <w:szCs w:val="22"/>
        </w:rPr>
        <w:t>7</w:t>
      </w:r>
      <w:r w:rsidRPr="00EA6792">
        <w:rPr>
          <w:b/>
          <w:sz w:val="22"/>
          <w:szCs w:val="22"/>
        </w:rPr>
        <w:t>-20</w:t>
      </w:r>
      <w:r w:rsidR="006737C2" w:rsidRPr="00EA6792">
        <w:rPr>
          <w:b/>
          <w:sz w:val="22"/>
          <w:szCs w:val="22"/>
        </w:rPr>
        <w:t>20</w:t>
      </w:r>
      <w:r w:rsidRPr="00EA6792">
        <w:rPr>
          <w:b/>
          <w:sz w:val="22"/>
          <w:szCs w:val="22"/>
        </w:rPr>
        <w:t>-</w:t>
      </w:r>
      <w:r w:rsidRPr="00EA6792">
        <w:rPr>
          <w:b/>
          <w:spacing w:val="1"/>
          <w:sz w:val="22"/>
          <w:szCs w:val="22"/>
        </w:rPr>
        <w:t>F</w:t>
      </w:r>
      <w:r w:rsidRPr="00EA6792">
        <w:rPr>
          <w:b/>
          <w:spacing w:val="-1"/>
          <w:sz w:val="22"/>
          <w:szCs w:val="22"/>
        </w:rPr>
        <w:t>AC</w:t>
      </w:r>
      <w:r w:rsidRPr="00EA6792">
        <w:rPr>
          <w:b/>
          <w:sz w:val="22"/>
          <w:szCs w:val="22"/>
        </w:rPr>
        <w:t>1</w:t>
      </w:r>
      <w:r w:rsidR="006737C2" w:rsidRPr="00EA6792">
        <w:rPr>
          <w:b/>
          <w:sz w:val="22"/>
          <w:szCs w:val="22"/>
        </w:rPr>
        <w:t>4</w:t>
      </w:r>
      <w:r w:rsidRPr="00EA6792">
        <w:rPr>
          <w:b/>
          <w:sz w:val="22"/>
          <w:szCs w:val="22"/>
        </w:rPr>
        <w:t>-</w:t>
      </w:r>
      <w:r w:rsidR="003A1F4C" w:rsidRPr="00EA6792">
        <w:rPr>
          <w:b/>
          <w:sz w:val="22"/>
          <w:szCs w:val="22"/>
        </w:rPr>
        <w:t>0</w:t>
      </w:r>
      <w:r w:rsidR="006737C2" w:rsidRPr="00EA6792">
        <w:rPr>
          <w:b/>
          <w:sz w:val="22"/>
          <w:szCs w:val="22"/>
        </w:rPr>
        <w:t>8</w:t>
      </w:r>
      <w:r w:rsidRPr="00EA6792">
        <w:rPr>
          <w:b/>
          <w:sz w:val="22"/>
          <w:szCs w:val="22"/>
        </w:rPr>
        <w:t>.</w:t>
      </w:r>
    </w:p>
    <w:p w14:paraId="69EFC9AC" w14:textId="34FA7E43" w:rsidR="00CE1CD5" w:rsidRPr="00EA6792" w:rsidRDefault="00CE1CD5" w:rsidP="00CE1CD5">
      <w:pPr>
        <w:spacing w:line="260" w:lineRule="exact"/>
        <w:ind w:right="71"/>
        <w:jc w:val="both"/>
        <w:rPr>
          <w:sz w:val="22"/>
          <w:szCs w:val="22"/>
        </w:rPr>
      </w:pPr>
    </w:p>
    <w:p w14:paraId="08CAAB15" w14:textId="17BCFA4C" w:rsidR="00DB08CE" w:rsidRPr="00EA6792" w:rsidRDefault="00DB08CE" w:rsidP="00DB08CE">
      <w:pPr>
        <w:spacing w:line="260" w:lineRule="exact"/>
        <w:ind w:left="720" w:right="71"/>
        <w:jc w:val="both"/>
        <w:rPr>
          <w:b/>
          <w:bCs/>
          <w:sz w:val="22"/>
          <w:szCs w:val="22"/>
        </w:rPr>
      </w:pPr>
      <w:r w:rsidRPr="00EA6792">
        <w:rPr>
          <w:b/>
          <w:bCs/>
          <w:sz w:val="22"/>
          <w:szCs w:val="22"/>
        </w:rPr>
        <w:t xml:space="preserve">4.2. </w:t>
      </w:r>
      <w:r w:rsidR="00060B1E" w:rsidRPr="00EA6792">
        <w:rPr>
          <w:b/>
          <w:bCs/>
          <w:sz w:val="22"/>
          <w:szCs w:val="22"/>
        </w:rPr>
        <w:t>Professional Staff Salary</w:t>
      </w:r>
    </w:p>
    <w:p w14:paraId="58074E36" w14:textId="5CEBC2DE" w:rsidR="00DB08CE" w:rsidRPr="00EA6792" w:rsidRDefault="00DB08CE" w:rsidP="00CE1CD5">
      <w:pPr>
        <w:spacing w:line="260" w:lineRule="exact"/>
        <w:ind w:right="71"/>
        <w:jc w:val="both"/>
        <w:rPr>
          <w:sz w:val="22"/>
          <w:szCs w:val="22"/>
        </w:rPr>
      </w:pPr>
    </w:p>
    <w:p w14:paraId="3DB1A3A0" w14:textId="3BE6A13D" w:rsidR="00914BBF" w:rsidRPr="00EA6792" w:rsidRDefault="00A22E6B" w:rsidP="00DB08CE">
      <w:pPr>
        <w:pStyle w:val="ListParagraph"/>
        <w:numPr>
          <w:ilvl w:val="0"/>
          <w:numId w:val="2"/>
        </w:numPr>
        <w:spacing w:line="260" w:lineRule="exact"/>
        <w:ind w:left="0" w:right="71" w:firstLine="0"/>
        <w:jc w:val="both"/>
        <w:rPr>
          <w:sz w:val="22"/>
          <w:szCs w:val="22"/>
        </w:rPr>
      </w:pPr>
      <w:r w:rsidRPr="00EA6792">
        <w:rPr>
          <w:sz w:val="22"/>
          <w:szCs w:val="22"/>
        </w:rPr>
        <w:t xml:space="preserve">The </w:t>
      </w:r>
      <w:r w:rsidR="00DB08CE" w:rsidRPr="00EA6792">
        <w:rPr>
          <w:sz w:val="22"/>
          <w:szCs w:val="22"/>
        </w:rPr>
        <w:t xml:space="preserve">ED discussed </w:t>
      </w:r>
      <w:r w:rsidR="00E259AD" w:rsidRPr="00EA6792">
        <w:rPr>
          <w:sz w:val="22"/>
          <w:szCs w:val="22"/>
        </w:rPr>
        <w:t xml:space="preserve">paper </w:t>
      </w:r>
      <w:r w:rsidR="00DB08CE" w:rsidRPr="00EA6792">
        <w:rPr>
          <w:spacing w:val="-3"/>
          <w:sz w:val="22"/>
          <w:szCs w:val="22"/>
        </w:rPr>
        <w:t>W</w:t>
      </w:r>
      <w:r w:rsidR="00DB08CE" w:rsidRPr="00EA6792">
        <w:rPr>
          <w:sz w:val="22"/>
          <w:szCs w:val="22"/>
        </w:rPr>
        <w:t>C</w:t>
      </w:r>
      <w:r w:rsidR="00DB08CE" w:rsidRPr="00EA6792">
        <w:rPr>
          <w:spacing w:val="6"/>
          <w:sz w:val="22"/>
          <w:szCs w:val="22"/>
        </w:rPr>
        <w:t>P</w:t>
      </w:r>
      <w:r w:rsidR="00DB08CE" w:rsidRPr="00EA6792">
        <w:rPr>
          <w:spacing w:val="-6"/>
          <w:sz w:val="22"/>
          <w:szCs w:val="22"/>
        </w:rPr>
        <w:t>F</w:t>
      </w:r>
      <w:r w:rsidR="00DB08CE" w:rsidRPr="00EA6792">
        <w:rPr>
          <w:sz w:val="22"/>
          <w:szCs w:val="22"/>
        </w:rPr>
        <w:t>C1</w:t>
      </w:r>
      <w:r w:rsidR="00060B1E" w:rsidRPr="00EA6792">
        <w:rPr>
          <w:sz w:val="22"/>
          <w:szCs w:val="22"/>
        </w:rPr>
        <w:t>7</w:t>
      </w:r>
      <w:r w:rsidR="00DB08CE" w:rsidRPr="00EA6792">
        <w:rPr>
          <w:spacing w:val="-4"/>
          <w:sz w:val="22"/>
          <w:szCs w:val="22"/>
        </w:rPr>
        <w:t>-</w:t>
      </w:r>
      <w:r w:rsidR="00DB08CE" w:rsidRPr="00EA6792">
        <w:rPr>
          <w:sz w:val="22"/>
          <w:szCs w:val="22"/>
        </w:rPr>
        <w:t>20</w:t>
      </w:r>
      <w:r w:rsidR="00060B1E" w:rsidRPr="00EA6792">
        <w:rPr>
          <w:sz w:val="22"/>
          <w:szCs w:val="22"/>
        </w:rPr>
        <w:t>20</w:t>
      </w:r>
      <w:r w:rsidR="00DB08CE" w:rsidRPr="00EA6792">
        <w:rPr>
          <w:sz w:val="22"/>
          <w:szCs w:val="22"/>
        </w:rPr>
        <w:t>-</w:t>
      </w:r>
      <w:r w:rsidR="00DB08CE" w:rsidRPr="00EA6792">
        <w:rPr>
          <w:spacing w:val="-1"/>
          <w:sz w:val="22"/>
          <w:szCs w:val="22"/>
        </w:rPr>
        <w:t>F</w:t>
      </w:r>
      <w:r w:rsidR="00DB08CE" w:rsidRPr="00EA6792">
        <w:rPr>
          <w:spacing w:val="-5"/>
          <w:sz w:val="22"/>
          <w:szCs w:val="22"/>
        </w:rPr>
        <w:t>A</w:t>
      </w:r>
      <w:r w:rsidR="00DB08CE" w:rsidRPr="00EA6792">
        <w:rPr>
          <w:sz w:val="22"/>
          <w:szCs w:val="22"/>
        </w:rPr>
        <w:t>C1</w:t>
      </w:r>
      <w:r w:rsidR="00060B1E" w:rsidRPr="00EA6792">
        <w:rPr>
          <w:spacing w:val="4"/>
          <w:sz w:val="22"/>
          <w:szCs w:val="22"/>
        </w:rPr>
        <w:t>4</w:t>
      </w:r>
      <w:r w:rsidR="00DB08CE" w:rsidRPr="00EA6792">
        <w:rPr>
          <w:spacing w:val="-3"/>
          <w:sz w:val="22"/>
          <w:szCs w:val="22"/>
        </w:rPr>
        <w:t>-0</w:t>
      </w:r>
      <w:r w:rsidR="00060B1E" w:rsidRPr="00EA6792">
        <w:rPr>
          <w:spacing w:val="-3"/>
          <w:sz w:val="22"/>
          <w:szCs w:val="22"/>
        </w:rPr>
        <w:t>3</w:t>
      </w:r>
      <w:r w:rsidR="00914BBF" w:rsidRPr="00EA6792">
        <w:rPr>
          <w:spacing w:val="-3"/>
          <w:sz w:val="22"/>
          <w:szCs w:val="22"/>
        </w:rPr>
        <w:t>. The ED emphasized that this was a</w:t>
      </w:r>
      <w:r w:rsidR="00D0704B" w:rsidRPr="00EA6792">
        <w:rPr>
          <w:spacing w:val="-3"/>
          <w:sz w:val="22"/>
          <w:szCs w:val="22"/>
        </w:rPr>
        <w:t xml:space="preserve"> re</w:t>
      </w:r>
      <w:r w:rsidR="00914BBF" w:rsidRPr="00EA6792">
        <w:rPr>
          <w:spacing w:val="-3"/>
          <w:sz w:val="22"/>
          <w:szCs w:val="22"/>
        </w:rPr>
        <w:t>-</w:t>
      </w:r>
      <w:r w:rsidR="00D0704B" w:rsidRPr="00EA6792">
        <w:rPr>
          <w:spacing w:val="-3"/>
          <w:sz w:val="22"/>
          <w:szCs w:val="22"/>
        </w:rPr>
        <w:t>submission of the previous paper submitted in FAC13</w:t>
      </w:r>
      <w:r w:rsidR="00914BBF" w:rsidRPr="00EA6792">
        <w:rPr>
          <w:spacing w:val="-3"/>
          <w:sz w:val="22"/>
          <w:szCs w:val="22"/>
        </w:rPr>
        <w:t xml:space="preserve"> on the Triannual Salary Market Data Review for professional staff salaries that needs further consideration of the FAC. Based on the Commission’s Staff Regulation 19, there is a need to review professional staff salaries every three years.</w:t>
      </w:r>
      <w:r w:rsidR="006F0290" w:rsidRPr="00EA6792">
        <w:rPr>
          <w:spacing w:val="-3"/>
          <w:sz w:val="22"/>
          <w:szCs w:val="22"/>
        </w:rPr>
        <w:t xml:space="preserve"> The support staff salaries were benchmark at the local market, professional staff salaries were benchmark at CROP agencies and Executive Director salary was benchmark at UN D-1</w:t>
      </w:r>
      <w:r w:rsidR="005C2DA5" w:rsidRPr="00EA6792">
        <w:rPr>
          <w:spacing w:val="-3"/>
          <w:sz w:val="22"/>
          <w:szCs w:val="22"/>
        </w:rPr>
        <w:t xml:space="preserve">.  In the 2021 budget the local staff, per the Staff Regulations, were given a 2% increase based on inflation and the ED was given </w:t>
      </w:r>
      <w:proofErr w:type="gramStart"/>
      <w:r w:rsidR="005C2DA5" w:rsidRPr="00EA6792">
        <w:rPr>
          <w:spacing w:val="-3"/>
          <w:sz w:val="22"/>
          <w:szCs w:val="22"/>
        </w:rPr>
        <w:t xml:space="preserve">a </w:t>
      </w:r>
      <w:r w:rsidR="006F0290" w:rsidRPr="00EA6792">
        <w:rPr>
          <w:spacing w:val="-3"/>
          <w:sz w:val="22"/>
          <w:szCs w:val="22"/>
        </w:rPr>
        <w:t xml:space="preserve"> 1.3</w:t>
      </w:r>
      <w:r w:rsidR="005C2DA5" w:rsidRPr="00EA6792">
        <w:rPr>
          <w:spacing w:val="-3"/>
          <w:sz w:val="22"/>
          <w:szCs w:val="22"/>
        </w:rPr>
        <w:t>8</w:t>
      </w:r>
      <w:proofErr w:type="gramEnd"/>
      <w:r w:rsidR="006F0290" w:rsidRPr="00EA6792">
        <w:rPr>
          <w:spacing w:val="-3"/>
          <w:sz w:val="22"/>
          <w:szCs w:val="22"/>
        </w:rPr>
        <w:t xml:space="preserve">% annual </w:t>
      </w:r>
      <w:r w:rsidR="005C2DA5" w:rsidRPr="00EA6792">
        <w:rPr>
          <w:spacing w:val="-3"/>
          <w:sz w:val="22"/>
          <w:szCs w:val="22"/>
        </w:rPr>
        <w:t>increase in the UN D1 scale due to inflation</w:t>
      </w:r>
      <w:r w:rsidR="006F0290" w:rsidRPr="00EA6792">
        <w:rPr>
          <w:spacing w:val="-3"/>
          <w:sz w:val="22"/>
          <w:szCs w:val="22"/>
        </w:rPr>
        <w:t xml:space="preserve">. </w:t>
      </w:r>
    </w:p>
    <w:p w14:paraId="712E84C4" w14:textId="77777777" w:rsidR="00194402" w:rsidRPr="00EA6792" w:rsidRDefault="00194402" w:rsidP="00060B1E">
      <w:pPr>
        <w:rPr>
          <w:sz w:val="22"/>
          <w:szCs w:val="22"/>
        </w:rPr>
      </w:pPr>
    </w:p>
    <w:p w14:paraId="6C6B16B1" w14:textId="7113E612" w:rsidR="003952E5" w:rsidRPr="00EA6792" w:rsidRDefault="008A1CAC" w:rsidP="00767EAB">
      <w:pPr>
        <w:pStyle w:val="ListParagraph"/>
        <w:numPr>
          <w:ilvl w:val="0"/>
          <w:numId w:val="2"/>
        </w:numPr>
        <w:spacing w:line="260" w:lineRule="exact"/>
        <w:ind w:left="0" w:right="71" w:firstLine="0"/>
        <w:jc w:val="both"/>
        <w:rPr>
          <w:sz w:val="22"/>
          <w:szCs w:val="22"/>
        </w:rPr>
      </w:pPr>
      <w:r w:rsidRPr="00EA6792">
        <w:rPr>
          <w:sz w:val="22"/>
          <w:szCs w:val="22"/>
        </w:rPr>
        <w:t xml:space="preserve">Cook Islands updated the FAC that the small working group (SWG) was not established due to their </w:t>
      </w:r>
      <w:r w:rsidR="005C2DA5" w:rsidRPr="00EA6792">
        <w:rPr>
          <w:sz w:val="22"/>
          <w:szCs w:val="22"/>
        </w:rPr>
        <w:t>other</w:t>
      </w:r>
      <w:r w:rsidRPr="00EA6792">
        <w:rPr>
          <w:sz w:val="22"/>
          <w:szCs w:val="22"/>
        </w:rPr>
        <w:t xml:space="preserve"> priorities but determined to establish the SWG before the year ends. </w:t>
      </w:r>
      <w:r w:rsidR="002315D6" w:rsidRPr="00EA6792">
        <w:rPr>
          <w:sz w:val="22"/>
          <w:szCs w:val="22"/>
        </w:rPr>
        <w:t xml:space="preserve">The outcomes of the SWG will be reported in FAC15. </w:t>
      </w:r>
    </w:p>
    <w:p w14:paraId="6922BFC9" w14:textId="77777777" w:rsidR="00575E7E" w:rsidRPr="00EA6792" w:rsidRDefault="00575E7E" w:rsidP="00575E7E">
      <w:pPr>
        <w:pStyle w:val="ListParagraph"/>
        <w:rPr>
          <w:sz w:val="22"/>
          <w:szCs w:val="22"/>
        </w:rPr>
      </w:pPr>
    </w:p>
    <w:p w14:paraId="5036B5C8" w14:textId="47F4C4E1" w:rsidR="00C350EC" w:rsidRPr="00EA6792" w:rsidRDefault="00767EAB" w:rsidP="00767EAB">
      <w:pPr>
        <w:pStyle w:val="ListParagraph"/>
        <w:numPr>
          <w:ilvl w:val="0"/>
          <w:numId w:val="2"/>
        </w:numPr>
        <w:spacing w:line="260" w:lineRule="exact"/>
        <w:ind w:left="0" w:right="71" w:firstLine="0"/>
        <w:jc w:val="both"/>
        <w:rPr>
          <w:sz w:val="22"/>
          <w:szCs w:val="22"/>
        </w:rPr>
      </w:pPr>
      <w:r w:rsidRPr="00EA6792">
        <w:rPr>
          <w:sz w:val="24"/>
          <w:szCs w:val="24"/>
        </w:rPr>
        <w:t>Many CCMs expressed support for</w:t>
      </w:r>
      <w:r w:rsidR="005C2DA5" w:rsidRPr="00EA6792">
        <w:rPr>
          <w:sz w:val="22"/>
          <w:szCs w:val="22"/>
        </w:rPr>
        <w:t xml:space="preserve"> an annual increase, between 1.38% and 2%, in the professional staff salary related to inflation was warranted this year.</w:t>
      </w:r>
      <w:r w:rsidR="00575E7E" w:rsidRPr="00EA6792">
        <w:rPr>
          <w:sz w:val="22"/>
          <w:szCs w:val="22"/>
        </w:rPr>
        <w:t xml:space="preserve"> </w:t>
      </w:r>
    </w:p>
    <w:p w14:paraId="447C20CC" w14:textId="77777777" w:rsidR="00C90E96" w:rsidRPr="00EA6792" w:rsidRDefault="00C90E96" w:rsidP="00C90E96">
      <w:pPr>
        <w:pStyle w:val="ListParagraph"/>
        <w:rPr>
          <w:sz w:val="22"/>
          <w:szCs w:val="22"/>
        </w:rPr>
      </w:pPr>
    </w:p>
    <w:p w14:paraId="02D1C4EB" w14:textId="32C49CDB" w:rsidR="00C90E96" w:rsidRPr="00EA6792" w:rsidRDefault="00C90E96" w:rsidP="00866062">
      <w:pPr>
        <w:pStyle w:val="ListParagraph"/>
        <w:numPr>
          <w:ilvl w:val="0"/>
          <w:numId w:val="2"/>
        </w:numPr>
        <w:spacing w:line="260" w:lineRule="exact"/>
        <w:ind w:left="0" w:right="71" w:firstLine="0"/>
        <w:jc w:val="both"/>
        <w:rPr>
          <w:sz w:val="22"/>
          <w:szCs w:val="22"/>
        </w:rPr>
      </w:pPr>
      <w:r w:rsidRPr="00EA6792">
        <w:rPr>
          <w:sz w:val="22"/>
          <w:szCs w:val="22"/>
        </w:rPr>
        <w:t>Additional discussions will be inserted here …</w:t>
      </w:r>
    </w:p>
    <w:p w14:paraId="30BC35D1" w14:textId="218286CE" w:rsidR="00575E7E" w:rsidRPr="00EA6792" w:rsidRDefault="00575E7E" w:rsidP="00575E7E">
      <w:pPr>
        <w:pStyle w:val="ListParagraph"/>
        <w:spacing w:line="260" w:lineRule="exact"/>
        <w:ind w:left="0" w:right="71"/>
        <w:jc w:val="both"/>
        <w:rPr>
          <w:sz w:val="22"/>
          <w:szCs w:val="22"/>
        </w:rPr>
      </w:pPr>
    </w:p>
    <w:p w14:paraId="5399217A" w14:textId="77777777" w:rsidR="00EC0BA5" w:rsidRPr="00EA6792" w:rsidRDefault="00EC0BA5" w:rsidP="00876C99">
      <w:pPr>
        <w:pStyle w:val="ListParagraph"/>
        <w:spacing w:line="260" w:lineRule="exact"/>
        <w:ind w:left="0" w:right="71"/>
        <w:jc w:val="both"/>
        <w:rPr>
          <w:sz w:val="22"/>
          <w:szCs w:val="22"/>
        </w:rPr>
      </w:pPr>
    </w:p>
    <w:p w14:paraId="06B8C1BF" w14:textId="77777777" w:rsidR="00060B1E" w:rsidRPr="00EA6792" w:rsidRDefault="00CE1CD5" w:rsidP="00060B1E">
      <w:pPr>
        <w:ind w:left="120"/>
        <w:rPr>
          <w:b/>
          <w:spacing w:val="1"/>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5</w:t>
      </w:r>
      <w:r w:rsidRPr="00EA6792">
        <w:rPr>
          <w:b/>
          <w:sz w:val="22"/>
          <w:szCs w:val="22"/>
        </w:rPr>
        <w:t xml:space="preserve">.              </w:t>
      </w:r>
      <w:r w:rsidRPr="00EA6792">
        <w:rPr>
          <w:b/>
          <w:spacing w:val="2"/>
          <w:sz w:val="22"/>
          <w:szCs w:val="22"/>
        </w:rPr>
        <w:t xml:space="preserve"> </w:t>
      </w:r>
      <w:r w:rsidRPr="00EA6792">
        <w:rPr>
          <w:b/>
          <w:sz w:val="22"/>
          <w:szCs w:val="22"/>
        </w:rPr>
        <w:t xml:space="preserve">WORK </w:t>
      </w:r>
      <w:r w:rsidRPr="00EA6792">
        <w:rPr>
          <w:b/>
          <w:spacing w:val="-3"/>
          <w:sz w:val="22"/>
          <w:szCs w:val="22"/>
        </w:rPr>
        <w:t>P</w:t>
      </w:r>
      <w:r w:rsidRPr="00EA6792">
        <w:rPr>
          <w:b/>
          <w:sz w:val="22"/>
          <w:szCs w:val="22"/>
        </w:rPr>
        <w:t>R</w:t>
      </w:r>
      <w:r w:rsidRPr="00EA6792">
        <w:rPr>
          <w:b/>
          <w:spacing w:val="2"/>
          <w:sz w:val="22"/>
          <w:szCs w:val="22"/>
        </w:rPr>
        <w:t>O</w:t>
      </w:r>
      <w:r w:rsidRPr="00EA6792">
        <w:rPr>
          <w:b/>
          <w:spacing w:val="-2"/>
          <w:sz w:val="22"/>
          <w:szCs w:val="22"/>
        </w:rPr>
        <w:t>G</w:t>
      </w:r>
      <w:r w:rsidRPr="00EA6792">
        <w:rPr>
          <w:b/>
          <w:sz w:val="22"/>
          <w:szCs w:val="22"/>
        </w:rPr>
        <w:t>R</w:t>
      </w:r>
      <w:r w:rsidRPr="00EA6792">
        <w:rPr>
          <w:b/>
          <w:spacing w:val="1"/>
          <w:sz w:val="22"/>
          <w:szCs w:val="22"/>
        </w:rPr>
        <w:t>A</w:t>
      </w:r>
      <w:r w:rsidRPr="00EA6792">
        <w:rPr>
          <w:b/>
          <w:sz w:val="22"/>
          <w:szCs w:val="22"/>
        </w:rPr>
        <w:t>M</w:t>
      </w:r>
      <w:r w:rsidRPr="00EA6792">
        <w:rPr>
          <w:b/>
          <w:spacing w:val="1"/>
          <w:sz w:val="22"/>
          <w:szCs w:val="22"/>
        </w:rPr>
        <w:t>M</w:t>
      </w:r>
      <w:r w:rsidRPr="00EA6792">
        <w:rPr>
          <w:b/>
          <w:sz w:val="22"/>
          <w:szCs w:val="22"/>
        </w:rPr>
        <w:t>E</w:t>
      </w:r>
      <w:r w:rsidRPr="00EA6792">
        <w:rPr>
          <w:b/>
          <w:spacing w:val="1"/>
          <w:sz w:val="22"/>
          <w:szCs w:val="22"/>
        </w:rPr>
        <w:t xml:space="preserve"> </w:t>
      </w:r>
      <w:r w:rsidRPr="00EA6792">
        <w:rPr>
          <w:b/>
          <w:sz w:val="22"/>
          <w:szCs w:val="22"/>
        </w:rPr>
        <w:t>A</w:t>
      </w:r>
      <w:r w:rsidRPr="00EA6792">
        <w:rPr>
          <w:b/>
          <w:spacing w:val="-1"/>
          <w:sz w:val="22"/>
          <w:szCs w:val="22"/>
        </w:rPr>
        <w:t>N</w:t>
      </w:r>
      <w:r w:rsidRPr="00EA6792">
        <w:rPr>
          <w:b/>
          <w:sz w:val="22"/>
          <w:szCs w:val="22"/>
        </w:rPr>
        <w:t>D BU</w:t>
      </w:r>
      <w:r w:rsidRPr="00EA6792">
        <w:rPr>
          <w:b/>
          <w:spacing w:val="-1"/>
          <w:sz w:val="22"/>
          <w:szCs w:val="22"/>
        </w:rPr>
        <w:t>D</w:t>
      </w:r>
      <w:r w:rsidRPr="00EA6792">
        <w:rPr>
          <w:b/>
          <w:spacing w:val="-2"/>
          <w:sz w:val="22"/>
          <w:szCs w:val="22"/>
        </w:rPr>
        <w:t>G</w:t>
      </w:r>
      <w:r w:rsidRPr="00EA6792">
        <w:rPr>
          <w:b/>
          <w:sz w:val="22"/>
          <w:szCs w:val="22"/>
        </w:rPr>
        <w:t>ET</w:t>
      </w:r>
      <w:r w:rsidRPr="00EA6792">
        <w:rPr>
          <w:b/>
          <w:spacing w:val="3"/>
          <w:sz w:val="22"/>
          <w:szCs w:val="22"/>
        </w:rPr>
        <w:t xml:space="preserve"> </w:t>
      </w:r>
      <w:r w:rsidRPr="00EA6792">
        <w:rPr>
          <w:b/>
          <w:spacing w:val="-3"/>
          <w:sz w:val="22"/>
          <w:szCs w:val="22"/>
        </w:rPr>
        <w:t>F</w:t>
      </w:r>
      <w:r w:rsidRPr="00EA6792">
        <w:rPr>
          <w:b/>
          <w:sz w:val="22"/>
          <w:szCs w:val="22"/>
        </w:rPr>
        <w:t>OR</w:t>
      </w:r>
      <w:r w:rsidRPr="00EA6792">
        <w:rPr>
          <w:b/>
          <w:spacing w:val="2"/>
          <w:sz w:val="22"/>
          <w:szCs w:val="22"/>
        </w:rPr>
        <w:t xml:space="preserve"> </w:t>
      </w:r>
      <w:r w:rsidRPr="00EA6792">
        <w:rPr>
          <w:b/>
          <w:sz w:val="22"/>
          <w:szCs w:val="22"/>
        </w:rPr>
        <w:t>2</w:t>
      </w:r>
      <w:r w:rsidRPr="00EA6792">
        <w:rPr>
          <w:b/>
          <w:spacing w:val="2"/>
          <w:sz w:val="22"/>
          <w:szCs w:val="22"/>
        </w:rPr>
        <w:t>0</w:t>
      </w:r>
      <w:r w:rsidRPr="00EA6792">
        <w:rPr>
          <w:b/>
          <w:sz w:val="22"/>
          <w:szCs w:val="22"/>
        </w:rPr>
        <w:t>2</w:t>
      </w:r>
      <w:r w:rsidR="00060B1E" w:rsidRPr="00EA6792">
        <w:rPr>
          <w:b/>
          <w:sz w:val="22"/>
          <w:szCs w:val="22"/>
        </w:rPr>
        <w:t>1</w:t>
      </w:r>
      <w:r w:rsidR="00060B1E" w:rsidRPr="00EA6792">
        <w:rPr>
          <w:sz w:val="22"/>
          <w:szCs w:val="22"/>
        </w:rPr>
        <w:t xml:space="preserve"> </w:t>
      </w:r>
      <w:r w:rsidRPr="00EA6792">
        <w:rPr>
          <w:b/>
          <w:sz w:val="22"/>
          <w:szCs w:val="22"/>
        </w:rPr>
        <w:t>A</w:t>
      </w:r>
      <w:r w:rsidRPr="00EA6792">
        <w:rPr>
          <w:b/>
          <w:spacing w:val="-1"/>
          <w:sz w:val="22"/>
          <w:szCs w:val="22"/>
        </w:rPr>
        <w:t>N</w:t>
      </w:r>
      <w:r w:rsidRPr="00EA6792">
        <w:rPr>
          <w:b/>
          <w:sz w:val="22"/>
          <w:szCs w:val="22"/>
        </w:rPr>
        <w:t>D I</w:t>
      </w:r>
      <w:r w:rsidRPr="00EA6792">
        <w:rPr>
          <w:b/>
          <w:spacing w:val="-1"/>
          <w:sz w:val="22"/>
          <w:szCs w:val="22"/>
        </w:rPr>
        <w:t>N</w:t>
      </w:r>
      <w:r w:rsidRPr="00EA6792">
        <w:rPr>
          <w:b/>
          <w:sz w:val="22"/>
          <w:szCs w:val="22"/>
        </w:rPr>
        <w:t>DI</w:t>
      </w:r>
      <w:r w:rsidRPr="00EA6792">
        <w:rPr>
          <w:b/>
          <w:spacing w:val="-1"/>
          <w:sz w:val="22"/>
          <w:szCs w:val="22"/>
        </w:rPr>
        <w:t>C</w:t>
      </w:r>
      <w:r w:rsidRPr="00EA6792">
        <w:rPr>
          <w:b/>
          <w:sz w:val="22"/>
          <w:szCs w:val="22"/>
        </w:rPr>
        <w:t>ATIVE</w:t>
      </w:r>
      <w:r w:rsidRPr="00EA6792">
        <w:rPr>
          <w:b/>
          <w:spacing w:val="1"/>
          <w:sz w:val="22"/>
          <w:szCs w:val="22"/>
        </w:rPr>
        <w:t xml:space="preserve"> </w:t>
      </w:r>
    </w:p>
    <w:p w14:paraId="61CA08D9" w14:textId="3AF46AEB" w:rsidR="00CE1CD5" w:rsidRPr="00EA6792" w:rsidRDefault="00CE1CD5" w:rsidP="00060B1E">
      <w:pPr>
        <w:ind w:left="2280" w:firstLine="600"/>
        <w:rPr>
          <w:sz w:val="22"/>
          <w:szCs w:val="22"/>
        </w:rPr>
      </w:pPr>
      <w:r w:rsidRPr="00EA6792">
        <w:rPr>
          <w:b/>
          <w:spacing w:val="2"/>
          <w:sz w:val="22"/>
          <w:szCs w:val="22"/>
        </w:rPr>
        <w:t>W</w:t>
      </w:r>
      <w:r w:rsidRPr="00EA6792">
        <w:rPr>
          <w:b/>
          <w:sz w:val="22"/>
          <w:szCs w:val="22"/>
        </w:rPr>
        <w:t xml:space="preserve">ORK </w:t>
      </w:r>
      <w:r w:rsidRPr="00EA6792">
        <w:rPr>
          <w:b/>
          <w:spacing w:val="-3"/>
          <w:sz w:val="22"/>
          <w:szCs w:val="22"/>
        </w:rPr>
        <w:t>P</w:t>
      </w:r>
      <w:r w:rsidRPr="00EA6792">
        <w:rPr>
          <w:b/>
          <w:sz w:val="22"/>
          <w:szCs w:val="22"/>
        </w:rPr>
        <w:t>R</w:t>
      </w:r>
      <w:r w:rsidRPr="00EA6792">
        <w:rPr>
          <w:b/>
          <w:spacing w:val="2"/>
          <w:sz w:val="22"/>
          <w:szCs w:val="22"/>
        </w:rPr>
        <w:t>O</w:t>
      </w:r>
      <w:r w:rsidRPr="00EA6792">
        <w:rPr>
          <w:b/>
          <w:spacing w:val="-2"/>
          <w:sz w:val="22"/>
          <w:szCs w:val="22"/>
        </w:rPr>
        <w:t>G</w:t>
      </w:r>
      <w:r w:rsidRPr="00EA6792">
        <w:rPr>
          <w:b/>
          <w:sz w:val="22"/>
          <w:szCs w:val="22"/>
        </w:rPr>
        <w:t>R</w:t>
      </w:r>
      <w:r w:rsidRPr="00EA6792">
        <w:rPr>
          <w:b/>
          <w:spacing w:val="1"/>
          <w:sz w:val="22"/>
          <w:szCs w:val="22"/>
        </w:rPr>
        <w:t>A</w:t>
      </w:r>
      <w:r w:rsidRPr="00EA6792">
        <w:rPr>
          <w:b/>
          <w:spacing w:val="-1"/>
          <w:sz w:val="22"/>
          <w:szCs w:val="22"/>
        </w:rPr>
        <w:t>MM</w:t>
      </w:r>
      <w:r w:rsidRPr="00EA6792">
        <w:rPr>
          <w:b/>
          <w:sz w:val="22"/>
          <w:szCs w:val="22"/>
        </w:rPr>
        <w:t>E</w:t>
      </w:r>
      <w:r w:rsidRPr="00EA6792">
        <w:rPr>
          <w:b/>
          <w:spacing w:val="3"/>
          <w:sz w:val="22"/>
          <w:szCs w:val="22"/>
        </w:rPr>
        <w:t xml:space="preserve"> </w:t>
      </w:r>
      <w:r w:rsidRPr="00EA6792">
        <w:rPr>
          <w:b/>
          <w:sz w:val="22"/>
          <w:szCs w:val="22"/>
        </w:rPr>
        <w:t>A</w:t>
      </w:r>
      <w:r w:rsidRPr="00EA6792">
        <w:rPr>
          <w:b/>
          <w:spacing w:val="-1"/>
          <w:sz w:val="22"/>
          <w:szCs w:val="22"/>
        </w:rPr>
        <w:t>N</w:t>
      </w:r>
      <w:r w:rsidRPr="00EA6792">
        <w:rPr>
          <w:b/>
          <w:sz w:val="22"/>
          <w:szCs w:val="22"/>
        </w:rPr>
        <w:t>D BU</w:t>
      </w:r>
      <w:r w:rsidRPr="00EA6792">
        <w:rPr>
          <w:b/>
          <w:spacing w:val="-1"/>
          <w:sz w:val="22"/>
          <w:szCs w:val="22"/>
        </w:rPr>
        <w:t>D</w:t>
      </w:r>
      <w:r w:rsidRPr="00EA6792">
        <w:rPr>
          <w:b/>
          <w:spacing w:val="-2"/>
          <w:sz w:val="22"/>
          <w:szCs w:val="22"/>
        </w:rPr>
        <w:t>G</w:t>
      </w:r>
      <w:r w:rsidRPr="00EA6792">
        <w:rPr>
          <w:b/>
          <w:sz w:val="22"/>
          <w:szCs w:val="22"/>
        </w:rPr>
        <w:t xml:space="preserve">ET </w:t>
      </w:r>
      <w:r w:rsidRPr="00EA6792">
        <w:rPr>
          <w:b/>
          <w:spacing w:val="-3"/>
          <w:sz w:val="22"/>
          <w:szCs w:val="22"/>
        </w:rPr>
        <w:t>F</w:t>
      </w:r>
      <w:r w:rsidRPr="00EA6792">
        <w:rPr>
          <w:b/>
          <w:sz w:val="22"/>
          <w:szCs w:val="22"/>
        </w:rPr>
        <w:t>OR 2</w:t>
      </w:r>
      <w:r w:rsidRPr="00EA6792">
        <w:rPr>
          <w:b/>
          <w:spacing w:val="1"/>
          <w:sz w:val="22"/>
          <w:szCs w:val="22"/>
        </w:rPr>
        <w:t>0</w:t>
      </w:r>
      <w:r w:rsidRPr="00EA6792">
        <w:rPr>
          <w:b/>
          <w:sz w:val="22"/>
          <w:szCs w:val="22"/>
        </w:rPr>
        <w:t>2</w:t>
      </w:r>
      <w:r w:rsidR="00060B1E" w:rsidRPr="00EA6792">
        <w:rPr>
          <w:b/>
          <w:sz w:val="22"/>
          <w:szCs w:val="22"/>
        </w:rPr>
        <w:t>2</w:t>
      </w:r>
      <w:r w:rsidRPr="00EA6792">
        <w:rPr>
          <w:b/>
          <w:spacing w:val="2"/>
          <w:sz w:val="22"/>
          <w:szCs w:val="22"/>
        </w:rPr>
        <w:t xml:space="preserve"> A</w:t>
      </w:r>
      <w:r w:rsidRPr="00EA6792">
        <w:rPr>
          <w:b/>
          <w:sz w:val="22"/>
          <w:szCs w:val="22"/>
        </w:rPr>
        <w:t>ND</w:t>
      </w:r>
      <w:r w:rsidRPr="00EA6792">
        <w:rPr>
          <w:b/>
          <w:spacing w:val="-1"/>
          <w:sz w:val="22"/>
          <w:szCs w:val="22"/>
        </w:rPr>
        <w:t xml:space="preserve"> </w:t>
      </w:r>
      <w:r w:rsidRPr="00EA6792">
        <w:rPr>
          <w:b/>
          <w:sz w:val="22"/>
          <w:szCs w:val="22"/>
        </w:rPr>
        <w:t>202</w:t>
      </w:r>
      <w:r w:rsidR="00060B1E" w:rsidRPr="00EA6792">
        <w:rPr>
          <w:b/>
          <w:sz w:val="22"/>
          <w:szCs w:val="22"/>
        </w:rPr>
        <w:t>3</w:t>
      </w:r>
      <w:r w:rsidR="004164AD" w:rsidRPr="00EA6792">
        <w:rPr>
          <w:b/>
          <w:sz w:val="22"/>
          <w:szCs w:val="22"/>
        </w:rPr>
        <w:t xml:space="preserve"> </w:t>
      </w:r>
    </w:p>
    <w:p w14:paraId="5AD88A5A" w14:textId="30757501" w:rsidR="00A40D13" w:rsidRPr="00EA6792" w:rsidRDefault="00A40D13" w:rsidP="00CE1CD5">
      <w:pPr>
        <w:ind w:left="3001" w:right="318"/>
        <w:rPr>
          <w:sz w:val="22"/>
          <w:szCs w:val="22"/>
        </w:rPr>
      </w:pPr>
    </w:p>
    <w:p w14:paraId="24A234D5" w14:textId="558368BD" w:rsidR="004C0742" w:rsidRPr="00EA6792" w:rsidRDefault="00A40D13" w:rsidP="00533147">
      <w:pPr>
        <w:pStyle w:val="ListParagraph"/>
        <w:numPr>
          <w:ilvl w:val="0"/>
          <w:numId w:val="2"/>
        </w:numPr>
        <w:spacing w:line="260" w:lineRule="exact"/>
        <w:ind w:left="0" w:right="71" w:firstLine="0"/>
        <w:jc w:val="both"/>
        <w:rPr>
          <w:sz w:val="22"/>
          <w:szCs w:val="22"/>
        </w:rPr>
      </w:pPr>
      <w:r w:rsidRPr="00EA6792">
        <w:rPr>
          <w:sz w:val="22"/>
          <w:szCs w:val="22"/>
        </w:rPr>
        <w:t>The FAM presented paper WCPFC1</w:t>
      </w:r>
      <w:r w:rsidR="00060B1E" w:rsidRPr="00EA6792">
        <w:rPr>
          <w:sz w:val="22"/>
          <w:szCs w:val="22"/>
        </w:rPr>
        <w:t>7</w:t>
      </w:r>
      <w:r w:rsidRPr="00EA6792">
        <w:rPr>
          <w:sz w:val="22"/>
          <w:szCs w:val="22"/>
        </w:rPr>
        <w:t>-20</w:t>
      </w:r>
      <w:r w:rsidR="00060B1E" w:rsidRPr="00EA6792">
        <w:rPr>
          <w:sz w:val="22"/>
          <w:szCs w:val="22"/>
        </w:rPr>
        <w:t>20</w:t>
      </w:r>
      <w:r w:rsidRPr="00EA6792">
        <w:rPr>
          <w:sz w:val="22"/>
          <w:szCs w:val="22"/>
        </w:rPr>
        <w:t>-FAC1</w:t>
      </w:r>
      <w:r w:rsidR="00060B1E" w:rsidRPr="00EA6792">
        <w:rPr>
          <w:sz w:val="22"/>
          <w:szCs w:val="22"/>
        </w:rPr>
        <w:t>4</w:t>
      </w:r>
      <w:r w:rsidRPr="00EA6792">
        <w:rPr>
          <w:sz w:val="22"/>
          <w:szCs w:val="22"/>
        </w:rPr>
        <w:t>-</w:t>
      </w:r>
      <w:r w:rsidR="00060B1E" w:rsidRPr="00EA6792">
        <w:rPr>
          <w:sz w:val="22"/>
          <w:szCs w:val="22"/>
        </w:rPr>
        <w:t>09</w:t>
      </w:r>
      <w:r w:rsidRPr="00EA6792">
        <w:rPr>
          <w:sz w:val="22"/>
          <w:szCs w:val="22"/>
        </w:rPr>
        <w:t>, detailing the proposed 202</w:t>
      </w:r>
      <w:r w:rsidR="00060B1E" w:rsidRPr="00EA6792">
        <w:rPr>
          <w:sz w:val="22"/>
          <w:szCs w:val="22"/>
        </w:rPr>
        <w:t>1</w:t>
      </w:r>
      <w:r w:rsidRPr="00EA6792">
        <w:rPr>
          <w:sz w:val="22"/>
          <w:szCs w:val="22"/>
        </w:rPr>
        <w:t xml:space="preserve"> budget based on recommendations from SC, TCC, Intercessional Working Groups and the WCPFC Secretariat. </w:t>
      </w:r>
      <w:r w:rsidR="004C0742" w:rsidRPr="00EA6792">
        <w:rPr>
          <w:sz w:val="22"/>
          <w:szCs w:val="22"/>
        </w:rPr>
        <w:t xml:space="preserve">There </w:t>
      </w:r>
      <w:r w:rsidR="00C8725A" w:rsidRPr="00EA6792">
        <w:rPr>
          <w:sz w:val="22"/>
          <w:szCs w:val="22"/>
        </w:rPr>
        <w:t xml:space="preserve">were </w:t>
      </w:r>
      <w:r w:rsidR="004C0742" w:rsidRPr="00EA6792">
        <w:rPr>
          <w:sz w:val="22"/>
          <w:szCs w:val="22"/>
        </w:rPr>
        <w:t xml:space="preserve">items that </w:t>
      </w:r>
      <w:r w:rsidR="00FD7318" w:rsidRPr="00EA6792">
        <w:rPr>
          <w:sz w:val="22"/>
          <w:szCs w:val="22"/>
        </w:rPr>
        <w:t>have</w:t>
      </w:r>
      <w:r w:rsidR="00C8725A" w:rsidRPr="00EA6792">
        <w:rPr>
          <w:sz w:val="22"/>
          <w:szCs w:val="22"/>
        </w:rPr>
        <w:t xml:space="preserve"> </w:t>
      </w:r>
      <w:r w:rsidR="004C0742" w:rsidRPr="00EA6792">
        <w:rPr>
          <w:sz w:val="22"/>
          <w:szCs w:val="22"/>
        </w:rPr>
        <w:t xml:space="preserve">not yet included in this budget pending Commission’s decisions. </w:t>
      </w:r>
      <w:r w:rsidR="0032012C" w:rsidRPr="00EA6792">
        <w:rPr>
          <w:sz w:val="22"/>
          <w:szCs w:val="22"/>
        </w:rPr>
        <w:t xml:space="preserve">The FAM noted that the current proposed budget represents a 2.3% increase from the indicative 2021 budget and a 1.8% increase from the 2020 budget. </w:t>
      </w:r>
      <w:r w:rsidR="00BE1EC6" w:rsidRPr="00EA6792">
        <w:rPr>
          <w:sz w:val="22"/>
          <w:szCs w:val="22"/>
        </w:rPr>
        <w:t>The FAM noted that t</w:t>
      </w:r>
      <w:r w:rsidR="00C350EC" w:rsidRPr="00EA6792">
        <w:rPr>
          <w:sz w:val="22"/>
          <w:szCs w:val="22"/>
        </w:rPr>
        <w:t xml:space="preserve">here were significant savings in the 2020 expenditures due to travel restrictions </w:t>
      </w:r>
      <w:r w:rsidR="00080966" w:rsidRPr="00EA6792">
        <w:rPr>
          <w:sz w:val="22"/>
          <w:szCs w:val="22"/>
        </w:rPr>
        <w:t xml:space="preserve">and the inability to undertake certain activities </w:t>
      </w:r>
      <w:r w:rsidR="00C350EC" w:rsidRPr="00EA6792">
        <w:rPr>
          <w:sz w:val="22"/>
          <w:szCs w:val="22"/>
        </w:rPr>
        <w:t>brought by COVID-19 pandemic. The net amount of the proposed member contributions is USD6,857,027, once the estimated USD3,400 for bank interest, the USD50,000 from the CNM Contributions Fund, and the USD1,350,000 drawdown</w:t>
      </w:r>
      <w:r w:rsidR="00533147" w:rsidRPr="00EA6792">
        <w:rPr>
          <w:sz w:val="22"/>
          <w:szCs w:val="22"/>
        </w:rPr>
        <w:t xml:space="preserve"> </w:t>
      </w:r>
      <w:r w:rsidR="00C350EC" w:rsidRPr="00EA6792">
        <w:rPr>
          <w:sz w:val="22"/>
          <w:szCs w:val="22"/>
        </w:rPr>
        <w:t xml:space="preserve">from the Working Capital Fund </w:t>
      </w:r>
      <w:r w:rsidR="00C8725A" w:rsidRPr="00EA6792">
        <w:rPr>
          <w:sz w:val="22"/>
          <w:szCs w:val="22"/>
        </w:rPr>
        <w:t xml:space="preserve">were </w:t>
      </w:r>
      <w:r w:rsidR="00C350EC" w:rsidRPr="00EA6792">
        <w:rPr>
          <w:sz w:val="22"/>
          <w:szCs w:val="22"/>
        </w:rPr>
        <w:t>accounted for in the contribution formula.  The proposed contributions represent generally a 11% decrease for 2021.</w:t>
      </w:r>
      <w:r w:rsidR="004052BB" w:rsidRPr="00EA6792">
        <w:rPr>
          <w:sz w:val="22"/>
          <w:szCs w:val="22"/>
        </w:rPr>
        <w:t xml:space="preserve"> </w:t>
      </w:r>
    </w:p>
    <w:p w14:paraId="0E35EFAF" w14:textId="77777777" w:rsidR="00D0780E" w:rsidRPr="00EA6792" w:rsidRDefault="00D0780E" w:rsidP="00D0780E">
      <w:pPr>
        <w:pStyle w:val="ListParagraph"/>
        <w:spacing w:line="260" w:lineRule="exact"/>
        <w:ind w:left="0" w:right="71"/>
        <w:jc w:val="both"/>
        <w:rPr>
          <w:sz w:val="22"/>
          <w:szCs w:val="22"/>
        </w:rPr>
      </w:pPr>
    </w:p>
    <w:p w14:paraId="31E26187" w14:textId="05D80760" w:rsidR="00DA54E3" w:rsidRPr="00EA6792" w:rsidRDefault="00BE1EC6" w:rsidP="00DA54E3">
      <w:pPr>
        <w:pStyle w:val="ListParagraph"/>
        <w:numPr>
          <w:ilvl w:val="0"/>
          <w:numId w:val="2"/>
        </w:numPr>
        <w:spacing w:line="260" w:lineRule="exact"/>
        <w:ind w:left="0" w:right="71" w:firstLine="0"/>
        <w:jc w:val="both"/>
        <w:rPr>
          <w:sz w:val="22"/>
          <w:szCs w:val="22"/>
        </w:rPr>
      </w:pPr>
      <w:r w:rsidRPr="00EA6792">
        <w:rPr>
          <w:sz w:val="22"/>
          <w:szCs w:val="22"/>
        </w:rPr>
        <w:t xml:space="preserve">The FAM reminded the Committee that </w:t>
      </w:r>
      <w:r w:rsidR="00D0780E" w:rsidRPr="00EA6792">
        <w:rPr>
          <w:sz w:val="22"/>
          <w:szCs w:val="22"/>
        </w:rPr>
        <w:t xml:space="preserve">FAC13 future work of the Commission </w:t>
      </w:r>
      <w:r w:rsidRPr="00EA6792">
        <w:rPr>
          <w:sz w:val="22"/>
          <w:szCs w:val="22"/>
        </w:rPr>
        <w:t>in Annex 3 can be</w:t>
      </w:r>
      <w:r w:rsidR="00D0780E" w:rsidRPr="00EA6792">
        <w:rPr>
          <w:sz w:val="22"/>
          <w:szCs w:val="22"/>
        </w:rPr>
        <w:t xml:space="preserve"> draw</w:t>
      </w:r>
      <w:r w:rsidR="00C46E71" w:rsidRPr="00EA6792">
        <w:rPr>
          <w:sz w:val="22"/>
          <w:szCs w:val="22"/>
        </w:rPr>
        <w:t xml:space="preserve">n </w:t>
      </w:r>
      <w:r w:rsidR="00D0780E" w:rsidRPr="00EA6792">
        <w:rPr>
          <w:sz w:val="22"/>
          <w:szCs w:val="22"/>
        </w:rPr>
        <w:t xml:space="preserve">down from </w:t>
      </w:r>
      <w:r w:rsidRPr="00EA6792">
        <w:rPr>
          <w:sz w:val="22"/>
          <w:szCs w:val="22"/>
        </w:rPr>
        <w:t>USD</w:t>
      </w:r>
      <w:r w:rsidR="00D0780E" w:rsidRPr="00EA6792">
        <w:rPr>
          <w:sz w:val="22"/>
          <w:szCs w:val="22"/>
        </w:rPr>
        <w:t>2</w:t>
      </w:r>
      <w:r w:rsidR="00C46E71" w:rsidRPr="00EA6792">
        <w:rPr>
          <w:sz w:val="22"/>
          <w:szCs w:val="22"/>
        </w:rPr>
        <w:t>2</w:t>
      </w:r>
      <w:r w:rsidR="00D0780E" w:rsidRPr="00EA6792">
        <w:rPr>
          <w:sz w:val="22"/>
          <w:szCs w:val="22"/>
        </w:rPr>
        <w:t>0</w:t>
      </w:r>
      <w:r w:rsidRPr="00EA6792">
        <w:rPr>
          <w:sz w:val="22"/>
          <w:szCs w:val="22"/>
        </w:rPr>
        <w:t>,</w:t>
      </w:r>
      <w:proofErr w:type="gramStart"/>
      <w:r w:rsidRPr="00EA6792">
        <w:rPr>
          <w:sz w:val="22"/>
          <w:szCs w:val="22"/>
        </w:rPr>
        <w:t>000</w:t>
      </w:r>
      <w:r w:rsidR="004E03E6" w:rsidRPr="00EA6792">
        <w:rPr>
          <w:sz w:val="22"/>
          <w:szCs w:val="22"/>
        </w:rPr>
        <w:t xml:space="preserve"> </w:t>
      </w:r>
      <w:r w:rsidR="00D0780E" w:rsidRPr="00EA6792">
        <w:rPr>
          <w:sz w:val="22"/>
          <w:szCs w:val="22"/>
        </w:rPr>
        <w:t>line</w:t>
      </w:r>
      <w:proofErr w:type="gramEnd"/>
      <w:r w:rsidR="00D0780E" w:rsidRPr="00EA6792">
        <w:rPr>
          <w:sz w:val="22"/>
          <w:szCs w:val="22"/>
        </w:rPr>
        <w:t xml:space="preserve"> item budget</w:t>
      </w:r>
      <w:r w:rsidRPr="00EA6792">
        <w:rPr>
          <w:sz w:val="22"/>
          <w:szCs w:val="22"/>
        </w:rPr>
        <w:t xml:space="preserve"> and this may not result to </w:t>
      </w:r>
      <w:r w:rsidR="004E03E6" w:rsidRPr="00EA6792">
        <w:rPr>
          <w:sz w:val="22"/>
          <w:szCs w:val="22"/>
        </w:rPr>
        <w:t>any increase in CCMs contributions.</w:t>
      </w:r>
    </w:p>
    <w:p w14:paraId="4EC83EAE" w14:textId="77777777" w:rsidR="00424CAC" w:rsidRPr="00EA6792" w:rsidRDefault="00424CAC" w:rsidP="00767EAB">
      <w:pPr>
        <w:rPr>
          <w:sz w:val="22"/>
          <w:szCs w:val="22"/>
        </w:rPr>
      </w:pPr>
    </w:p>
    <w:p w14:paraId="31989886" w14:textId="3D31BA57" w:rsidR="00424CAC" w:rsidRPr="00EA6792" w:rsidRDefault="00424CAC" w:rsidP="00DA54E3">
      <w:pPr>
        <w:pStyle w:val="ListParagraph"/>
        <w:numPr>
          <w:ilvl w:val="0"/>
          <w:numId w:val="2"/>
        </w:numPr>
        <w:spacing w:line="260" w:lineRule="exact"/>
        <w:ind w:left="0" w:right="71" w:firstLine="0"/>
        <w:jc w:val="both"/>
        <w:rPr>
          <w:sz w:val="22"/>
          <w:szCs w:val="22"/>
        </w:rPr>
      </w:pPr>
      <w:r w:rsidRPr="00EA6792">
        <w:rPr>
          <w:sz w:val="22"/>
          <w:szCs w:val="22"/>
        </w:rPr>
        <w:t xml:space="preserve">One CCM suggested that the budget for Regional Capacity Building Workshops of USD130,000 in 2020 be added in 2021 (Annex 3, Sub-item 2.3). This will be very important as this will be used for COVID-19 protocols training in preparation for </w:t>
      </w:r>
      <w:proofErr w:type="gramStart"/>
      <w:r w:rsidRPr="00EA6792">
        <w:rPr>
          <w:sz w:val="22"/>
          <w:szCs w:val="22"/>
        </w:rPr>
        <w:t>observers</w:t>
      </w:r>
      <w:proofErr w:type="gramEnd"/>
      <w:r w:rsidRPr="00EA6792">
        <w:rPr>
          <w:sz w:val="22"/>
          <w:szCs w:val="22"/>
        </w:rPr>
        <w:t xml:space="preserve"> redeployment in the near future.</w:t>
      </w:r>
    </w:p>
    <w:p w14:paraId="41D41063" w14:textId="77777777" w:rsidR="00A734BC" w:rsidRPr="00EA6792" w:rsidRDefault="00A734BC" w:rsidP="00424CAC">
      <w:pPr>
        <w:rPr>
          <w:sz w:val="22"/>
          <w:szCs w:val="22"/>
        </w:rPr>
      </w:pPr>
    </w:p>
    <w:p w14:paraId="2C4129EE" w14:textId="26F636CD" w:rsidR="00424CAC" w:rsidRPr="00EA6792" w:rsidRDefault="00424CAC" w:rsidP="00DA54E3">
      <w:pPr>
        <w:pStyle w:val="ListParagraph"/>
        <w:numPr>
          <w:ilvl w:val="0"/>
          <w:numId w:val="2"/>
        </w:numPr>
        <w:spacing w:line="260" w:lineRule="exact"/>
        <w:ind w:left="0" w:right="71" w:firstLine="0"/>
        <w:jc w:val="both"/>
        <w:rPr>
          <w:sz w:val="22"/>
          <w:szCs w:val="22"/>
        </w:rPr>
      </w:pPr>
      <w:r w:rsidRPr="00EA6792">
        <w:rPr>
          <w:sz w:val="22"/>
          <w:szCs w:val="22"/>
        </w:rPr>
        <w:t>Several CCMs requested clarification on the following in Annex 3, Section 2:</w:t>
      </w:r>
    </w:p>
    <w:p w14:paraId="003B6C1D" w14:textId="37C66A48" w:rsidR="00424CAC" w:rsidRPr="00EA6792" w:rsidRDefault="004F35A3" w:rsidP="00424CAC">
      <w:pPr>
        <w:pStyle w:val="ListParagraph"/>
        <w:numPr>
          <w:ilvl w:val="0"/>
          <w:numId w:val="13"/>
        </w:numPr>
        <w:rPr>
          <w:sz w:val="22"/>
          <w:szCs w:val="22"/>
        </w:rPr>
      </w:pPr>
      <w:r w:rsidRPr="00EA6792">
        <w:rPr>
          <w:sz w:val="22"/>
          <w:szCs w:val="22"/>
        </w:rPr>
        <w:t xml:space="preserve">EUs contribution on </w:t>
      </w:r>
      <w:r w:rsidR="00043BC9" w:rsidRPr="00EA6792">
        <w:rPr>
          <w:sz w:val="22"/>
          <w:szCs w:val="22"/>
        </w:rPr>
        <w:t xml:space="preserve">Non-Entangling </w:t>
      </w:r>
      <w:proofErr w:type="gramStart"/>
      <w:r w:rsidR="00043BC9" w:rsidRPr="00EA6792">
        <w:rPr>
          <w:sz w:val="22"/>
          <w:szCs w:val="22"/>
        </w:rPr>
        <w:t xml:space="preserve">Biodegradable  </w:t>
      </w:r>
      <w:r w:rsidRPr="00EA6792">
        <w:rPr>
          <w:sz w:val="22"/>
          <w:szCs w:val="22"/>
        </w:rPr>
        <w:t>FADs</w:t>
      </w:r>
      <w:proofErr w:type="gramEnd"/>
      <w:r w:rsidRPr="00EA6792">
        <w:rPr>
          <w:sz w:val="22"/>
          <w:szCs w:val="22"/>
        </w:rPr>
        <w:t xml:space="preserve"> and SP Blue Shark Assessment</w:t>
      </w:r>
    </w:p>
    <w:p w14:paraId="6F08B18A" w14:textId="790A1968" w:rsidR="004F35A3" w:rsidRPr="00EA6792" w:rsidRDefault="004F35A3" w:rsidP="00424CAC">
      <w:pPr>
        <w:pStyle w:val="ListParagraph"/>
        <w:numPr>
          <w:ilvl w:val="0"/>
          <w:numId w:val="13"/>
        </w:numPr>
        <w:rPr>
          <w:sz w:val="22"/>
          <w:szCs w:val="22"/>
        </w:rPr>
      </w:pPr>
      <w:r w:rsidRPr="00EA6792">
        <w:rPr>
          <w:sz w:val="22"/>
          <w:szCs w:val="22"/>
        </w:rPr>
        <w:t>P60</w:t>
      </w:r>
      <w:r w:rsidR="00C8725A" w:rsidRPr="00EA6792">
        <w:rPr>
          <w:sz w:val="22"/>
          <w:szCs w:val="22"/>
        </w:rPr>
        <w:t xml:space="preserve"> –</w:t>
      </w:r>
      <w:r w:rsidRPr="00EA6792">
        <w:rPr>
          <w:sz w:val="22"/>
          <w:szCs w:val="22"/>
        </w:rPr>
        <w:t xml:space="preserve"> Improving purse seine species composition</w:t>
      </w:r>
    </w:p>
    <w:p w14:paraId="38CB5D2F" w14:textId="51E81B5B" w:rsidR="004F35A3" w:rsidRPr="00EA6792" w:rsidRDefault="004F35A3" w:rsidP="00424CAC">
      <w:pPr>
        <w:pStyle w:val="ListParagraph"/>
        <w:numPr>
          <w:ilvl w:val="0"/>
          <w:numId w:val="13"/>
        </w:numPr>
        <w:rPr>
          <w:sz w:val="22"/>
          <w:szCs w:val="22"/>
        </w:rPr>
      </w:pPr>
      <w:r w:rsidRPr="00EA6792">
        <w:rPr>
          <w:sz w:val="22"/>
          <w:szCs w:val="22"/>
        </w:rPr>
        <w:t xml:space="preserve">P98 </w:t>
      </w:r>
      <w:r w:rsidR="00C8725A" w:rsidRPr="00EA6792">
        <w:rPr>
          <w:sz w:val="22"/>
          <w:szCs w:val="22"/>
        </w:rPr>
        <w:t>–</w:t>
      </w:r>
      <w:r w:rsidRPr="00EA6792">
        <w:rPr>
          <w:sz w:val="22"/>
          <w:szCs w:val="22"/>
        </w:rPr>
        <w:t xml:space="preserve"> Radiocarbon aging WS</w:t>
      </w:r>
    </w:p>
    <w:p w14:paraId="592D9106" w14:textId="506E4BAC" w:rsidR="004F35A3" w:rsidRPr="00EA6792" w:rsidRDefault="004F35A3" w:rsidP="00424CAC">
      <w:pPr>
        <w:pStyle w:val="ListParagraph"/>
        <w:numPr>
          <w:ilvl w:val="0"/>
          <w:numId w:val="13"/>
        </w:numPr>
        <w:rPr>
          <w:sz w:val="22"/>
          <w:szCs w:val="22"/>
        </w:rPr>
      </w:pPr>
      <w:r w:rsidRPr="00EA6792">
        <w:rPr>
          <w:sz w:val="22"/>
          <w:szCs w:val="22"/>
        </w:rPr>
        <w:t xml:space="preserve">P100 </w:t>
      </w:r>
      <w:r w:rsidR="00C8725A" w:rsidRPr="00EA6792">
        <w:rPr>
          <w:sz w:val="22"/>
          <w:szCs w:val="22"/>
        </w:rPr>
        <w:t>–</w:t>
      </w:r>
      <w:r w:rsidRPr="00EA6792">
        <w:rPr>
          <w:sz w:val="22"/>
          <w:szCs w:val="22"/>
        </w:rPr>
        <w:t xml:space="preserve"> Close-kin mark-recapture</w:t>
      </w:r>
    </w:p>
    <w:p w14:paraId="5BA7BBD5" w14:textId="3259E89E" w:rsidR="004F35A3" w:rsidRPr="00EA6792" w:rsidRDefault="004F35A3" w:rsidP="00424CAC">
      <w:pPr>
        <w:pStyle w:val="ListParagraph"/>
        <w:numPr>
          <w:ilvl w:val="0"/>
          <w:numId w:val="13"/>
        </w:numPr>
        <w:rPr>
          <w:sz w:val="22"/>
          <w:szCs w:val="22"/>
        </w:rPr>
      </w:pPr>
      <w:r w:rsidRPr="00EA6792">
        <w:rPr>
          <w:sz w:val="22"/>
          <w:szCs w:val="22"/>
        </w:rPr>
        <w:t xml:space="preserve">P105 </w:t>
      </w:r>
      <w:r w:rsidR="00C8725A" w:rsidRPr="00EA6792">
        <w:rPr>
          <w:sz w:val="22"/>
          <w:szCs w:val="22"/>
        </w:rPr>
        <w:t>–</w:t>
      </w:r>
      <w:r w:rsidRPr="00EA6792">
        <w:rPr>
          <w:sz w:val="22"/>
          <w:szCs w:val="22"/>
        </w:rPr>
        <w:t xml:space="preserve"> Bomb radiocarbon age validation for BE / YF</w:t>
      </w:r>
    </w:p>
    <w:p w14:paraId="610C8278" w14:textId="3E3DB4CA" w:rsidR="004F35A3" w:rsidRPr="00EA6792" w:rsidRDefault="004F35A3" w:rsidP="00424CAC">
      <w:pPr>
        <w:pStyle w:val="ListParagraph"/>
        <w:numPr>
          <w:ilvl w:val="0"/>
          <w:numId w:val="13"/>
        </w:numPr>
        <w:rPr>
          <w:sz w:val="22"/>
          <w:szCs w:val="22"/>
        </w:rPr>
      </w:pPr>
      <w:r w:rsidRPr="00EA6792">
        <w:rPr>
          <w:sz w:val="22"/>
          <w:szCs w:val="22"/>
        </w:rPr>
        <w:t xml:space="preserve">P107 </w:t>
      </w:r>
      <w:r w:rsidR="00C8725A" w:rsidRPr="00EA6792">
        <w:rPr>
          <w:sz w:val="22"/>
          <w:szCs w:val="22"/>
        </w:rPr>
        <w:t>–</w:t>
      </w:r>
      <w:r w:rsidRPr="00EA6792">
        <w:rPr>
          <w:sz w:val="22"/>
          <w:szCs w:val="22"/>
        </w:rPr>
        <w:t xml:space="preserve"> SP blue shark assessment</w:t>
      </w:r>
    </w:p>
    <w:p w14:paraId="2E4D1AF7" w14:textId="4F7E8FAB" w:rsidR="00D33165" w:rsidRPr="00EA6792" w:rsidRDefault="00D33165" w:rsidP="00424CAC">
      <w:pPr>
        <w:pStyle w:val="ListParagraph"/>
        <w:numPr>
          <w:ilvl w:val="0"/>
          <w:numId w:val="13"/>
        </w:numPr>
        <w:rPr>
          <w:sz w:val="22"/>
          <w:szCs w:val="22"/>
        </w:rPr>
      </w:pPr>
      <w:r w:rsidRPr="00EA6792">
        <w:rPr>
          <w:sz w:val="22"/>
          <w:szCs w:val="22"/>
        </w:rPr>
        <w:t>Scientific Services (SPC)</w:t>
      </w:r>
    </w:p>
    <w:p w14:paraId="455A8516" w14:textId="10608733" w:rsidR="00ED2245" w:rsidRPr="00EA6792" w:rsidRDefault="00ED2245" w:rsidP="00424CAC">
      <w:pPr>
        <w:pStyle w:val="ListParagraph"/>
        <w:numPr>
          <w:ilvl w:val="0"/>
          <w:numId w:val="13"/>
        </w:numPr>
        <w:rPr>
          <w:sz w:val="22"/>
          <w:szCs w:val="22"/>
        </w:rPr>
      </w:pPr>
      <w:r w:rsidRPr="00EA6792">
        <w:rPr>
          <w:sz w:val="22"/>
          <w:szCs w:val="22"/>
        </w:rPr>
        <w:t>ROP Trainings</w:t>
      </w:r>
    </w:p>
    <w:p w14:paraId="622F6F24" w14:textId="24605142" w:rsidR="001E7934" w:rsidRPr="00EA6792" w:rsidRDefault="001E7934" w:rsidP="00424CAC">
      <w:pPr>
        <w:pStyle w:val="ListParagraph"/>
        <w:numPr>
          <w:ilvl w:val="0"/>
          <w:numId w:val="13"/>
        </w:numPr>
        <w:rPr>
          <w:sz w:val="22"/>
          <w:szCs w:val="22"/>
        </w:rPr>
      </w:pPr>
      <w:r w:rsidRPr="00EA6792">
        <w:rPr>
          <w:sz w:val="22"/>
          <w:szCs w:val="22"/>
        </w:rPr>
        <w:t>ROP Data Management</w:t>
      </w:r>
    </w:p>
    <w:p w14:paraId="7CFFE685" w14:textId="77777777" w:rsidR="00424CAC" w:rsidRPr="00EA6792" w:rsidRDefault="00424CAC" w:rsidP="004F35A3">
      <w:pPr>
        <w:spacing w:line="260" w:lineRule="exact"/>
        <w:ind w:right="71"/>
        <w:jc w:val="both"/>
        <w:rPr>
          <w:sz w:val="22"/>
          <w:szCs w:val="22"/>
        </w:rPr>
      </w:pPr>
    </w:p>
    <w:p w14:paraId="2991A466" w14:textId="1FABB753" w:rsidR="004F35A3" w:rsidRPr="00EA6792" w:rsidRDefault="004F35A3" w:rsidP="00DA54E3">
      <w:pPr>
        <w:pStyle w:val="ListParagraph"/>
        <w:numPr>
          <w:ilvl w:val="0"/>
          <w:numId w:val="2"/>
        </w:numPr>
        <w:spacing w:line="260" w:lineRule="exact"/>
        <w:ind w:left="0" w:right="71" w:firstLine="0"/>
        <w:jc w:val="both"/>
        <w:rPr>
          <w:sz w:val="22"/>
          <w:szCs w:val="22"/>
        </w:rPr>
      </w:pPr>
      <w:r w:rsidRPr="00EA6792">
        <w:rPr>
          <w:sz w:val="22"/>
          <w:szCs w:val="22"/>
        </w:rPr>
        <w:t>The following were the responses of the Secretariat and SPC</w:t>
      </w:r>
      <w:r w:rsidR="00922F8F" w:rsidRPr="00EA6792">
        <w:rPr>
          <w:sz w:val="22"/>
          <w:szCs w:val="22"/>
        </w:rPr>
        <w:t xml:space="preserve"> (Annex 3, Section 2)</w:t>
      </w:r>
      <w:r w:rsidRPr="00EA6792">
        <w:rPr>
          <w:sz w:val="22"/>
          <w:szCs w:val="22"/>
        </w:rPr>
        <w:t>:</w:t>
      </w:r>
    </w:p>
    <w:p w14:paraId="75617908" w14:textId="604D767B" w:rsidR="004F35A3" w:rsidRPr="00EA6792" w:rsidRDefault="004F35A3" w:rsidP="004F35A3">
      <w:pPr>
        <w:pStyle w:val="ListParagraph"/>
        <w:numPr>
          <w:ilvl w:val="0"/>
          <w:numId w:val="14"/>
        </w:numPr>
        <w:spacing w:line="260" w:lineRule="exact"/>
        <w:ind w:right="71"/>
        <w:jc w:val="both"/>
        <w:rPr>
          <w:sz w:val="22"/>
          <w:szCs w:val="22"/>
        </w:rPr>
      </w:pPr>
      <w:r w:rsidRPr="00EA6792">
        <w:rPr>
          <w:sz w:val="22"/>
          <w:szCs w:val="22"/>
        </w:rPr>
        <w:t>The paper will be revised to reflect E</w:t>
      </w:r>
      <w:r w:rsidR="00043BC9" w:rsidRPr="00EA6792">
        <w:rPr>
          <w:sz w:val="22"/>
          <w:szCs w:val="22"/>
        </w:rPr>
        <w:t>U’</w:t>
      </w:r>
      <w:r w:rsidRPr="00EA6792">
        <w:rPr>
          <w:sz w:val="22"/>
          <w:szCs w:val="22"/>
        </w:rPr>
        <w:t>s contributions</w:t>
      </w:r>
      <w:r w:rsidR="00D33165" w:rsidRPr="00EA6792">
        <w:rPr>
          <w:sz w:val="22"/>
          <w:szCs w:val="22"/>
        </w:rPr>
        <w:t xml:space="preserve"> but currently it was not reflected as it does not impact Commissions </w:t>
      </w:r>
      <w:proofErr w:type="gramStart"/>
      <w:r w:rsidR="00D33165" w:rsidRPr="00EA6792">
        <w:rPr>
          <w:sz w:val="22"/>
          <w:szCs w:val="22"/>
        </w:rPr>
        <w:t>budget;</w:t>
      </w:r>
      <w:proofErr w:type="gramEnd"/>
    </w:p>
    <w:p w14:paraId="259913B6" w14:textId="16C7495E" w:rsidR="004F35A3" w:rsidRPr="00EA6792" w:rsidRDefault="00106878" w:rsidP="004F35A3">
      <w:pPr>
        <w:pStyle w:val="ListParagraph"/>
        <w:numPr>
          <w:ilvl w:val="0"/>
          <w:numId w:val="14"/>
        </w:numPr>
        <w:spacing w:line="260" w:lineRule="exact"/>
        <w:ind w:right="71"/>
        <w:jc w:val="both"/>
        <w:rPr>
          <w:sz w:val="22"/>
          <w:szCs w:val="22"/>
        </w:rPr>
      </w:pPr>
      <w:r w:rsidRPr="00EA6792">
        <w:rPr>
          <w:sz w:val="22"/>
          <w:szCs w:val="22"/>
        </w:rPr>
        <w:t xml:space="preserve">On P60 </w:t>
      </w:r>
      <w:r w:rsidR="00C8725A" w:rsidRPr="00EA6792">
        <w:rPr>
          <w:sz w:val="22"/>
          <w:szCs w:val="22"/>
        </w:rPr>
        <w:t xml:space="preserve">- </w:t>
      </w:r>
      <w:r w:rsidRPr="00EA6792">
        <w:rPr>
          <w:sz w:val="22"/>
          <w:szCs w:val="22"/>
        </w:rPr>
        <w:t xml:space="preserve">Improving purse seine species composition, there </w:t>
      </w:r>
      <w:r w:rsidR="00C8725A" w:rsidRPr="00EA6792">
        <w:rPr>
          <w:sz w:val="22"/>
          <w:szCs w:val="22"/>
        </w:rPr>
        <w:t>we</w:t>
      </w:r>
      <w:r w:rsidRPr="00EA6792">
        <w:rPr>
          <w:sz w:val="22"/>
          <w:szCs w:val="22"/>
        </w:rPr>
        <w:t xml:space="preserve">re other items that needs consideration for the budget not just the observer deployment, </w:t>
      </w:r>
      <w:r w:rsidR="00ED2245" w:rsidRPr="00EA6792">
        <w:rPr>
          <w:sz w:val="22"/>
          <w:szCs w:val="22"/>
        </w:rPr>
        <w:t xml:space="preserve">such as the actual statistical work. It was suggested to maintain that budget item in 2021 and maybe revisited in the coming year, taking into consideration the impacts of COVID-19 pandemic to this </w:t>
      </w:r>
      <w:proofErr w:type="gramStart"/>
      <w:r w:rsidR="00ED2245" w:rsidRPr="00EA6792">
        <w:rPr>
          <w:sz w:val="22"/>
          <w:szCs w:val="22"/>
        </w:rPr>
        <w:t>project;</w:t>
      </w:r>
      <w:proofErr w:type="gramEnd"/>
    </w:p>
    <w:p w14:paraId="4CDC72B6" w14:textId="402F85A3" w:rsidR="00106878" w:rsidRPr="00EA6792" w:rsidRDefault="00106878" w:rsidP="004F35A3">
      <w:pPr>
        <w:pStyle w:val="ListParagraph"/>
        <w:numPr>
          <w:ilvl w:val="0"/>
          <w:numId w:val="14"/>
        </w:numPr>
        <w:spacing w:line="260" w:lineRule="exact"/>
        <w:ind w:right="71"/>
        <w:jc w:val="both"/>
        <w:rPr>
          <w:sz w:val="22"/>
          <w:szCs w:val="22"/>
        </w:rPr>
      </w:pPr>
      <w:r w:rsidRPr="00EA6792">
        <w:rPr>
          <w:sz w:val="22"/>
          <w:szCs w:val="22"/>
        </w:rPr>
        <w:t xml:space="preserve">The budget for P98 - Radiocarbon aging WS (USD35,000) was reallocated to </w:t>
      </w:r>
      <w:proofErr w:type="gramStart"/>
      <w:r w:rsidRPr="00EA6792">
        <w:rPr>
          <w:sz w:val="22"/>
          <w:szCs w:val="22"/>
        </w:rPr>
        <w:t>P105</w:t>
      </w:r>
      <w:r w:rsidR="00D33165" w:rsidRPr="00EA6792">
        <w:rPr>
          <w:sz w:val="22"/>
          <w:szCs w:val="22"/>
        </w:rPr>
        <w:t>;</w:t>
      </w:r>
      <w:proofErr w:type="gramEnd"/>
    </w:p>
    <w:p w14:paraId="7A1E85D9" w14:textId="07579E6D" w:rsidR="00106878" w:rsidRPr="00EA6792" w:rsidRDefault="00106878" w:rsidP="004F35A3">
      <w:pPr>
        <w:pStyle w:val="ListParagraph"/>
        <w:numPr>
          <w:ilvl w:val="0"/>
          <w:numId w:val="14"/>
        </w:numPr>
        <w:spacing w:line="260" w:lineRule="exact"/>
        <w:ind w:right="71"/>
        <w:jc w:val="both"/>
        <w:rPr>
          <w:sz w:val="22"/>
          <w:szCs w:val="22"/>
        </w:rPr>
      </w:pPr>
      <w:r w:rsidRPr="00EA6792">
        <w:rPr>
          <w:sz w:val="22"/>
          <w:szCs w:val="22"/>
        </w:rPr>
        <w:t>The budget for P100 - Close-kin mark-</w:t>
      </w:r>
      <w:proofErr w:type="gramStart"/>
      <w:r w:rsidRPr="00EA6792">
        <w:rPr>
          <w:sz w:val="22"/>
          <w:szCs w:val="22"/>
        </w:rPr>
        <w:t>recapture</w:t>
      </w:r>
      <w:proofErr w:type="gramEnd"/>
      <w:r w:rsidRPr="00EA6792">
        <w:rPr>
          <w:sz w:val="22"/>
          <w:szCs w:val="22"/>
        </w:rPr>
        <w:t xml:space="preserve"> which </w:t>
      </w:r>
      <w:r w:rsidR="00C8725A" w:rsidRPr="00EA6792">
        <w:rPr>
          <w:sz w:val="22"/>
          <w:szCs w:val="22"/>
        </w:rPr>
        <w:t>was</w:t>
      </w:r>
      <w:r w:rsidRPr="00EA6792">
        <w:rPr>
          <w:sz w:val="22"/>
          <w:szCs w:val="22"/>
        </w:rPr>
        <w:t xml:space="preserve"> USD7,500,</w:t>
      </w:r>
      <w:r w:rsidR="00043BC9" w:rsidRPr="00EA6792">
        <w:rPr>
          <w:sz w:val="22"/>
          <w:szCs w:val="22"/>
        </w:rPr>
        <w:t xml:space="preserve"> would be funded externally through SPC</w:t>
      </w:r>
      <w:r w:rsidR="00D33165" w:rsidRPr="00EA6792">
        <w:rPr>
          <w:sz w:val="22"/>
          <w:szCs w:val="22"/>
        </w:rPr>
        <w:t>;</w:t>
      </w:r>
    </w:p>
    <w:p w14:paraId="72CB1179" w14:textId="5D81F61D" w:rsidR="00106878" w:rsidRPr="00EA6792" w:rsidRDefault="00106878" w:rsidP="004F35A3">
      <w:pPr>
        <w:pStyle w:val="ListParagraph"/>
        <w:numPr>
          <w:ilvl w:val="0"/>
          <w:numId w:val="14"/>
        </w:numPr>
        <w:spacing w:line="260" w:lineRule="exact"/>
        <w:ind w:right="71"/>
        <w:jc w:val="both"/>
        <w:rPr>
          <w:sz w:val="22"/>
          <w:szCs w:val="22"/>
        </w:rPr>
      </w:pPr>
      <w:r w:rsidRPr="00EA6792">
        <w:rPr>
          <w:sz w:val="22"/>
          <w:szCs w:val="22"/>
        </w:rPr>
        <w:t xml:space="preserve">P105 - Bomb radiocarbon age validation for BE / YF, as noted </w:t>
      </w:r>
      <w:r w:rsidR="00D33165" w:rsidRPr="00EA6792">
        <w:rPr>
          <w:sz w:val="22"/>
          <w:szCs w:val="22"/>
        </w:rPr>
        <w:t>some of the budget will come from P98 and this project was considered as High Priority</w:t>
      </w:r>
      <w:r w:rsidR="00043BC9" w:rsidRPr="00EA6792">
        <w:rPr>
          <w:sz w:val="22"/>
          <w:szCs w:val="22"/>
        </w:rPr>
        <w:t xml:space="preserve"> 2</w:t>
      </w:r>
      <w:r w:rsidR="00D33165" w:rsidRPr="00EA6792">
        <w:rPr>
          <w:sz w:val="22"/>
          <w:szCs w:val="22"/>
        </w:rPr>
        <w:t xml:space="preserve"> by the SC;</w:t>
      </w:r>
      <w:r w:rsidR="00700481" w:rsidRPr="00EA6792">
        <w:rPr>
          <w:sz w:val="22"/>
          <w:szCs w:val="22"/>
        </w:rPr>
        <w:t xml:space="preserve"> SPC was also finalizing funding from external </w:t>
      </w:r>
      <w:proofErr w:type="gramStart"/>
      <w:r w:rsidR="00700481" w:rsidRPr="00EA6792">
        <w:rPr>
          <w:sz w:val="22"/>
          <w:szCs w:val="22"/>
        </w:rPr>
        <w:t>sources;</w:t>
      </w:r>
      <w:proofErr w:type="gramEnd"/>
    </w:p>
    <w:p w14:paraId="6974AD8F" w14:textId="12BE24BE" w:rsidR="00D33165" w:rsidRPr="00EA6792" w:rsidRDefault="00D33165" w:rsidP="004F35A3">
      <w:pPr>
        <w:pStyle w:val="ListParagraph"/>
        <w:numPr>
          <w:ilvl w:val="0"/>
          <w:numId w:val="14"/>
        </w:numPr>
        <w:spacing w:line="260" w:lineRule="exact"/>
        <w:ind w:right="71"/>
        <w:jc w:val="both"/>
        <w:rPr>
          <w:sz w:val="22"/>
          <w:szCs w:val="22"/>
        </w:rPr>
      </w:pPr>
      <w:r w:rsidRPr="00EA6792">
        <w:rPr>
          <w:sz w:val="22"/>
          <w:szCs w:val="22"/>
        </w:rPr>
        <w:t xml:space="preserve">The budget for P107 - SP blue shark assessment of USD20,000 was a matching fund for EUs </w:t>
      </w:r>
      <w:proofErr w:type="gramStart"/>
      <w:r w:rsidRPr="00EA6792">
        <w:rPr>
          <w:sz w:val="22"/>
          <w:szCs w:val="22"/>
        </w:rPr>
        <w:t>contribution;</w:t>
      </w:r>
      <w:proofErr w:type="gramEnd"/>
    </w:p>
    <w:p w14:paraId="66CCDB61" w14:textId="177A5390" w:rsidR="001E7934" w:rsidRPr="00EA6792" w:rsidRDefault="00D33165" w:rsidP="001E7934">
      <w:pPr>
        <w:pStyle w:val="ListParagraph"/>
        <w:numPr>
          <w:ilvl w:val="0"/>
          <w:numId w:val="14"/>
        </w:numPr>
        <w:spacing w:line="260" w:lineRule="exact"/>
        <w:ind w:right="71"/>
        <w:jc w:val="both"/>
        <w:rPr>
          <w:sz w:val="22"/>
          <w:szCs w:val="22"/>
        </w:rPr>
      </w:pPr>
      <w:r w:rsidRPr="00EA6792">
        <w:rPr>
          <w:sz w:val="22"/>
          <w:szCs w:val="22"/>
        </w:rPr>
        <w:t xml:space="preserve">SPC’s expenditure </w:t>
      </w:r>
      <w:r w:rsidR="00700481" w:rsidRPr="00EA6792">
        <w:rPr>
          <w:sz w:val="22"/>
          <w:szCs w:val="22"/>
        </w:rPr>
        <w:t xml:space="preserve">was </w:t>
      </w:r>
      <w:r w:rsidRPr="00EA6792">
        <w:rPr>
          <w:sz w:val="22"/>
          <w:szCs w:val="22"/>
        </w:rPr>
        <w:t xml:space="preserve">the same even though the SPC did not travel due to COVID, some consideration on this noting that the additional USD75,000 budget line was not accessed by SPC in 2020. The 2021 budget will remain the same as requested nothing that if travel is expected to </w:t>
      </w:r>
      <w:r w:rsidRPr="00EA6792">
        <w:rPr>
          <w:sz w:val="22"/>
          <w:szCs w:val="22"/>
        </w:rPr>
        <w:lastRenderedPageBreak/>
        <w:t xml:space="preserve">start by mid-June of 2021, SPC travel to SC needs to be </w:t>
      </w:r>
      <w:r w:rsidR="00ED2245" w:rsidRPr="00EA6792">
        <w:rPr>
          <w:sz w:val="22"/>
          <w:szCs w:val="22"/>
        </w:rPr>
        <w:t>funded</w:t>
      </w:r>
      <w:r w:rsidRPr="00EA6792">
        <w:rPr>
          <w:sz w:val="22"/>
          <w:szCs w:val="22"/>
        </w:rPr>
        <w:t xml:space="preserve"> </w:t>
      </w:r>
      <w:r w:rsidR="00ED2245" w:rsidRPr="00EA6792">
        <w:rPr>
          <w:sz w:val="22"/>
          <w:szCs w:val="22"/>
        </w:rPr>
        <w:t xml:space="preserve">for </w:t>
      </w:r>
      <w:r w:rsidRPr="00EA6792">
        <w:rPr>
          <w:sz w:val="22"/>
          <w:szCs w:val="22"/>
        </w:rPr>
        <w:t xml:space="preserve">them to participate in the </w:t>
      </w:r>
      <w:proofErr w:type="gramStart"/>
      <w:r w:rsidRPr="00EA6792">
        <w:rPr>
          <w:sz w:val="22"/>
          <w:szCs w:val="22"/>
        </w:rPr>
        <w:t>meeting</w:t>
      </w:r>
      <w:r w:rsidR="001E7934" w:rsidRPr="00EA6792">
        <w:rPr>
          <w:sz w:val="22"/>
          <w:szCs w:val="22"/>
        </w:rPr>
        <w:t>;</w:t>
      </w:r>
      <w:proofErr w:type="gramEnd"/>
    </w:p>
    <w:p w14:paraId="3D98C25D" w14:textId="4AE47861" w:rsidR="002D3F07" w:rsidRPr="00EA6792" w:rsidRDefault="00ED2245" w:rsidP="002D3F07">
      <w:pPr>
        <w:pStyle w:val="ListParagraph"/>
        <w:numPr>
          <w:ilvl w:val="0"/>
          <w:numId w:val="14"/>
        </w:numPr>
        <w:spacing w:line="260" w:lineRule="exact"/>
        <w:ind w:right="71"/>
        <w:jc w:val="both"/>
        <w:rPr>
          <w:sz w:val="22"/>
          <w:szCs w:val="22"/>
        </w:rPr>
      </w:pPr>
      <w:r w:rsidRPr="00EA6792">
        <w:rPr>
          <w:sz w:val="22"/>
          <w:szCs w:val="22"/>
        </w:rPr>
        <w:t xml:space="preserve">The budget for ROP training was suggested to be included </w:t>
      </w:r>
      <w:r w:rsidR="001E7934" w:rsidRPr="00EA6792">
        <w:rPr>
          <w:sz w:val="22"/>
          <w:szCs w:val="22"/>
        </w:rPr>
        <w:t xml:space="preserve">despite of the impacts of COVID-19 pandemic, as Secretariat </w:t>
      </w:r>
      <w:r w:rsidR="00700481" w:rsidRPr="00EA6792">
        <w:rPr>
          <w:sz w:val="22"/>
          <w:szCs w:val="22"/>
        </w:rPr>
        <w:t xml:space="preserve">was </w:t>
      </w:r>
      <w:r w:rsidR="001E7934" w:rsidRPr="00EA6792">
        <w:rPr>
          <w:sz w:val="22"/>
          <w:szCs w:val="22"/>
        </w:rPr>
        <w:t>preparing this budget as if meetings and travels will happen in mid-</w:t>
      </w:r>
      <w:proofErr w:type="gramStart"/>
      <w:r w:rsidR="001E7934" w:rsidRPr="00EA6792">
        <w:rPr>
          <w:sz w:val="22"/>
          <w:szCs w:val="22"/>
        </w:rPr>
        <w:t>2021</w:t>
      </w:r>
      <w:r w:rsidR="002D3F07" w:rsidRPr="00EA6792">
        <w:rPr>
          <w:sz w:val="22"/>
          <w:szCs w:val="22"/>
        </w:rPr>
        <w:t>;</w:t>
      </w:r>
      <w:proofErr w:type="gramEnd"/>
    </w:p>
    <w:p w14:paraId="50D5F1FB" w14:textId="43B41022" w:rsidR="008A1B9D" w:rsidRPr="00EA6792" w:rsidRDefault="001E7934" w:rsidP="00767EAB">
      <w:pPr>
        <w:pStyle w:val="ListParagraph"/>
        <w:numPr>
          <w:ilvl w:val="0"/>
          <w:numId w:val="14"/>
        </w:numPr>
        <w:spacing w:line="260" w:lineRule="exact"/>
        <w:ind w:right="71"/>
        <w:jc w:val="both"/>
        <w:rPr>
          <w:sz w:val="22"/>
          <w:szCs w:val="22"/>
        </w:rPr>
      </w:pPr>
      <w:r w:rsidRPr="00EA6792">
        <w:rPr>
          <w:sz w:val="22"/>
          <w:szCs w:val="22"/>
        </w:rPr>
        <w:t>The R</w:t>
      </w:r>
      <w:r w:rsidR="008D36D9" w:rsidRPr="00EA6792">
        <w:rPr>
          <w:sz w:val="22"/>
          <w:szCs w:val="22"/>
        </w:rPr>
        <w:t>OP Data Management</w:t>
      </w:r>
      <w:r w:rsidR="00986882" w:rsidRPr="00EA6792">
        <w:rPr>
          <w:sz w:val="22"/>
          <w:szCs w:val="22"/>
        </w:rPr>
        <w:t xml:space="preserve"> </w:t>
      </w:r>
      <w:r w:rsidR="00B40644" w:rsidRPr="00EA6792">
        <w:rPr>
          <w:sz w:val="22"/>
          <w:szCs w:val="22"/>
        </w:rPr>
        <w:t xml:space="preserve">was </w:t>
      </w:r>
      <w:r w:rsidR="00986882" w:rsidRPr="00EA6792">
        <w:rPr>
          <w:sz w:val="22"/>
          <w:szCs w:val="22"/>
        </w:rPr>
        <w:t xml:space="preserve">mainly </w:t>
      </w:r>
      <w:r w:rsidR="00B40644" w:rsidRPr="00EA6792">
        <w:rPr>
          <w:sz w:val="22"/>
          <w:szCs w:val="22"/>
        </w:rPr>
        <w:t xml:space="preserve">for </w:t>
      </w:r>
      <w:r w:rsidR="00986882" w:rsidRPr="00EA6792">
        <w:rPr>
          <w:sz w:val="22"/>
          <w:szCs w:val="22"/>
        </w:rPr>
        <w:t>staff salary</w:t>
      </w:r>
      <w:r w:rsidR="00B40644" w:rsidRPr="00EA6792">
        <w:rPr>
          <w:sz w:val="22"/>
          <w:szCs w:val="22"/>
        </w:rPr>
        <w:t xml:space="preserve">. </w:t>
      </w:r>
      <w:r w:rsidR="00986882" w:rsidRPr="00EA6792">
        <w:rPr>
          <w:sz w:val="22"/>
          <w:szCs w:val="22"/>
        </w:rPr>
        <w:t>SPC</w:t>
      </w:r>
      <w:r w:rsidR="00B40644" w:rsidRPr="00EA6792">
        <w:rPr>
          <w:sz w:val="22"/>
          <w:szCs w:val="22"/>
        </w:rPr>
        <w:t xml:space="preserve"> continues to </w:t>
      </w:r>
      <w:r w:rsidR="00986882" w:rsidRPr="00EA6792">
        <w:rPr>
          <w:sz w:val="22"/>
          <w:szCs w:val="22"/>
        </w:rPr>
        <w:t xml:space="preserve">enter </w:t>
      </w:r>
      <w:r w:rsidR="00B40644" w:rsidRPr="00EA6792">
        <w:rPr>
          <w:sz w:val="22"/>
          <w:szCs w:val="22"/>
        </w:rPr>
        <w:t xml:space="preserve">observer </w:t>
      </w:r>
      <w:r w:rsidR="00986882" w:rsidRPr="00EA6792">
        <w:rPr>
          <w:sz w:val="22"/>
          <w:szCs w:val="22"/>
        </w:rPr>
        <w:t xml:space="preserve">data </w:t>
      </w:r>
      <w:r w:rsidR="00B40644" w:rsidRPr="00EA6792">
        <w:rPr>
          <w:sz w:val="22"/>
          <w:szCs w:val="22"/>
        </w:rPr>
        <w:t xml:space="preserve">as there </w:t>
      </w:r>
      <w:r w:rsidR="00700481" w:rsidRPr="00EA6792">
        <w:rPr>
          <w:sz w:val="22"/>
          <w:szCs w:val="22"/>
        </w:rPr>
        <w:t xml:space="preserve">were </w:t>
      </w:r>
      <w:r w:rsidR="00B40644" w:rsidRPr="00EA6792">
        <w:rPr>
          <w:sz w:val="22"/>
          <w:szCs w:val="22"/>
        </w:rPr>
        <w:t>still observer data coming-in and there were some data</w:t>
      </w:r>
      <w:r w:rsidR="00986882" w:rsidRPr="00EA6792">
        <w:rPr>
          <w:sz w:val="22"/>
          <w:szCs w:val="22"/>
        </w:rPr>
        <w:t xml:space="preserve"> backlogs</w:t>
      </w:r>
      <w:r w:rsidR="00B40644" w:rsidRPr="00EA6792">
        <w:rPr>
          <w:sz w:val="22"/>
          <w:szCs w:val="22"/>
        </w:rPr>
        <w:t xml:space="preserve"> in the previous years</w:t>
      </w:r>
      <w:r w:rsidR="00986882" w:rsidRPr="00EA6792">
        <w:rPr>
          <w:sz w:val="22"/>
          <w:szCs w:val="22"/>
        </w:rPr>
        <w:t xml:space="preserve">, this </w:t>
      </w:r>
      <w:r w:rsidR="00700481" w:rsidRPr="00EA6792">
        <w:rPr>
          <w:sz w:val="22"/>
          <w:szCs w:val="22"/>
        </w:rPr>
        <w:t xml:space="preserve">was a good </w:t>
      </w:r>
      <w:r w:rsidR="00986882" w:rsidRPr="00EA6792">
        <w:rPr>
          <w:sz w:val="22"/>
          <w:szCs w:val="22"/>
        </w:rPr>
        <w:t xml:space="preserve">opportunity to resolve those </w:t>
      </w:r>
      <w:r w:rsidR="002D3F07" w:rsidRPr="00EA6792">
        <w:rPr>
          <w:sz w:val="22"/>
          <w:szCs w:val="22"/>
        </w:rPr>
        <w:t xml:space="preserve">data entry backlogs. </w:t>
      </w:r>
      <w:r w:rsidR="00043BC9" w:rsidRPr="00EA6792">
        <w:rPr>
          <w:sz w:val="22"/>
          <w:szCs w:val="22"/>
        </w:rPr>
        <w:t>An additional annex will be added to the budget paper to cover ROP Data costs</w:t>
      </w:r>
      <w:r w:rsidR="002D3F07" w:rsidRPr="00EA6792">
        <w:rPr>
          <w:sz w:val="22"/>
          <w:szCs w:val="22"/>
        </w:rPr>
        <w:t>.</w:t>
      </w:r>
    </w:p>
    <w:p w14:paraId="0EBB7BF7" w14:textId="77777777" w:rsidR="002D3F07" w:rsidRPr="00EA6792" w:rsidRDefault="002D3F07" w:rsidP="00767EAB"/>
    <w:p w14:paraId="1FD6C5A1" w14:textId="70A2B7EE" w:rsidR="009D045E" w:rsidRPr="00EA6792" w:rsidRDefault="002D3F07" w:rsidP="002D3F07">
      <w:pPr>
        <w:pStyle w:val="ListParagraph"/>
        <w:numPr>
          <w:ilvl w:val="0"/>
          <w:numId w:val="2"/>
        </w:numPr>
        <w:spacing w:line="260" w:lineRule="exact"/>
        <w:ind w:left="0" w:right="71" w:firstLine="0"/>
        <w:jc w:val="both"/>
        <w:rPr>
          <w:sz w:val="22"/>
          <w:szCs w:val="22"/>
        </w:rPr>
      </w:pPr>
      <w:r w:rsidRPr="00EA6792">
        <w:rPr>
          <w:sz w:val="22"/>
          <w:szCs w:val="22"/>
        </w:rPr>
        <w:t xml:space="preserve">Several CCMs prefer to reduce </w:t>
      </w:r>
      <w:r w:rsidR="00922F8F" w:rsidRPr="00EA6792">
        <w:rPr>
          <w:sz w:val="22"/>
          <w:szCs w:val="22"/>
        </w:rPr>
        <w:t xml:space="preserve">the </w:t>
      </w:r>
      <w:r w:rsidRPr="00EA6792">
        <w:rPr>
          <w:sz w:val="22"/>
          <w:szCs w:val="22"/>
        </w:rPr>
        <w:t>budget for ROP data management and/or need more information on this line budget item. It was emphasized by SPC that this line budget item has</w:t>
      </w:r>
      <w:r w:rsidR="009D045E" w:rsidRPr="00EA6792">
        <w:rPr>
          <w:sz w:val="22"/>
          <w:szCs w:val="22"/>
        </w:rPr>
        <w:t xml:space="preserve"> been there for almost 5 years </w:t>
      </w:r>
      <w:r w:rsidRPr="00EA6792">
        <w:rPr>
          <w:sz w:val="22"/>
          <w:szCs w:val="22"/>
        </w:rPr>
        <w:t>and</w:t>
      </w:r>
      <w:r w:rsidR="009D045E" w:rsidRPr="00EA6792">
        <w:rPr>
          <w:sz w:val="22"/>
          <w:szCs w:val="22"/>
        </w:rPr>
        <w:t xml:space="preserve"> no inflation adjustment</w:t>
      </w:r>
      <w:r w:rsidRPr="00EA6792">
        <w:rPr>
          <w:sz w:val="22"/>
          <w:szCs w:val="22"/>
        </w:rPr>
        <w:t xml:space="preserve"> has been made. It </w:t>
      </w:r>
      <w:r w:rsidR="00700481" w:rsidRPr="00EA6792">
        <w:rPr>
          <w:sz w:val="22"/>
          <w:szCs w:val="22"/>
        </w:rPr>
        <w:t xml:space="preserve">was </w:t>
      </w:r>
      <w:r w:rsidRPr="00EA6792">
        <w:rPr>
          <w:sz w:val="22"/>
          <w:szCs w:val="22"/>
        </w:rPr>
        <w:t xml:space="preserve">worth considering that </w:t>
      </w:r>
      <w:r w:rsidR="009D045E" w:rsidRPr="00EA6792">
        <w:rPr>
          <w:sz w:val="22"/>
          <w:szCs w:val="22"/>
        </w:rPr>
        <w:t>SPC subsidize other Commission’s work from SPCs core budget</w:t>
      </w:r>
      <w:r w:rsidRPr="00EA6792">
        <w:rPr>
          <w:sz w:val="22"/>
          <w:szCs w:val="22"/>
        </w:rPr>
        <w:t>.</w:t>
      </w:r>
    </w:p>
    <w:p w14:paraId="5FF24F64" w14:textId="77777777" w:rsidR="002D3F07" w:rsidRPr="00EA6792" w:rsidRDefault="002D3F07" w:rsidP="002D3F07">
      <w:pPr>
        <w:pStyle w:val="ListParagraph"/>
        <w:rPr>
          <w:sz w:val="22"/>
          <w:szCs w:val="22"/>
        </w:rPr>
      </w:pPr>
    </w:p>
    <w:p w14:paraId="0C60282F" w14:textId="201DB94D" w:rsidR="002D3F07" w:rsidRPr="00EA6792" w:rsidRDefault="002D3F07" w:rsidP="002D3F07">
      <w:pPr>
        <w:pStyle w:val="ListParagraph"/>
        <w:numPr>
          <w:ilvl w:val="0"/>
          <w:numId w:val="2"/>
        </w:numPr>
        <w:spacing w:line="260" w:lineRule="exact"/>
        <w:ind w:left="0" w:right="71" w:firstLine="0"/>
        <w:jc w:val="both"/>
        <w:rPr>
          <w:sz w:val="22"/>
          <w:szCs w:val="22"/>
        </w:rPr>
      </w:pPr>
      <w:r w:rsidRPr="00EA6792">
        <w:rPr>
          <w:sz w:val="22"/>
          <w:szCs w:val="22"/>
        </w:rPr>
        <w:t>This agenda item is left open …</w:t>
      </w:r>
    </w:p>
    <w:p w14:paraId="04E92150" w14:textId="77777777" w:rsidR="009D045E" w:rsidRPr="00EA6792" w:rsidRDefault="009D045E" w:rsidP="009D045E">
      <w:pPr>
        <w:pStyle w:val="ListParagraph"/>
        <w:rPr>
          <w:sz w:val="22"/>
          <w:szCs w:val="22"/>
        </w:rPr>
      </w:pPr>
    </w:p>
    <w:p w14:paraId="4F8B43F8" w14:textId="08F0EF60" w:rsidR="00A61695" w:rsidRPr="00EA6792" w:rsidRDefault="00A61695" w:rsidP="002D3F07">
      <w:pPr>
        <w:pStyle w:val="ListParagraph"/>
        <w:numPr>
          <w:ilvl w:val="0"/>
          <w:numId w:val="2"/>
        </w:numPr>
        <w:spacing w:line="260" w:lineRule="exact"/>
        <w:ind w:left="0" w:right="71" w:firstLine="0"/>
        <w:jc w:val="both"/>
        <w:rPr>
          <w:sz w:val="22"/>
          <w:szCs w:val="22"/>
        </w:rPr>
      </w:pPr>
      <w:r w:rsidRPr="00EA6792">
        <w:rPr>
          <w:sz w:val="22"/>
          <w:szCs w:val="22"/>
        </w:rPr>
        <w:t xml:space="preserve">Closed at 12.25PM </w:t>
      </w:r>
      <w:r w:rsidR="002D3F07" w:rsidRPr="00EA6792">
        <w:rPr>
          <w:sz w:val="22"/>
          <w:szCs w:val="22"/>
        </w:rPr>
        <w:t>(1</w:t>
      </w:r>
      <w:r w:rsidR="002D3F07" w:rsidRPr="00EA6792">
        <w:rPr>
          <w:sz w:val="22"/>
          <w:szCs w:val="22"/>
          <w:vertAlign w:val="superscript"/>
        </w:rPr>
        <w:t>st</w:t>
      </w:r>
      <w:r w:rsidR="002D3F07" w:rsidRPr="00EA6792">
        <w:rPr>
          <w:sz w:val="22"/>
          <w:szCs w:val="22"/>
        </w:rPr>
        <w:t xml:space="preserve"> Session)</w:t>
      </w:r>
    </w:p>
    <w:p w14:paraId="32943FBB" w14:textId="77777777" w:rsidR="00E4412A" w:rsidRPr="00EA6792" w:rsidRDefault="00E4412A" w:rsidP="00E4412A">
      <w:pPr>
        <w:pStyle w:val="ListParagraph"/>
        <w:rPr>
          <w:sz w:val="22"/>
          <w:szCs w:val="22"/>
        </w:rPr>
      </w:pPr>
    </w:p>
    <w:p w14:paraId="190F872D" w14:textId="009C5BB5" w:rsidR="00E4412A" w:rsidRPr="00EA6792" w:rsidRDefault="00E4412A" w:rsidP="002D3F07">
      <w:pPr>
        <w:pStyle w:val="ListParagraph"/>
        <w:numPr>
          <w:ilvl w:val="0"/>
          <w:numId w:val="2"/>
        </w:numPr>
        <w:spacing w:line="260" w:lineRule="exact"/>
        <w:ind w:left="0" w:right="71" w:firstLine="0"/>
        <w:jc w:val="both"/>
        <w:rPr>
          <w:b/>
          <w:sz w:val="24"/>
          <w:szCs w:val="24"/>
        </w:rPr>
      </w:pPr>
      <w:r w:rsidRPr="00EA6792">
        <w:rPr>
          <w:b/>
          <w:sz w:val="24"/>
          <w:szCs w:val="24"/>
        </w:rPr>
        <w:t>FAC1</w:t>
      </w:r>
      <w:r w:rsidR="00060B1E" w:rsidRPr="00EA6792">
        <w:rPr>
          <w:b/>
          <w:sz w:val="24"/>
          <w:szCs w:val="24"/>
        </w:rPr>
        <w:t>4</w:t>
      </w:r>
      <w:r w:rsidRPr="00EA6792">
        <w:rPr>
          <w:b/>
          <w:sz w:val="24"/>
          <w:szCs w:val="24"/>
        </w:rPr>
        <w:t xml:space="preserve"> agreed to a 202</w:t>
      </w:r>
      <w:r w:rsidR="00060B1E" w:rsidRPr="00EA6792">
        <w:rPr>
          <w:b/>
          <w:sz w:val="24"/>
          <w:szCs w:val="24"/>
        </w:rPr>
        <w:t>1</w:t>
      </w:r>
      <w:r w:rsidRPr="00EA6792">
        <w:rPr>
          <w:b/>
          <w:sz w:val="24"/>
          <w:szCs w:val="24"/>
        </w:rPr>
        <w:t xml:space="preserve"> budget of $</w:t>
      </w:r>
      <w:r w:rsidR="00315EDD" w:rsidRPr="00EA6792">
        <w:rPr>
          <w:b/>
          <w:sz w:val="24"/>
          <w:szCs w:val="24"/>
        </w:rPr>
        <w:t xml:space="preserve"> USD </w:t>
      </w:r>
      <w:proofErr w:type="spellStart"/>
      <w:r w:rsidR="00060B1E" w:rsidRPr="00EA6792">
        <w:rPr>
          <w:b/>
          <w:sz w:val="24"/>
          <w:szCs w:val="24"/>
        </w:rPr>
        <w:t>xxxxxx</w:t>
      </w:r>
      <w:proofErr w:type="spellEnd"/>
      <w:r w:rsidR="00582C96" w:rsidRPr="00EA6792">
        <w:rPr>
          <w:b/>
          <w:sz w:val="24"/>
          <w:szCs w:val="24"/>
        </w:rPr>
        <w:t xml:space="preserve"> (</w:t>
      </w:r>
      <w:r w:rsidRPr="00EA6792">
        <w:rPr>
          <w:b/>
          <w:sz w:val="24"/>
          <w:szCs w:val="24"/>
        </w:rPr>
        <w:t>Annexes 1-</w:t>
      </w:r>
      <w:r w:rsidR="00582C96" w:rsidRPr="00EA6792">
        <w:rPr>
          <w:b/>
          <w:sz w:val="24"/>
          <w:szCs w:val="24"/>
        </w:rPr>
        <w:t>4)</w:t>
      </w:r>
      <w:r w:rsidRPr="00EA6792">
        <w:rPr>
          <w:b/>
          <w:sz w:val="24"/>
          <w:szCs w:val="24"/>
        </w:rPr>
        <w:t xml:space="preserve"> pending any subsequent decision reached by WCPFC1</w:t>
      </w:r>
      <w:r w:rsidR="00060B1E" w:rsidRPr="00EA6792">
        <w:rPr>
          <w:b/>
          <w:sz w:val="24"/>
          <w:szCs w:val="24"/>
        </w:rPr>
        <w:t>7</w:t>
      </w:r>
      <w:r w:rsidRPr="00EA6792">
        <w:rPr>
          <w:b/>
          <w:sz w:val="24"/>
          <w:szCs w:val="24"/>
        </w:rPr>
        <w:t xml:space="preserve"> that will have an impact on the budget.  </w:t>
      </w:r>
    </w:p>
    <w:p w14:paraId="17260D04" w14:textId="77777777" w:rsidR="005807BF" w:rsidRPr="00EA6792" w:rsidRDefault="005807BF" w:rsidP="005807BF">
      <w:pPr>
        <w:pStyle w:val="ListParagraph"/>
        <w:spacing w:line="260" w:lineRule="exact"/>
        <w:ind w:left="0" w:right="71"/>
        <w:jc w:val="both"/>
        <w:rPr>
          <w:sz w:val="22"/>
          <w:szCs w:val="22"/>
        </w:rPr>
      </w:pPr>
    </w:p>
    <w:p w14:paraId="5B69D18E" w14:textId="77777777" w:rsidR="007808DF" w:rsidRPr="00EA6792" w:rsidRDefault="007808DF" w:rsidP="00317544">
      <w:pPr>
        <w:pStyle w:val="ListParagraph"/>
        <w:spacing w:line="260" w:lineRule="exact"/>
        <w:ind w:left="0" w:right="71"/>
        <w:jc w:val="both"/>
        <w:rPr>
          <w:b/>
          <w:bCs/>
          <w:sz w:val="22"/>
          <w:szCs w:val="22"/>
        </w:rPr>
      </w:pPr>
    </w:p>
    <w:p w14:paraId="4E575F8B" w14:textId="0FA2A0D5" w:rsidR="00A40D13" w:rsidRPr="00EA6792" w:rsidRDefault="00A40D13" w:rsidP="00A40D13">
      <w:pPr>
        <w:ind w:left="120" w:right="2411"/>
        <w:rPr>
          <w:b/>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6</w:t>
      </w:r>
      <w:r w:rsidRPr="00EA6792">
        <w:rPr>
          <w:b/>
          <w:sz w:val="22"/>
          <w:szCs w:val="22"/>
        </w:rPr>
        <w:t xml:space="preserve">.              </w:t>
      </w:r>
      <w:r w:rsidRPr="00EA6792">
        <w:rPr>
          <w:b/>
          <w:spacing w:val="2"/>
          <w:sz w:val="22"/>
          <w:szCs w:val="22"/>
        </w:rPr>
        <w:t xml:space="preserve"> </w:t>
      </w:r>
      <w:r w:rsidRPr="00EA6792">
        <w:rPr>
          <w:b/>
          <w:sz w:val="22"/>
          <w:szCs w:val="22"/>
        </w:rPr>
        <w:t>ELECTI</w:t>
      </w:r>
      <w:r w:rsidRPr="00EA6792">
        <w:rPr>
          <w:b/>
          <w:spacing w:val="1"/>
          <w:sz w:val="22"/>
          <w:szCs w:val="22"/>
        </w:rPr>
        <w:t>O</w:t>
      </w:r>
      <w:r w:rsidRPr="00EA6792">
        <w:rPr>
          <w:b/>
          <w:sz w:val="22"/>
          <w:szCs w:val="22"/>
        </w:rPr>
        <w:t>N OF</w:t>
      </w:r>
      <w:r w:rsidRPr="00EA6792">
        <w:rPr>
          <w:b/>
          <w:spacing w:val="-3"/>
          <w:sz w:val="22"/>
          <w:szCs w:val="22"/>
        </w:rPr>
        <w:t xml:space="preserve"> </w:t>
      </w:r>
      <w:r w:rsidRPr="00EA6792">
        <w:rPr>
          <w:b/>
          <w:sz w:val="22"/>
          <w:szCs w:val="22"/>
        </w:rPr>
        <w:t>C</w:t>
      </w:r>
      <w:r w:rsidRPr="00EA6792">
        <w:rPr>
          <w:b/>
          <w:spacing w:val="1"/>
          <w:sz w:val="22"/>
          <w:szCs w:val="22"/>
        </w:rPr>
        <w:t>O</w:t>
      </w:r>
      <w:r w:rsidRPr="00EA6792">
        <w:rPr>
          <w:b/>
          <w:spacing w:val="-1"/>
          <w:sz w:val="22"/>
          <w:szCs w:val="22"/>
        </w:rPr>
        <w:t>-</w:t>
      </w:r>
      <w:r w:rsidRPr="00EA6792">
        <w:rPr>
          <w:b/>
          <w:sz w:val="22"/>
          <w:szCs w:val="22"/>
        </w:rPr>
        <w:t>CHAI</w:t>
      </w:r>
      <w:r w:rsidRPr="00EA6792">
        <w:rPr>
          <w:b/>
          <w:spacing w:val="-1"/>
          <w:sz w:val="22"/>
          <w:szCs w:val="22"/>
        </w:rPr>
        <w:t>R</w:t>
      </w:r>
      <w:r w:rsidRPr="00EA6792">
        <w:rPr>
          <w:b/>
          <w:sz w:val="22"/>
          <w:szCs w:val="22"/>
        </w:rPr>
        <w:t xml:space="preserve">S </w:t>
      </w:r>
    </w:p>
    <w:p w14:paraId="6D00C692" w14:textId="51CEBBE9" w:rsidR="00A40D13" w:rsidRPr="00EA6792" w:rsidRDefault="00A40D13" w:rsidP="00A40D13">
      <w:pPr>
        <w:ind w:left="120" w:right="2411"/>
        <w:rPr>
          <w:b/>
          <w:bCs/>
          <w:sz w:val="22"/>
          <w:szCs w:val="22"/>
        </w:rPr>
      </w:pPr>
    </w:p>
    <w:p w14:paraId="64ACC9F5" w14:textId="57E1C35F" w:rsidR="00442104" w:rsidRPr="00EA6792" w:rsidRDefault="004B4AB4" w:rsidP="002D3F07">
      <w:pPr>
        <w:pStyle w:val="ListParagraph"/>
        <w:numPr>
          <w:ilvl w:val="0"/>
          <w:numId w:val="2"/>
        </w:numPr>
        <w:spacing w:line="260" w:lineRule="exact"/>
        <w:ind w:left="0" w:right="71" w:firstLine="0"/>
        <w:jc w:val="both"/>
        <w:rPr>
          <w:b/>
          <w:bCs/>
          <w:sz w:val="22"/>
          <w:szCs w:val="22"/>
        </w:rPr>
      </w:pPr>
      <w:r w:rsidRPr="00EA6792">
        <w:rPr>
          <w:b/>
          <w:bCs/>
          <w:sz w:val="22"/>
          <w:szCs w:val="22"/>
        </w:rPr>
        <w:t xml:space="preserve"> Michael </w:t>
      </w:r>
      <w:proofErr w:type="spellStart"/>
      <w:r w:rsidRPr="00EA6792">
        <w:rPr>
          <w:b/>
          <w:bCs/>
          <w:sz w:val="22"/>
          <w:szCs w:val="22"/>
        </w:rPr>
        <w:t>Brakke</w:t>
      </w:r>
      <w:proofErr w:type="spellEnd"/>
      <w:r w:rsidRPr="00EA6792">
        <w:rPr>
          <w:b/>
          <w:bCs/>
          <w:sz w:val="22"/>
          <w:szCs w:val="22"/>
        </w:rPr>
        <w:t xml:space="preserve"> (USA) and Ms. Camille </w:t>
      </w:r>
      <w:proofErr w:type="spellStart"/>
      <w:r w:rsidRPr="00EA6792">
        <w:rPr>
          <w:b/>
          <w:bCs/>
          <w:sz w:val="22"/>
          <w:szCs w:val="22"/>
        </w:rPr>
        <w:t>Movick-Inatio</w:t>
      </w:r>
      <w:proofErr w:type="spellEnd"/>
      <w:r w:rsidRPr="00EA6792">
        <w:rPr>
          <w:b/>
          <w:bCs/>
          <w:sz w:val="22"/>
          <w:szCs w:val="22"/>
        </w:rPr>
        <w:t xml:space="preserve"> (FSM) </w:t>
      </w:r>
      <w:r w:rsidR="0083353E" w:rsidRPr="00EA6792">
        <w:rPr>
          <w:b/>
          <w:bCs/>
          <w:sz w:val="22"/>
          <w:szCs w:val="22"/>
        </w:rPr>
        <w:t>will continue to serve</w:t>
      </w:r>
      <w:r w:rsidRPr="00EA6792">
        <w:rPr>
          <w:b/>
          <w:bCs/>
          <w:sz w:val="22"/>
          <w:szCs w:val="22"/>
        </w:rPr>
        <w:t xml:space="preserve"> as FAC Co-Chairs</w:t>
      </w:r>
      <w:r w:rsidR="00060B1E" w:rsidRPr="00EA6792">
        <w:rPr>
          <w:b/>
          <w:bCs/>
          <w:sz w:val="22"/>
          <w:szCs w:val="22"/>
        </w:rPr>
        <w:t>.</w:t>
      </w:r>
    </w:p>
    <w:p w14:paraId="08F926C6" w14:textId="77777777" w:rsidR="00A40D13" w:rsidRPr="00EA6792" w:rsidRDefault="00A40D13" w:rsidP="00A40D13">
      <w:pPr>
        <w:ind w:left="120" w:right="2411"/>
        <w:rPr>
          <w:b/>
          <w:bCs/>
          <w:sz w:val="22"/>
          <w:szCs w:val="22"/>
        </w:rPr>
      </w:pPr>
    </w:p>
    <w:p w14:paraId="59513426" w14:textId="71FDE491" w:rsidR="00A40D13" w:rsidRPr="00EA6792" w:rsidRDefault="00A40D13" w:rsidP="00A40D13">
      <w:pPr>
        <w:ind w:left="120" w:right="2411"/>
        <w:rPr>
          <w:b/>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 xml:space="preserve">A 7.                         </w:t>
      </w:r>
      <w:r w:rsidRPr="00EA6792">
        <w:rPr>
          <w:b/>
          <w:spacing w:val="44"/>
          <w:sz w:val="22"/>
          <w:szCs w:val="22"/>
        </w:rPr>
        <w:t xml:space="preserve"> </w:t>
      </w:r>
      <w:r w:rsidRPr="00EA6792">
        <w:rPr>
          <w:b/>
          <w:sz w:val="22"/>
          <w:szCs w:val="22"/>
        </w:rPr>
        <w:t>O</w:t>
      </w:r>
      <w:r w:rsidRPr="00EA6792">
        <w:rPr>
          <w:b/>
          <w:spacing w:val="1"/>
          <w:sz w:val="22"/>
          <w:szCs w:val="22"/>
        </w:rPr>
        <w:t>T</w:t>
      </w:r>
      <w:r w:rsidRPr="00EA6792">
        <w:rPr>
          <w:b/>
          <w:sz w:val="22"/>
          <w:szCs w:val="22"/>
        </w:rPr>
        <w:t>H</w:t>
      </w:r>
      <w:r w:rsidRPr="00EA6792">
        <w:rPr>
          <w:b/>
          <w:spacing w:val="1"/>
          <w:sz w:val="22"/>
          <w:szCs w:val="22"/>
        </w:rPr>
        <w:t>E</w:t>
      </w:r>
      <w:r w:rsidRPr="00EA6792">
        <w:rPr>
          <w:b/>
          <w:sz w:val="22"/>
          <w:szCs w:val="22"/>
        </w:rPr>
        <w:t xml:space="preserve">R </w:t>
      </w:r>
      <w:r w:rsidRPr="00EA6792">
        <w:rPr>
          <w:b/>
          <w:spacing w:val="-1"/>
          <w:sz w:val="22"/>
          <w:szCs w:val="22"/>
        </w:rPr>
        <w:t>M</w:t>
      </w:r>
      <w:r w:rsidRPr="00EA6792">
        <w:rPr>
          <w:b/>
          <w:sz w:val="22"/>
          <w:szCs w:val="22"/>
        </w:rPr>
        <w:t>AT</w:t>
      </w:r>
      <w:r w:rsidRPr="00EA6792">
        <w:rPr>
          <w:b/>
          <w:spacing w:val="1"/>
          <w:sz w:val="22"/>
          <w:szCs w:val="22"/>
        </w:rPr>
        <w:t>T</w:t>
      </w:r>
      <w:r w:rsidRPr="00EA6792">
        <w:rPr>
          <w:b/>
          <w:sz w:val="22"/>
          <w:szCs w:val="22"/>
        </w:rPr>
        <w:t>ERS</w:t>
      </w:r>
    </w:p>
    <w:p w14:paraId="13021720" w14:textId="77777777" w:rsidR="00A40D13" w:rsidRPr="00EA6792" w:rsidRDefault="00A40D13" w:rsidP="00A40D13">
      <w:pPr>
        <w:ind w:left="120" w:right="2411"/>
        <w:rPr>
          <w:b/>
          <w:sz w:val="22"/>
          <w:szCs w:val="22"/>
        </w:rPr>
      </w:pPr>
    </w:p>
    <w:p w14:paraId="24A7B946" w14:textId="38F2292C" w:rsidR="0083353E" w:rsidRPr="00EA6792" w:rsidRDefault="004E03E6" w:rsidP="002D3F07">
      <w:pPr>
        <w:pStyle w:val="ListParagraph"/>
        <w:numPr>
          <w:ilvl w:val="0"/>
          <w:numId w:val="2"/>
        </w:numPr>
        <w:spacing w:line="260" w:lineRule="exact"/>
        <w:ind w:left="0" w:right="71" w:firstLine="0"/>
        <w:jc w:val="both"/>
        <w:rPr>
          <w:sz w:val="22"/>
          <w:szCs w:val="22"/>
        </w:rPr>
      </w:pPr>
      <w:r w:rsidRPr="00EA6792">
        <w:rPr>
          <w:sz w:val="22"/>
          <w:szCs w:val="22"/>
        </w:rPr>
        <w:t>This agenda item is left open …</w:t>
      </w:r>
    </w:p>
    <w:p w14:paraId="1B4A74D1" w14:textId="77777777" w:rsidR="00A40D13" w:rsidRPr="00EA6792" w:rsidRDefault="00A40D13" w:rsidP="00A40D13">
      <w:pPr>
        <w:rPr>
          <w:sz w:val="22"/>
          <w:szCs w:val="22"/>
        </w:rPr>
      </w:pPr>
    </w:p>
    <w:p w14:paraId="127035B1" w14:textId="77777777" w:rsidR="00A40D13" w:rsidRPr="00EA6792" w:rsidRDefault="00A40D13" w:rsidP="00A40D13">
      <w:pPr>
        <w:ind w:left="120"/>
        <w:rPr>
          <w:b/>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8</w:t>
      </w:r>
      <w:r w:rsidRPr="00EA6792">
        <w:rPr>
          <w:b/>
          <w:sz w:val="22"/>
          <w:szCs w:val="22"/>
        </w:rPr>
        <w:t xml:space="preserve">.              </w:t>
      </w:r>
      <w:r w:rsidRPr="00EA6792">
        <w:rPr>
          <w:b/>
          <w:spacing w:val="2"/>
          <w:sz w:val="22"/>
          <w:szCs w:val="22"/>
        </w:rPr>
        <w:t xml:space="preserve"> </w:t>
      </w:r>
      <w:r w:rsidRPr="00EA6792">
        <w:rPr>
          <w:b/>
          <w:sz w:val="22"/>
          <w:szCs w:val="22"/>
        </w:rPr>
        <w:t>A</w:t>
      </w:r>
      <w:r w:rsidRPr="00EA6792">
        <w:rPr>
          <w:b/>
          <w:spacing w:val="-1"/>
          <w:sz w:val="22"/>
          <w:szCs w:val="22"/>
        </w:rPr>
        <w:t>D</w:t>
      </w:r>
      <w:r w:rsidRPr="00EA6792">
        <w:rPr>
          <w:b/>
          <w:sz w:val="22"/>
          <w:szCs w:val="22"/>
        </w:rPr>
        <w:t>O</w:t>
      </w:r>
      <w:r w:rsidRPr="00EA6792">
        <w:rPr>
          <w:b/>
          <w:spacing w:val="-2"/>
          <w:sz w:val="22"/>
          <w:szCs w:val="22"/>
        </w:rPr>
        <w:t>P</w:t>
      </w:r>
      <w:r w:rsidRPr="00EA6792">
        <w:rPr>
          <w:b/>
          <w:sz w:val="22"/>
          <w:szCs w:val="22"/>
        </w:rPr>
        <w:t xml:space="preserve">TION </w:t>
      </w:r>
      <w:r w:rsidRPr="00EA6792">
        <w:rPr>
          <w:b/>
          <w:spacing w:val="3"/>
          <w:sz w:val="22"/>
          <w:szCs w:val="22"/>
        </w:rPr>
        <w:t>O</w:t>
      </w:r>
      <w:r w:rsidRPr="00EA6792">
        <w:rPr>
          <w:b/>
          <w:sz w:val="22"/>
          <w:szCs w:val="22"/>
        </w:rPr>
        <w:t>F</w:t>
      </w:r>
      <w:r w:rsidRPr="00EA6792">
        <w:rPr>
          <w:b/>
          <w:spacing w:val="-3"/>
          <w:sz w:val="22"/>
          <w:szCs w:val="22"/>
        </w:rPr>
        <w:t xml:space="preserve"> </w:t>
      </w:r>
      <w:r w:rsidRPr="00EA6792">
        <w:rPr>
          <w:b/>
          <w:sz w:val="22"/>
          <w:szCs w:val="22"/>
        </w:rPr>
        <w:t>R</w:t>
      </w:r>
      <w:r w:rsidRPr="00EA6792">
        <w:rPr>
          <w:b/>
          <w:spacing w:val="2"/>
          <w:sz w:val="22"/>
          <w:szCs w:val="22"/>
        </w:rPr>
        <w:t>E</w:t>
      </w:r>
      <w:r w:rsidRPr="00EA6792">
        <w:rPr>
          <w:b/>
          <w:spacing w:val="-3"/>
          <w:sz w:val="22"/>
          <w:szCs w:val="22"/>
        </w:rPr>
        <w:t>P</w:t>
      </w:r>
      <w:r w:rsidRPr="00EA6792">
        <w:rPr>
          <w:b/>
          <w:spacing w:val="3"/>
          <w:sz w:val="22"/>
          <w:szCs w:val="22"/>
        </w:rPr>
        <w:t>O</w:t>
      </w:r>
      <w:r w:rsidRPr="00EA6792">
        <w:rPr>
          <w:b/>
          <w:sz w:val="22"/>
          <w:szCs w:val="22"/>
        </w:rPr>
        <w:t>RT</w:t>
      </w:r>
    </w:p>
    <w:p w14:paraId="75C890E1" w14:textId="2B7102F9" w:rsidR="00A40D13" w:rsidRPr="00EA6792" w:rsidRDefault="00A40D13" w:rsidP="00A40D13">
      <w:pPr>
        <w:ind w:left="120"/>
        <w:rPr>
          <w:sz w:val="22"/>
          <w:szCs w:val="22"/>
        </w:rPr>
      </w:pPr>
    </w:p>
    <w:p w14:paraId="69E87643" w14:textId="2D77266A" w:rsidR="00A40D13" w:rsidRPr="00EA6792" w:rsidRDefault="00A40D13" w:rsidP="002D3F07">
      <w:pPr>
        <w:pStyle w:val="ListParagraph"/>
        <w:numPr>
          <w:ilvl w:val="0"/>
          <w:numId w:val="2"/>
        </w:numPr>
        <w:spacing w:line="260" w:lineRule="exact"/>
        <w:ind w:left="0" w:right="71" w:firstLine="0"/>
        <w:jc w:val="both"/>
        <w:rPr>
          <w:spacing w:val="-1"/>
          <w:sz w:val="22"/>
          <w:szCs w:val="22"/>
        </w:rPr>
      </w:pPr>
      <w:r w:rsidRPr="00EA6792">
        <w:rPr>
          <w:spacing w:val="-1"/>
          <w:sz w:val="22"/>
          <w:szCs w:val="22"/>
        </w:rPr>
        <w:t>FAC1</w:t>
      </w:r>
      <w:r w:rsidR="00060B1E" w:rsidRPr="00EA6792">
        <w:rPr>
          <w:spacing w:val="-1"/>
          <w:sz w:val="22"/>
          <w:szCs w:val="22"/>
        </w:rPr>
        <w:t>4</w:t>
      </w:r>
      <w:r w:rsidRPr="00EA6792">
        <w:rPr>
          <w:spacing w:val="-1"/>
          <w:sz w:val="22"/>
          <w:szCs w:val="22"/>
        </w:rPr>
        <w:t xml:space="preserve"> adopted this summary report which </w:t>
      </w:r>
      <w:r w:rsidR="00700481" w:rsidRPr="00EA6792">
        <w:rPr>
          <w:spacing w:val="-1"/>
          <w:sz w:val="22"/>
          <w:szCs w:val="22"/>
        </w:rPr>
        <w:t xml:space="preserve">was </w:t>
      </w:r>
      <w:r w:rsidRPr="00EA6792">
        <w:rPr>
          <w:spacing w:val="-1"/>
          <w:sz w:val="22"/>
          <w:szCs w:val="22"/>
        </w:rPr>
        <w:t>tabled as WCPFC1</w:t>
      </w:r>
      <w:r w:rsidR="00060B1E" w:rsidRPr="00EA6792">
        <w:rPr>
          <w:spacing w:val="-1"/>
          <w:sz w:val="22"/>
          <w:szCs w:val="22"/>
        </w:rPr>
        <w:t>7</w:t>
      </w:r>
      <w:r w:rsidRPr="00EA6792">
        <w:rPr>
          <w:spacing w:val="-1"/>
          <w:sz w:val="22"/>
          <w:szCs w:val="22"/>
        </w:rPr>
        <w:t>-20</w:t>
      </w:r>
      <w:r w:rsidR="00060B1E" w:rsidRPr="00EA6792">
        <w:rPr>
          <w:spacing w:val="-1"/>
          <w:sz w:val="22"/>
          <w:szCs w:val="22"/>
        </w:rPr>
        <w:t>20</w:t>
      </w:r>
      <w:r w:rsidRPr="00EA6792">
        <w:rPr>
          <w:spacing w:val="-1"/>
          <w:sz w:val="22"/>
          <w:szCs w:val="22"/>
        </w:rPr>
        <w:t>-FAC1</w:t>
      </w:r>
      <w:r w:rsidR="00060B1E" w:rsidRPr="00EA6792">
        <w:rPr>
          <w:spacing w:val="-1"/>
          <w:sz w:val="22"/>
          <w:szCs w:val="22"/>
        </w:rPr>
        <w:t>4</w:t>
      </w:r>
      <w:r w:rsidR="00CD7C78" w:rsidRPr="00EA6792">
        <w:rPr>
          <w:spacing w:val="-1"/>
          <w:sz w:val="22"/>
          <w:szCs w:val="22"/>
        </w:rPr>
        <w:t>-</w:t>
      </w:r>
      <w:r w:rsidR="00060B1E" w:rsidRPr="00EA6792">
        <w:rPr>
          <w:spacing w:val="-1"/>
          <w:sz w:val="22"/>
          <w:szCs w:val="22"/>
        </w:rPr>
        <w:t>xx</w:t>
      </w:r>
      <w:r w:rsidRPr="00EA6792">
        <w:rPr>
          <w:spacing w:val="-1"/>
          <w:sz w:val="22"/>
          <w:szCs w:val="22"/>
        </w:rPr>
        <w:t>.</w:t>
      </w:r>
    </w:p>
    <w:p w14:paraId="160DD597" w14:textId="77777777" w:rsidR="00A40D13" w:rsidRPr="00EA6792" w:rsidRDefault="00A40D13" w:rsidP="00A40D13">
      <w:pPr>
        <w:spacing w:before="16" w:line="260" w:lineRule="exact"/>
        <w:rPr>
          <w:sz w:val="22"/>
          <w:szCs w:val="22"/>
        </w:rPr>
      </w:pPr>
    </w:p>
    <w:p w14:paraId="298BC8A6" w14:textId="74AF4353" w:rsidR="00A40D13" w:rsidRPr="00EA6792" w:rsidRDefault="00A40D13" w:rsidP="002D3F07">
      <w:pPr>
        <w:pStyle w:val="ListParagraph"/>
        <w:numPr>
          <w:ilvl w:val="0"/>
          <w:numId w:val="2"/>
        </w:numPr>
        <w:spacing w:line="260" w:lineRule="exact"/>
        <w:ind w:left="0" w:right="71" w:firstLine="0"/>
        <w:jc w:val="both"/>
        <w:rPr>
          <w:b/>
          <w:bCs/>
          <w:sz w:val="22"/>
          <w:szCs w:val="22"/>
        </w:rPr>
      </w:pPr>
      <w:r w:rsidRPr="00EA6792">
        <w:rPr>
          <w:b/>
          <w:bCs/>
          <w:spacing w:val="-1"/>
          <w:sz w:val="22"/>
          <w:szCs w:val="22"/>
        </w:rPr>
        <w:t>FA</w:t>
      </w:r>
      <w:r w:rsidRPr="00EA6792">
        <w:rPr>
          <w:b/>
          <w:bCs/>
          <w:sz w:val="22"/>
          <w:szCs w:val="22"/>
        </w:rPr>
        <w:t>C1</w:t>
      </w:r>
      <w:r w:rsidR="00060B1E" w:rsidRPr="00EA6792">
        <w:rPr>
          <w:b/>
          <w:bCs/>
          <w:sz w:val="22"/>
          <w:szCs w:val="22"/>
        </w:rPr>
        <w:t>4</w:t>
      </w:r>
      <w:r w:rsidRPr="00EA6792">
        <w:rPr>
          <w:b/>
          <w:bCs/>
          <w:sz w:val="22"/>
          <w:szCs w:val="22"/>
        </w:rPr>
        <w:t xml:space="preserve">  </w:t>
      </w:r>
      <w:r w:rsidRPr="00EA6792">
        <w:rPr>
          <w:b/>
          <w:bCs/>
          <w:spacing w:val="4"/>
          <w:sz w:val="22"/>
          <w:szCs w:val="22"/>
        </w:rPr>
        <w:t xml:space="preserve"> </w:t>
      </w:r>
      <w:r w:rsidRPr="00EA6792">
        <w:rPr>
          <w:b/>
          <w:bCs/>
          <w:spacing w:val="1"/>
          <w:sz w:val="22"/>
          <w:szCs w:val="22"/>
        </w:rPr>
        <w:t>i</w:t>
      </w:r>
      <w:r w:rsidRPr="00EA6792">
        <w:rPr>
          <w:b/>
          <w:bCs/>
          <w:sz w:val="22"/>
          <w:szCs w:val="22"/>
        </w:rPr>
        <w:t>n</w:t>
      </w:r>
      <w:r w:rsidRPr="00EA6792">
        <w:rPr>
          <w:b/>
          <w:bCs/>
          <w:spacing w:val="-4"/>
          <w:sz w:val="22"/>
          <w:szCs w:val="22"/>
        </w:rPr>
        <w:t>v</w:t>
      </w:r>
      <w:r w:rsidRPr="00EA6792">
        <w:rPr>
          <w:b/>
          <w:bCs/>
          <w:spacing w:val="1"/>
          <w:sz w:val="22"/>
          <w:szCs w:val="22"/>
        </w:rPr>
        <w:t>ite</w:t>
      </w:r>
      <w:r w:rsidRPr="00EA6792">
        <w:rPr>
          <w:b/>
          <w:bCs/>
          <w:sz w:val="22"/>
          <w:szCs w:val="22"/>
        </w:rPr>
        <w:t xml:space="preserve">s  </w:t>
      </w:r>
      <w:r w:rsidRPr="00EA6792">
        <w:rPr>
          <w:b/>
          <w:bCs/>
          <w:spacing w:val="5"/>
          <w:sz w:val="22"/>
          <w:szCs w:val="22"/>
        </w:rPr>
        <w:t xml:space="preserve"> </w:t>
      </w:r>
      <w:r w:rsidRPr="00EA6792">
        <w:rPr>
          <w:b/>
          <w:bCs/>
          <w:spacing w:val="-3"/>
          <w:sz w:val="22"/>
          <w:szCs w:val="22"/>
        </w:rPr>
        <w:t>W</w:t>
      </w:r>
      <w:r w:rsidRPr="00EA6792">
        <w:rPr>
          <w:b/>
          <w:bCs/>
          <w:sz w:val="22"/>
          <w:szCs w:val="22"/>
        </w:rPr>
        <w:t>C</w:t>
      </w:r>
      <w:r w:rsidRPr="00EA6792">
        <w:rPr>
          <w:b/>
          <w:bCs/>
          <w:spacing w:val="6"/>
          <w:sz w:val="22"/>
          <w:szCs w:val="22"/>
        </w:rPr>
        <w:t>P</w:t>
      </w:r>
      <w:r w:rsidRPr="00EA6792">
        <w:rPr>
          <w:b/>
          <w:bCs/>
          <w:spacing w:val="-6"/>
          <w:sz w:val="22"/>
          <w:szCs w:val="22"/>
        </w:rPr>
        <w:t>F</w:t>
      </w:r>
      <w:r w:rsidRPr="00EA6792">
        <w:rPr>
          <w:b/>
          <w:bCs/>
          <w:sz w:val="22"/>
          <w:szCs w:val="22"/>
        </w:rPr>
        <w:t>C1</w:t>
      </w:r>
      <w:r w:rsidR="00060B1E" w:rsidRPr="00EA6792">
        <w:rPr>
          <w:b/>
          <w:bCs/>
          <w:sz w:val="22"/>
          <w:szCs w:val="22"/>
        </w:rPr>
        <w:t>7</w:t>
      </w:r>
      <w:r w:rsidRPr="00EA6792">
        <w:rPr>
          <w:b/>
          <w:bCs/>
          <w:sz w:val="22"/>
          <w:szCs w:val="22"/>
        </w:rPr>
        <w:t xml:space="preserve">  </w:t>
      </w:r>
      <w:r w:rsidRPr="00EA6792">
        <w:rPr>
          <w:b/>
          <w:bCs/>
          <w:spacing w:val="5"/>
          <w:sz w:val="22"/>
          <w:szCs w:val="22"/>
        </w:rPr>
        <w:t xml:space="preserve"> </w:t>
      </w:r>
      <w:r w:rsidRPr="00EA6792">
        <w:rPr>
          <w:b/>
          <w:bCs/>
          <w:spacing w:val="1"/>
          <w:sz w:val="22"/>
          <w:szCs w:val="22"/>
        </w:rPr>
        <w:t>t</w:t>
      </w:r>
      <w:r w:rsidRPr="00EA6792">
        <w:rPr>
          <w:b/>
          <w:bCs/>
          <w:sz w:val="22"/>
          <w:szCs w:val="22"/>
        </w:rPr>
        <w:t xml:space="preserve">o  </w:t>
      </w:r>
      <w:r w:rsidRPr="00EA6792">
        <w:rPr>
          <w:b/>
          <w:bCs/>
          <w:spacing w:val="4"/>
          <w:sz w:val="22"/>
          <w:szCs w:val="22"/>
        </w:rPr>
        <w:t xml:space="preserve"> </w:t>
      </w:r>
      <w:r w:rsidRPr="00EA6792">
        <w:rPr>
          <w:b/>
          <w:bCs/>
          <w:spacing w:val="1"/>
          <w:sz w:val="22"/>
          <w:szCs w:val="22"/>
        </w:rPr>
        <w:t>c</w:t>
      </w:r>
      <w:r w:rsidRPr="00EA6792">
        <w:rPr>
          <w:b/>
          <w:bCs/>
          <w:sz w:val="22"/>
          <w:szCs w:val="22"/>
        </w:rPr>
        <w:t>on</w:t>
      </w:r>
      <w:r w:rsidRPr="00EA6792">
        <w:rPr>
          <w:b/>
          <w:bCs/>
          <w:spacing w:val="-1"/>
          <w:sz w:val="22"/>
          <w:szCs w:val="22"/>
        </w:rPr>
        <w:t>s</w:t>
      </w:r>
      <w:r w:rsidRPr="00EA6792">
        <w:rPr>
          <w:b/>
          <w:bCs/>
          <w:spacing w:val="1"/>
          <w:sz w:val="22"/>
          <w:szCs w:val="22"/>
        </w:rPr>
        <w:t>i</w:t>
      </w:r>
      <w:r w:rsidRPr="00EA6792">
        <w:rPr>
          <w:b/>
          <w:bCs/>
          <w:sz w:val="22"/>
          <w:szCs w:val="22"/>
        </w:rPr>
        <w:t>d</w:t>
      </w:r>
      <w:r w:rsidRPr="00EA6792">
        <w:rPr>
          <w:b/>
          <w:bCs/>
          <w:spacing w:val="1"/>
          <w:sz w:val="22"/>
          <w:szCs w:val="22"/>
        </w:rPr>
        <w:t>e</w:t>
      </w:r>
      <w:r w:rsidRPr="00EA6792">
        <w:rPr>
          <w:b/>
          <w:bCs/>
          <w:sz w:val="22"/>
          <w:szCs w:val="22"/>
        </w:rPr>
        <w:t xml:space="preserve">r  </w:t>
      </w:r>
      <w:r w:rsidRPr="00EA6792">
        <w:rPr>
          <w:b/>
          <w:bCs/>
          <w:spacing w:val="4"/>
          <w:sz w:val="22"/>
          <w:szCs w:val="22"/>
        </w:rPr>
        <w:t xml:space="preserve"> </w:t>
      </w:r>
      <w:r w:rsidRPr="00EA6792">
        <w:rPr>
          <w:b/>
          <w:bCs/>
          <w:spacing w:val="1"/>
          <w:sz w:val="22"/>
          <w:szCs w:val="22"/>
        </w:rPr>
        <w:t>t</w:t>
      </w:r>
      <w:r w:rsidRPr="00EA6792">
        <w:rPr>
          <w:b/>
          <w:bCs/>
          <w:sz w:val="22"/>
          <w:szCs w:val="22"/>
        </w:rPr>
        <w:t>h</w:t>
      </w:r>
      <w:r w:rsidRPr="00EA6792">
        <w:rPr>
          <w:b/>
          <w:bCs/>
          <w:spacing w:val="1"/>
          <w:sz w:val="22"/>
          <w:szCs w:val="22"/>
        </w:rPr>
        <w:t>i</w:t>
      </w:r>
      <w:r w:rsidRPr="00EA6792">
        <w:rPr>
          <w:b/>
          <w:bCs/>
          <w:sz w:val="22"/>
          <w:szCs w:val="22"/>
        </w:rPr>
        <w:t xml:space="preserve">s  </w:t>
      </w:r>
      <w:r w:rsidRPr="00EA6792">
        <w:rPr>
          <w:b/>
          <w:bCs/>
          <w:spacing w:val="2"/>
          <w:sz w:val="22"/>
          <w:szCs w:val="22"/>
        </w:rPr>
        <w:t xml:space="preserve"> </w:t>
      </w:r>
      <w:r w:rsidRPr="00EA6792">
        <w:rPr>
          <w:b/>
          <w:bCs/>
          <w:sz w:val="22"/>
          <w:szCs w:val="22"/>
        </w:rPr>
        <w:t>r</w:t>
      </w:r>
      <w:r w:rsidRPr="00EA6792">
        <w:rPr>
          <w:b/>
          <w:bCs/>
          <w:spacing w:val="1"/>
          <w:sz w:val="22"/>
          <w:szCs w:val="22"/>
        </w:rPr>
        <w:t>e</w:t>
      </w:r>
      <w:r w:rsidRPr="00EA6792">
        <w:rPr>
          <w:b/>
          <w:bCs/>
          <w:sz w:val="22"/>
          <w:szCs w:val="22"/>
        </w:rPr>
        <w:t>po</w:t>
      </w:r>
      <w:r w:rsidRPr="00EA6792">
        <w:rPr>
          <w:b/>
          <w:bCs/>
          <w:spacing w:val="-4"/>
          <w:sz w:val="22"/>
          <w:szCs w:val="22"/>
        </w:rPr>
        <w:t>r</w:t>
      </w:r>
      <w:r w:rsidRPr="00EA6792">
        <w:rPr>
          <w:b/>
          <w:bCs/>
          <w:sz w:val="22"/>
          <w:szCs w:val="22"/>
        </w:rPr>
        <w:t xml:space="preserve">t  </w:t>
      </w:r>
      <w:r w:rsidRPr="00EA6792">
        <w:rPr>
          <w:b/>
          <w:bCs/>
          <w:spacing w:val="5"/>
          <w:sz w:val="22"/>
          <w:szCs w:val="22"/>
        </w:rPr>
        <w:t xml:space="preserve"> </w:t>
      </w:r>
      <w:r w:rsidRPr="00EA6792">
        <w:rPr>
          <w:b/>
          <w:bCs/>
          <w:spacing w:val="1"/>
          <w:sz w:val="22"/>
          <w:szCs w:val="22"/>
        </w:rPr>
        <w:t>a</w:t>
      </w:r>
      <w:r w:rsidRPr="00EA6792">
        <w:rPr>
          <w:b/>
          <w:bCs/>
          <w:sz w:val="22"/>
          <w:szCs w:val="22"/>
        </w:rPr>
        <w:t xml:space="preserve">nd   </w:t>
      </w:r>
      <w:r w:rsidRPr="00EA6792">
        <w:rPr>
          <w:b/>
          <w:bCs/>
          <w:spacing w:val="1"/>
          <w:sz w:val="22"/>
          <w:szCs w:val="22"/>
        </w:rPr>
        <w:t>t</w:t>
      </w:r>
      <w:r w:rsidRPr="00EA6792">
        <w:rPr>
          <w:b/>
          <w:bCs/>
          <w:sz w:val="22"/>
          <w:szCs w:val="22"/>
        </w:rPr>
        <w:t xml:space="preserve">o  </w:t>
      </w:r>
      <w:r w:rsidRPr="00EA6792">
        <w:rPr>
          <w:b/>
          <w:bCs/>
          <w:spacing w:val="4"/>
          <w:sz w:val="22"/>
          <w:szCs w:val="22"/>
        </w:rPr>
        <w:t xml:space="preserve"> </w:t>
      </w:r>
      <w:r w:rsidRPr="00EA6792">
        <w:rPr>
          <w:b/>
          <w:bCs/>
          <w:spacing w:val="1"/>
          <w:sz w:val="22"/>
          <w:szCs w:val="22"/>
        </w:rPr>
        <w:t>e</w:t>
      </w:r>
      <w:r w:rsidRPr="00EA6792">
        <w:rPr>
          <w:b/>
          <w:bCs/>
          <w:sz w:val="22"/>
          <w:szCs w:val="22"/>
        </w:rPr>
        <w:t>ndor</w:t>
      </w:r>
      <w:r w:rsidRPr="00EA6792">
        <w:rPr>
          <w:b/>
          <w:bCs/>
          <w:spacing w:val="-1"/>
          <w:sz w:val="22"/>
          <w:szCs w:val="22"/>
        </w:rPr>
        <w:t>s</w:t>
      </w:r>
      <w:r w:rsidRPr="00EA6792">
        <w:rPr>
          <w:b/>
          <w:bCs/>
          <w:sz w:val="22"/>
          <w:szCs w:val="22"/>
        </w:rPr>
        <w:t xml:space="preserve">e  </w:t>
      </w:r>
      <w:r w:rsidRPr="00EA6792">
        <w:rPr>
          <w:b/>
          <w:bCs/>
          <w:spacing w:val="1"/>
          <w:sz w:val="22"/>
          <w:szCs w:val="22"/>
        </w:rPr>
        <w:t xml:space="preserve"> i</w:t>
      </w:r>
      <w:r w:rsidRPr="00EA6792">
        <w:rPr>
          <w:b/>
          <w:bCs/>
          <w:spacing w:val="-3"/>
          <w:sz w:val="22"/>
          <w:szCs w:val="22"/>
        </w:rPr>
        <w:t>t</w:t>
      </w:r>
      <w:r w:rsidRPr="00EA6792">
        <w:rPr>
          <w:b/>
          <w:bCs/>
          <w:sz w:val="22"/>
          <w:szCs w:val="22"/>
        </w:rPr>
        <w:t>s</w:t>
      </w:r>
      <w:r w:rsidR="00CD7C78" w:rsidRPr="00EA6792">
        <w:rPr>
          <w:b/>
          <w:bCs/>
          <w:sz w:val="22"/>
          <w:szCs w:val="22"/>
        </w:rPr>
        <w:t xml:space="preserve"> </w:t>
      </w:r>
      <w:r w:rsidRPr="00EA6792">
        <w:rPr>
          <w:b/>
          <w:bCs/>
          <w:sz w:val="22"/>
          <w:szCs w:val="22"/>
        </w:rPr>
        <w:t>r</w:t>
      </w:r>
      <w:r w:rsidRPr="00EA6792">
        <w:rPr>
          <w:b/>
          <w:bCs/>
          <w:spacing w:val="1"/>
          <w:sz w:val="22"/>
          <w:szCs w:val="22"/>
        </w:rPr>
        <w:t>ec</w:t>
      </w:r>
      <w:r w:rsidRPr="00EA6792">
        <w:rPr>
          <w:b/>
          <w:bCs/>
          <w:sz w:val="22"/>
          <w:szCs w:val="22"/>
        </w:rPr>
        <w:t>o</w:t>
      </w:r>
      <w:r w:rsidRPr="00EA6792">
        <w:rPr>
          <w:b/>
          <w:bCs/>
          <w:spacing w:val="1"/>
          <w:sz w:val="22"/>
          <w:szCs w:val="22"/>
        </w:rPr>
        <w:t>m</w:t>
      </w:r>
      <w:r w:rsidRPr="00EA6792">
        <w:rPr>
          <w:b/>
          <w:bCs/>
          <w:spacing w:val="-3"/>
          <w:sz w:val="22"/>
          <w:szCs w:val="22"/>
        </w:rPr>
        <w:t>m</w:t>
      </w:r>
      <w:r w:rsidRPr="00EA6792">
        <w:rPr>
          <w:b/>
          <w:bCs/>
          <w:spacing w:val="1"/>
          <w:sz w:val="22"/>
          <w:szCs w:val="22"/>
        </w:rPr>
        <w:t>e</w:t>
      </w:r>
      <w:r w:rsidRPr="00EA6792">
        <w:rPr>
          <w:b/>
          <w:bCs/>
          <w:sz w:val="22"/>
          <w:szCs w:val="22"/>
        </w:rPr>
        <w:t>nd</w:t>
      </w:r>
      <w:r w:rsidRPr="00EA6792">
        <w:rPr>
          <w:b/>
          <w:bCs/>
          <w:spacing w:val="1"/>
          <w:sz w:val="22"/>
          <w:szCs w:val="22"/>
        </w:rPr>
        <w:t>a</w:t>
      </w:r>
      <w:r w:rsidRPr="00EA6792">
        <w:rPr>
          <w:b/>
          <w:bCs/>
          <w:spacing w:val="-3"/>
          <w:sz w:val="22"/>
          <w:szCs w:val="22"/>
        </w:rPr>
        <w:t>t</w:t>
      </w:r>
      <w:r w:rsidRPr="00EA6792">
        <w:rPr>
          <w:b/>
          <w:bCs/>
          <w:spacing w:val="1"/>
          <w:sz w:val="22"/>
          <w:szCs w:val="22"/>
        </w:rPr>
        <w:t>i</w:t>
      </w:r>
      <w:r w:rsidRPr="00EA6792">
        <w:rPr>
          <w:b/>
          <w:bCs/>
          <w:sz w:val="22"/>
          <w:szCs w:val="22"/>
        </w:rPr>
        <w:t>on</w:t>
      </w:r>
      <w:r w:rsidRPr="00EA6792">
        <w:rPr>
          <w:b/>
          <w:bCs/>
          <w:spacing w:val="-1"/>
          <w:sz w:val="22"/>
          <w:szCs w:val="22"/>
        </w:rPr>
        <w:t>s</w:t>
      </w:r>
      <w:r w:rsidRPr="00EA6792">
        <w:rPr>
          <w:b/>
          <w:bCs/>
          <w:sz w:val="22"/>
          <w:szCs w:val="22"/>
        </w:rPr>
        <w:t>.</w:t>
      </w:r>
    </w:p>
    <w:p w14:paraId="196C46E5" w14:textId="77777777" w:rsidR="00A40D13" w:rsidRPr="00EA6792" w:rsidRDefault="00A40D13" w:rsidP="00A40D13">
      <w:pPr>
        <w:ind w:left="120"/>
        <w:rPr>
          <w:sz w:val="22"/>
          <w:szCs w:val="22"/>
        </w:rPr>
      </w:pPr>
    </w:p>
    <w:p w14:paraId="583C344B" w14:textId="3036AD1D" w:rsidR="00B3457D" w:rsidRPr="00EA6792" w:rsidRDefault="00A40D13" w:rsidP="00B3457D">
      <w:pPr>
        <w:ind w:right="75"/>
        <w:jc w:val="both"/>
        <w:rPr>
          <w:b/>
          <w:position w:val="-1"/>
          <w:sz w:val="22"/>
          <w:szCs w:val="22"/>
        </w:rPr>
      </w:pPr>
      <w:r w:rsidRPr="00EA6792">
        <w:rPr>
          <w:b/>
          <w:position w:val="-1"/>
          <w:sz w:val="22"/>
          <w:szCs w:val="22"/>
        </w:rPr>
        <w:t>A</w:t>
      </w:r>
      <w:r w:rsidRPr="00EA6792">
        <w:rPr>
          <w:b/>
          <w:spacing w:val="-2"/>
          <w:position w:val="-1"/>
          <w:sz w:val="22"/>
          <w:szCs w:val="22"/>
        </w:rPr>
        <w:t>G</w:t>
      </w:r>
      <w:r w:rsidRPr="00EA6792">
        <w:rPr>
          <w:b/>
          <w:position w:val="-1"/>
          <w:sz w:val="22"/>
          <w:szCs w:val="22"/>
        </w:rPr>
        <w:t>EN</w:t>
      </w:r>
      <w:r w:rsidRPr="00EA6792">
        <w:rPr>
          <w:b/>
          <w:spacing w:val="-1"/>
          <w:position w:val="-1"/>
          <w:sz w:val="22"/>
          <w:szCs w:val="22"/>
        </w:rPr>
        <w:t>D</w:t>
      </w:r>
      <w:r w:rsidRPr="00EA6792">
        <w:rPr>
          <w:b/>
          <w:position w:val="-1"/>
          <w:sz w:val="22"/>
          <w:szCs w:val="22"/>
        </w:rPr>
        <w:t>A IT</w:t>
      </w:r>
      <w:r w:rsidRPr="00EA6792">
        <w:rPr>
          <w:b/>
          <w:spacing w:val="1"/>
          <w:position w:val="-1"/>
          <w:sz w:val="22"/>
          <w:szCs w:val="22"/>
        </w:rPr>
        <w:t>E</w:t>
      </w:r>
      <w:r w:rsidRPr="00EA6792">
        <w:rPr>
          <w:b/>
          <w:position w:val="-1"/>
          <w:sz w:val="22"/>
          <w:szCs w:val="22"/>
        </w:rPr>
        <w:t xml:space="preserve">M </w:t>
      </w:r>
      <w:r w:rsidRPr="00EA6792">
        <w:rPr>
          <w:b/>
          <w:spacing w:val="1"/>
          <w:position w:val="-1"/>
          <w:sz w:val="22"/>
          <w:szCs w:val="22"/>
        </w:rPr>
        <w:t>9</w:t>
      </w:r>
      <w:r w:rsidRPr="00EA6792">
        <w:rPr>
          <w:b/>
          <w:position w:val="-1"/>
          <w:sz w:val="22"/>
          <w:szCs w:val="22"/>
        </w:rPr>
        <w:t xml:space="preserve">.              </w:t>
      </w:r>
      <w:r w:rsidRPr="00EA6792">
        <w:rPr>
          <w:b/>
          <w:spacing w:val="2"/>
          <w:position w:val="-1"/>
          <w:sz w:val="22"/>
          <w:szCs w:val="22"/>
        </w:rPr>
        <w:t xml:space="preserve"> </w:t>
      </w:r>
      <w:r w:rsidRPr="00EA6792">
        <w:rPr>
          <w:b/>
          <w:position w:val="-1"/>
          <w:sz w:val="22"/>
          <w:szCs w:val="22"/>
        </w:rPr>
        <w:t>CLO</w:t>
      </w:r>
      <w:r w:rsidRPr="00EA6792">
        <w:rPr>
          <w:b/>
          <w:spacing w:val="1"/>
          <w:position w:val="-1"/>
          <w:sz w:val="22"/>
          <w:szCs w:val="22"/>
        </w:rPr>
        <w:t>S</w:t>
      </w:r>
      <w:r w:rsidRPr="00EA6792">
        <w:rPr>
          <w:b/>
          <w:position w:val="-1"/>
          <w:sz w:val="22"/>
          <w:szCs w:val="22"/>
        </w:rPr>
        <w:t>E OF</w:t>
      </w:r>
      <w:r w:rsidRPr="00EA6792">
        <w:rPr>
          <w:b/>
          <w:spacing w:val="-2"/>
          <w:position w:val="-1"/>
          <w:sz w:val="22"/>
          <w:szCs w:val="22"/>
        </w:rPr>
        <w:t xml:space="preserve"> </w:t>
      </w:r>
      <w:r w:rsidRPr="00EA6792">
        <w:rPr>
          <w:b/>
          <w:spacing w:val="-1"/>
          <w:position w:val="-1"/>
          <w:sz w:val="22"/>
          <w:szCs w:val="22"/>
        </w:rPr>
        <w:t>M</w:t>
      </w:r>
      <w:r w:rsidRPr="00EA6792">
        <w:rPr>
          <w:b/>
          <w:position w:val="-1"/>
          <w:sz w:val="22"/>
          <w:szCs w:val="22"/>
        </w:rPr>
        <w:t>EETING</w:t>
      </w:r>
    </w:p>
    <w:p w14:paraId="03BC6D54" w14:textId="77777777" w:rsidR="00B3457D" w:rsidRPr="00EA6792" w:rsidRDefault="00B3457D" w:rsidP="00B3457D">
      <w:pPr>
        <w:pStyle w:val="ListParagraph"/>
        <w:spacing w:line="260" w:lineRule="exact"/>
        <w:ind w:left="0" w:right="71"/>
        <w:jc w:val="both"/>
        <w:rPr>
          <w:sz w:val="22"/>
          <w:szCs w:val="22"/>
        </w:rPr>
      </w:pPr>
    </w:p>
    <w:p w14:paraId="4016FC7E" w14:textId="772606C8" w:rsidR="00876C99" w:rsidRPr="00EA6792" w:rsidRDefault="005807BF" w:rsidP="002D3F07">
      <w:pPr>
        <w:pStyle w:val="ListParagraph"/>
        <w:numPr>
          <w:ilvl w:val="0"/>
          <w:numId w:val="2"/>
        </w:numPr>
        <w:spacing w:line="260" w:lineRule="exact"/>
        <w:ind w:left="0" w:right="71" w:firstLine="0"/>
        <w:jc w:val="both"/>
        <w:rPr>
          <w:sz w:val="22"/>
          <w:szCs w:val="22"/>
        </w:rPr>
      </w:pPr>
      <w:r w:rsidRPr="00EA6792">
        <w:rPr>
          <w:sz w:val="22"/>
          <w:szCs w:val="22"/>
        </w:rPr>
        <w:t xml:space="preserve">FAC </w:t>
      </w:r>
      <w:r w:rsidR="00060B1E" w:rsidRPr="00EA6792">
        <w:rPr>
          <w:sz w:val="22"/>
          <w:szCs w:val="22"/>
        </w:rPr>
        <w:t>C</w:t>
      </w:r>
      <w:r w:rsidRPr="00EA6792">
        <w:rPr>
          <w:sz w:val="22"/>
          <w:szCs w:val="22"/>
        </w:rPr>
        <w:t>o-chair</w:t>
      </w:r>
      <w:r w:rsidR="00060B1E" w:rsidRPr="00EA6792">
        <w:rPr>
          <w:sz w:val="22"/>
          <w:szCs w:val="22"/>
        </w:rPr>
        <w:t>s</w:t>
      </w:r>
      <w:r w:rsidRPr="00EA6792">
        <w:rPr>
          <w:sz w:val="22"/>
          <w:szCs w:val="22"/>
        </w:rPr>
        <w:t xml:space="preserve">, Ms. Camille </w:t>
      </w:r>
      <w:proofErr w:type="spellStart"/>
      <w:r w:rsidRPr="00EA6792">
        <w:rPr>
          <w:sz w:val="22"/>
          <w:szCs w:val="22"/>
        </w:rPr>
        <w:t>Movick-Inatio</w:t>
      </w:r>
      <w:proofErr w:type="spellEnd"/>
      <w:r w:rsidR="00060B1E" w:rsidRPr="00EA6792">
        <w:rPr>
          <w:sz w:val="22"/>
          <w:szCs w:val="22"/>
        </w:rPr>
        <w:t xml:space="preserve"> and Mr. Michael </w:t>
      </w:r>
      <w:proofErr w:type="spellStart"/>
      <w:r w:rsidR="00060B1E" w:rsidRPr="00EA6792">
        <w:rPr>
          <w:sz w:val="22"/>
          <w:szCs w:val="22"/>
        </w:rPr>
        <w:t>Brakke</w:t>
      </w:r>
      <w:proofErr w:type="spellEnd"/>
      <w:r w:rsidR="009368E5" w:rsidRPr="00EA6792">
        <w:rPr>
          <w:sz w:val="22"/>
          <w:szCs w:val="22"/>
        </w:rPr>
        <w:t>, closed the final session of FAC1</w:t>
      </w:r>
      <w:r w:rsidR="00060B1E" w:rsidRPr="00EA6792">
        <w:rPr>
          <w:sz w:val="22"/>
          <w:szCs w:val="22"/>
        </w:rPr>
        <w:t>4</w:t>
      </w:r>
      <w:r w:rsidR="009368E5" w:rsidRPr="00EA6792">
        <w:rPr>
          <w:sz w:val="22"/>
          <w:szCs w:val="22"/>
        </w:rPr>
        <w:t xml:space="preserve"> at </w:t>
      </w:r>
      <w:proofErr w:type="spellStart"/>
      <w:r w:rsidR="004E03E6" w:rsidRPr="00EA6792">
        <w:rPr>
          <w:sz w:val="22"/>
          <w:szCs w:val="22"/>
        </w:rPr>
        <w:t>xxxx</w:t>
      </w:r>
      <w:proofErr w:type="spellEnd"/>
      <w:r w:rsidR="00315EDD" w:rsidRPr="00EA6792">
        <w:rPr>
          <w:sz w:val="22"/>
          <w:szCs w:val="22"/>
        </w:rPr>
        <w:t xml:space="preserve"> </w:t>
      </w:r>
      <w:r w:rsidR="009368E5" w:rsidRPr="00EA6792">
        <w:rPr>
          <w:sz w:val="22"/>
          <w:szCs w:val="22"/>
        </w:rPr>
        <w:t xml:space="preserve">on </w:t>
      </w:r>
      <w:r w:rsidR="004E03E6" w:rsidRPr="00EA6792">
        <w:rPr>
          <w:sz w:val="22"/>
          <w:szCs w:val="22"/>
        </w:rPr>
        <w:t>xx</w:t>
      </w:r>
      <w:r w:rsidR="00B3457D" w:rsidRPr="00EA6792">
        <w:rPr>
          <w:sz w:val="22"/>
          <w:szCs w:val="22"/>
        </w:rPr>
        <w:t xml:space="preserve"> </w:t>
      </w:r>
      <w:r w:rsidR="009368E5" w:rsidRPr="00EA6792">
        <w:rPr>
          <w:sz w:val="22"/>
          <w:szCs w:val="22"/>
        </w:rPr>
        <w:t>December 20</w:t>
      </w:r>
      <w:r w:rsidR="00060B1E" w:rsidRPr="00EA6792">
        <w:rPr>
          <w:sz w:val="22"/>
          <w:szCs w:val="22"/>
        </w:rPr>
        <w:t>20</w:t>
      </w:r>
      <w:r w:rsidR="009368E5" w:rsidRPr="00EA6792">
        <w:rPr>
          <w:sz w:val="22"/>
          <w:szCs w:val="22"/>
        </w:rPr>
        <w:t>.</w:t>
      </w:r>
    </w:p>
    <w:p w14:paraId="763809BA" w14:textId="5EDA1449" w:rsidR="00876C99" w:rsidRPr="00EA6792" w:rsidRDefault="00876C99" w:rsidP="00B3457D">
      <w:pPr>
        <w:pStyle w:val="ListParagraph"/>
        <w:spacing w:line="260" w:lineRule="exact"/>
        <w:ind w:left="0" w:right="71"/>
        <w:jc w:val="both"/>
        <w:rPr>
          <w:spacing w:val="1"/>
          <w:sz w:val="22"/>
          <w:szCs w:val="22"/>
        </w:rPr>
      </w:pPr>
    </w:p>
    <w:p w14:paraId="3D68F832" w14:textId="000DFBB8" w:rsidR="00B3457D" w:rsidRPr="00EA6792" w:rsidRDefault="00B3457D" w:rsidP="002D3F07">
      <w:pPr>
        <w:pStyle w:val="ListParagraph"/>
        <w:spacing w:line="260" w:lineRule="exact"/>
        <w:ind w:left="0" w:right="71"/>
        <w:jc w:val="both"/>
        <w:rPr>
          <w:b/>
          <w:spacing w:val="1"/>
          <w:sz w:val="22"/>
          <w:szCs w:val="22"/>
        </w:rPr>
      </w:pPr>
    </w:p>
    <w:p w14:paraId="337E6955" w14:textId="6BEF9534" w:rsidR="00EA6792" w:rsidRPr="00035083" w:rsidRDefault="00035083" w:rsidP="00035083">
      <w:pPr>
        <w:pStyle w:val="ListParagraph"/>
        <w:spacing w:line="276" w:lineRule="auto"/>
        <w:ind w:left="0" w:right="71"/>
        <w:jc w:val="both"/>
        <w:rPr>
          <w:b/>
          <w:spacing w:val="1"/>
          <w:sz w:val="40"/>
          <w:szCs w:val="40"/>
        </w:rPr>
      </w:pPr>
      <w:r w:rsidRPr="00035083">
        <w:rPr>
          <w:b/>
          <w:spacing w:val="1"/>
          <w:sz w:val="40"/>
          <w:szCs w:val="40"/>
          <w:highlight w:val="cyan"/>
        </w:rPr>
        <w:t>Please send any changes to</w:t>
      </w:r>
      <w:r w:rsidR="00EA6792" w:rsidRPr="00035083">
        <w:rPr>
          <w:b/>
          <w:spacing w:val="1"/>
          <w:sz w:val="40"/>
          <w:szCs w:val="40"/>
          <w:highlight w:val="cyan"/>
        </w:rPr>
        <w:t xml:space="preserve"> Aaron Nighswander (</w:t>
      </w:r>
      <w:hyperlink r:id="rId7" w:history="1">
        <w:r w:rsidR="00EA6792" w:rsidRPr="00035083">
          <w:rPr>
            <w:rStyle w:val="Hyperlink"/>
            <w:b/>
            <w:color w:val="auto"/>
            <w:spacing w:val="1"/>
            <w:sz w:val="40"/>
            <w:szCs w:val="40"/>
            <w:highlight w:val="cyan"/>
          </w:rPr>
          <w:t>aaron.nighswander@wcpfc.int</w:t>
        </w:r>
      </w:hyperlink>
      <w:r w:rsidR="00EA6792" w:rsidRPr="00035083">
        <w:rPr>
          <w:b/>
          <w:spacing w:val="1"/>
          <w:sz w:val="40"/>
          <w:szCs w:val="40"/>
          <w:highlight w:val="cyan"/>
        </w:rPr>
        <w:t>) and Elaine G. Garvilles (Elaine.Garvilles@wcpfc.int).</w:t>
      </w:r>
    </w:p>
    <w:sectPr w:rsidR="00EA6792" w:rsidRPr="00035083" w:rsidSect="00060B1E">
      <w:pgSz w:w="12240" w:h="15840"/>
      <w:pgMar w:top="1440" w:right="1080" w:bottom="1440" w:left="108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449"/>
    <w:multiLevelType w:val="multilevel"/>
    <w:tmpl w:val="70865BBE"/>
    <w:lvl w:ilvl="0">
      <w:start w:val="1"/>
      <w:numFmt w:val="decimal"/>
      <w:lvlText w:val="%1"/>
      <w:lvlJc w:val="left"/>
      <w:pPr>
        <w:ind w:left="360" w:hanging="360"/>
      </w:pPr>
      <w:rPr>
        <w:rFonts w:hint="default"/>
        <w:b/>
      </w:rPr>
    </w:lvl>
    <w:lvl w:ilvl="1">
      <w:start w:val="1"/>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5104" w:hanging="1800"/>
      </w:pPr>
      <w:rPr>
        <w:rFonts w:hint="default"/>
        <w:b/>
      </w:rPr>
    </w:lvl>
  </w:abstractNum>
  <w:abstractNum w:abstractNumId="1" w15:restartNumberingAfterBreak="0">
    <w:nsid w:val="03E81DB6"/>
    <w:multiLevelType w:val="hybridMultilevel"/>
    <w:tmpl w:val="9CA25CDC"/>
    <w:lvl w:ilvl="0" w:tplc="E3003AEC">
      <w:start w:val="1"/>
      <w:numFmt w:val="decimal"/>
      <w:lvlText w:val="%1."/>
      <w:lvlJc w:val="left"/>
      <w:pPr>
        <w:ind w:left="1271" w:hanging="360"/>
      </w:pPr>
      <w:rPr>
        <w:rFonts w:hint="default"/>
        <w:sz w:val="24"/>
        <w:szCs w:val="24"/>
      </w:rPr>
    </w:lvl>
    <w:lvl w:ilvl="1" w:tplc="3AB49726">
      <w:start w:val="1"/>
      <w:numFmt w:val="lowerLetter"/>
      <w:lvlText w:val="%2."/>
      <w:lvlJc w:val="left"/>
      <w:pPr>
        <w:ind w:left="2051" w:hanging="420"/>
      </w:pPr>
      <w:rPr>
        <w:rFonts w:hint="default"/>
      </w:rPr>
    </w:lvl>
    <w:lvl w:ilvl="2" w:tplc="0809001B" w:tentative="1">
      <w:start w:val="1"/>
      <w:numFmt w:val="lowerRoman"/>
      <w:lvlText w:val="%3."/>
      <w:lvlJc w:val="right"/>
      <w:pPr>
        <w:ind w:left="2711" w:hanging="180"/>
      </w:pPr>
    </w:lvl>
    <w:lvl w:ilvl="3" w:tplc="0809000F" w:tentative="1">
      <w:start w:val="1"/>
      <w:numFmt w:val="decimal"/>
      <w:lvlText w:val="%4."/>
      <w:lvlJc w:val="left"/>
      <w:pPr>
        <w:ind w:left="3431" w:hanging="360"/>
      </w:pPr>
    </w:lvl>
    <w:lvl w:ilvl="4" w:tplc="08090019" w:tentative="1">
      <w:start w:val="1"/>
      <w:numFmt w:val="lowerLetter"/>
      <w:lvlText w:val="%5."/>
      <w:lvlJc w:val="left"/>
      <w:pPr>
        <w:ind w:left="4151" w:hanging="360"/>
      </w:pPr>
    </w:lvl>
    <w:lvl w:ilvl="5" w:tplc="0809001B" w:tentative="1">
      <w:start w:val="1"/>
      <w:numFmt w:val="lowerRoman"/>
      <w:lvlText w:val="%6."/>
      <w:lvlJc w:val="right"/>
      <w:pPr>
        <w:ind w:left="4871" w:hanging="180"/>
      </w:pPr>
    </w:lvl>
    <w:lvl w:ilvl="6" w:tplc="0809000F" w:tentative="1">
      <w:start w:val="1"/>
      <w:numFmt w:val="decimal"/>
      <w:lvlText w:val="%7."/>
      <w:lvlJc w:val="left"/>
      <w:pPr>
        <w:ind w:left="5591" w:hanging="360"/>
      </w:pPr>
    </w:lvl>
    <w:lvl w:ilvl="7" w:tplc="08090019" w:tentative="1">
      <w:start w:val="1"/>
      <w:numFmt w:val="lowerLetter"/>
      <w:lvlText w:val="%8."/>
      <w:lvlJc w:val="left"/>
      <w:pPr>
        <w:ind w:left="6311" w:hanging="360"/>
      </w:pPr>
    </w:lvl>
    <w:lvl w:ilvl="8" w:tplc="0809001B" w:tentative="1">
      <w:start w:val="1"/>
      <w:numFmt w:val="lowerRoman"/>
      <w:lvlText w:val="%9."/>
      <w:lvlJc w:val="right"/>
      <w:pPr>
        <w:ind w:left="7031" w:hanging="180"/>
      </w:pPr>
    </w:lvl>
  </w:abstractNum>
  <w:abstractNum w:abstractNumId="2" w15:restartNumberingAfterBreak="0">
    <w:nsid w:val="0E8D6F09"/>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10F2581C"/>
    <w:multiLevelType w:val="multilevel"/>
    <w:tmpl w:val="D22A3BC6"/>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4" w15:restartNumberingAfterBreak="0">
    <w:nsid w:val="23012694"/>
    <w:multiLevelType w:val="hybridMultilevel"/>
    <w:tmpl w:val="59EACDDE"/>
    <w:lvl w:ilvl="0" w:tplc="3F48F7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EA13D8"/>
    <w:multiLevelType w:val="hybridMultilevel"/>
    <w:tmpl w:val="D4C2ABD2"/>
    <w:lvl w:ilvl="0" w:tplc="0409000F">
      <w:start w:val="1"/>
      <w:numFmt w:val="decimal"/>
      <w:lvlText w:val="%1."/>
      <w:lvlJc w:val="left"/>
      <w:pPr>
        <w:ind w:left="4050" w:hanging="360"/>
      </w:p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6" w15:restartNumberingAfterBreak="0">
    <w:nsid w:val="2B8B27BC"/>
    <w:multiLevelType w:val="multilevel"/>
    <w:tmpl w:val="2D0459E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7" w15:restartNumberingAfterBreak="0">
    <w:nsid w:val="3C827828"/>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8" w15:restartNumberingAfterBreak="0">
    <w:nsid w:val="66117094"/>
    <w:multiLevelType w:val="multilevel"/>
    <w:tmpl w:val="52D890A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6A213DEC"/>
    <w:multiLevelType w:val="multilevel"/>
    <w:tmpl w:val="88441584"/>
    <w:lvl w:ilvl="0">
      <w:start w:val="1"/>
      <w:numFmt w:val="decimal"/>
      <w:lvlText w:val="%1"/>
      <w:lvlJc w:val="left"/>
      <w:pPr>
        <w:ind w:left="360" w:hanging="360"/>
      </w:pPr>
      <w:rPr>
        <w:rFonts w:hint="default"/>
        <w:b/>
      </w:rPr>
    </w:lvl>
    <w:lvl w:ilvl="1">
      <w:start w:val="2"/>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4744" w:hanging="1440"/>
      </w:pPr>
      <w:rPr>
        <w:rFonts w:hint="default"/>
        <w:b/>
      </w:rPr>
    </w:lvl>
  </w:abstractNum>
  <w:abstractNum w:abstractNumId="10" w15:restartNumberingAfterBreak="0">
    <w:nsid w:val="747D3418"/>
    <w:multiLevelType w:val="hybridMultilevel"/>
    <w:tmpl w:val="363AD80A"/>
    <w:lvl w:ilvl="0" w:tplc="9A3A40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F51C3D"/>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75F754A8"/>
    <w:multiLevelType w:val="hybridMultilevel"/>
    <w:tmpl w:val="DB6C3EFC"/>
    <w:lvl w:ilvl="0" w:tplc="7D7A123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D79A8"/>
    <w:multiLevelType w:val="multilevel"/>
    <w:tmpl w:val="DDDAB12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6"/>
  </w:num>
  <w:num w:numId="2">
    <w:abstractNumId w:val="5"/>
  </w:num>
  <w:num w:numId="3">
    <w:abstractNumId w:val="12"/>
  </w:num>
  <w:num w:numId="4">
    <w:abstractNumId w:val="2"/>
  </w:num>
  <w:num w:numId="5">
    <w:abstractNumId w:val="11"/>
  </w:num>
  <w:num w:numId="6">
    <w:abstractNumId w:val="7"/>
  </w:num>
  <w:num w:numId="7">
    <w:abstractNumId w:val="13"/>
  </w:num>
  <w:num w:numId="8">
    <w:abstractNumId w:val="8"/>
  </w:num>
  <w:num w:numId="9">
    <w:abstractNumId w:val="3"/>
  </w:num>
  <w:num w:numId="10">
    <w:abstractNumId w:val="9"/>
  </w:num>
  <w:num w:numId="11">
    <w:abstractNumId w:val="0"/>
  </w:num>
  <w:num w:numId="12">
    <w:abstractNumId w:val="1"/>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1B8"/>
    <w:rsid w:val="00011780"/>
    <w:rsid w:val="00023852"/>
    <w:rsid w:val="00025EE0"/>
    <w:rsid w:val="00035083"/>
    <w:rsid w:val="0003735C"/>
    <w:rsid w:val="00043BC9"/>
    <w:rsid w:val="00051E7A"/>
    <w:rsid w:val="00060B1E"/>
    <w:rsid w:val="00061920"/>
    <w:rsid w:val="00080966"/>
    <w:rsid w:val="000A266B"/>
    <w:rsid w:val="000B2A06"/>
    <w:rsid w:val="000C111F"/>
    <w:rsid w:val="000C3124"/>
    <w:rsid w:val="000C5F7C"/>
    <w:rsid w:val="000F3399"/>
    <w:rsid w:val="00100921"/>
    <w:rsid w:val="00106878"/>
    <w:rsid w:val="00121AC8"/>
    <w:rsid w:val="00121D3F"/>
    <w:rsid w:val="00126540"/>
    <w:rsid w:val="001322F8"/>
    <w:rsid w:val="00144191"/>
    <w:rsid w:val="00152CC4"/>
    <w:rsid w:val="0015565D"/>
    <w:rsid w:val="00170C84"/>
    <w:rsid w:val="00194402"/>
    <w:rsid w:val="001A49F1"/>
    <w:rsid w:val="001B54AC"/>
    <w:rsid w:val="001C2C1A"/>
    <w:rsid w:val="001C6683"/>
    <w:rsid w:val="001D4B43"/>
    <w:rsid w:val="001E7934"/>
    <w:rsid w:val="001F52DC"/>
    <w:rsid w:val="00205725"/>
    <w:rsid w:val="00206500"/>
    <w:rsid w:val="0021476C"/>
    <w:rsid w:val="00215556"/>
    <w:rsid w:val="00222CB1"/>
    <w:rsid w:val="002315D6"/>
    <w:rsid w:val="00234F61"/>
    <w:rsid w:val="0024276C"/>
    <w:rsid w:val="002432A9"/>
    <w:rsid w:val="00275DE2"/>
    <w:rsid w:val="00276F5B"/>
    <w:rsid w:val="00281BE1"/>
    <w:rsid w:val="002919CE"/>
    <w:rsid w:val="00295624"/>
    <w:rsid w:val="002B2596"/>
    <w:rsid w:val="002B608C"/>
    <w:rsid w:val="002D3F07"/>
    <w:rsid w:val="002D5B53"/>
    <w:rsid w:val="003122BB"/>
    <w:rsid w:val="00315EDD"/>
    <w:rsid w:val="00317544"/>
    <w:rsid w:val="0032012C"/>
    <w:rsid w:val="003268BC"/>
    <w:rsid w:val="0034532E"/>
    <w:rsid w:val="00346E52"/>
    <w:rsid w:val="00350927"/>
    <w:rsid w:val="0037490F"/>
    <w:rsid w:val="003766BD"/>
    <w:rsid w:val="00385761"/>
    <w:rsid w:val="00385E4D"/>
    <w:rsid w:val="00391F2A"/>
    <w:rsid w:val="00394FCC"/>
    <w:rsid w:val="003952E5"/>
    <w:rsid w:val="003961EA"/>
    <w:rsid w:val="003A103D"/>
    <w:rsid w:val="003A1F4C"/>
    <w:rsid w:val="003A2D6D"/>
    <w:rsid w:val="003A4C0C"/>
    <w:rsid w:val="003A723D"/>
    <w:rsid w:val="003B1427"/>
    <w:rsid w:val="003B571F"/>
    <w:rsid w:val="003C2B6F"/>
    <w:rsid w:val="003E1EAB"/>
    <w:rsid w:val="003E4BC2"/>
    <w:rsid w:val="003F06FC"/>
    <w:rsid w:val="00400DCC"/>
    <w:rsid w:val="004052BB"/>
    <w:rsid w:val="004164AD"/>
    <w:rsid w:val="00423A29"/>
    <w:rsid w:val="00424CAC"/>
    <w:rsid w:val="00425A4F"/>
    <w:rsid w:val="00426100"/>
    <w:rsid w:val="0042760D"/>
    <w:rsid w:val="00442104"/>
    <w:rsid w:val="004441A8"/>
    <w:rsid w:val="00453FA0"/>
    <w:rsid w:val="0045613B"/>
    <w:rsid w:val="0046041D"/>
    <w:rsid w:val="0046737B"/>
    <w:rsid w:val="0049288D"/>
    <w:rsid w:val="00497E0B"/>
    <w:rsid w:val="004A4A86"/>
    <w:rsid w:val="004A6EAB"/>
    <w:rsid w:val="004B4AB4"/>
    <w:rsid w:val="004B5C5E"/>
    <w:rsid w:val="004C0742"/>
    <w:rsid w:val="004D24E6"/>
    <w:rsid w:val="004E03E6"/>
    <w:rsid w:val="004F35A3"/>
    <w:rsid w:val="00502605"/>
    <w:rsid w:val="00514DBF"/>
    <w:rsid w:val="00533147"/>
    <w:rsid w:val="005338BD"/>
    <w:rsid w:val="0053774F"/>
    <w:rsid w:val="00544C99"/>
    <w:rsid w:val="005467EC"/>
    <w:rsid w:val="0056362B"/>
    <w:rsid w:val="00563970"/>
    <w:rsid w:val="00575E7E"/>
    <w:rsid w:val="005807BF"/>
    <w:rsid w:val="00582C96"/>
    <w:rsid w:val="00587008"/>
    <w:rsid w:val="00590A75"/>
    <w:rsid w:val="0059216F"/>
    <w:rsid w:val="005973DA"/>
    <w:rsid w:val="005B3776"/>
    <w:rsid w:val="005C2125"/>
    <w:rsid w:val="005C2DA5"/>
    <w:rsid w:val="005C3A45"/>
    <w:rsid w:val="005E4D4A"/>
    <w:rsid w:val="00603268"/>
    <w:rsid w:val="006034F5"/>
    <w:rsid w:val="00603830"/>
    <w:rsid w:val="00612349"/>
    <w:rsid w:val="006249A2"/>
    <w:rsid w:val="006419D3"/>
    <w:rsid w:val="00652376"/>
    <w:rsid w:val="006737C2"/>
    <w:rsid w:val="006746A9"/>
    <w:rsid w:val="00684CDD"/>
    <w:rsid w:val="006A1F70"/>
    <w:rsid w:val="006F0290"/>
    <w:rsid w:val="00700481"/>
    <w:rsid w:val="00701BC7"/>
    <w:rsid w:val="00702B68"/>
    <w:rsid w:val="00707CB2"/>
    <w:rsid w:val="0073259C"/>
    <w:rsid w:val="00734C1B"/>
    <w:rsid w:val="00755C41"/>
    <w:rsid w:val="00764A89"/>
    <w:rsid w:val="00767EAB"/>
    <w:rsid w:val="007808DF"/>
    <w:rsid w:val="007933E3"/>
    <w:rsid w:val="00797657"/>
    <w:rsid w:val="007F178A"/>
    <w:rsid w:val="007F4272"/>
    <w:rsid w:val="0080302F"/>
    <w:rsid w:val="00832591"/>
    <w:rsid w:val="0083353E"/>
    <w:rsid w:val="00850A14"/>
    <w:rsid w:val="008550BE"/>
    <w:rsid w:val="00866062"/>
    <w:rsid w:val="008746B8"/>
    <w:rsid w:val="00874F1A"/>
    <w:rsid w:val="00876C99"/>
    <w:rsid w:val="0088581F"/>
    <w:rsid w:val="008905F6"/>
    <w:rsid w:val="008A0FC6"/>
    <w:rsid w:val="008A1B9D"/>
    <w:rsid w:val="008A1CAC"/>
    <w:rsid w:val="008A2F88"/>
    <w:rsid w:val="008A7771"/>
    <w:rsid w:val="008B50E1"/>
    <w:rsid w:val="008B7DE8"/>
    <w:rsid w:val="008C3D94"/>
    <w:rsid w:val="008C6478"/>
    <w:rsid w:val="008D36D9"/>
    <w:rsid w:val="008E3B5A"/>
    <w:rsid w:val="008F7DE9"/>
    <w:rsid w:val="00902826"/>
    <w:rsid w:val="00907FDC"/>
    <w:rsid w:val="00914BBF"/>
    <w:rsid w:val="00922F8F"/>
    <w:rsid w:val="0092572D"/>
    <w:rsid w:val="0093124C"/>
    <w:rsid w:val="009368E5"/>
    <w:rsid w:val="009403D7"/>
    <w:rsid w:val="00945ABE"/>
    <w:rsid w:val="009528A4"/>
    <w:rsid w:val="00960CA5"/>
    <w:rsid w:val="0096684C"/>
    <w:rsid w:val="009717AF"/>
    <w:rsid w:val="00975FA7"/>
    <w:rsid w:val="00980B71"/>
    <w:rsid w:val="00984ABC"/>
    <w:rsid w:val="00986882"/>
    <w:rsid w:val="00990E49"/>
    <w:rsid w:val="00992288"/>
    <w:rsid w:val="009B145A"/>
    <w:rsid w:val="009B3188"/>
    <w:rsid w:val="009C7154"/>
    <w:rsid w:val="009D045E"/>
    <w:rsid w:val="009D2DD9"/>
    <w:rsid w:val="009E46FD"/>
    <w:rsid w:val="009E64B4"/>
    <w:rsid w:val="009E66E9"/>
    <w:rsid w:val="009E7746"/>
    <w:rsid w:val="00A22E6B"/>
    <w:rsid w:val="00A25934"/>
    <w:rsid w:val="00A259A8"/>
    <w:rsid w:val="00A343AD"/>
    <w:rsid w:val="00A35BB9"/>
    <w:rsid w:val="00A36DFF"/>
    <w:rsid w:val="00A40D13"/>
    <w:rsid w:val="00A53799"/>
    <w:rsid w:val="00A61695"/>
    <w:rsid w:val="00A63486"/>
    <w:rsid w:val="00A6563B"/>
    <w:rsid w:val="00A70235"/>
    <w:rsid w:val="00A734BC"/>
    <w:rsid w:val="00A77AF0"/>
    <w:rsid w:val="00A92C94"/>
    <w:rsid w:val="00AA6B6C"/>
    <w:rsid w:val="00AB1C75"/>
    <w:rsid w:val="00AE620E"/>
    <w:rsid w:val="00AF3B7E"/>
    <w:rsid w:val="00B104F0"/>
    <w:rsid w:val="00B111A0"/>
    <w:rsid w:val="00B23FD6"/>
    <w:rsid w:val="00B30D6D"/>
    <w:rsid w:val="00B3264E"/>
    <w:rsid w:val="00B3457D"/>
    <w:rsid w:val="00B40644"/>
    <w:rsid w:val="00B45553"/>
    <w:rsid w:val="00B53F19"/>
    <w:rsid w:val="00B540A6"/>
    <w:rsid w:val="00B62CE2"/>
    <w:rsid w:val="00B74CF4"/>
    <w:rsid w:val="00BA3A0C"/>
    <w:rsid w:val="00BA531D"/>
    <w:rsid w:val="00BC5259"/>
    <w:rsid w:val="00BC6EC1"/>
    <w:rsid w:val="00BE1EC6"/>
    <w:rsid w:val="00BF0981"/>
    <w:rsid w:val="00BF14E2"/>
    <w:rsid w:val="00BF2D6F"/>
    <w:rsid w:val="00C13EE3"/>
    <w:rsid w:val="00C148B1"/>
    <w:rsid w:val="00C153CA"/>
    <w:rsid w:val="00C16C0D"/>
    <w:rsid w:val="00C20A87"/>
    <w:rsid w:val="00C2600A"/>
    <w:rsid w:val="00C31A13"/>
    <w:rsid w:val="00C350EC"/>
    <w:rsid w:val="00C46E71"/>
    <w:rsid w:val="00C6345B"/>
    <w:rsid w:val="00C758ED"/>
    <w:rsid w:val="00C8725A"/>
    <w:rsid w:val="00C90E96"/>
    <w:rsid w:val="00C94A75"/>
    <w:rsid w:val="00C95150"/>
    <w:rsid w:val="00C97C06"/>
    <w:rsid w:val="00CA7395"/>
    <w:rsid w:val="00CD7C78"/>
    <w:rsid w:val="00CE0B03"/>
    <w:rsid w:val="00CE1CD5"/>
    <w:rsid w:val="00D0704B"/>
    <w:rsid w:val="00D0780E"/>
    <w:rsid w:val="00D13AC1"/>
    <w:rsid w:val="00D163AE"/>
    <w:rsid w:val="00D26FB1"/>
    <w:rsid w:val="00D33165"/>
    <w:rsid w:val="00DA0691"/>
    <w:rsid w:val="00DA3F7D"/>
    <w:rsid w:val="00DA54E3"/>
    <w:rsid w:val="00DB08CE"/>
    <w:rsid w:val="00DB5BFB"/>
    <w:rsid w:val="00DE03BD"/>
    <w:rsid w:val="00DE4733"/>
    <w:rsid w:val="00DF25C7"/>
    <w:rsid w:val="00DF6226"/>
    <w:rsid w:val="00E00900"/>
    <w:rsid w:val="00E00C61"/>
    <w:rsid w:val="00E169DA"/>
    <w:rsid w:val="00E259AD"/>
    <w:rsid w:val="00E30FAF"/>
    <w:rsid w:val="00E4412A"/>
    <w:rsid w:val="00E46834"/>
    <w:rsid w:val="00E665D6"/>
    <w:rsid w:val="00E84257"/>
    <w:rsid w:val="00EA6792"/>
    <w:rsid w:val="00EB04AB"/>
    <w:rsid w:val="00EC00E6"/>
    <w:rsid w:val="00EC0BA5"/>
    <w:rsid w:val="00ED2245"/>
    <w:rsid w:val="00EE55D6"/>
    <w:rsid w:val="00EF13EF"/>
    <w:rsid w:val="00F163FA"/>
    <w:rsid w:val="00F32DCF"/>
    <w:rsid w:val="00F34241"/>
    <w:rsid w:val="00F36B43"/>
    <w:rsid w:val="00F371B8"/>
    <w:rsid w:val="00F42B32"/>
    <w:rsid w:val="00F84FBC"/>
    <w:rsid w:val="00FA6EDF"/>
    <w:rsid w:val="00FB4029"/>
    <w:rsid w:val="00FB4276"/>
    <w:rsid w:val="00FB7F27"/>
    <w:rsid w:val="00FD3E05"/>
    <w:rsid w:val="00FD7318"/>
    <w:rsid w:val="00FD7AAC"/>
    <w:rsid w:val="00FF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4106226"/>
  <w15:docId w15:val="{274A7E21-EA8C-420E-B164-8847179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96684C"/>
    <w:pPr>
      <w:ind w:left="720"/>
      <w:contextualSpacing/>
    </w:pPr>
  </w:style>
  <w:style w:type="character" w:styleId="CommentReference">
    <w:name w:val="annotation reference"/>
    <w:basedOn w:val="DefaultParagraphFont"/>
    <w:uiPriority w:val="99"/>
    <w:semiHidden/>
    <w:unhideWhenUsed/>
    <w:rsid w:val="00876C99"/>
    <w:rPr>
      <w:sz w:val="16"/>
      <w:szCs w:val="16"/>
    </w:rPr>
  </w:style>
  <w:style w:type="paragraph" w:styleId="CommentText">
    <w:name w:val="annotation text"/>
    <w:basedOn w:val="Normal"/>
    <w:link w:val="CommentTextChar"/>
    <w:uiPriority w:val="99"/>
    <w:semiHidden/>
    <w:unhideWhenUsed/>
    <w:rsid w:val="00876C99"/>
  </w:style>
  <w:style w:type="character" w:customStyle="1" w:styleId="CommentTextChar">
    <w:name w:val="Comment Text Char"/>
    <w:basedOn w:val="DefaultParagraphFont"/>
    <w:link w:val="CommentText"/>
    <w:uiPriority w:val="99"/>
    <w:semiHidden/>
    <w:rsid w:val="00876C99"/>
  </w:style>
  <w:style w:type="paragraph" w:styleId="CommentSubject">
    <w:name w:val="annotation subject"/>
    <w:basedOn w:val="CommentText"/>
    <w:next w:val="CommentText"/>
    <w:link w:val="CommentSubjectChar"/>
    <w:uiPriority w:val="99"/>
    <w:semiHidden/>
    <w:unhideWhenUsed/>
    <w:rsid w:val="00876C99"/>
    <w:rPr>
      <w:b/>
      <w:bCs/>
    </w:rPr>
  </w:style>
  <w:style w:type="character" w:customStyle="1" w:styleId="CommentSubjectChar">
    <w:name w:val="Comment Subject Char"/>
    <w:basedOn w:val="CommentTextChar"/>
    <w:link w:val="CommentSubject"/>
    <w:uiPriority w:val="99"/>
    <w:semiHidden/>
    <w:rsid w:val="00876C99"/>
    <w:rPr>
      <w:b/>
      <w:bCs/>
    </w:rPr>
  </w:style>
  <w:style w:type="paragraph" w:styleId="BalloonText">
    <w:name w:val="Balloon Text"/>
    <w:basedOn w:val="Normal"/>
    <w:link w:val="BalloonTextChar"/>
    <w:uiPriority w:val="99"/>
    <w:semiHidden/>
    <w:unhideWhenUsed/>
    <w:rsid w:val="00876C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99"/>
    <w:rPr>
      <w:rFonts w:ascii="Segoe UI" w:hAnsi="Segoe UI" w:cs="Segoe UI"/>
      <w:sz w:val="18"/>
      <w:szCs w:val="18"/>
    </w:rPr>
  </w:style>
  <w:style w:type="paragraph" w:styleId="Revision">
    <w:name w:val="Revision"/>
    <w:hidden/>
    <w:uiPriority w:val="99"/>
    <w:semiHidden/>
    <w:rsid w:val="00874F1A"/>
  </w:style>
  <w:style w:type="character" w:styleId="Hyperlink">
    <w:name w:val="Hyperlink"/>
    <w:basedOn w:val="DefaultParagraphFont"/>
    <w:uiPriority w:val="99"/>
    <w:unhideWhenUsed/>
    <w:rsid w:val="00EA6792"/>
    <w:rPr>
      <w:color w:val="0000FF" w:themeColor="hyperlink"/>
      <w:u w:val="single"/>
    </w:rPr>
  </w:style>
  <w:style w:type="character" w:styleId="UnresolvedMention">
    <w:name w:val="Unresolved Mention"/>
    <w:basedOn w:val="DefaultParagraphFont"/>
    <w:uiPriority w:val="99"/>
    <w:semiHidden/>
    <w:unhideWhenUsed/>
    <w:rsid w:val="00EA6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aron.nighswander@wcpfc.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8311D-E32C-4986-8467-639A80921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Nighswander</dc:creator>
  <cp:lastModifiedBy>Aaron Nighswander</cp:lastModifiedBy>
  <cp:revision>5</cp:revision>
  <dcterms:created xsi:type="dcterms:W3CDTF">2020-12-10T21:43:00Z</dcterms:created>
  <dcterms:modified xsi:type="dcterms:W3CDTF">2020-12-11T01:00:00Z</dcterms:modified>
</cp:coreProperties>
</file>