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A4BD8" w:rsidRPr="00DE6744" w:rsidRDefault="007A1FE0" w:rsidP="00B84A69">
      <w:pPr>
        <w:adjustRightInd w:val="0"/>
        <w:snapToGrid w:val="0"/>
        <w:jc w:val="center"/>
        <w:rPr>
          <w:rFonts w:eastAsia="Times New Roman"/>
          <w:sz w:val="22"/>
          <w:szCs w:val="22"/>
          <w:lang w:val="en-NZ"/>
        </w:rPr>
      </w:pPr>
      <w:r w:rsidRPr="00DE6744">
        <w:rPr>
          <w:rFonts w:eastAsia="Times New Roman"/>
          <w:noProof/>
          <w:sz w:val="22"/>
          <w:szCs w:val="22"/>
          <w:lang w:eastAsia="zh-CN" w:bidi="mn-Mong-CN"/>
        </w:rPr>
        <w:drawing>
          <wp:inline distT="0" distB="0" distL="0" distR="0" wp14:anchorId="357C403B" wp14:editId="7AB8D625">
            <wp:extent cx="2095500" cy="1095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5500" cy="1095375"/>
                    </a:xfrm>
                    <a:prstGeom prst="rect">
                      <a:avLst/>
                    </a:prstGeom>
                    <a:noFill/>
                    <a:ln>
                      <a:noFill/>
                    </a:ln>
                  </pic:spPr>
                </pic:pic>
              </a:graphicData>
            </a:graphic>
          </wp:inline>
        </w:drawing>
      </w:r>
    </w:p>
    <w:p w:rsidR="00A0122E" w:rsidRPr="00DE6744" w:rsidRDefault="00A0122E" w:rsidP="00B84A69">
      <w:pPr>
        <w:adjustRightInd w:val="0"/>
        <w:snapToGrid w:val="0"/>
        <w:jc w:val="center"/>
        <w:rPr>
          <w:rFonts w:eastAsia="Times New Roman"/>
          <w:b/>
          <w:sz w:val="22"/>
          <w:szCs w:val="22"/>
          <w:lang w:val="en-NZ"/>
        </w:rPr>
      </w:pPr>
      <w:r w:rsidRPr="00DE6744">
        <w:rPr>
          <w:rFonts w:eastAsia="Times New Roman"/>
          <w:b/>
          <w:sz w:val="22"/>
          <w:szCs w:val="22"/>
          <w:lang w:val="en-NZ"/>
        </w:rPr>
        <w:t>NORTHERN COMMITTEE</w:t>
      </w:r>
    </w:p>
    <w:p w:rsidR="00A0122E" w:rsidRPr="00DE6744" w:rsidRDefault="007B7B2F" w:rsidP="00B84A69">
      <w:pPr>
        <w:adjustRightInd w:val="0"/>
        <w:snapToGrid w:val="0"/>
        <w:jc w:val="center"/>
        <w:rPr>
          <w:rFonts w:eastAsia="Times New Roman"/>
          <w:b/>
          <w:sz w:val="22"/>
          <w:szCs w:val="22"/>
          <w:lang w:val="en-NZ"/>
        </w:rPr>
      </w:pPr>
      <w:r w:rsidRPr="00DE6744">
        <w:rPr>
          <w:rFonts w:eastAsiaTheme="minorEastAsia" w:hint="eastAsia"/>
          <w:b/>
          <w:sz w:val="22"/>
          <w:szCs w:val="22"/>
          <w:lang w:val="en-NZ" w:eastAsia="ko-KR"/>
        </w:rPr>
        <w:t>FIFTEENTH</w:t>
      </w:r>
      <w:r w:rsidR="00237834" w:rsidRPr="00DE6744">
        <w:rPr>
          <w:rFonts w:eastAsiaTheme="minorEastAsia"/>
          <w:b/>
          <w:sz w:val="22"/>
          <w:szCs w:val="22"/>
          <w:lang w:val="en-NZ" w:eastAsia="ko-KR"/>
        </w:rPr>
        <w:t xml:space="preserve"> </w:t>
      </w:r>
      <w:r w:rsidR="00A0122E" w:rsidRPr="00DE6744">
        <w:rPr>
          <w:rFonts w:eastAsia="Times New Roman"/>
          <w:b/>
          <w:sz w:val="22"/>
          <w:szCs w:val="22"/>
          <w:lang w:val="en-NZ"/>
        </w:rPr>
        <w:t>REGULAR SESSION</w:t>
      </w:r>
    </w:p>
    <w:p w:rsidR="007B7B2F" w:rsidRPr="00DE6744" w:rsidRDefault="007B7B2F" w:rsidP="00B84A69">
      <w:pPr>
        <w:adjustRightInd w:val="0"/>
        <w:snapToGrid w:val="0"/>
        <w:jc w:val="center"/>
        <w:rPr>
          <w:rFonts w:eastAsiaTheme="minorEastAsia"/>
          <w:sz w:val="22"/>
          <w:szCs w:val="22"/>
          <w:lang w:val="en-NZ" w:eastAsia="ko-KR"/>
        </w:rPr>
      </w:pPr>
    </w:p>
    <w:p w:rsidR="007B7B2F" w:rsidRPr="00DE6744" w:rsidRDefault="007B7B2F" w:rsidP="00B84A69">
      <w:pPr>
        <w:adjustRightInd w:val="0"/>
        <w:snapToGrid w:val="0"/>
        <w:jc w:val="center"/>
        <w:rPr>
          <w:rFonts w:eastAsiaTheme="minorEastAsia"/>
          <w:sz w:val="22"/>
          <w:szCs w:val="22"/>
          <w:lang w:val="en-NZ" w:eastAsia="ko-KR"/>
        </w:rPr>
      </w:pPr>
      <w:r w:rsidRPr="00DE6744">
        <w:rPr>
          <w:rFonts w:eastAsiaTheme="minorEastAsia" w:hint="eastAsia"/>
          <w:sz w:val="22"/>
          <w:szCs w:val="22"/>
          <w:lang w:val="en-NZ" w:eastAsia="ko-KR"/>
        </w:rPr>
        <w:t>Portland, Oregon, United States of America</w:t>
      </w:r>
    </w:p>
    <w:p w:rsidR="00A0122E" w:rsidRPr="00DE6744" w:rsidRDefault="007B7B2F" w:rsidP="00B84A69">
      <w:pPr>
        <w:adjustRightInd w:val="0"/>
        <w:snapToGrid w:val="0"/>
        <w:jc w:val="center"/>
        <w:rPr>
          <w:rFonts w:eastAsiaTheme="minorEastAsia"/>
          <w:sz w:val="22"/>
          <w:szCs w:val="22"/>
          <w:lang w:val="en-NZ" w:eastAsia="ko-KR"/>
        </w:rPr>
      </w:pPr>
      <w:r w:rsidRPr="00DE6744">
        <w:rPr>
          <w:rFonts w:eastAsiaTheme="minorEastAsia" w:hint="eastAsia"/>
          <w:sz w:val="22"/>
          <w:szCs w:val="22"/>
          <w:lang w:val="en-NZ" w:eastAsia="ko-KR"/>
        </w:rPr>
        <w:t>3</w:t>
      </w:r>
      <w:r w:rsidR="000A6D85" w:rsidRPr="00DE6744">
        <w:rPr>
          <w:rFonts w:eastAsiaTheme="minorEastAsia"/>
          <w:sz w:val="22"/>
          <w:szCs w:val="22"/>
          <w:lang w:val="en-NZ" w:eastAsia="ko-KR"/>
        </w:rPr>
        <w:t xml:space="preserve"> </w:t>
      </w:r>
      <w:r w:rsidR="00433CDB" w:rsidRPr="00DE6744">
        <w:rPr>
          <w:rFonts w:eastAsiaTheme="minorEastAsia"/>
          <w:sz w:val="22"/>
          <w:szCs w:val="22"/>
          <w:lang w:val="en-NZ" w:eastAsia="ko-KR"/>
        </w:rPr>
        <w:t xml:space="preserve">– </w:t>
      </w:r>
      <w:r w:rsidRPr="00DE6744">
        <w:rPr>
          <w:rFonts w:eastAsiaTheme="minorEastAsia" w:hint="eastAsia"/>
          <w:sz w:val="22"/>
          <w:szCs w:val="22"/>
          <w:lang w:val="en-NZ" w:eastAsia="ko-KR"/>
        </w:rPr>
        <w:t>6</w:t>
      </w:r>
      <w:r w:rsidR="00890ED6" w:rsidRPr="00DE6744">
        <w:rPr>
          <w:rFonts w:eastAsia="Times New Roman"/>
          <w:sz w:val="22"/>
          <w:szCs w:val="22"/>
          <w:lang w:val="en-NZ"/>
        </w:rPr>
        <w:t xml:space="preserve"> </w:t>
      </w:r>
      <w:r w:rsidR="00A0122E" w:rsidRPr="00DE6744">
        <w:rPr>
          <w:rFonts w:eastAsia="Times New Roman"/>
          <w:sz w:val="22"/>
          <w:szCs w:val="22"/>
          <w:lang w:val="en-NZ"/>
        </w:rPr>
        <w:t xml:space="preserve">September </w:t>
      </w:r>
      <w:r w:rsidR="00955E9A" w:rsidRPr="00DE6744">
        <w:rPr>
          <w:rFonts w:eastAsia="MS Mincho"/>
          <w:sz w:val="22"/>
          <w:szCs w:val="22"/>
          <w:lang w:val="en-NZ" w:eastAsia="ja-JP"/>
        </w:rPr>
        <w:t>201</w:t>
      </w:r>
      <w:r w:rsidRPr="00DE6744">
        <w:rPr>
          <w:rFonts w:eastAsiaTheme="minorEastAsia" w:hint="eastAsia"/>
          <w:sz w:val="22"/>
          <w:szCs w:val="22"/>
          <w:lang w:val="en-NZ" w:eastAsia="ko-KR"/>
        </w:rPr>
        <w:t>9</w:t>
      </w:r>
    </w:p>
    <w:p w:rsidR="00A0122E" w:rsidRPr="00DE6744" w:rsidRDefault="00A0122E" w:rsidP="00B84A69">
      <w:pPr>
        <w:pStyle w:val="BodyText"/>
        <w:pBdr>
          <w:top w:val="single" w:sz="18" w:space="1" w:color="auto"/>
          <w:bottom w:val="single" w:sz="18" w:space="0" w:color="auto"/>
        </w:pBdr>
        <w:adjustRightInd w:val="0"/>
        <w:snapToGrid w:val="0"/>
        <w:rPr>
          <w:rFonts w:ascii="Times New Roman" w:eastAsiaTheme="minorEastAsia" w:hAnsi="Times New Roman" w:cs="Times New Roman"/>
          <w:b/>
          <w:sz w:val="22"/>
          <w:szCs w:val="22"/>
          <w:lang w:val="en-NZ" w:eastAsia="ko-KR"/>
        </w:rPr>
      </w:pPr>
      <w:r w:rsidRPr="00DE6744">
        <w:rPr>
          <w:rFonts w:ascii="Times New Roman" w:hAnsi="Times New Roman" w:cs="Times New Roman"/>
          <w:b/>
          <w:sz w:val="22"/>
          <w:szCs w:val="22"/>
          <w:lang w:val="en-NZ"/>
        </w:rPr>
        <w:t>PROVISIONAL ANNOTATED AGENDA</w:t>
      </w:r>
      <w:r w:rsidR="000C7697" w:rsidRPr="00DE6744">
        <w:rPr>
          <w:rFonts w:ascii="Times New Roman" w:eastAsiaTheme="minorEastAsia" w:hAnsi="Times New Roman" w:cs="Times New Roman"/>
          <w:b/>
          <w:sz w:val="22"/>
          <w:szCs w:val="22"/>
          <w:lang w:val="en-NZ" w:eastAsia="ko-KR"/>
        </w:rPr>
        <w:t xml:space="preserve"> </w:t>
      </w:r>
    </w:p>
    <w:p w:rsidR="00A0122E" w:rsidRPr="00DE6744" w:rsidRDefault="00A0122E" w:rsidP="00B84A69">
      <w:pPr>
        <w:adjustRightInd w:val="0"/>
        <w:snapToGrid w:val="0"/>
        <w:jc w:val="right"/>
        <w:rPr>
          <w:rFonts w:eastAsiaTheme="minorEastAsia"/>
          <w:b/>
          <w:sz w:val="22"/>
          <w:szCs w:val="22"/>
          <w:lang w:eastAsia="ko-KR"/>
        </w:rPr>
      </w:pPr>
      <w:r w:rsidRPr="00DE6744">
        <w:rPr>
          <w:b/>
          <w:sz w:val="22"/>
          <w:szCs w:val="22"/>
          <w:lang w:val="en-NZ"/>
        </w:rPr>
        <w:t>WCPFC</w:t>
      </w:r>
      <w:r w:rsidRPr="00DE6744">
        <w:rPr>
          <w:rFonts w:eastAsia="MS Mincho"/>
          <w:b/>
          <w:sz w:val="22"/>
          <w:szCs w:val="22"/>
          <w:lang w:val="en-NZ" w:eastAsia="ja-JP"/>
        </w:rPr>
        <w:t>-</w:t>
      </w:r>
      <w:r w:rsidRPr="00DE6744">
        <w:rPr>
          <w:b/>
          <w:sz w:val="22"/>
          <w:szCs w:val="22"/>
          <w:lang w:val="en-NZ"/>
        </w:rPr>
        <w:t>NC</w:t>
      </w:r>
      <w:r w:rsidR="00890ED6" w:rsidRPr="00DE6744">
        <w:rPr>
          <w:rFonts w:eastAsia="MS Mincho"/>
          <w:b/>
          <w:sz w:val="22"/>
          <w:szCs w:val="22"/>
          <w:lang w:val="en-NZ" w:eastAsia="ja-JP"/>
        </w:rPr>
        <w:t>1</w:t>
      </w:r>
      <w:r w:rsidR="007B7B2F" w:rsidRPr="00DE6744">
        <w:rPr>
          <w:rFonts w:eastAsiaTheme="minorEastAsia" w:hint="eastAsia"/>
          <w:b/>
          <w:sz w:val="22"/>
          <w:szCs w:val="22"/>
          <w:lang w:val="en-NZ" w:eastAsia="ko-KR"/>
        </w:rPr>
        <w:t>5</w:t>
      </w:r>
      <w:r w:rsidR="00955E9A" w:rsidRPr="00DE6744">
        <w:rPr>
          <w:rFonts w:eastAsia="MS Mincho"/>
          <w:b/>
          <w:sz w:val="22"/>
          <w:szCs w:val="22"/>
          <w:lang w:val="en-NZ" w:eastAsia="ja-JP"/>
        </w:rPr>
        <w:t>-201</w:t>
      </w:r>
      <w:r w:rsidR="007B7B2F" w:rsidRPr="00DE6744">
        <w:rPr>
          <w:rFonts w:eastAsiaTheme="minorEastAsia" w:hint="eastAsia"/>
          <w:b/>
          <w:sz w:val="22"/>
          <w:szCs w:val="22"/>
          <w:lang w:val="en-NZ" w:eastAsia="ko-KR"/>
        </w:rPr>
        <w:t>9</w:t>
      </w:r>
      <w:r w:rsidR="00203F84" w:rsidRPr="00DE6744">
        <w:rPr>
          <w:rFonts w:eastAsia="MS Mincho"/>
          <w:b/>
          <w:sz w:val="22"/>
          <w:szCs w:val="22"/>
          <w:lang w:val="en-NZ" w:eastAsia="ja-JP"/>
        </w:rPr>
        <w:t>/</w:t>
      </w:r>
      <w:r w:rsidRPr="00DE6744">
        <w:rPr>
          <w:b/>
          <w:sz w:val="22"/>
          <w:szCs w:val="22"/>
          <w:lang w:val="en-NZ"/>
        </w:rPr>
        <w:t>0</w:t>
      </w:r>
      <w:r w:rsidRPr="00DE6744">
        <w:rPr>
          <w:rFonts w:eastAsia="MS Mincho"/>
          <w:b/>
          <w:sz w:val="22"/>
          <w:szCs w:val="22"/>
          <w:lang w:val="en-NZ" w:eastAsia="ja-JP"/>
        </w:rPr>
        <w:t>3</w:t>
      </w:r>
    </w:p>
    <w:p w:rsidR="00A0122E" w:rsidRPr="00DE6744" w:rsidRDefault="00A0122E" w:rsidP="00B84A69">
      <w:pPr>
        <w:adjustRightInd w:val="0"/>
        <w:snapToGrid w:val="0"/>
        <w:ind w:leftChars="-531" w:left="-1274" w:firstLineChars="256" w:firstLine="565"/>
        <w:jc w:val="right"/>
        <w:rPr>
          <w:rFonts w:eastAsia="MS Mincho"/>
          <w:b/>
          <w:sz w:val="22"/>
          <w:szCs w:val="22"/>
          <w:lang w:val="en-NZ" w:eastAsia="ja-JP"/>
        </w:rPr>
      </w:pPr>
    </w:p>
    <w:p w:rsidR="00A0122E" w:rsidRPr="00DE6744" w:rsidRDefault="00A0122E" w:rsidP="00B84A69">
      <w:pPr>
        <w:widowControl w:val="0"/>
        <w:autoSpaceDE w:val="0"/>
        <w:autoSpaceDN w:val="0"/>
        <w:adjustRightInd w:val="0"/>
        <w:snapToGrid w:val="0"/>
        <w:rPr>
          <w:b/>
          <w:sz w:val="22"/>
          <w:szCs w:val="22"/>
          <w:u w:val="single"/>
          <w:lang w:val="en-NZ" w:eastAsia="ko-KR"/>
        </w:rPr>
      </w:pPr>
    </w:p>
    <w:p w:rsidR="00A0122E" w:rsidRPr="00DE6744" w:rsidRDefault="00A0122E" w:rsidP="00B84A69">
      <w:pPr>
        <w:widowControl w:val="0"/>
        <w:numPr>
          <w:ilvl w:val="0"/>
          <w:numId w:val="1"/>
        </w:numPr>
        <w:autoSpaceDE w:val="0"/>
        <w:autoSpaceDN w:val="0"/>
        <w:adjustRightInd w:val="0"/>
        <w:snapToGrid w:val="0"/>
        <w:rPr>
          <w:rFonts w:eastAsia="Times New Roman"/>
          <w:b/>
          <w:bCs/>
          <w:sz w:val="22"/>
          <w:szCs w:val="22"/>
          <w:lang w:eastAsia="ja-JP"/>
        </w:rPr>
      </w:pPr>
      <w:r w:rsidRPr="00DE6744">
        <w:rPr>
          <w:rFonts w:eastAsia="Times New Roman"/>
          <w:b/>
          <w:bCs/>
          <w:sz w:val="22"/>
          <w:szCs w:val="22"/>
          <w:lang w:eastAsia="ja-JP"/>
        </w:rPr>
        <w:t>OPENING OF MEETING</w:t>
      </w:r>
    </w:p>
    <w:p w:rsidR="00A0122E" w:rsidRPr="00DE6744" w:rsidRDefault="00A0122E" w:rsidP="00B84A69">
      <w:pPr>
        <w:widowControl w:val="0"/>
        <w:autoSpaceDE w:val="0"/>
        <w:autoSpaceDN w:val="0"/>
        <w:adjustRightInd w:val="0"/>
        <w:snapToGrid w:val="0"/>
        <w:rPr>
          <w:rFonts w:eastAsiaTheme="minorEastAsia"/>
          <w:b/>
          <w:bCs/>
          <w:sz w:val="22"/>
          <w:szCs w:val="22"/>
          <w:lang w:eastAsia="ko-KR"/>
        </w:rPr>
      </w:pPr>
    </w:p>
    <w:p w:rsidR="001D578A" w:rsidRPr="00DE6744" w:rsidRDefault="001D578A" w:rsidP="00C81FE5">
      <w:pPr>
        <w:widowControl w:val="0"/>
        <w:autoSpaceDE w:val="0"/>
        <w:autoSpaceDN w:val="0"/>
        <w:adjustRightInd w:val="0"/>
        <w:snapToGrid w:val="0"/>
        <w:ind w:left="720" w:firstLine="0"/>
        <w:rPr>
          <w:rFonts w:eastAsiaTheme="minorEastAsia"/>
          <w:sz w:val="22"/>
          <w:szCs w:val="22"/>
          <w:lang w:eastAsia="ko-KR"/>
        </w:rPr>
      </w:pPr>
      <w:bookmarkStart w:id="0" w:name="_GoBack"/>
      <w:r w:rsidRPr="00DE6744">
        <w:rPr>
          <w:rFonts w:eastAsiaTheme="minorEastAsia" w:hint="eastAsia"/>
          <w:sz w:val="22"/>
          <w:szCs w:val="22"/>
          <w:lang w:eastAsia="ko-KR"/>
        </w:rPr>
        <w:t xml:space="preserve">The Northern Committee will adjourn the </w:t>
      </w:r>
      <w:r w:rsidRPr="00DE6744">
        <w:rPr>
          <w:rFonts w:eastAsiaTheme="minorEastAsia"/>
          <w:sz w:val="22"/>
          <w:szCs w:val="22"/>
          <w:lang w:eastAsia="ko-KR"/>
        </w:rPr>
        <w:t>plenary</w:t>
      </w:r>
      <w:r w:rsidRPr="00DE6744">
        <w:rPr>
          <w:rFonts w:eastAsiaTheme="minorEastAsia" w:hint="eastAsia"/>
          <w:sz w:val="22"/>
          <w:szCs w:val="22"/>
          <w:lang w:eastAsia="ko-KR"/>
        </w:rPr>
        <w:t xml:space="preserve"> session </w:t>
      </w:r>
      <w:r w:rsidR="000D60C6" w:rsidRPr="00DE6744">
        <w:rPr>
          <w:rFonts w:eastAsiaTheme="minorEastAsia" w:hint="eastAsia"/>
          <w:sz w:val="22"/>
          <w:szCs w:val="22"/>
          <w:lang w:eastAsia="ko-KR"/>
        </w:rPr>
        <w:t xml:space="preserve">after AGENDA ITEM 1 </w:t>
      </w:r>
      <w:r w:rsidRPr="00DE6744">
        <w:rPr>
          <w:rFonts w:eastAsiaTheme="minorEastAsia" w:hint="eastAsia"/>
          <w:sz w:val="22"/>
          <w:szCs w:val="22"/>
          <w:lang w:eastAsia="ko-KR"/>
        </w:rPr>
        <w:t xml:space="preserve">and open the </w:t>
      </w:r>
      <w:r w:rsidR="00DE6744" w:rsidRPr="00DE6744">
        <w:rPr>
          <w:rFonts w:eastAsiaTheme="minorEastAsia" w:hint="eastAsia"/>
          <w:sz w:val="22"/>
          <w:szCs w:val="22"/>
          <w:lang w:eastAsia="ko-KR"/>
        </w:rPr>
        <w:t>Fourth</w:t>
      </w:r>
      <w:r w:rsidR="00DE6744" w:rsidRPr="00DE6744">
        <w:rPr>
          <w:rFonts w:eastAsiaTheme="minorEastAsia"/>
          <w:sz w:val="22"/>
          <w:szCs w:val="22"/>
          <w:lang w:eastAsia="ko-KR"/>
        </w:rPr>
        <w:t xml:space="preserve"> </w:t>
      </w:r>
      <w:r w:rsidR="001F2EBB">
        <w:rPr>
          <w:rFonts w:hint="eastAsia"/>
          <w:sz w:val="22"/>
          <w:szCs w:val="22"/>
          <w:lang w:eastAsia="ko-KR"/>
        </w:rPr>
        <w:t>Joint IATTC and WCPFC-NC Working Group Meeting</w:t>
      </w:r>
      <w:r w:rsidR="00DE6744" w:rsidRPr="00DE6744">
        <w:rPr>
          <w:sz w:val="22"/>
          <w:szCs w:val="22"/>
        </w:rPr>
        <w:t xml:space="preserve"> on the Management of Pacific Bluefin Tuna</w:t>
      </w:r>
      <w:r w:rsidRPr="00DE6744">
        <w:rPr>
          <w:rFonts w:eastAsiaTheme="minorEastAsia" w:hint="eastAsia"/>
          <w:sz w:val="22"/>
          <w:szCs w:val="22"/>
          <w:lang w:eastAsia="ko-KR"/>
        </w:rPr>
        <w:t>.</w:t>
      </w:r>
    </w:p>
    <w:bookmarkEnd w:id="0"/>
    <w:p w:rsidR="001D578A" w:rsidRPr="00DE6744" w:rsidRDefault="001D578A" w:rsidP="00DE6744">
      <w:pPr>
        <w:widowControl w:val="0"/>
        <w:autoSpaceDE w:val="0"/>
        <w:autoSpaceDN w:val="0"/>
        <w:adjustRightInd w:val="0"/>
        <w:snapToGrid w:val="0"/>
        <w:ind w:left="0" w:firstLine="0"/>
        <w:rPr>
          <w:rFonts w:eastAsiaTheme="minorEastAsia"/>
          <w:b/>
          <w:bCs/>
          <w:sz w:val="22"/>
          <w:szCs w:val="22"/>
          <w:lang w:eastAsia="ko-KR"/>
        </w:rPr>
      </w:pPr>
    </w:p>
    <w:p w:rsidR="00A0122E" w:rsidRPr="00DE6744" w:rsidRDefault="00A0122E" w:rsidP="00B84A69">
      <w:pPr>
        <w:widowControl w:val="0"/>
        <w:numPr>
          <w:ilvl w:val="1"/>
          <w:numId w:val="2"/>
        </w:numPr>
        <w:autoSpaceDE w:val="0"/>
        <w:autoSpaceDN w:val="0"/>
        <w:adjustRightInd w:val="0"/>
        <w:snapToGrid w:val="0"/>
        <w:rPr>
          <w:rFonts w:eastAsia="Times New Roman"/>
          <w:b/>
          <w:bCs/>
          <w:sz w:val="22"/>
          <w:szCs w:val="22"/>
          <w:lang w:eastAsia="ja-JP"/>
        </w:rPr>
      </w:pPr>
      <w:r w:rsidRPr="00DE6744">
        <w:rPr>
          <w:rFonts w:eastAsia="Times New Roman"/>
          <w:b/>
          <w:bCs/>
          <w:sz w:val="22"/>
          <w:szCs w:val="22"/>
          <w:lang w:eastAsia="ja-JP"/>
        </w:rPr>
        <w:t>Welcome</w:t>
      </w:r>
    </w:p>
    <w:p w:rsidR="00A0122E" w:rsidRPr="00DE6744" w:rsidRDefault="00A0122E" w:rsidP="00B84A69">
      <w:pPr>
        <w:widowControl w:val="0"/>
        <w:autoSpaceDE w:val="0"/>
        <w:autoSpaceDN w:val="0"/>
        <w:adjustRightInd w:val="0"/>
        <w:snapToGrid w:val="0"/>
        <w:rPr>
          <w:rFonts w:eastAsia="Times New Roman"/>
          <w:b/>
          <w:bCs/>
          <w:sz w:val="22"/>
          <w:szCs w:val="22"/>
          <w:lang w:eastAsia="ja-JP"/>
        </w:rPr>
      </w:pPr>
    </w:p>
    <w:p w:rsidR="00A0122E" w:rsidRPr="00DE6744" w:rsidRDefault="00A0122E" w:rsidP="00B84A69">
      <w:pPr>
        <w:widowControl w:val="0"/>
        <w:autoSpaceDE w:val="0"/>
        <w:autoSpaceDN w:val="0"/>
        <w:adjustRightInd w:val="0"/>
        <w:snapToGrid w:val="0"/>
        <w:ind w:left="720" w:firstLine="0"/>
        <w:rPr>
          <w:rFonts w:eastAsiaTheme="minorEastAsia"/>
          <w:sz w:val="22"/>
          <w:szCs w:val="22"/>
          <w:lang w:eastAsia="ko-KR"/>
        </w:rPr>
      </w:pPr>
      <w:r w:rsidRPr="00DE6744">
        <w:rPr>
          <w:rFonts w:eastAsia="Times New Roman"/>
          <w:sz w:val="22"/>
          <w:szCs w:val="22"/>
          <w:lang w:eastAsia="ja-JP"/>
        </w:rPr>
        <w:t xml:space="preserve">The Chair </w:t>
      </w:r>
      <w:r w:rsidR="009C31EC" w:rsidRPr="00DE6744">
        <w:rPr>
          <w:rFonts w:eastAsia="Times New Roman"/>
          <w:sz w:val="22"/>
          <w:szCs w:val="22"/>
          <w:lang w:eastAsia="ja-JP"/>
        </w:rPr>
        <w:t>M</w:t>
      </w:r>
      <w:r w:rsidRPr="00DE6744">
        <w:rPr>
          <w:rFonts w:eastAsia="Times New Roman"/>
          <w:sz w:val="22"/>
          <w:szCs w:val="22"/>
          <w:lang w:eastAsia="ja-JP"/>
        </w:rPr>
        <w:t>asanori Miyahara</w:t>
      </w:r>
      <w:r w:rsidR="009C31EC" w:rsidRPr="00DE6744">
        <w:rPr>
          <w:rFonts w:eastAsia="Times New Roman"/>
          <w:sz w:val="22"/>
          <w:szCs w:val="22"/>
          <w:lang w:eastAsia="ja-JP"/>
        </w:rPr>
        <w:t xml:space="preserve"> (</w:t>
      </w:r>
      <w:r w:rsidRPr="00DE6744">
        <w:rPr>
          <w:rFonts w:eastAsia="Times New Roman"/>
          <w:sz w:val="22"/>
          <w:szCs w:val="22"/>
          <w:lang w:eastAsia="ja-JP"/>
        </w:rPr>
        <w:t xml:space="preserve">Japan) will open the </w:t>
      </w:r>
      <w:r w:rsidR="00227842" w:rsidRPr="00DE6744">
        <w:rPr>
          <w:rFonts w:eastAsiaTheme="minorEastAsia" w:hint="eastAsia"/>
          <w:sz w:val="22"/>
          <w:szCs w:val="22"/>
          <w:lang w:eastAsia="ko-KR"/>
        </w:rPr>
        <w:t>Fifteenth</w:t>
      </w:r>
      <w:r w:rsidR="00227842" w:rsidRPr="00DE6744">
        <w:rPr>
          <w:rFonts w:eastAsia="MS Mincho"/>
          <w:sz w:val="22"/>
          <w:szCs w:val="22"/>
          <w:lang w:eastAsia="ja-JP"/>
        </w:rPr>
        <w:t xml:space="preserve"> </w:t>
      </w:r>
      <w:r w:rsidRPr="00DE6744">
        <w:rPr>
          <w:rFonts w:eastAsia="Times New Roman"/>
          <w:sz w:val="22"/>
          <w:szCs w:val="22"/>
          <w:lang w:eastAsia="ja-JP"/>
        </w:rPr>
        <w:t>Regular Session of the Northern Committee (</w:t>
      </w:r>
      <w:r w:rsidR="00237834" w:rsidRPr="00DE6744">
        <w:rPr>
          <w:rFonts w:eastAsia="Times New Roman"/>
          <w:sz w:val="22"/>
          <w:szCs w:val="22"/>
          <w:lang w:eastAsia="ja-JP"/>
        </w:rPr>
        <w:t>NC1</w:t>
      </w:r>
      <w:r w:rsidR="00227842" w:rsidRPr="00DE6744">
        <w:rPr>
          <w:rFonts w:eastAsiaTheme="minorEastAsia" w:hint="eastAsia"/>
          <w:sz w:val="22"/>
          <w:szCs w:val="22"/>
          <w:lang w:eastAsia="ko-KR"/>
        </w:rPr>
        <w:t>5</w:t>
      </w:r>
      <w:r w:rsidRPr="00DE6744">
        <w:rPr>
          <w:rFonts w:eastAsia="Times New Roman"/>
          <w:sz w:val="22"/>
          <w:szCs w:val="22"/>
          <w:lang w:eastAsia="ja-JP"/>
        </w:rPr>
        <w:t xml:space="preserve">) of the Western and Central Pacific Fisheries Commission (WCPFC), </w:t>
      </w:r>
      <w:r w:rsidR="002A4112" w:rsidRPr="00DE6744">
        <w:rPr>
          <w:rFonts w:eastAsiaTheme="minorEastAsia" w:hint="eastAsia"/>
          <w:sz w:val="22"/>
          <w:szCs w:val="22"/>
          <w:lang w:eastAsia="ko-KR"/>
        </w:rPr>
        <w:t xml:space="preserve">held </w:t>
      </w:r>
      <w:r w:rsidR="002E583A" w:rsidRPr="00DE6744">
        <w:rPr>
          <w:rFonts w:eastAsiaTheme="minorEastAsia"/>
          <w:sz w:val="22"/>
          <w:szCs w:val="22"/>
          <w:lang w:eastAsia="ko-KR"/>
        </w:rPr>
        <w:t xml:space="preserve">in </w:t>
      </w:r>
      <w:r w:rsidR="00227842" w:rsidRPr="00DE6744">
        <w:rPr>
          <w:rFonts w:eastAsiaTheme="minorEastAsia" w:hint="eastAsia"/>
          <w:sz w:val="22"/>
          <w:szCs w:val="22"/>
          <w:lang w:eastAsia="ko-KR"/>
        </w:rPr>
        <w:t>Portland, Oregon</w:t>
      </w:r>
      <w:r w:rsidR="002E583A" w:rsidRPr="00DE6744">
        <w:rPr>
          <w:rFonts w:eastAsiaTheme="minorEastAsia"/>
          <w:sz w:val="22"/>
          <w:szCs w:val="22"/>
          <w:lang w:eastAsia="ko-KR"/>
        </w:rPr>
        <w:t>,</w:t>
      </w:r>
      <w:r w:rsidR="00227842" w:rsidRPr="00DE6744">
        <w:rPr>
          <w:rFonts w:eastAsiaTheme="minorEastAsia" w:hint="eastAsia"/>
          <w:sz w:val="22"/>
          <w:szCs w:val="22"/>
          <w:lang w:eastAsia="ko-KR"/>
        </w:rPr>
        <w:t xml:space="preserve"> USA,</w:t>
      </w:r>
      <w:r w:rsidR="002E583A" w:rsidRPr="00DE6744">
        <w:rPr>
          <w:rFonts w:eastAsiaTheme="minorEastAsia"/>
          <w:sz w:val="22"/>
          <w:szCs w:val="22"/>
          <w:lang w:eastAsia="ko-KR"/>
        </w:rPr>
        <w:t xml:space="preserve"> </w:t>
      </w:r>
      <w:r w:rsidR="002A4112" w:rsidRPr="00DE6744">
        <w:rPr>
          <w:rFonts w:eastAsiaTheme="minorEastAsia" w:hint="eastAsia"/>
          <w:sz w:val="22"/>
          <w:szCs w:val="22"/>
          <w:lang w:eastAsia="ko-KR"/>
        </w:rPr>
        <w:t>during 3</w:t>
      </w:r>
      <w:r w:rsidR="00433CDB" w:rsidRPr="00DE6744">
        <w:rPr>
          <w:rFonts w:eastAsiaTheme="minorEastAsia"/>
          <w:sz w:val="22"/>
          <w:szCs w:val="22"/>
          <w:lang w:eastAsia="ko-KR"/>
        </w:rPr>
        <w:t xml:space="preserve"> – </w:t>
      </w:r>
      <w:r w:rsidR="002A4112" w:rsidRPr="00DE6744">
        <w:rPr>
          <w:rFonts w:eastAsiaTheme="minorEastAsia" w:hint="eastAsia"/>
          <w:sz w:val="22"/>
          <w:szCs w:val="22"/>
          <w:lang w:eastAsia="ko-KR"/>
        </w:rPr>
        <w:t>6</w:t>
      </w:r>
      <w:r w:rsidR="00890ED6" w:rsidRPr="00DE6744">
        <w:rPr>
          <w:rFonts w:eastAsia="Times New Roman"/>
          <w:sz w:val="22"/>
          <w:szCs w:val="22"/>
          <w:lang w:eastAsia="ja-JP"/>
        </w:rPr>
        <w:t xml:space="preserve"> </w:t>
      </w:r>
      <w:r w:rsidRPr="00DE6744">
        <w:rPr>
          <w:rFonts w:eastAsia="Times New Roman"/>
          <w:sz w:val="22"/>
          <w:szCs w:val="22"/>
          <w:lang w:eastAsia="ja-JP"/>
        </w:rPr>
        <w:t xml:space="preserve">September </w:t>
      </w:r>
      <w:r w:rsidR="00237834" w:rsidRPr="00DE6744">
        <w:rPr>
          <w:rFonts w:eastAsia="MS Mincho"/>
          <w:sz w:val="22"/>
          <w:szCs w:val="22"/>
          <w:lang w:eastAsia="ja-JP"/>
        </w:rPr>
        <w:t>201</w:t>
      </w:r>
      <w:r w:rsidR="002A4112" w:rsidRPr="00DE6744">
        <w:rPr>
          <w:rFonts w:eastAsiaTheme="minorEastAsia" w:hint="eastAsia"/>
          <w:sz w:val="22"/>
          <w:szCs w:val="22"/>
          <w:lang w:eastAsia="ko-KR"/>
        </w:rPr>
        <w:t>9</w:t>
      </w:r>
      <w:r w:rsidRPr="00DE6744">
        <w:rPr>
          <w:rFonts w:eastAsia="Times New Roman"/>
          <w:sz w:val="22"/>
          <w:szCs w:val="22"/>
          <w:lang w:eastAsia="ja-JP"/>
        </w:rPr>
        <w:t xml:space="preserve">. </w:t>
      </w:r>
    </w:p>
    <w:p w:rsidR="00A0122E" w:rsidRPr="00DE6744" w:rsidRDefault="00A0122E" w:rsidP="00B84A69">
      <w:pPr>
        <w:widowControl w:val="0"/>
        <w:autoSpaceDE w:val="0"/>
        <w:autoSpaceDN w:val="0"/>
        <w:adjustRightInd w:val="0"/>
        <w:snapToGrid w:val="0"/>
        <w:rPr>
          <w:rFonts w:eastAsia="Times New Roman"/>
          <w:b/>
          <w:bCs/>
          <w:sz w:val="22"/>
          <w:szCs w:val="22"/>
          <w:lang w:eastAsia="ja-JP"/>
        </w:rPr>
      </w:pPr>
    </w:p>
    <w:p w:rsidR="00A0122E" w:rsidRPr="00DE6744" w:rsidRDefault="00A0122E" w:rsidP="00B84A69">
      <w:pPr>
        <w:widowControl w:val="0"/>
        <w:numPr>
          <w:ilvl w:val="1"/>
          <w:numId w:val="2"/>
        </w:numPr>
        <w:autoSpaceDE w:val="0"/>
        <w:autoSpaceDN w:val="0"/>
        <w:adjustRightInd w:val="0"/>
        <w:snapToGrid w:val="0"/>
        <w:rPr>
          <w:rFonts w:eastAsia="Times New Roman"/>
          <w:b/>
          <w:bCs/>
          <w:sz w:val="22"/>
          <w:szCs w:val="22"/>
          <w:lang w:eastAsia="ja-JP"/>
        </w:rPr>
      </w:pPr>
      <w:r w:rsidRPr="00DE6744">
        <w:rPr>
          <w:rFonts w:eastAsia="Times New Roman"/>
          <w:b/>
          <w:bCs/>
          <w:sz w:val="22"/>
          <w:szCs w:val="22"/>
          <w:lang w:eastAsia="ja-JP"/>
        </w:rPr>
        <w:t>Adoption of agenda</w:t>
      </w:r>
    </w:p>
    <w:p w:rsidR="00A0122E" w:rsidRPr="00DE6744" w:rsidRDefault="00A0122E" w:rsidP="00B84A69">
      <w:pPr>
        <w:widowControl w:val="0"/>
        <w:autoSpaceDE w:val="0"/>
        <w:autoSpaceDN w:val="0"/>
        <w:adjustRightInd w:val="0"/>
        <w:snapToGrid w:val="0"/>
        <w:rPr>
          <w:rFonts w:eastAsia="Times New Roman"/>
          <w:sz w:val="22"/>
          <w:szCs w:val="22"/>
          <w:lang w:eastAsia="ja-JP"/>
        </w:rPr>
      </w:pPr>
    </w:p>
    <w:p w:rsidR="00A0122E" w:rsidRPr="00DE6744" w:rsidRDefault="00A0122E" w:rsidP="00B84A69">
      <w:pPr>
        <w:widowControl w:val="0"/>
        <w:autoSpaceDE w:val="0"/>
        <w:autoSpaceDN w:val="0"/>
        <w:adjustRightInd w:val="0"/>
        <w:snapToGrid w:val="0"/>
        <w:ind w:left="720" w:firstLine="0"/>
        <w:rPr>
          <w:rFonts w:eastAsia="Times New Roman"/>
          <w:sz w:val="22"/>
          <w:szCs w:val="22"/>
          <w:lang w:eastAsia="ja-JP"/>
        </w:rPr>
      </w:pPr>
      <w:r w:rsidRPr="00DE6744">
        <w:rPr>
          <w:rFonts w:eastAsia="Times New Roman"/>
          <w:sz w:val="22"/>
          <w:szCs w:val="22"/>
          <w:lang w:eastAsia="ja-JP"/>
        </w:rPr>
        <w:t>The Chair will introduce the Provisional Agenda, WCPFC-</w:t>
      </w:r>
      <w:r w:rsidR="00237834" w:rsidRPr="00DE6744">
        <w:rPr>
          <w:rFonts w:eastAsia="MS Mincho"/>
          <w:sz w:val="22"/>
          <w:szCs w:val="22"/>
          <w:lang w:eastAsia="ja-JP"/>
        </w:rPr>
        <w:t>NC1</w:t>
      </w:r>
      <w:r w:rsidR="002A4112" w:rsidRPr="00DE6744">
        <w:rPr>
          <w:rFonts w:eastAsiaTheme="minorEastAsia" w:hint="eastAsia"/>
          <w:sz w:val="22"/>
          <w:szCs w:val="22"/>
          <w:lang w:eastAsia="ko-KR"/>
        </w:rPr>
        <w:t>5</w:t>
      </w:r>
      <w:r w:rsidR="00203F84" w:rsidRPr="00DE6744">
        <w:rPr>
          <w:rFonts w:eastAsia="MS Mincho"/>
          <w:sz w:val="22"/>
          <w:szCs w:val="22"/>
          <w:lang w:eastAsia="ja-JP"/>
        </w:rPr>
        <w:t>-</w:t>
      </w:r>
      <w:r w:rsidR="00237834" w:rsidRPr="00DE6744">
        <w:rPr>
          <w:rFonts w:eastAsia="MS Mincho"/>
          <w:sz w:val="22"/>
          <w:szCs w:val="22"/>
          <w:lang w:eastAsia="ja-JP"/>
        </w:rPr>
        <w:t>201</w:t>
      </w:r>
      <w:r w:rsidR="002A4112" w:rsidRPr="00DE6744">
        <w:rPr>
          <w:rFonts w:eastAsiaTheme="minorEastAsia" w:hint="eastAsia"/>
          <w:sz w:val="22"/>
          <w:szCs w:val="22"/>
          <w:lang w:eastAsia="ko-KR"/>
        </w:rPr>
        <w:t>9</w:t>
      </w:r>
      <w:r w:rsidR="00203F84" w:rsidRPr="00DE6744">
        <w:rPr>
          <w:rFonts w:eastAsia="MS Mincho"/>
          <w:sz w:val="22"/>
          <w:szCs w:val="22"/>
          <w:lang w:eastAsia="ja-JP"/>
        </w:rPr>
        <w:t>/</w:t>
      </w:r>
      <w:r w:rsidRPr="00DE6744">
        <w:rPr>
          <w:rFonts w:eastAsia="Times New Roman"/>
          <w:sz w:val="22"/>
          <w:szCs w:val="22"/>
          <w:lang w:eastAsia="ja-JP"/>
        </w:rPr>
        <w:t>0</w:t>
      </w:r>
      <w:r w:rsidR="00433CDB" w:rsidRPr="00DE6744">
        <w:rPr>
          <w:rFonts w:eastAsiaTheme="minorEastAsia"/>
          <w:sz w:val="22"/>
          <w:szCs w:val="22"/>
          <w:lang w:eastAsia="ko-KR"/>
        </w:rPr>
        <w:t>2</w:t>
      </w:r>
      <w:r w:rsidRPr="00DE6744">
        <w:rPr>
          <w:rFonts w:eastAsia="Times New Roman"/>
          <w:sz w:val="22"/>
          <w:szCs w:val="22"/>
          <w:lang w:eastAsia="ja-JP"/>
        </w:rPr>
        <w:t xml:space="preserve">. </w:t>
      </w:r>
      <w:r w:rsidR="00283438" w:rsidRPr="00DE6744">
        <w:rPr>
          <w:rFonts w:eastAsiaTheme="minorEastAsia"/>
          <w:sz w:val="22"/>
          <w:szCs w:val="22"/>
          <w:lang w:eastAsia="ko-KR"/>
        </w:rPr>
        <w:t>Any o</w:t>
      </w:r>
      <w:r w:rsidR="00283438" w:rsidRPr="00DE6744">
        <w:rPr>
          <w:sz w:val="22"/>
          <w:szCs w:val="22"/>
        </w:rPr>
        <w:t xml:space="preserve">ther matters </w:t>
      </w:r>
      <w:r w:rsidR="0095389E" w:rsidRPr="00DE6744">
        <w:rPr>
          <w:sz w:val="22"/>
          <w:szCs w:val="22"/>
          <w:lang w:eastAsia="ko-KR"/>
        </w:rPr>
        <w:t xml:space="preserve">raised here can </w:t>
      </w:r>
      <w:r w:rsidR="0095389E" w:rsidRPr="00DE6744">
        <w:rPr>
          <w:sz w:val="22"/>
          <w:szCs w:val="22"/>
        </w:rPr>
        <w:t>be discussed</w:t>
      </w:r>
      <w:r w:rsidR="00030C16" w:rsidRPr="00DE6744">
        <w:rPr>
          <w:sz w:val="22"/>
          <w:szCs w:val="22"/>
        </w:rPr>
        <w:t xml:space="preserve"> under Agenda Item </w:t>
      </w:r>
      <w:r w:rsidR="00030C16" w:rsidRPr="00DE6744">
        <w:rPr>
          <w:sz w:val="22"/>
          <w:szCs w:val="22"/>
          <w:lang w:eastAsia="ko-KR"/>
        </w:rPr>
        <w:t>7</w:t>
      </w:r>
      <w:r w:rsidR="0095389E" w:rsidRPr="00DE6744">
        <w:rPr>
          <w:sz w:val="22"/>
          <w:szCs w:val="22"/>
          <w:lang w:eastAsia="ko-KR"/>
        </w:rPr>
        <w:t>.3 (Other business)</w:t>
      </w:r>
      <w:r w:rsidR="00283438" w:rsidRPr="00DE6744">
        <w:rPr>
          <w:sz w:val="22"/>
          <w:szCs w:val="22"/>
        </w:rPr>
        <w:t>.</w:t>
      </w:r>
    </w:p>
    <w:p w:rsidR="00A0122E" w:rsidRPr="00DE6744" w:rsidRDefault="00A0122E" w:rsidP="00B84A69">
      <w:pPr>
        <w:widowControl w:val="0"/>
        <w:autoSpaceDE w:val="0"/>
        <w:autoSpaceDN w:val="0"/>
        <w:adjustRightInd w:val="0"/>
        <w:snapToGrid w:val="0"/>
        <w:rPr>
          <w:rFonts w:eastAsia="Times New Roman"/>
          <w:b/>
          <w:bCs/>
          <w:sz w:val="22"/>
          <w:szCs w:val="22"/>
          <w:lang w:eastAsia="ja-JP"/>
        </w:rPr>
      </w:pPr>
    </w:p>
    <w:p w:rsidR="00A0122E" w:rsidRPr="00DE6744" w:rsidRDefault="00A0122E" w:rsidP="00B84A69">
      <w:pPr>
        <w:widowControl w:val="0"/>
        <w:numPr>
          <w:ilvl w:val="1"/>
          <w:numId w:val="2"/>
        </w:numPr>
        <w:autoSpaceDE w:val="0"/>
        <w:autoSpaceDN w:val="0"/>
        <w:adjustRightInd w:val="0"/>
        <w:snapToGrid w:val="0"/>
        <w:rPr>
          <w:rFonts w:eastAsia="Times New Roman"/>
          <w:b/>
          <w:bCs/>
          <w:sz w:val="22"/>
          <w:szCs w:val="22"/>
          <w:lang w:eastAsia="ja-JP"/>
        </w:rPr>
      </w:pPr>
      <w:r w:rsidRPr="00DE6744">
        <w:rPr>
          <w:rFonts w:eastAsia="Times New Roman"/>
          <w:b/>
          <w:bCs/>
          <w:sz w:val="22"/>
          <w:szCs w:val="22"/>
          <w:lang w:eastAsia="ja-JP"/>
        </w:rPr>
        <w:t>Meeting arrangements</w:t>
      </w:r>
    </w:p>
    <w:p w:rsidR="00A0122E" w:rsidRPr="00DE6744" w:rsidRDefault="00A0122E" w:rsidP="00B84A69">
      <w:pPr>
        <w:widowControl w:val="0"/>
        <w:autoSpaceDE w:val="0"/>
        <w:autoSpaceDN w:val="0"/>
        <w:adjustRightInd w:val="0"/>
        <w:snapToGrid w:val="0"/>
        <w:rPr>
          <w:rFonts w:eastAsia="Times New Roman"/>
          <w:sz w:val="22"/>
          <w:szCs w:val="22"/>
          <w:lang w:eastAsia="ja-JP"/>
        </w:rPr>
      </w:pPr>
    </w:p>
    <w:p w:rsidR="00A0122E" w:rsidRPr="00DE6744" w:rsidRDefault="00A0122E" w:rsidP="00B84A69">
      <w:pPr>
        <w:widowControl w:val="0"/>
        <w:autoSpaceDE w:val="0"/>
        <w:autoSpaceDN w:val="0"/>
        <w:adjustRightInd w:val="0"/>
        <w:snapToGrid w:val="0"/>
        <w:ind w:left="720" w:firstLine="0"/>
        <w:rPr>
          <w:rFonts w:eastAsia="Times New Roman"/>
          <w:sz w:val="22"/>
          <w:szCs w:val="22"/>
          <w:lang w:eastAsia="ja-JP"/>
        </w:rPr>
      </w:pPr>
      <w:r w:rsidRPr="00DE6744">
        <w:rPr>
          <w:rFonts w:eastAsia="Times New Roman"/>
          <w:sz w:val="22"/>
          <w:szCs w:val="22"/>
          <w:lang w:eastAsia="ja-JP"/>
        </w:rPr>
        <w:t xml:space="preserve">The Chair will </w:t>
      </w:r>
      <w:r w:rsidR="0095389E" w:rsidRPr="00DE6744">
        <w:rPr>
          <w:rFonts w:eastAsiaTheme="minorEastAsia"/>
          <w:sz w:val="22"/>
          <w:szCs w:val="22"/>
          <w:lang w:eastAsia="ko-KR"/>
        </w:rPr>
        <w:t>introduce</w:t>
      </w:r>
      <w:r w:rsidR="0095389E" w:rsidRPr="00DE6744">
        <w:rPr>
          <w:rFonts w:eastAsia="Times New Roman"/>
          <w:sz w:val="22"/>
          <w:szCs w:val="22"/>
          <w:lang w:eastAsia="ja-JP"/>
        </w:rPr>
        <w:t xml:space="preserve"> </w:t>
      </w:r>
      <w:r w:rsidRPr="00DE6744">
        <w:rPr>
          <w:rFonts w:eastAsia="Times New Roman"/>
          <w:sz w:val="22"/>
          <w:szCs w:val="22"/>
          <w:lang w:eastAsia="ja-JP"/>
        </w:rPr>
        <w:t>the Indicative Schedule (WCPFC-</w:t>
      </w:r>
      <w:r w:rsidR="002A4112" w:rsidRPr="00DE6744">
        <w:rPr>
          <w:rFonts w:eastAsia="Times New Roman"/>
          <w:sz w:val="22"/>
          <w:szCs w:val="22"/>
          <w:lang w:eastAsia="ja-JP"/>
        </w:rPr>
        <w:t>NC15</w:t>
      </w:r>
      <w:r w:rsidR="00203F84" w:rsidRPr="00DE6744">
        <w:rPr>
          <w:rFonts w:eastAsia="Times New Roman"/>
          <w:sz w:val="22"/>
          <w:szCs w:val="22"/>
          <w:lang w:eastAsia="ja-JP"/>
        </w:rPr>
        <w:t>-</w:t>
      </w:r>
      <w:r w:rsidR="002A4112" w:rsidRPr="00DE6744">
        <w:rPr>
          <w:rFonts w:eastAsia="MS Mincho"/>
          <w:sz w:val="22"/>
          <w:szCs w:val="22"/>
          <w:lang w:eastAsia="ja-JP"/>
        </w:rPr>
        <w:t>2019</w:t>
      </w:r>
      <w:r w:rsidR="00203F84" w:rsidRPr="00DE6744">
        <w:rPr>
          <w:rFonts w:eastAsia="MS Mincho"/>
          <w:sz w:val="22"/>
          <w:szCs w:val="22"/>
          <w:lang w:eastAsia="ja-JP"/>
        </w:rPr>
        <w:t>/</w:t>
      </w:r>
      <w:r w:rsidRPr="00DE6744">
        <w:rPr>
          <w:rFonts w:eastAsia="Times New Roman"/>
          <w:sz w:val="22"/>
          <w:szCs w:val="22"/>
          <w:lang w:eastAsia="ja-JP"/>
        </w:rPr>
        <w:t>0</w:t>
      </w:r>
      <w:r w:rsidRPr="00DE6744">
        <w:rPr>
          <w:rFonts w:eastAsia="MS Mincho"/>
          <w:sz w:val="22"/>
          <w:szCs w:val="22"/>
          <w:lang w:eastAsia="ja-JP"/>
        </w:rPr>
        <w:t>4</w:t>
      </w:r>
      <w:r w:rsidRPr="00DE6744">
        <w:rPr>
          <w:rFonts w:eastAsia="Times New Roman"/>
          <w:sz w:val="22"/>
          <w:szCs w:val="22"/>
          <w:lang w:eastAsia="ja-JP"/>
        </w:rPr>
        <w:t>)</w:t>
      </w:r>
      <w:r w:rsidR="002E583A" w:rsidRPr="00DE6744">
        <w:rPr>
          <w:rFonts w:eastAsiaTheme="minorEastAsia"/>
          <w:sz w:val="22"/>
          <w:szCs w:val="22"/>
          <w:lang w:eastAsia="ko-KR"/>
        </w:rPr>
        <w:t>,</w:t>
      </w:r>
      <w:r w:rsidRPr="00DE6744">
        <w:rPr>
          <w:rFonts w:eastAsia="Times New Roman"/>
          <w:sz w:val="22"/>
          <w:szCs w:val="22"/>
          <w:lang w:eastAsia="ja-JP"/>
        </w:rPr>
        <w:t xml:space="preserve"> logistical arrangements in place to support the meeting, and any social engagements.</w:t>
      </w:r>
    </w:p>
    <w:p w:rsidR="00A0122E" w:rsidRPr="00DE6744" w:rsidRDefault="00A0122E" w:rsidP="00B84A69">
      <w:pPr>
        <w:widowControl w:val="0"/>
        <w:autoSpaceDE w:val="0"/>
        <w:autoSpaceDN w:val="0"/>
        <w:adjustRightInd w:val="0"/>
        <w:snapToGrid w:val="0"/>
        <w:rPr>
          <w:rFonts w:eastAsiaTheme="minorEastAsia"/>
          <w:sz w:val="22"/>
          <w:szCs w:val="22"/>
          <w:lang w:eastAsia="ko-KR"/>
        </w:rPr>
      </w:pPr>
    </w:p>
    <w:p w:rsidR="001D578A" w:rsidRPr="00E56A5E" w:rsidRDefault="00E56A5E" w:rsidP="00E56A5E">
      <w:pPr>
        <w:pStyle w:val="ListParagraph"/>
        <w:widowControl w:val="0"/>
        <w:numPr>
          <w:ilvl w:val="1"/>
          <w:numId w:val="2"/>
        </w:numPr>
        <w:autoSpaceDE w:val="0"/>
        <w:autoSpaceDN w:val="0"/>
        <w:adjustRightInd w:val="0"/>
        <w:snapToGrid w:val="0"/>
        <w:rPr>
          <w:rFonts w:eastAsiaTheme="minorEastAsia"/>
          <w:b/>
          <w:bCs/>
          <w:sz w:val="22"/>
          <w:szCs w:val="22"/>
          <w:lang w:eastAsia="ko-KR"/>
        </w:rPr>
      </w:pPr>
      <w:r w:rsidRPr="00E56A5E">
        <w:rPr>
          <w:rFonts w:eastAsiaTheme="minorEastAsia"/>
          <w:b/>
          <w:bCs/>
          <w:sz w:val="22"/>
          <w:szCs w:val="22"/>
          <w:lang w:eastAsia="ko-KR"/>
        </w:rPr>
        <w:t>Report from ISC and SC</w:t>
      </w:r>
    </w:p>
    <w:p w:rsidR="00E56A5E" w:rsidRDefault="00E56A5E" w:rsidP="00E56A5E">
      <w:pPr>
        <w:widowControl w:val="0"/>
        <w:autoSpaceDE w:val="0"/>
        <w:autoSpaceDN w:val="0"/>
        <w:adjustRightInd w:val="0"/>
        <w:snapToGrid w:val="0"/>
        <w:ind w:left="0" w:firstLine="0"/>
        <w:rPr>
          <w:rFonts w:eastAsiaTheme="minorEastAsia"/>
          <w:sz w:val="22"/>
          <w:szCs w:val="22"/>
          <w:lang w:eastAsia="ko-KR"/>
        </w:rPr>
      </w:pPr>
    </w:p>
    <w:p w:rsidR="00E56A5E" w:rsidRDefault="00E56A5E" w:rsidP="00E56A5E">
      <w:pPr>
        <w:pStyle w:val="ListParagraph"/>
        <w:widowControl w:val="0"/>
        <w:numPr>
          <w:ilvl w:val="2"/>
          <w:numId w:val="2"/>
        </w:numPr>
        <w:autoSpaceDE w:val="0"/>
        <w:autoSpaceDN w:val="0"/>
        <w:adjustRightInd w:val="0"/>
        <w:snapToGrid w:val="0"/>
        <w:rPr>
          <w:rFonts w:eastAsiaTheme="minorEastAsia"/>
          <w:sz w:val="22"/>
          <w:szCs w:val="22"/>
          <w:lang w:eastAsia="ko-KR"/>
        </w:rPr>
      </w:pPr>
      <w:r>
        <w:rPr>
          <w:rFonts w:eastAsiaTheme="minorEastAsia" w:hint="eastAsia"/>
          <w:sz w:val="22"/>
          <w:szCs w:val="22"/>
          <w:lang w:eastAsia="ko-KR"/>
        </w:rPr>
        <w:t xml:space="preserve">Report from </w:t>
      </w:r>
      <w:r w:rsidRPr="00E56A5E">
        <w:rPr>
          <w:rFonts w:eastAsiaTheme="minorEastAsia" w:hint="eastAsia"/>
          <w:sz w:val="22"/>
          <w:szCs w:val="22"/>
          <w:lang w:eastAsia="ko-KR"/>
        </w:rPr>
        <w:t>ISC</w:t>
      </w:r>
    </w:p>
    <w:p w:rsidR="00E56A5E" w:rsidRDefault="00E56A5E" w:rsidP="00E56A5E">
      <w:pPr>
        <w:pStyle w:val="ListParagraph"/>
        <w:widowControl w:val="0"/>
        <w:autoSpaceDE w:val="0"/>
        <w:autoSpaceDN w:val="0"/>
        <w:adjustRightInd w:val="0"/>
        <w:snapToGrid w:val="0"/>
        <w:ind w:firstLine="0"/>
        <w:rPr>
          <w:rFonts w:eastAsiaTheme="minorEastAsia"/>
          <w:sz w:val="22"/>
          <w:szCs w:val="22"/>
          <w:lang w:eastAsia="ko-KR"/>
        </w:rPr>
      </w:pPr>
    </w:p>
    <w:p w:rsidR="00E56A5E" w:rsidRDefault="00E56A5E" w:rsidP="00E56A5E">
      <w:pPr>
        <w:pStyle w:val="ListParagraph"/>
        <w:widowControl w:val="0"/>
        <w:autoSpaceDE w:val="0"/>
        <w:autoSpaceDN w:val="0"/>
        <w:adjustRightInd w:val="0"/>
        <w:snapToGrid w:val="0"/>
        <w:ind w:firstLine="0"/>
        <w:rPr>
          <w:rFonts w:eastAsiaTheme="minorEastAsia"/>
          <w:sz w:val="22"/>
          <w:szCs w:val="22"/>
          <w:lang w:eastAsia="ko-KR"/>
        </w:rPr>
      </w:pPr>
      <w:r w:rsidRPr="00DE6744">
        <w:rPr>
          <w:rFonts w:eastAsia="Times New Roman"/>
          <w:sz w:val="22"/>
          <w:szCs w:val="22"/>
          <w:lang w:eastAsia="ja-JP"/>
        </w:rPr>
        <w:t xml:space="preserve">NC15 will review the meeting report of the </w:t>
      </w:r>
      <w:r w:rsidRPr="00DE6744">
        <w:rPr>
          <w:rFonts w:eastAsiaTheme="minorEastAsia"/>
          <w:sz w:val="22"/>
          <w:szCs w:val="22"/>
          <w:lang w:eastAsia="ko-KR"/>
        </w:rPr>
        <w:t>1</w:t>
      </w:r>
      <w:r w:rsidRPr="00DE6744">
        <w:rPr>
          <w:rFonts w:eastAsiaTheme="minorEastAsia" w:hint="eastAsia"/>
          <w:sz w:val="22"/>
          <w:szCs w:val="22"/>
          <w:lang w:eastAsia="ko-KR"/>
        </w:rPr>
        <w:t>9</w:t>
      </w:r>
      <w:r w:rsidRPr="00DE6744">
        <w:rPr>
          <w:rFonts w:eastAsiaTheme="minorEastAsia"/>
          <w:sz w:val="22"/>
          <w:szCs w:val="22"/>
          <w:vertAlign w:val="superscript"/>
          <w:lang w:eastAsia="ko-KR"/>
        </w:rPr>
        <w:t>th</w:t>
      </w:r>
      <w:r w:rsidRPr="00DE6744">
        <w:rPr>
          <w:rFonts w:eastAsia="MS Mincho"/>
          <w:sz w:val="22"/>
          <w:szCs w:val="22"/>
          <w:vertAlign w:val="superscript"/>
          <w:lang w:eastAsia="ja-JP"/>
        </w:rPr>
        <w:t xml:space="preserve"> </w:t>
      </w:r>
      <w:r w:rsidRPr="00DE6744">
        <w:rPr>
          <w:rFonts w:eastAsia="Times New Roman"/>
          <w:sz w:val="22"/>
          <w:szCs w:val="22"/>
          <w:lang w:eastAsia="ja-JP"/>
        </w:rPr>
        <w:t xml:space="preserve">Meeting of the International Scientific Committee </w:t>
      </w:r>
      <w:r w:rsidRPr="00DE6744">
        <w:rPr>
          <w:rFonts w:eastAsiaTheme="minorEastAsia"/>
          <w:sz w:val="22"/>
          <w:szCs w:val="22"/>
          <w:lang w:eastAsia="ko-KR"/>
        </w:rPr>
        <w:t xml:space="preserve">for Tuna and Tuna-like Species in the North Pacific Ocean </w:t>
      </w:r>
      <w:r w:rsidRPr="00DE6744">
        <w:rPr>
          <w:rFonts w:eastAsia="Times New Roman"/>
          <w:sz w:val="22"/>
          <w:szCs w:val="22"/>
          <w:lang w:eastAsia="ja-JP"/>
        </w:rPr>
        <w:t>(ISC1</w:t>
      </w:r>
      <w:r w:rsidRPr="00DE6744">
        <w:rPr>
          <w:rFonts w:eastAsiaTheme="minorEastAsia" w:hint="eastAsia"/>
          <w:sz w:val="22"/>
          <w:szCs w:val="22"/>
          <w:lang w:eastAsia="ko-KR"/>
        </w:rPr>
        <w:t>9</w:t>
      </w:r>
      <w:r w:rsidR="00DF4EA3">
        <w:rPr>
          <w:rFonts w:eastAsiaTheme="minorEastAsia"/>
          <w:sz w:val="22"/>
          <w:szCs w:val="22"/>
          <w:lang w:eastAsia="ko-KR"/>
        </w:rPr>
        <w:t>).</w:t>
      </w:r>
    </w:p>
    <w:p w:rsidR="00E56A5E" w:rsidRPr="00E56A5E" w:rsidRDefault="00E56A5E" w:rsidP="00E56A5E">
      <w:pPr>
        <w:pStyle w:val="ListParagraph"/>
        <w:widowControl w:val="0"/>
        <w:autoSpaceDE w:val="0"/>
        <w:autoSpaceDN w:val="0"/>
        <w:adjustRightInd w:val="0"/>
        <w:snapToGrid w:val="0"/>
        <w:ind w:firstLine="0"/>
        <w:rPr>
          <w:rFonts w:eastAsiaTheme="minorEastAsia"/>
          <w:sz w:val="22"/>
          <w:szCs w:val="22"/>
          <w:lang w:eastAsia="ko-KR"/>
        </w:rPr>
      </w:pPr>
    </w:p>
    <w:p w:rsidR="00E56A5E" w:rsidRPr="00E56A5E" w:rsidRDefault="00E56A5E" w:rsidP="00E56A5E">
      <w:pPr>
        <w:pStyle w:val="ListParagraph"/>
        <w:widowControl w:val="0"/>
        <w:numPr>
          <w:ilvl w:val="2"/>
          <w:numId w:val="2"/>
        </w:numPr>
        <w:autoSpaceDE w:val="0"/>
        <w:autoSpaceDN w:val="0"/>
        <w:adjustRightInd w:val="0"/>
        <w:snapToGrid w:val="0"/>
        <w:rPr>
          <w:rFonts w:eastAsiaTheme="minorEastAsia"/>
          <w:sz w:val="22"/>
          <w:szCs w:val="22"/>
          <w:lang w:eastAsia="ko-KR"/>
        </w:rPr>
      </w:pPr>
      <w:r>
        <w:rPr>
          <w:rFonts w:eastAsiaTheme="minorEastAsia" w:hint="eastAsia"/>
          <w:sz w:val="22"/>
          <w:szCs w:val="22"/>
          <w:lang w:eastAsia="ko-KR"/>
        </w:rPr>
        <w:t>Report from SC</w:t>
      </w:r>
    </w:p>
    <w:p w:rsidR="00E56A5E" w:rsidRDefault="00E56A5E" w:rsidP="00E56A5E">
      <w:pPr>
        <w:pStyle w:val="ListParagraph"/>
        <w:widowControl w:val="0"/>
        <w:autoSpaceDE w:val="0"/>
        <w:autoSpaceDN w:val="0"/>
        <w:adjustRightInd w:val="0"/>
        <w:snapToGrid w:val="0"/>
        <w:ind w:firstLine="0"/>
        <w:rPr>
          <w:rFonts w:eastAsiaTheme="minorEastAsia"/>
          <w:sz w:val="22"/>
          <w:szCs w:val="22"/>
          <w:lang w:eastAsia="ko-KR"/>
        </w:rPr>
      </w:pPr>
    </w:p>
    <w:p w:rsidR="00E56A5E" w:rsidRPr="00E56A5E" w:rsidRDefault="00E56A5E" w:rsidP="00E56A5E">
      <w:pPr>
        <w:pStyle w:val="ListParagraph"/>
        <w:widowControl w:val="0"/>
        <w:autoSpaceDE w:val="0"/>
        <w:autoSpaceDN w:val="0"/>
        <w:adjustRightInd w:val="0"/>
        <w:snapToGrid w:val="0"/>
        <w:ind w:firstLine="0"/>
        <w:rPr>
          <w:rFonts w:eastAsiaTheme="minorEastAsia"/>
          <w:sz w:val="22"/>
          <w:szCs w:val="22"/>
          <w:lang w:eastAsia="ko-KR"/>
        </w:rPr>
      </w:pPr>
      <w:r w:rsidRPr="00DE6744">
        <w:rPr>
          <w:rFonts w:eastAsia="Times New Roman"/>
          <w:sz w:val="22"/>
          <w:szCs w:val="22"/>
          <w:lang w:eastAsia="ja-JP"/>
        </w:rPr>
        <w:t xml:space="preserve">NC15 will review </w:t>
      </w:r>
      <w:r w:rsidRPr="00DE6744">
        <w:rPr>
          <w:rFonts w:eastAsiaTheme="minorEastAsia" w:hint="eastAsia"/>
          <w:sz w:val="22"/>
          <w:szCs w:val="22"/>
          <w:lang w:eastAsia="ko-KR"/>
        </w:rPr>
        <w:t>key outcomes</w:t>
      </w:r>
      <w:r w:rsidRPr="00DE6744">
        <w:rPr>
          <w:rFonts w:eastAsia="Times New Roman"/>
          <w:sz w:val="22"/>
          <w:szCs w:val="22"/>
          <w:lang w:eastAsia="ja-JP"/>
        </w:rPr>
        <w:t xml:space="preserve"> from the </w:t>
      </w:r>
      <w:r w:rsidRPr="00DE6744">
        <w:rPr>
          <w:rFonts w:eastAsiaTheme="minorEastAsia"/>
          <w:sz w:val="22"/>
          <w:szCs w:val="22"/>
          <w:lang w:eastAsia="ko-KR"/>
        </w:rPr>
        <w:t>1</w:t>
      </w:r>
      <w:r w:rsidRPr="00DE6744">
        <w:rPr>
          <w:rFonts w:eastAsiaTheme="minorEastAsia" w:hint="eastAsia"/>
          <w:sz w:val="22"/>
          <w:szCs w:val="22"/>
          <w:lang w:eastAsia="ko-KR"/>
        </w:rPr>
        <w:t>5</w:t>
      </w:r>
      <w:r w:rsidRPr="00DE6744">
        <w:rPr>
          <w:rFonts w:eastAsiaTheme="minorEastAsia"/>
          <w:sz w:val="22"/>
          <w:szCs w:val="22"/>
          <w:vertAlign w:val="superscript"/>
          <w:lang w:eastAsia="ko-KR"/>
        </w:rPr>
        <w:t>th</w:t>
      </w:r>
      <w:r w:rsidRPr="00DE6744">
        <w:rPr>
          <w:rFonts w:eastAsiaTheme="minorEastAsia"/>
          <w:sz w:val="22"/>
          <w:szCs w:val="22"/>
          <w:lang w:eastAsia="ko-KR"/>
        </w:rPr>
        <w:t xml:space="preserve"> </w:t>
      </w:r>
      <w:r w:rsidRPr="00DE6744">
        <w:rPr>
          <w:rFonts w:eastAsia="Times New Roman"/>
          <w:sz w:val="22"/>
          <w:szCs w:val="22"/>
          <w:lang w:eastAsia="ja-JP"/>
        </w:rPr>
        <w:t>Regular Session of the Scientific Committee</w:t>
      </w:r>
      <w:r>
        <w:rPr>
          <w:rFonts w:eastAsiaTheme="minorEastAsia" w:hint="eastAsia"/>
          <w:sz w:val="22"/>
          <w:szCs w:val="22"/>
          <w:lang w:eastAsia="ko-KR"/>
        </w:rPr>
        <w:t>.</w:t>
      </w:r>
    </w:p>
    <w:p w:rsidR="00E56A5E" w:rsidRPr="00E56A5E" w:rsidRDefault="00E56A5E" w:rsidP="00E56A5E">
      <w:pPr>
        <w:pStyle w:val="ListParagraph"/>
        <w:widowControl w:val="0"/>
        <w:autoSpaceDE w:val="0"/>
        <w:autoSpaceDN w:val="0"/>
        <w:adjustRightInd w:val="0"/>
        <w:snapToGrid w:val="0"/>
        <w:ind w:firstLine="0"/>
        <w:rPr>
          <w:rFonts w:eastAsiaTheme="minorEastAsia"/>
          <w:sz w:val="22"/>
          <w:szCs w:val="22"/>
          <w:lang w:eastAsia="ko-KR"/>
        </w:rPr>
      </w:pPr>
    </w:p>
    <w:p w:rsidR="00A0122E" w:rsidRPr="00DE6744" w:rsidRDefault="00A0122E" w:rsidP="00B84A69">
      <w:pPr>
        <w:widowControl w:val="0"/>
        <w:numPr>
          <w:ilvl w:val="0"/>
          <w:numId w:val="1"/>
        </w:numPr>
        <w:autoSpaceDE w:val="0"/>
        <w:autoSpaceDN w:val="0"/>
        <w:adjustRightInd w:val="0"/>
        <w:snapToGrid w:val="0"/>
        <w:rPr>
          <w:rFonts w:eastAsia="Times New Roman"/>
          <w:b/>
          <w:bCs/>
          <w:sz w:val="22"/>
          <w:szCs w:val="22"/>
          <w:lang w:eastAsia="ja-JP"/>
        </w:rPr>
      </w:pPr>
      <w:r w:rsidRPr="00DE6744">
        <w:rPr>
          <w:rFonts w:eastAsia="Times New Roman"/>
          <w:b/>
          <w:bCs/>
          <w:sz w:val="22"/>
          <w:szCs w:val="22"/>
          <w:lang w:eastAsia="ja-JP"/>
        </w:rPr>
        <w:t>CONSERVATION AND MANAGEMENT MEASURES</w:t>
      </w:r>
    </w:p>
    <w:p w:rsidR="00A0122E" w:rsidRPr="00DE6744" w:rsidRDefault="00A0122E" w:rsidP="00B84A69">
      <w:pPr>
        <w:widowControl w:val="0"/>
        <w:autoSpaceDE w:val="0"/>
        <w:autoSpaceDN w:val="0"/>
        <w:adjustRightInd w:val="0"/>
        <w:snapToGrid w:val="0"/>
        <w:rPr>
          <w:rFonts w:eastAsia="Times New Roman"/>
          <w:b/>
          <w:bCs/>
          <w:sz w:val="22"/>
          <w:szCs w:val="22"/>
          <w:lang w:eastAsia="ja-JP"/>
        </w:rPr>
      </w:pPr>
    </w:p>
    <w:p w:rsidR="00A0122E" w:rsidRPr="00E56A5E" w:rsidRDefault="00A0122E" w:rsidP="00E56A5E">
      <w:pPr>
        <w:pStyle w:val="ListParagraph"/>
        <w:widowControl w:val="0"/>
        <w:numPr>
          <w:ilvl w:val="1"/>
          <w:numId w:val="16"/>
        </w:numPr>
        <w:autoSpaceDE w:val="0"/>
        <w:autoSpaceDN w:val="0"/>
        <w:adjustRightInd w:val="0"/>
        <w:snapToGrid w:val="0"/>
        <w:ind w:left="720" w:hanging="720"/>
        <w:rPr>
          <w:rFonts w:eastAsia="Times New Roman"/>
          <w:b/>
          <w:bCs/>
          <w:color w:val="000000"/>
          <w:sz w:val="22"/>
          <w:szCs w:val="22"/>
          <w:lang w:eastAsia="ja-JP"/>
        </w:rPr>
      </w:pPr>
      <w:r w:rsidRPr="00E56A5E">
        <w:rPr>
          <w:rFonts w:eastAsia="Times New Roman"/>
          <w:b/>
          <w:bCs/>
          <w:color w:val="000000"/>
          <w:sz w:val="22"/>
          <w:szCs w:val="22"/>
          <w:lang w:eastAsia="ja-JP"/>
        </w:rPr>
        <w:t>Pacific bluefin</w:t>
      </w:r>
      <w:r w:rsidR="003D5AD1" w:rsidRPr="00E56A5E">
        <w:rPr>
          <w:rFonts w:eastAsia="MS Mincho"/>
          <w:b/>
          <w:bCs/>
          <w:color w:val="000000"/>
          <w:sz w:val="22"/>
          <w:szCs w:val="22"/>
          <w:lang w:eastAsia="ja-JP"/>
        </w:rPr>
        <w:t xml:space="preserve"> tuna</w:t>
      </w:r>
      <w:r w:rsidRPr="00E56A5E">
        <w:rPr>
          <w:rFonts w:eastAsia="MS Mincho"/>
          <w:b/>
          <w:bCs/>
          <w:color w:val="000000"/>
          <w:sz w:val="22"/>
          <w:szCs w:val="22"/>
          <w:lang w:eastAsia="ja-JP"/>
        </w:rPr>
        <w:t xml:space="preserve"> (</w:t>
      </w:r>
      <w:r w:rsidR="00A941C9" w:rsidRPr="00E56A5E">
        <w:rPr>
          <w:rFonts w:eastAsia="MS Mincho"/>
          <w:b/>
          <w:bCs/>
          <w:color w:val="000000"/>
          <w:sz w:val="22"/>
          <w:szCs w:val="22"/>
          <w:lang w:eastAsia="ja-JP"/>
        </w:rPr>
        <w:t xml:space="preserve">CMM </w:t>
      </w:r>
      <w:r w:rsidRPr="00E56A5E">
        <w:rPr>
          <w:rFonts w:eastAsia="MS Mincho"/>
          <w:b/>
          <w:bCs/>
          <w:color w:val="000000"/>
          <w:sz w:val="22"/>
          <w:szCs w:val="22"/>
          <w:lang w:eastAsia="ja-JP"/>
        </w:rPr>
        <w:t>201</w:t>
      </w:r>
      <w:r w:rsidR="003A457A" w:rsidRPr="00E56A5E">
        <w:rPr>
          <w:rFonts w:eastAsiaTheme="minorEastAsia" w:hint="eastAsia"/>
          <w:b/>
          <w:bCs/>
          <w:color w:val="000000"/>
          <w:sz w:val="22"/>
          <w:szCs w:val="22"/>
          <w:lang w:eastAsia="ko-KR"/>
        </w:rPr>
        <w:t>8</w:t>
      </w:r>
      <w:r w:rsidR="009448DE" w:rsidRPr="00E56A5E">
        <w:rPr>
          <w:rFonts w:eastAsiaTheme="minorEastAsia"/>
          <w:b/>
          <w:bCs/>
          <w:color w:val="000000"/>
          <w:sz w:val="22"/>
          <w:szCs w:val="22"/>
          <w:lang w:eastAsia="ko-KR"/>
        </w:rPr>
        <w:t>-0</w:t>
      </w:r>
      <w:r w:rsidR="003A457A" w:rsidRPr="00E56A5E">
        <w:rPr>
          <w:rFonts w:eastAsiaTheme="minorEastAsia" w:hint="eastAsia"/>
          <w:b/>
          <w:bCs/>
          <w:color w:val="000000"/>
          <w:sz w:val="22"/>
          <w:szCs w:val="22"/>
          <w:lang w:eastAsia="ko-KR"/>
        </w:rPr>
        <w:t>2</w:t>
      </w:r>
      <w:r w:rsidRPr="00E56A5E">
        <w:rPr>
          <w:rFonts w:eastAsia="MS Mincho"/>
          <w:b/>
          <w:bCs/>
          <w:color w:val="000000"/>
          <w:sz w:val="22"/>
          <w:szCs w:val="22"/>
          <w:lang w:eastAsia="ja-JP"/>
        </w:rPr>
        <w:t>)</w:t>
      </w:r>
    </w:p>
    <w:p w:rsidR="00C1539D" w:rsidRPr="00DE6744" w:rsidRDefault="00C1539D" w:rsidP="00B84A69">
      <w:pPr>
        <w:widowControl w:val="0"/>
        <w:tabs>
          <w:tab w:val="left" w:pos="1440"/>
        </w:tabs>
        <w:autoSpaceDE w:val="0"/>
        <w:autoSpaceDN w:val="0"/>
        <w:adjustRightInd w:val="0"/>
        <w:snapToGrid w:val="0"/>
        <w:ind w:leftChars="300" w:left="720" w:firstLine="0"/>
        <w:rPr>
          <w:rFonts w:eastAsiaTheme="minorEastAsia"/>
          <w:b/>
          <w:bCs/>
          <w:color w:val="000000"/>
          <w:sz w:val="22"/>
          <w:szCs w:val="22"/>
          <w:lang w:eastAsia="ko-KR"/>
        </w:rPr>
      </w:pPr>
    </w:p>
    <w:p w:rsidR="00F1439E" w:rsidRPr="00DE6744" w:rsidRDefault="00890C35" w:rsidP="00B84A69">
      <w:pPr>
        <w:adjustRightInd w:val="0"/>
        <w:snapToGrid w:val="0"/>
        <w:ind w:leftChars="300" w:left="720" w:firstLine="0"/>
        <w:rPr>
          <w:sz w:val="22"/>
          <w:szCs w:val="22"/>
          <w:lang w:eastAsia="ko-KR"/>
        </w:rPr>
      </w:pPr>
      <w:r w:rsidRPr="00DE6744">
        <w:rPr>
          <w:rFonts w:eastAsia="MS Mincho"/>
          <w:sz w:val="22"/>
          <w:szCs w:val="22"/>
          <w:lang w:eastAsia="ja-JP"/>
        </w:rPr>
        <w:t xml:space="preserve">According to the work programme, </w:t>
      </w:r>
      <w:r w:rsidR="00FC26C8" w:rsidRPr="00DE6744">
        <w:rPr>
          <w:rFonts w:eastAsiaTheme="minorEastAsia"/>
          <w:sz w:val="22"/>
          <w:szCs w:val="22"/>
          <w:lang w:eastAsia="ko-KR"/>
        </w:rPr>
        <w:t xml:space="preserve">NC </w:t>
      </w:r>
      <w:r w:rsidRPr="00DE6744">
        <w:rPr>
          <w:rFonts w:eastAsia="MS Mincho"/>
          <w:sz w:val="22"/>
          <w:szCs w:val="22"/>
          <w:lang w:eastAsia="ja-JP"/>
        </w:rPr>
        <w:t>task</w:t>
      </w:r>
      <w:r w:rsidR="006A4724" w:rsidRPr="00DE6744">
        <w:rPr>
          <w:rFonts w:eastAsia="MS Mincho"/>
          <w:sz w:val="22"/>
          <w:szCs w:val="22"/>
          <w:lang w:eastAsia="ja-JP"/>
        </w:rPr>
        <w:t>s</w:t>
      </w:r>
      <w:r w:rsidRPr="00DE6744">
        <w:rPr>
          <w:rFonts w:eastAsia="MS Mincho"/>
          <w:sz w:val="22"/>
          <w:szCs w:val="22"/>
          <w:lang w:eastAsia="ja-JP"/>
        </w:rPr>
        <w:t xml:space="preserve"> </w:t>
      </w:r>
      <w:r w:rsidR="00FC26C8" w:rsidRPr="00DE6744">
        <w:rPr>
          <w:rFonts w:eastAsiaTheme="minorEastAsia"/>
          <w:sz w:val="22"/>
          <w:szCs w:val="22"/>
          <w:lang w:eastAsia="ko-KR"/>
        </w:rPr>
        <w:t xml:space="preserve">for </w:t>
      </w:r>
      <w:r w:rsidR="002A4112" w:rsidRPr="00DE6744">
        <w:rPr>
          <w:rFonts w:eastAsiaTheme="minorEastAsia"/>
          <w:sz w:val="22"/>
          <w:szCs w:val="22"/>
          <w:lang w:eastAsia="ko-KR"/>
        </w:rPr>
        <w:t>2019</w:t>
      </w:r>
      <w:r w:rsidR="00F1439E" w:rsidRPr="00DE6744">
        <w:rPr>
          <w:sz w:val="22"/>
          <w:szCs w:val="22"/>
          <w:lang w:eastAsia="ko-KR"/>
        </w:rPr>
        <w:t xml:space="preserve"> include:</w:t>
      </w:r>
    </w:p>
    <w:p w:rsidR="00F1439E" w:rsidRPr="00DE6744" w:rsidRDefault="00971D5B" w:rsidP="00B84A69">
      <w:pPr>
        <w:pStyle w:val="ListParagraph"/>
        <w:numPr>
          <w:ilvl w:val="0"/>
          <w:numId w:val="11"/>
        </w:numPr>
        <w:adjustRightInd w:val="0"/>
        <w:snapToGrid w:val="0"/>
        <w:ind w:left="1843"/>
        <w:rPr>
          <w:sz w:val="22"/>
          <w:szCs w:val="22"/>
        </w:rPr>
      </w:pPr>
      <w:r w:rsidRPr="00DE6744">
        <w:rPr>
          <w:color w:val="000000"/>
          <w:sz w:val="22"/>
          <w:szCs w:val="22"/>
        </w:rPr>
        <w:t>Review the compiled members’ reports and identify and rectify shortcomings</w:t>
      </w:r>
      <w:r w:rsidR="008C024C" w:rsidRPr="00DE6744">
        <w:rPr>
          <w:color w:val="000000"/>
          <w:sz w:val="22"/>
          <w:szCs w:val="22"/>
        </w:rPr>
        <w:t>.</w:t>
      </w:r>
    </w:p>
    <w:p w:rsidR="00F1439E" w:rsidRPr="00DE6744" w:rsidRDefault="00971D5B" w:rsidP="00B84A69">
      <w:pPr>
        <w:pStyle w:val="ListParagraph"/>
        <w:numPr>
          <w:ilvl w:val="0"/>
          <w:numId w:val="11"/>
        </w:numPr>
        <w:adjustRightInd w:val="0"/>
        <w:snapToGrid w:val="0"/>
        <w:ind w:left="1843"/>
        <w:rPr>
          <w:sz w:val="22"/>
          <w:szCs w:val="22"/>
        </w:rPr>
      </w:pPr>
      <w:r w:rsidRPr="00DE6744">
        <w:rPr>
          <w:sz w:val="22"/>
          <w:szCs w:val="22"/>
          <w:lang w:eastAsia="ja-JP"/>
        </w:rPr>
        <w:t>Obtain the results of requested scientific work from ISC and recommend any necessary changes to CMM on PBF</w:t>
      </w:r>
      <w:r w:rsidR="008C024C" w:rsidRPr="00DE6744">
        <w:rPr>
          <w:sz w:val="22"/>
          <w:szCs w:val="22"/>
          <w:lang w:eastAsia="ja-JP"/>
        </w:rPr>
        <w:t>.</w:t>
      </w:r>
    </w:p>
    <w:p w:rsidR="008D524B" w:rsidRPr="00DE6744" w:rsidRDefault="00971D5B" w:rsidP="00B84A69">
      <w:pPr>
        <w:pStyle w:val="ListParagraph"/>
        <w:numPr>
          <w:ilvl w:val="0"/>
          <w:numId w:val="11"/>
        </w:numPr>
        <w:adjustRightInd w:val="0"/>
        <w:snapToGrid w:val="0"/>
        <w:ind w:left="1843"/>
        <w:rPr>
          <w:sz w:val="22"/>
          <w:szCs w:val="22"/>
        </w:rPr>
      </w:pPr>
      <w:r w:rsidRPr="00DE6744">
        <w:rPr>
          <w:sz w:val="22"/>
          <w:szCs w:val="22"/>
          <w:lang w:eastAsia="ja-JP"/>
        </w:rPr>
        <w:t>Based on information provided from ISC, consider candidate LRPs, TRPs, and HCRs and establish a mechanism to provide funding to ISC for MSE development</w:t>
      </w:r>
      <w:r w:rsidR="008C024C" w:rsidRPr="00DE6744">
        <w:rPr>
          <w:sz w:val="22"/>
          <w:szCs w:val="22"/>
          <w:lang w:eastAsia="ja-JP"/>
        </w:rPr>
        <w:t>.</w:t>
      </w:r>
    </w:p>
    <w:p w:rsidR="008D524B" w:rsidRPr="00DE6744" w:rsidRDefault="00971D5B" w:rsidP="00B84A69">
      <w:pPr>
        <w:pStyle w:val="ListParagraph"/>
        <w:numPr>
          <w:ilvl w:val="0"/>
          <w:numId w:val="11"/>
        </w:numPr>
        <w:adjustRightInd w:val="0"/>
        <w:snapToGrid w:val="0"/>
        <w:ind w:left="1843"/>
        <w:rPr>
          <w:sz w:val="22"/>
          <w:szCs w:val="22"/>
        </w:rPr>
      </w:pPr>
      <w:r w:rsidRPr="00DE6744">
        <w:rPr>
          <w:sz w:val="22"/>
          <w:szCs w:val="22"/>
          <w:lang w:eastAsia="ja-JP"/>
        </w:rPr>
        <w:t>Develop CDS based on the inputs from members</w:t>
      </w:r>
      <w:r w:rsidR="008C024C" w:rsidRPr="00DE6744">
        <w:rPr>
          <w:sz w:val="22"/>
          <w:szCs w:val="22"/>
          <w:lang w:eastAsia="ja-JP"/>
        </w:rPr>
        <w:t>.</w:t>
      </w:r>
    </w:p>
    <w:p w:rsidR="008D524B" w:rsidRPr="00DE6744" w:rsidRDefault="008D524B" w:rsidP="00B84A69">
      <w:pPr>
        <w:widowControl w:val="0"/>
        <w:tabs>
          <w:tab w:val="left" w:pos="1440"/>
        </w:tabs>
        <w:autoSpaceDE w:val="0"/>
        <w:autoSpaceDN w:val="0"/>
        <w:adjustRightInd w:val="0"/>
        <w:snapToGrid w:val="0"/>
        <w:ind w:leftChars="300" w:left="720" w:firstLine="0"/>
        <w:rPr>
          <w:rFonts w:eastAsia="MS Mincho"/>
          <w:b/>
          <w:bCs/>
          <w:color w:val="000000"/>
          <w:sz w:val="22"/>
          <w:szCs w:val="22"/>
          <w:lang w:eastAsia="ja-JP"/>
        </w:rPr>
      </w:pPr>
    </w:p>
    <w:p w:rsidR="00DA33DB" w:rsidRPr="00DE6744" w:rsidRDefault="001D578A" w:rsidP="00B84A69">
      <w:pPr>
        <w:widowControl w:val="0"/>
        <w:tabs>
          <w:tab w:val="left" w:pos="1440"/>
        </w:tabs>
        <w:autoSpaceDE w:val="0"/>
        <w:autoSpaceDN w:val="0"/>
        <w:adjustRightInd w:val="0"/>
        <w:snapToGrid w:val="0"/>
        <w:ind w:leftChars="300" w:left="720" w:firstLine="0"/>
        <w:rPr>
          <w:sz w:val="22"/>
          <w:szCs w:val="22"/>
          <w:lang w:eastAsia="ko-KR"/>
        </w:rPr>
      </w:pPr>
      <w:r w:rsidRPr="00DE6744">
        <w:rPr>
          <w:rFonts w:eastAsiaTheme="minorEastAsia"/>
          <w:bCs/>
          <w:color w:val="000000"/>
          <w:sz w:val="22"/>
          <w:szCs w:val="22"/>
          <w:lang w:eastAsia="ko-KR"/>
        </w:rPr>
        <w:t>NC15</w:t>
      </w:r>
      <w:r w:rsidR="004C76F7" w:rsidRPr="00DE6744">
        <w:rPr>
          <w:rFonts w:eastAsiaTheme="minorEastAsia"/>
          <w:bCs/>
          <w:color w:val="000000"/>
          <w:sz w:val="22"/>
          <w:szCs w:val="22"/>
          <w:lang w:eastAsia="ko-KR"/>
        </w:rPr>
        <w:t xml:space="preserve"> will review </w:t>
      </w:r>
      <w:r w:rsidR="008A4A5F">
        <w:rPr>
          <w:rFonts w:eastAsiaTheme="minorEastAsia" w:hint="eastAsia"/>
          <w:bCs/>
          <w:color w:val="000000"/>
          <w:sz w:val="22"/>
          <w:szCs w:val="22"/>
          <w:lang w:eastAsia="ko-KR"/>
        </w:rPr>
        <w:t xml:space="preserve">the outcomes of the </w:t>
      </w:r>
      <w:r w:rsidR="008A4A5F" w:rsidRPr="00DE6744">
        <w:rPr>
          <w:rFonts w:eastAsia="MS Mincho"/>
          <w:sz w:val="22"/>
          <w:szCs w:val="22"/>
          <w:lang w:eastAsia="ja-JP"/>
        </w:rPr>
        <w:t>4</w:t>
      </w:r>
      <w:r w:rsidR="008A4A5F" w:rsidRPr="00DE6744">
        <w:rPr>
          <w:rFonts w:eastAsia="MS Mincho"/>
          <w:sz w:val="22"/>
          <w:szCs w:val="22"/>
          <w:vertAlign w:val="superscript"/>
          <w:lang w:eastAsia="ja-JP"/>
        </w:rPr>
        <w:t>th</w:t>
      </w:r>
      <w:r w:rsidR="008A4A5F" w:rsidRPr="00DE6744">
        <w:rPr>
          <w:rFonts w:eastAsia="MS Mincho"/>
          <w:sz w:val="22"/>
          <w:szCs w:val="22"/>
          <w:lang w:eastAsia="ja-JP"/>
        </w:rPr>
        <w:t xml:space="preserve"> Joint WG meeting</w:t>
      </w:r>
      <w:r w:rsidR="008A4A5F" w:rsidRPr="008A4A5F">
        <w:rPr>
          <w:sz w:val="22"/>
          <w:szCs w:val="22"/>
          <w:lang w:eastAsia="ko-KR"/>
        </w:rPr>
        <w:t xml:space="preserve"> </w:t>
      </w:r>
      <w:r w:rsidR="008A4A5F" w:rsidRPr="00DE6744">
        <w:rPr>
          <w:sz w:val="22"/>
          <w:szCs w:val="22"/>
          <w:lang w:eastAsia="ko-KR"/>
        </w:rPr>
        <w:t xml:space="preserve">and </w:t>
      </w:r>
      <w:r w:rsidR="008A4A5F" w:rsidRPr="00DE6744">
        <w:rPr>
          <w:sz w:val="22"/>
          <w:szCs w:val="22"/>
        </w:rPr>
        <w:t>adopt results as needed</w:t>
      </w:r>
      <w:r w:rsidR="008A4A5F">
        <w:rPr>
          <w:rFonts w:hint="eastAsia"/>
          <w:sz w:val="22"/>
          <w:szCs w:val="22"/>
          <w:lang w:eastAsia="ko-KR"/>
        </w:rPr>
        <w:t>.</w:t>
      </w:r>
    </w:p>
    <w:p w:rsidR="00DA33DB" w:rsidRPr="00DE6744" w:rsidRDefault="00DA33DB" w:rsidP="00B84A69">
      <w:pPr>
        <w:widowControl w:val="0"/>
        <w:tabs>
          <w:tab w:val="left" w:pos="1440"/>
        </w:tabs>
        <w:autoSpaceDE w:val="0"/>
        <w:autoSpaceDN w:val="0"/>
        <w:adjustRightInd w:val="0"/>
        <w:snapToGrid w:val="0"/>
        <w:ind w:leftChars="300" w:left="720" w:firstLine="0"/>
        <w:rPr>
          <w:rFonts w:eastAsia="MS Mincho"/>
          <w:b/>
          <w:bCs/>
          <w:color w:val="000000"/>
          <w:sz w:val="22"/>
          <w:szCs w:val="22"/>
          <w:lang w:eastAsia="ja-JP"/>
        </w:rPr>
      </w:pPr>
    </w:p>
    <w:p w:rsidR="00A0122E" w:rsidRPr="008A4A5F" w:rsidRDefault="00A0122E" w:rsidP="008A4A5F">
      <w:pPr>
        <w:pStyle w:val="ListParagraph"/>
        <w:numPr>
          <w:ilvl w:val="1"/>
          <w:numId w:val="16"/>
        </w:numPr>
        <w:adjustRightInd w:val="0"/>
        <w:snapToGrid w:val="0"/>
        <w:ind w:left="720" w:hanging="720"/>
        <w:rPr>
          <w:b/>
          <w:color w:val="000000"/>
          <w:sz w:val="22"/>
          <w:szCs w:val="22"/>
        </w:rPr>
      </w:pPr>
      <w:r w:rsidRPr="008A4A5F">
        <w:rPr>
          <w:b/>
          <w:color w:val="000000"/>
          <w:sz w:val="22"/>
          <w:szCs w:val="22"/>
        </w:rPr>
        <w:t>North Pacific albacore (</w:t>
      </w:r>
      <w:r w:rsidR="00A941C9" w:rsidRPr="008A4A5F">
        <w:rPr>
          <w:b/>
          <w:color w:val="000000"/>
          <w:sz w:val="22"/>
          <w:szCs w:val="22"/>
        </w:rPr>
        <w:t xml:space="preserve">CMM </w:t>
      </w:r>
      <w:r w:rsidRPr="008A4A5F">
        <w:rPr>
          <w:b/>
          <w:color w:val="000000"/>
          <w:sz w:val="22"/>
          <w:szCs w:val="22"/>
        </w:rPr>
        <w:t>2005-03)</w:t>
      </w:r>
    </w:p>
    <w:p w:rsidR="008D46AA" w:rsidRPr="00DE6744" w:rsidRDefault="008D46AA" w:rsidP="00B84A69">
      <w:pPr>
        <w:autoSpaceDE w:val="0"/>
        <w:autoSpaceDN w:val="0"/>
        <w:adjustRightInd w:val="0"/>
        <w:snapToGrid w:val="0"/>
        <w:ind w:leftChars="300" w:left="720" w:firstLine="0"/>
        <w:rPr>
          <w:rFonts w:eastAsiaTheme="minorEastAsia"/>
          <w:color w:val="000000"/>
          <w:sz w:val="22"/>
          <w:szCs w:val="22"/>
          <w:lang w:eastAsia="ko-KR"/>
        </w:rPr>
      </w:pPr>
    </w:p>
    <w:p w:rsidR="008D46AA" w:rsidRPr="00DE6744" w:rsidRDefault="006A4724" w:rsidP="00B84A69">
      <w:pPr>
        <w:autoSpaceDE w:val="0"/>
        <w:autoSpaceDN w:val="0"/>
        <w:adjustRightInd w:val="0"/>
        <w:snapToGrid w:val="0"/>
        <w:ind w:leftChars="300" w:left="720" w:firstLine="0"/>
        <w:rPr>
          <w:rFonts w:eastAsiaTheme="minorEastAsia"/>
          <w:color w:val="000000"/>
          <w:sz w:val="22"/>
          <w:szCs w:val="22"/>
          <w:lang w:eastAsia="ko-KR"/>
        </w:rPr>
      </w:pPr>
      <w:r w:rsidRPr="00DE6744">
        <w:rPr>
          <w:rFonts w:eastAsia="MS Mincho"/>
          <w:sz w:val="22"/>
          <w:szCs w:val="22"/>
          <w:lang w:eastAsia="ja-JP"/>
        </w:rPr>
        <w:t>According to the work programme,</w:t>
      </w:r>
      <w:r w:rsidR="00B501DF" w:rsidRPr="00DE6744">
        <w:rPr>
          <w:rFonts w:eastAsiaTheme="minorEastAsia"/>
          <w:sz w:val="22"/>
          <w:szCs w:val="22"/>
          <w:lang w:eastAsia="ko-KR"/>
        </w:rPr>
        <w:t xml:space="preserve"> NC</w:t>
      </w:r>
      <w:r w:rsidRPr="00DE6744">
        <w:rPr>
          <w:rFonts w:eastAsia="MS Mincho"/>
          <w:sz w:val="22"/>
          <w:szCs w:val="22"/>
          <w:lang w:eastAsia="ja-JP"/>
        </w:rPr>
        <w:t xml:space="preserve"> tasks </w:t>
      </w:r>
      <w:r w:rsidR="008D46AA" w:rsidRPr="00DE6744">
        <w:rPr>
          <w:sz w:val="22"/>
          <w:szCs w:val="22"/>
          <w:lang w:eastAsia="ko-KR"/>
        </w:rPr>
        <w:t xml:space="preserve">for </w:t>
      </w:r>
      <w:r w:rsidR="002A4112" w:rsidRPr="00DE6744">
        <w:rPr>
          <w:sz w:val="22"/>
          <w:szCs w:val="22"/>
          <w:lang w:eastAsia="ko-KR"/>
        </w:rPr>
        <w:t>2019</w:t>
      </w:r>
      <w:r w:rsidR="008D46AA" w:rsidRPr="00DE6744">
        <w:rPr>
          <w:sz w:val="22"/>
          <w:szCs w:val="22"/>
          <w:lang w:eastAsia="ko-KR"/>
        </w:rPr>
        <w:t xml:space="preserve"> include</w:t>
      </w:r>
      <w:r w:rsidR="008D46AA" w:rsidRPr="00DE6744">
        <w:rPr>
          <w:rFonts w:eastAsiaTheme="minorEastAsia"/>
          <w:color w:val="000000"/>
          <w:sz w:val="22"/>
          <w:szCs w:val="22"/>
          <w:lang w:eastAsia="ko-KR"/>
        </w:rPr>
        <w:t>:</w:t>
      </w:r>
    </w:p>
    <w:p w:rsidR="008D46AA" w:rsidRPr="00DE6744" w:rsidRDefault="006B6739" w:rsidP="00B84A69">
      <w:pPr>
        <w:pStyle w:val="ListParagraph"/>
        <w:numPr>
          <w:ilvl w:val="0"/>
          <w:numId w:val="13"/>
        </w:num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ind w:left="1560"/>
        <w:rPr>
          <w:color w:val="000000"/>
          <w:sz w:val="22"/>
          <w:szCs w:val="22"/>
        </w:rPr>
      </w:pPr>
      <w:r w:rsidRPr="00DE6744">
        <w:rPr>
          <w:color w:val="000000"/>
          <w:sz w:val="20"/>
          <w:szCs w:val="20"/>
        </w:rPr>
        <w:t>Review the compiled members’ reports and identify and rectify shortcomings</w:t>
      </w:r>
      <w:r w:rsidR="008D46AA" w:rsidRPr="00DE6744">
        <w:rPr>
          <w:color w:val="000000"/>
          <w:sz w:val="22"/>
          <w:szCs w:val="22"/>
        </w:rPr>
        <w:t>.</w:t>
      </w:r>
    </w:p>
    <w:p w:rsidR="008D46AA" w:rsidRPr="00DE6744" w:rsidRDefault="006B6739" w:rsidP="00B84A69">
      <w:pPr>
        <w:pStyle w:val="ListParagraph"/>
        <w:numPr>
          <w:ilvl w:val="0"/>
          <w:numId w:val="13"/>
        </w:numPr>
        <w:adjustRightInd w:val="0"/>
        <w:snapToGrid w:val="0"/>
        <w:ind w:left="1560"/>
        <w:rPr>
          <w:rFonts w:eastAsia="MS Mincho"/>
          <w:sz w:val="22"/>
          <w:szCs w:val="22"/>
          <w:lang w:eastAsia="ja-JP"/>
        </w:rPr>
      </w:pPr>
      <w:r w:rsidRPr="00DE6744">
        <w:rPr>
          <w:rFonts w:eastAsia="MS Mincho"/>
          <w:sz w:val="20"/>
          <w:szCs w:val="20"/>
          <w:lang w:eastAsia="ja-JP"/>
        </w:rPr>
        <w:t>Continue to support ISC MSE work to complete Task (B</w:t>
      </w:r>
      <w:proofErr w:type="gramStart"/>
      <w:r w:rsidRPr="00DE6744">
        <w:rPr>
          <w:rFonts w:eastAsia="MS Mincho"/>
          <w:sz w:val="20"/>
          <w:szCs w:val="20"/>
          <w:lang w:eastAsia="ja-JP"/>
        </w:rPr>
        <w:t>)(</w:t>
      </w:r>
      <w:proofErr w:type="gramEnd"/>
      <w:r w:rsidRPr="00DE6744">
        <w:rPr>
          <w:rFonts w:eastAsia="MS Mincho"/>
          <w:sz w:val="20"/>
          <w:szCs w:val="20"/>
          <w:lang w:eastAsia="ja-JP"/>
        </w:rPr>
        <w:t>2).</w:t>
      </w:r>
      <w:r w:rsidR="00B501DF" w:rsidRPr="00DE6744">
        <w:rPr>
          <w:rFonts w:eastAsiaTheme="minorEastAsia"/>
          <w:sz w:val="22"/>
          <w:szCs w:val="22"/>
          <w:lang w:eastAsia="ko-KR"/>
        </w:rPr>
        <w:t>, where (B)(2) is “</w:t>
      </w:r>
      <w:r w:rsidRPr="00DE6744">
        <w:rPr>
          <w:sz w:val="20"/>
          <w:szCs w:val="20"/>
        </w:rPr>
        <w:t xml:space="preserve">continue to work to </w:t>
      </w:r>
      <w:r w:rsidRPr="00DE6744">
        <w:rPr>
          <w:rFonts w:eastAsia="MS Mincho"/>
          <w:sz w:val="20"/>
          <w:szCs w:val="20"/>
          <w:lang w:eastAsia="ja-JP"/>
        </w:rPr>
        <w:t>establish TRP and other elements of harvest strategies, if appropriate based on MSE</w:t>
      </w:r>
      <w:r w:rsidR="00B501DF" w:rsidRPr="00DE6744">
        <w:rPr>
          <w:rFonts w:eastAsiaTheme="minorEastAsia"/>
          <w:sz w:val="22"/>
          <w:szCs w:val="22"/>
          <w:lang w:eastAsia="ko-KR"/>
        </w:rPr>
        <w:t>”</w:t>
      </w:r>
      <w:r w:rsidR="00B501DF" w:rsidRPr="00DE6744" w:rsidDel="00FC26C8">
        <w:rPr>
          <w:rFonts w:eastAsia="MS Mincho"/>
          <w:sz w:val="22"/>
          <w:szCs w:val="22"/>
          <w:lang w:eastAsia="ja-JP"/>
        </w:rPr>
        <w:t xml:space="preserve"> </w:t>
      </w:r>
      <w:r w:rsidR="008D46AA" w:rsidRPr="00DE6744">
        <w:rPr>
          <w:rFonts w:eastAsia="MS Mincho"/>
          <w:sz w:val="22"/>
          <w:szCs w:val="22"/>
          <w:lang w:eastAsia="ja-JP"/>
        </w:rPr>
        <w:t>.</w:t>
      </w:r>
    </w:p>
    <w:p w:rsidR="008D46AA" w:rsidRPr="00DE6744" w:rsidRDefault="006B6739" w:rsidP="00B84A69">
      <w:pPr>
        <w:pStyle w:val="ListParagraph"/>
        <w:numPr>
          <w:ilvl w:val="0"/>
          <w:numId w:val="13"/>
        </w:numPr>
        <w:autoSpaceDE w:val="0"/>
        <w:autoSpaceDN w:val="0"/>
        <w:adjustRightInd w:val="0"/>
        <w:snapToGrid w:val="0"/>
        <w:ind w:left="1560"/>
        <w:rPr>
          <w:rFonts w:eastAsiaTheme="minorEastAsia"/>
          <w:color w:val="000000"/>
          <w:sz w:val="22"/>
          <w:szCs w:val="22"/>
          <w:lang w:eastAsia="ko-KR"/>
        </w:rPr>
      </w:pPr>
      <w:r w:rsidRPr="00DE6744">
        <w:rPr>
          <w:sz w:val="20"/>
          <w:szCs w:val="20"/>
          <w:lang w:eastAsia="ja-JP"/>
        </w:rPr>
        <w:t>Recommend any necessary changes to CMM 2005-03</w:t>
      </w:r>
      <w:r w:rsidR="008D46AA" w:rsidRPr="00DE6744">
        <w:rPr>
          <w:sz w:val="22"/>
          <w:szCs w:val="22"/>
          <w:lang w:eastAsia="ja-JP"/>
        </w:rPr>
        <w:t>.</w:t>
      </w:r>
    </w:p>
    <w:p w:rsidR="008D46AA" w:rsidRPr="00DE6744" w:rsidRDefault="008D46AA" w:rsidP="00B84A69">
      <w:pPr>
        <w:autoSpaceDE w:val="0"/>
        <w:autoSpaceDN w:val="0"/>
        <w:adjustRightInd w:val="0"/>
        <w:snapToGrid w:val="0"/>
        <w:ind w:left="720" w:firstLine="0"/>
        <w:rPr>
          <w:rFonts w:eastAsia="MS Mincho"/>
          <w:sz w:val="22"/>
          <w:szCs w:val="22"/>
          <w:lang w:eastAsia="ja-JP"/>
        </w:rPr>
      </w:pPr>
    </w:p>
    <w:p w:rsidR="006D7AF9" w:rsidRPr="008A4A5F" w:rsidRDefault="009A1D23" w:rsidP="008A4A5F">
      <w:pPr>
        <w:pStyle w:val="ListParagraph"/>
        <w:numPr>
          <w:ilvl w:val="2"/>
          <w:numId w:val="16"/>
        </w:numPr>
        <w:autoSpaceDE w:val="0"/>
        <w:autoSpaceDN w:val="0"/>
        <w:adjustRightInd w:val="0"/>
        <w:snapToGrid w:val="0"/>
        <w:rPr>
          <w:rFonts w:eastAsiaTheme="minorEastAsia"/>
          <w:color w:val="000000"/>
          <w:sz w:val="22"/>
          <w:szCs w:val="22"/>
          <w:lang w:eastAsia="ko-KR"/>
        </w:rPr>
      </w:pPr>
      <w:r w:rsidRPr="008A4A5F">
        <w:rPr>
          <w:rFonts w:eastAsiaTheme="minorEastAsia" w:hint="eastAsia"/>
          <w:color w:val="000000"/>
          <w:sz w:val="22"/>
          <w:szCs w:val="22"/>
          <w:lang w:eastAsia="ko-KR"/>
        </w:rPr>
        <w:t>Reports from CCMs and Observers</w:t>
      </w:r>
    </w:p>
    <w:p w:rsidR="006D7AF9" w:rsidRPr="00DE6744" w:rsidRDefault="006D7AF9" w:rsidP="00B84A69">
      <w:pPr>
        <w:autoSpaceDE w:val="0"/>
        <w:autoSpaceDN w:val="0"/>
        <w:adjustRightInd w:val="0"/>
        <w:snapToGrid w:val="0"/>
        <w:ind w:leftChars="300" w:left="720" w:firstLine="0"/>
        <w:rPr>
          <w:rFonts w:eastAsiaTheme="minorEastAsia"/>
          <w:color w:val="000000"/>
          <w:sz w:val="22"/>
          <w:szCs w:val="22"/>
          <w:lang w:eastAsia="ko-KR"/>
        </w:rPr>
      </w:pPr>
    </w:p>
    <w:p w:rsidR="00BB6F5B" w:rsidRPr="00DE6744" w:rsidRDefault="002A4112" w:rsidP="00B84A69">
      <w:pPr>
        <w:autoSpaceDE w:val="0"/>
        <w:autoSpaceDN w:val="0"/>
        <w:adjustRightInd w:val="0"/>
        <w:snapToGrid w:val="0"/>
        <w:ind w:leftChars="300" w:left="720" w:firstLine="0"/>
        <w:rPr>
          <w:rFonts w:eastAsia="MS Mincho"/>
          <w:w w:val="101"/>
          <w:sz w:val="22"/>
          <w:szCs w:val="22"/>
          <w:lang w:eastAsia="ja-JP"/>
        </w:rPr>
      </w:pPr>
      <w:r w:rsidRPr="00DE6744">
        <w:rPr>
          <w:rFonts w:eastAsia="MS Mincho"/>
          <w:color w:val="000000"/>
          <w:sz w:val="22"/>
          <w:szCs w:val="22"/>
          <w:lang w:eastAsia="ja-JP"/>
        </w:rPr>
        <w:t>NC15</w:t>
      </w:r>
      <w:r w:rsidR="00EA2AA8" w:rsidRPr="00DE6744">
        <w:rPr>
          <w:rFonts w:eastAsia="MS Mincho"/>
          <w:color w:val="000000"/>
          <w:sz w:val="22"/>
          <w:szCs w:val="22"/>
          <w:lang w:eastAsia="ja-JP"/>
        </w:rPr>
        <w:t xml:space="preserve"> will review the compiled members’ reports on catch and effort data based on CMM 2005-03 </w:t>
      </w:r>
      <w:r w:rsidR="003242A2" w:rsidRPr="00DE6744">
        <w:rPr>
          <w:rFonts w:eastAsiaTheme="minorEastAsia" w:hint="eastAsia"/>
          <w:color w:val="000000"/>
          <w:sz w:val="22"/>
          <w:szCs w:val="22"/>
          <w:lang w:eastAsia="ko-KR"/>
        </w:rPr>
        <w:t>(CMM for</w:t>
      </w:r>
      <w:r w:rsidR="003242A2" w:rsidRPr="00DE6744">
        <w:rPr>
          <w:rFonts w:eastAsia="MS Mincho"/>
          <w:color w:val="000000"/>
          <w:sz w:val="22"/>
          <w:szCs w:val="22"/>
          <w:lang w:eastAsia="ja-JP"/>
        </w:rPr>
        <w:t xml:space="preserve"> </w:t>
      </w:r>
      <w:r w:rsidR="00EA2AA8" w:rsidRPr="00DE6744">
        <w:rPr>
          <w:rFonts w:eastAsia="MS Mincho"/>
          <w:color w:val="000000"/>
          <w:sz w:val="22"/>
          <w:szCs w:val="22"/>
          <w:lang w:eastAsia="ja-JP"/>
        </w:rPr>
        <w:t>NP albacore</w:t>
      </w:r>
      <w:r w:rsidR="003242A2" w:rsidRPr="00DE6744">
        <w:rPr>
          <w:rFonts w:eastAsiaTheme="minorEastAsia" w:hint="eastAsia"/>
          <w:color w:val="000000"/>
          <w:sz w:val="22"/>
          <w:szCs w:val="22"/>
          <w:lang w:eastAsia="ko-KR"/>
        </w:rPr>
        <w:t>)</w:t>
      </w:r>
      <w:r w:rsidR="00EA2AA8" w:rsidRPr="00DE6744">
        <w:rPr>
          <w:rFonts w:eastAsia="MS Mincho"/>
          <w:color w:val="000000"/>
          <w:sz w:val="22"/>
          <w:szCs w:val="22"/>
          <w:lang w:eastAsia="ja-JP"/>
        </w:rPr>
        <w:t xml:space="preserve">, and identify </w:t>
      </w:r>
      <w:r w:rsidR="00950BBC" w:rsidRPr="00DE6744">
        <w:rPr>
          <w:rFonts w:eastAsia="MS Mincho"/>
          <w:color w:val="000000"/>
          <w:sz w:val="22"/>
          <w:szCs w:val="22"/>
          <w:lang w:eastAsia="ja-JP"/>
        </w:rPr>
        <w:t xml:space="preserve">any </w:t>
      </w:r>
      <w:r w:rsidR="00950BBC" w:rsidRPr="00DE6744">
        <w:rPr>
          <w:rFonts w:eastAsiaTheme="minorEastAsia" w:hint="eastAsia"/>
          <w:color w:val="000000"/>
          <w:sz w:val="22"/>
          <w:szCs w:val="22"/>
          <w:lang w:eastAsia="ko-KR"/>
        </w:rPr>
        <w:t xml:space="preserve">remaining queries </w:t>
      </w:r>
      <w:r w:rsidR="00EA2AA8" w:rsidRPr="00DE6744">
        <w:rPr>
          <w:rFonts w:eastAsia="MS Mincho"/>
          <w:color w:val="000000"/>
          <w:sz w:val="22"/>
          <w:szCs w:val="22"/>
          <w:lang w:eastAsia="ja-JP"/>
        </w:rPr>
        <w:t xml:space="preserve">and rectify </w:t>
      </w:r>
      <w:r w:rsidR="00950BBC" w:rsidRPr="00DE6744">
        <w:rPr>
          <w:rFonts w:eastAsiaTheme="minorEastAsia" w:hint="eastAsia"/>
          <w:color w:val="000000"/>
          <w:sz w:val="22"/>
          <w:szCs w:val="22"/>
          <w:lang w:eastAsia="ko-KR"/>
        </w:rPr>
        <w:t>potential</w:t>
      </w:r>
      <w:r w:rsidR="003242A2" w:rsidRPr="00DE6744">
        <w:rPr>
          <w:rFonts w:eastAsiaTheme="minorEastAsia" w:hint="eastAsia"/>
          <w:color w:val="000000"/>
          <w:sz w:val="22"/>
          <w:szCs w:val="22"/>
          <w:lang w:eastAsia="ko-KR"/>
        </w:rPr>
        <w:t xml:space="preserve"> </w:t>
      </w:r>
      <w:r w:rsidR="00EA2AA8" w:rsidRPr="00DE6744">
        <w:rPr>
          <w:rFonts w:eastAsia="MS Mincho"/>
          <w:color w:val="000000"/>
          <w:sz w:val="22"/>
          <w:szCs w:val="22"/>
          <w:lang w:eastAsia="ja-JP"/>
        </w:rPr>
        <w:t>shortcomings.</w:t>
      </w:r>
    </w:p>
    <w:p w:rsidR="003303C1" w:rsidRPr="00DE6744" w:rsidRDefault="003303C1" w:rsidP="00B84A69">
      <w:pPr>
        <w:autoSpaceDE w:val="0"/>
        <w:autoSpaceDN w:val="0"/>
        <w:adjustRightInd w:val="0"/>
        <w:snapToGrid w:val="0"/>
        <w:ind w:leftChars="300" w:left="720" w:firstLine="0"/>
        <w:rPr>
          <w:rFonts w:eastAsiaTheme="minorEastAsia"/>
          <w:color w:val="000000"/>
          <w:sz w:val="22"/>
          <w:szCs w:val="22"/>
          <w:lang w:eastAsia="ko-KR"/>
        </w:rPr>
      </w:pPr>
    </w:p>
    <w:p w:rsidR="006D7AF9" w:rsidRPr="008A4A5F" w:rsidRDefault="00AC557E" w:rsidP="008A4A5F">
      <w:pPr>
        <w:pStyle w:val="ListParagraph"/>
        <w:numPr>
          <w:ilvl w:val="2"/>
          <w:numId w:val="16"/>
        </w:numPr>
        <w:autoSpaceDE w:val="0"/>
        <w:autoSpaceDN w:val="0"/>
        <w:adjustRightInd w:val="0"/>
        <w:snapToGrid w:val="0"/>
        <w:rPr>
          <w:rFonts w:eastAsiaTheme="minorEastAsia"/>
          <w:bCs/>
          <w:color w:val="000000"/>
          <w:sz w:val="22"/>
          <w:szCs w:val="22"/>
          <w:lang w:eastAsia="ko-KR"/>
        </w:rPr>
      </w:pPr>
      <w:r w:rsidRPr="008A4A5F">
        <w:rPr>
          <w:rFonts w:eastAsia="Malgun Gothic"/>
          <w:bCs/>
          <w:kern w:val="2"/>
          <w:sz w:val="22"/>
          <w:szCs w:val="22"/>
          <w:lang w:eastAsia="ja-JP"/>
        </w:rPr>
        <w:t xml:space="preserve">Interim </w:t>
      </w:r>
      <w:r w:rsidRPr="008A4A5F">
        <w:rPr>
          <w:rFonts w:eastAsia="Malgun Gothic"/>
          <w:bCs/>
          <w:kern w:val="2"/>
          <w:sz w:val="22"/>
          <w:szCs w:val="22"/>
          <w:lang w:eastAsia="ko-KR"/>
        </w:rPr>
        <w:t>h</w:t>
      </w:r>
      <w:r w:rsidRPr="008A4A5F">
        <w:rPr>
          <w:rFonts w:eastAsia="Malgun Gothic"/>
          <w:bCs/>
          <w:kern w:val="2"/>
          <w:sz w:val="22"/>
          <w:szCs w:val="22"/>
          <w:lang w:eastAsia="ja-JP"/>
        </w:rPr>
        <w:t xml:space="preserve">arvest </w:t>
      </w:r>
      <w:r w:rsidRPr="008A4A5F">
        <w:rPr>
          <w:rFonts w:eastAsia="Malgun Gothic"/>
          <w:bCs/>
          <w:kern w:val="2"/>
          <w:sz w:val="22"/>
          <w:szCs w:val="22"/>
          <w:lang w:eastAsia="ko-KR"/>
        </w:rPr>
        <w:t>s</w:t>
      </w:r>
      <w:r w:rsidRPr="008A4A5F">
        <w:rPr>
          <w:rFonts w:eastAsia="Malgun Gothic"/>
          <w:bCs/>
          <w:kern w:val="2"/>
          <w:sz w:val="22"/>
          <w:szCs w:val="22"/>
          <w:lang w:eastAsia="ja-JP"/>
        </w:rPr>
        <w:t xml:space="preserve">trategy for North Pacific </w:t>
      </w:r>
      <w:r w:rsidRPr="008A4A5F">
        <w:rPr>
          <w:rFonts w:eastAsia="Malgun Gothic"/>
          <w:bCs/>
          <w:kern w:val="2"/>
          <w:sz w:val="22"/>
          <w:szCs w:val="22"/>
          <w:lang w:eastAsia="ko-KR"/>
        </w:rPr>
        <w:t>a</w:t>
      </w:r>
      <w:r w:rsidRPr="008A4A5F">
        <w:rPr>
          <w:rFonts w:eastAsia="Malgun Gothic"/>
          <w:bCs/>
          <w:kern w:val="2"/>
          <w:sz w:val="22"/>
          <w:szCs w:val="22"/>
          <w:lang w:eastAsia="ja-JP"/>
        </w:rPr>
        <w:t xml:space="preserve">lbacore </w:t>
      </w:r>
      <w:r w:rsidRPr="008A4A5F">
        <w:rPr>
          <w:rFonts w:eastAsia="Malgun Gothic"/>
          <w:bCs/>
          <w:kern w:val="2"/>
          <w:sz w:val="22"/>
          <w:szCs w:val="22"/>
          <w:lang w:eastAsia="ko-KR"/>
        </w:rPr>
        <w:t>f</w:t>
      </w:r>
      <w:r w:rsidRPr="008A4A5F">
        <w:rPr>
          <w:rFonts w:eastAsia="Malgun Gothic"/>
          <w:bCs/>
          <w:kern w:val="2"/>
          <w:sz w:val="22"/>
          <w:szCs w:val="22"/>
          <w:lang w:eastAsia="ja-JP"/>
        </w:rPr>
        <w:t>ishery</w:t>
      </w:r>
      <w:r w:rsidR="000839D1" w:rsidRPr="008A4A5F">
        <w:rPr>
          <w:rFonts w:eastAsia="Malgun Gothic"/>
          <w:bCs/>
          <w:kern w:val="2"/>
          <w:sz w:val="22"/>
          <w:szCs w:val="22"/>
          <w:lang w:eastAsia="ko-KR"/>
        </w:rPr>
        <w:t xml:space="preserve"> (HS 2017-01)</w:t>
      </w:r>
    </w:p>
    <w:p w:rsidR="00D86EE9" w:rsidRPr="00DE6744" w:rsidRDefault="00D86EE9" w:rsidP="00B84A69">
      <w:pPr>
        <w:pStyle w:val="ListParagraph"/>
        <w:autoSpaceDE w:val="0"/>
        <w:autoSpaceDN w:val="0"/>
        <w:adjustRightInd w:val="0"/>
        <w:snapToGrid w:val="0"/>
        <w:ind w:left="0" w:firstLine="0"/>
        <w:rPr>
          <w:rFonts w:eastAsiaTheme="minorEastAsia"/>
          <w:color w:val="000000"/>
          <w:sz w:val="22"/>
          <w:szCs w:val="22"/>
          <w:lang w:eastAsia="ko-KR"/>
        </w:rPr>
      </w:pPr>
    </w:p>
    <w:p w:rsidR="00D8745A" w:rsidRPr="00DE6744" w:rsidRDefault="002A4112" w:rsidP="00B84A69">
      <w:pPr>
        <w:autoSpaceDE w:val="0"/>
        <w:autoSpaceDN w:val="0"/>
        <w:adjustRightInd w:val="0"/>
        <w:snapToGrid w:val="0"/>
        <w:ind w:leftChars="300" w:left="720" w:firstLine="0"/>
        <w:rPr>
          <w:rFonts w:eastAsiaTheme="minorEastAsia"/>
          <w:color w:val="000000"/>
          <w:sz w:val="22"/>
          <w:szCs w:val="22"/>
          <w:lang w:eastAsia="ko-KR"/>
        </w:rPr>
      </w:pPr>
      <w:r w:rsidRPr="00DE6744">
        <w:rPr>
          <w:rFonts w:eastAsia="MS Mincho"/>
          <w:color w:val="000000"/>
          <w:sz w:val="22"/>
          <w:szCs w:val="22"/>
          <w:lang w:eastAsia="ja-JP"/>
        </w:rPr>
        <w:t>NC15</w:t>
      </w:r>
      <w:r w:rsidR="0056300C" w:rsidRPr="00DE6744">
        <w:rPr>
          <w:rFonts w:eastAsia="MS Mincho"/>
          <w:color w:val="000000"/>
          <w:sz w:val="22"/>
          <w:szCs w:val="22"/>
          <w:lang w:eastAsia="ja-JP"/>
        </w:rPr>
        <w:t xml:space="preserve"> will review </w:t>
      </w:r>
      <w:r w:rsidR="00D8745A" w:rsidRPr="00DE6744">
        <w:rPr>
          <w:rFonts w:eastAsiaTheme="minorEastAsia"/>
          <w:color w:val="000000"/>
          <w:sz w:val="22"/>
          <w:szCs w:val="22"/>
          <w:lang w:eastAsia="ko-KR"/>
        </w:rPr>
        <w:t xml:space="preserve">the progress of </w:t>
      </w:r>
      <w:r w:rsidR="001B4459" w:rsidRPr="00DE6744">
        <w:rPr>
          <w:rFonts w:eastAsiaTheme="minorEastAsia"/>
          <w:color w:val="000000"/>
          <w:sz w:val="22"/>
          <w:szCs w:val="22"/>
          <w:lang w:eastAsia="ko-KR"/>
        </w:rPr>
        <w:t xml:space="preserve">ISC’s </w:t>
      </w:r>
      <w:r w:rsidR="00F47670" w:rsidRPr="00DE6744">
        <w:rPr>
          <w:rFonts w:eastAsiaTheme="minorEastAsia"/>
          <w:color w:val="000000"/>
          <w:sz w:val="22"/>
          <w:szCs w:val="22"/>
          <w:lang w:eastAsia="ko-KR"/>
        </w:rPr>
        <w:t>management strategy evaluation</w:t>
      </w:r>
      <w:r w:rsidR="00D8745A" w:rsidRPr="00DE6744">
        <w:rPr>
          <w:rFonts w:eastAsiaTheme="minorEastAsia"/>
          <w:color w:val="000000"/>
          <w:sz w:val="22"/>
          <w:szCs w:val="22"/>
          <w:lang w:eastAsia="ko-KR"/>
        </w:rPr>
        <w:t xml:space="preserve"> </w:t>
      </w:r>
      <w:r w:rsidR="00F47670" w:rsidRPr="00DE6744">
        <w:rPr>
          <w:rFonts w:eastAsiaTheme="minorEastAsia"/>
          <w:color w:val="000000"/>
          <w:sz w:val="22"/>
          <w:szCs w:val="22"/>
          <w:lang w:eastAsia="ko-KR"/>
        </w:rPr>
        <w:t xml:space="preserve">(MSE) </w:t>
      </w:r>
      <w:r w:rsidR="00D8745A" w:rsidRPr="00DE6744">
        <w:rPr>
          <w:rFonts w:eastAsiaTheme="minorEastAsia"/>
          <w:color w:val="000000"/>
          <w:sz w:val="22"/>
          <w:szCs w:val="22"/>
          <w:lang w:eastAsia="ko-KR"/>
        </w:rPr>
        <w:t>process</w:t>
      </w:r>
      <w:r w:rsidR="00632732" w:rsidRPr="00DE6744">
        <w:rPr>
          <w:rFonts w:eastAsiaTheme="minorEastAsia" w:hint="eastAsia"/>
          <w:color w:val="000000"/>
          <w:sz w:val="22"/>
          <w:szCs w:val="22"/>
          <w:lang w:eastAsia="ko-KR"/>
        </w:rPr>
        <w:t>, including the results and recommendations of the</w:t>
      </w:r>
      <w:r w:rsidR="00D8745A" w:rsidRPr="00DE6744">
        <w:rPr>
          <w:rFonts w:eastAsiaTheme="minorEastAsia"/>
          <w:color w:val="000000"/>
          <w:sz w:val="22"/>
          <w:szCs w:val="22"/>
          <w:lang w:eastAsia="ko-KR"/>
        </w:rPr>
        <w:t xml:space="preserve"> </w:t>
      </w:r>
      <w:r w:rsidR="00632732" w:rsidRPr="00DE6744">
        <w:rPr>
          <w:rFonts w:eastAsiaTheme="minorEastAsia" w:hint="eastAsia"/>
          <w:color w:val="000000"/>
          <w:sz w:val="22"/>
          <w:szCs w:val="22"/>
          <w:lang w:eastAsia="ko-KR"/>
        </w:rPr>
        <w:t>4</w:t>
      </w:r>
      <w:r w:rsidR="00632732" w:rsidRPr="00DE6744">
        <w:rPr>
          <w:rFonts w:eastAsiaTheme="minorEastAsia"/>
          <w:color w:val="000000"/>
          <w:sz w:val="22"/>
          <w:szCs w:val="22"/>
          <w:vertAlign w:val="superscript"/>
          <w:lang w:eastAsia="ko-KR"/>
        </w:rPr>
        <w:t>th</w:t>
      </w:r>
      <w:r w:rsidR="00632732" w:rsidRPr="00DE6744">
        <w:rPr>
          <w:rFonts w:eastAsiaTheme="minorEastAsia" w:hint="eastAsia"/>
          <w:color w:val="000000"/>
          <w:sz w:val="22"/>
          <w:szCs w:val="22"/>
          <w:lang w:eastAsia="ko-KR"/>
        </w:rPr>
        <w:t xml:space="preserve"> </w:t>
      </w:r>
      <w:r w:rsidR="008D6DB2" w:rsidRPr="00DE6744">
        <w:rPr>
          <w:rFonts w:eastAsiaTheme="minorEastAsia"/>
          <w:color w:val="000000"/>
          <w:sz w:val="22"/>
          <w:szCs w:val="22"/>
          <w:lang w:eastAsia="ko-KR"/>
        </w:rPr>
        <w:t xml:space="preserve">North Pacific </w:t>
      </w:r>
      <w:r w:rsidR="00632732" w:rsidRPr="00DE6744">
        <w:rPr>
          <w:rFonts w:eastAsiaTheme="minorEastAsia" w:hint="eastAsia"/>
          <w:color w:val="000000"/>
          <w:sz w:val="22"/>
          <w:szCs w:val="22"/>
          <w:lang w:eastAsia="ko-KR"/>
        </w:rPr>
        <w:t>A</w:t>
      </w:r>
      <w:r w:rsidR="00D8745A" w:rsidRPr="00DE6744">
        <w:rPr>
          <w:rFonts w:eastAsiaTheme="minorEastAsia"/>
          <w:color w:val="000000"/>
          <w:sz w:val="22"/>
          <w:szCs w:val="22"/>
          <w:lang w:eastAsia="ko-KR"/>
        </w:rPr>
        <w:t>lbacore</w:t>
      </w:r>
      <w:r w:rsidR="000839D1" w:rsidRPr="00DE6744">
        <w:rPr>
          <w:rFonts w:eastAsiaTheme="minorEastAsia"/>
          <w:color w:val="000000"/>
          <w:sz w:val="22"/>
          <w:szCs w:val="22"/>
          <w:lang w:eastAsia="ko-KR"/>
        </w:rPr>
        <w:t xml:space="preserve"> </w:t>
      </w:r>
      <w:r w:rsidR="00632732" w:rsidRPr="00DE6744">
        <w:rPr>
          <w:rFonts w:eastAsiaTheme="minorEastAsia" w:hint="eastAsia"/>
          <w:color w:val="000000"/>
          <w:sz w:val="22"/>
          <w:szCs w:val="22"/>
          <w:lang w:eastAsia="ko-KR"/>
        </w:rPr>
        <w:t xml:space="preserve">MSE Workshop held in Yokohama, 5-7 March 2019, </w:t>
      </w:r>
      <w:r w:rsidR="000839D1" w:rsidRPr="00DE6744">
        <w:rPr>
          <w:rFonts w:eastAsiaTheme="minorEastAsia"/>
          <w:color w:val="000000"/>
          <w:sz w:val="22"/>
          <w:szCs w:val="22"/>
          <w:lang w:eastAsia="ko-KR"/>
        </w:rPr>
        <w:t xml:space="preserve">in line with the adopted </w:t>
      </w:r>
      <w:r w:rsidR="000839D1" w:rsidRPr="00DE6744">
        <w:rPr>
          <w:sz w:val="22"/>
          <w:szCs w:val="22"/>
        </w:rPr>
        <w:t>HS 2017-01</w:t>
      </w:r>
      <w:r w:rsidR="00632732" w:rsidRPr="00DE6744">
        <w:rPr>
          <w:rFonts w:hint="eastAsia"/>
          <w:sz w:val="22"/>
          <w:szCs w:val="22"/>
          <w:lang w:eastAsia="ko-KR"/>
        </w:rPr>
        <w:t xml:space="preserve">. NC15 may </w:t>
      </w:r>
      <w:r w:rsidR="00D8745A" w:rsidRPr="00DE6744">
        <w:rPr>
          <w:rFonts w:eastAsiaTheme="minorEastAsia"/>
          <w:color w:val="000000"/>
          <w:sz w:val="22"/>
          <w:szCs w:val="22"/>
          <w:lang w:eastAsia="ko-KR"/>
        </w:rPr>
        <w:t xml:space="preserve">provide recommendations to ISC for further </w:t>
      </w:r>
      <w:r w:rsidR="00632732" w:rsidRPr="00DE6744">
        <w:rPr>
          <w:rFonts w:eastAsiaTheme="minorEastAsia" w:hint="eastAsia"/>
          <w:color w:val="000000"/>
          <w:sz w:val="22"/>
          <w:szCs w:val="22"/>
          <w:lang w:eastAsia="ko-KR"/>
        </w:rPr>
        <w:t>development of the MSE process</w:t>
      </w:r>
      <w:r w:rsidR="00D8745A" w:rsidRPr="00DE6744">
        <w:rPr>
          <w:rFonts w:eastAsiaTheme="minorEastAsia"/>
          <w:color w:val="000000"/>
          <w:sz w:val="22"/>
          <w:szCs w:val="22"/>
          <w:lang w:eastAsia="ko-KR"/>
        </w:rPr>
        <w:t xml:space="preserve">. </w:t>
      </w:r>
    </w:p>
    <w:p w:rsidR="001A0E11" w:rsidRPr="00DE6744" w:rsidRDefault="001A0E11" w:rsidP="00B84A69">
      <w:pPr>
        <w:autoSpaceDE w:val="0"/>
        <w:autoSpaceDN w:val="0"/>
        <w:adjustRightInd w:val="0"/>
        <w:snapToGrid w:val="0"/>
        <w:ind w:leftChars="300" w:left="720" w:firstLine="0"/>
        <w:rPr>
          <w:rFonts w:eastAsiaTheme="minorEastAsia"/>
          <w:color w:val="000000"/>
          <w:sz w:val="22"/>
          <w:szCs w:val="22"/>
          <w:lang w:eastAsia="ko-KR"/>
        </w:rPr>
      </w:pPr>
    </w:p>
    <w:p w:rsidR="001A0E11" w:rsidRPr="008A4A5F" w:rsidRDefault="001A0E11" w:rsidP="008A4A5F">
      <w:pPr>
        <w:pStyle w:val="ListParagraph"/>
        <w:numPr>
          <w:ilvl w:val="2"/>
          <w:numId w:val="16"/>
        </w:numPr>
        <w:autoSpaceDE w:val="0"/>
        <w:autoSpaceDN w:val="0"/>
        <w:adjustRightInd w:val="0"/>
        <w:snapToGrid w:val="0"/>
        <w:rPr>
          <w:rFonts w:eastAsiaTheme="minorEastAsia"/>
          <w:bCs/>
          <w:color w:val="000000"/>
          <w:sz w:val="22"/>
          <w:szCs w:val="22"/>
          <w:lang w:eastAsia="ko-KR"/>
        </w:rPr>
      </w:pPr>
      <w:r w:rsidRPr="008A4A5F">
        <w:rPr>
          <w:rFonts w:eastAsia="MS Mincho"/>
          <w:bCs/>
          <w:color w:val="000000"/>
          <w:sz w:val="22"/>
          <w:szCs w:val="22"/>
          <w:lang w:eastAsia="ja-JP"/>
        </w:rPr>
        <w:t xml:space="preserve">Review of the </w:t>
      </w:r>
      <w:r w:rsidR="00B80908" w:rsidRPr="008A4A5F">
        <w:rPr>
          <w:rFonts w:eastAsiaTheme="minorEastAsia"/>
          <w:bCs/>
          <w:color w:val="000000"/>
          <w:sz w:val="22"/>
          <w:szCs w:val="22"/>
          <w:lang w:eastAsia="ko-KR"/>
        </w:rPr>
        <w:t>CMM 2005-03</w:t>
      </w:r>
    </w:p>
    <w:p w:rsidR="001A0E11" w:rsidRPr="00DE6744" w:rsidRDefault="001A0E11" w:rsidP="00B84A69">
      <w:pPr>
        <w:pStyle w:val="ListParagraph"/>
        <w:autoSpaceDE w:val="0"/>
        <w:autoSpaceDN w:val="0"/>
        <w:adjustRightInd w:val="0"/>
        <w:snapToGrid w:val="0"/>
        <w:ind w:left="0" w:firstLine="0"/>
        <w:rPr>
          <w:rFonts w:eastAsiaTheme="minorEastAsia"/>
          <w:color w:val="000000"/>
          <w:sz w:val="22"/>
          <w:szCs w:val="22"/>
          <w:lang w:eastAsia="ko-KR"/>
        </w:rPr>
      </w:pPr>
    </w:p>
    <w:p w:rsidR="001A0E11" w:rsidRPr="00DE6744" w:rsidRDefault="007B2BE8" w:rsidP="00B84A69">
      <w:pPr>
        <w:autoSpaceDE w:val="0"/>
        <w:autoSpaceDN w:val="0"/>
        <w:adjustRightInd w:val="0"/>
        <w:snapToGrid w:val="0"/>
        <w:ind w:leftChars="300" w:left="720" w:firstLine="0"/>
        <w:rPr>
          <w:rFonts w:eastAsiaTheme="minorEastAsia"/>
          <w:color w:val="000000"/>
          <w:sz w:val="22"/>
          <w:szCs w:val="22"/>
          <w:lang w:eastAsia="ko-KR"/>
        </w:rPr>
      </w:pPr>
      <w:r w:rsidRPr="00DE6744">
        <w:rPr>
          <w:sz w:val="22"/>
          <w:szCs w:val="22"/>
          <w:lang w:val="en-NZ" w:eastAsia="ko-KR"/>
        </w:rPr>
        <w:t xml:space="preserve">The last North Pacific albacore stock assessment was conducted in 2017. </w:t>
      </w:r>
      <w:r w:rsidR="00632732" w:rsidRPr="00DE6744">
        <w:rPr>
          <w:rFonts w:hint="eastAsia"/>
          <w:sz w:val="22"/>
          <w:szCs w:val="22"/>
          <w:lang w:val="en-NZ" w:eastAsia="ko-KR"/>
        </w:rPr>
        <w:t xml:space="preserve">IATTC updated a revised Resolution C-18-03 (Amendment to </w:t>
      </w:r>
      <w:r w:rsidR="00632732" w:rsidRPr="00DE6744">
        <w:rPr>
          <w:sz w:val="22"/>
          <w:szCs w:val="22"/>
          <w:lang w:val="en-NZ" w:eastAsia="ko-KR"/>
        </w:rPr>
        <w:t>Resolution</w:t>
      </w:r>
      <w:r w:rsidR="00632732" w:rsidRPr="00DE6744">
        <w:rPr>
          <w:rFonts w:hint="eastAsia"/>
          <w:sz w:val="22"/>
          <w:szCs w:val="22"/>
          <w:lang w:val="en-NZ" w:eastAsia="ko-KR"/>
        </w:rPr>
        <w:t xml:space="preserve"> C-13-03 </w:t>
      </w:r>
      <w:r w:rsidR="00632732" w:rsidRPr="00DE6744">
        <w:rPr>
          <w:sz w:val="22"/>
          <w:szCs w:val="22"/>
          <w:lang w:val="en-NZ" w:eastAsia="ko-KR"/>
        </w:rPr>
        <w:t>supplementing</w:t>
      </w:r>
      <w:r w:rsidR="00632732" w:rsidRPr="00DE6744">
        <w:rPr>
          <w:rFonts w:hint="eastAsia"/>
          <w:sz w:val="22"/>
          <w:szCs w:val="22"/>
          <w:lang w:val="en-NZ" w:eastAsia="ko-KR"/>
        </w:rPr>
        <w:t xml:space="preserve"> </w:t>
      </w:r>
      <w:r w:rsidR="008A4A5F" w:rsidRPr="00DE6744">
        <w:rPr>
          <w:sz w:val="22"/>
          <w:szCs w:val="22"/>
          <w:lang w:val="en-NZ" w:eastAsia="ko-KR"/>
        </w:rPr>
        <w:t>Resolution</w:t>
      </w:r>
      <w:r w:rsidR="00632732" w:rsidRPr="00DE6744">
        <w:rPr>
          <w:rFonts w:hint="eastAsia"/>
          <w:sz w:val="22"/>
          <w:szCs w:val="22"/>
          <w:lang w:val="en-NZ" w:eastAsia="ko-KR"/>
        </w:rPr>
        <w:t xml:space="preserve"> C-05-02 on North Pacific Albacore)</w:t>
      </w:r>
      <w:r w:rsidR="00DF4EA3">
        <w:rPr>
          <w:sz w:val="22"/>
          <w:szCs w:val="22"/>
          <w:lang w:val="en-NZ" w:eastAsia="ko-KR"/>
        </w:rPr>
        <w:t xml:space="preserve">. </w:t>
      </w:r>
      <w:r w:rsidR="002A4112" w:rsidRPr="00DE6744">
        <w:rPr>
          <w:sz w:val="22"/>
          <w:szCs w:val="22"/>
          <w:lang w:val="en-NZ" w:eastAsia="ko-KR"/>
        </w:rPr>
        <w:t>NC15</w:t>
      </w:r>
      <w:r w:rsidRPr="00DE6744">
        <w:rPr>
          <w:sz w:val="22"/>
          <w:szCs w:val="22"/>
          <w:lang w:val="en-NZ" w:eastAsia="ko-KR"/>
        </w:rPr>
        <w:t xml:space="preserve"> </w:t>
      </w:r>
      <w:r w:rsidR="00632732" w:rsidRPr="00DE6744">
        <w:rPr>
          <w:rFonts w:hint="eastAsia"/>
          <w:sz w:val="22"/>
          <w:szCs w:val="22"/>
          <w:lang w:val="en-NZ" w:eastAsia="ko-KR"/>
        </w:rPr>
        <w:t>will</w:t>
      </w:r>
      <w:r w:rsidR="00632732" w:rsidRPr="00DE6744">
        <w:rPr>
          <w:sz w:val="22"/>
          <w:szCs w:val="22"/>
          <w:lang w:val="en-NZ" w:eastAsia="ko-KR"/>
        </w:rPr>
        <w:t xml:space="preserve"> </w:t>
      </w:r>
      <w:r w:rsidRPr="00DE6744">
        <w:rPr>
          <w:sz w:val="22"/>
          <w:szCs w:val="22"/>
          <w:lang w:val="en-NZ" w:eastAsia="ko-KR"/>
        </w:rPr>
        <w:t xml:space="preserve">consider any </w:t>
      </w:r>
      <w:r w:rsidR="001A0E11" w:rsidRPr="00DE6744">
        <w:rPr>
          <w:rFonts w:eastAsia="MS Mincho"/>
          <w:color w:val="000000"/>
          <w:sz w:val="22"/>
          <w:szCs w:val="22"/>
          <w:lang w:eastAsia="ja-JP"/>
        </w:rPr>
        <w:t>proposal</w:t>
      </w:r>
      <w:r w:rsidR="00632732" w:rsidRPr="00DE6744">
        <w:rPr>
          <w:rFonts w:eastAsiaTheme="minorEastAsia" w:hint="eastAsia"/>
          <w:color w:val="000000"/>
          <w:sz w:val="22"/>
          <w:szCs w:val="22"/>
          <w:lang w:eastAsia="ko-KR"/>
        </w:rPr>
        <w:t xml:space="preserve"> </w:t>
      </w:r>
      <w:r w:rsidR="00DF4EA3">
        <w:rPr>
          <w:rFonts w:eastAsiaTheme="minorEastAsia"/>
          <w:color w:val="000000"/>
          <w:sz w:val="22"/>
          <w:szCs w:val="22"/>
          <w:lang w:eastAsia="ko-KR"/>
        </w:rPr>
        <w:t>to update</w:t>
      </w:r>
      <w:r w:rsidR="00632732" w:rsidRPr="00DE6744">
        <w:rPr>
          <w:rFonts w:eastAsiaTheme="minorEastAsia" w:hint="eastAsia"/>
          <w:color w:val="000000"/>
          <w:sz w:val="22"/>
          <w:szCs w:val="22"/>
          <w:lang w:eastAsia="ko-KR"/>
        </w:rPr>
        <w:t xml:space="preserve"> CMM 2005-03</w:t>
      </w:r>
      <w:r w:rsidR="001A0E11" w:rsidRPr="00DE6744">
        <w:rPr>
          <w:rFonts w:eastAsia="MS Mincho"/>
          <w:color w:val="000000"/>
          <w:sz w:val="22"/>
          <w:szCs w:val="22"/>
          <w:lang w:eastAsia="ja-JP"/>
        </w:rPr>
        <w:t>.</w:t>
      </w:r>
      <w:r w:rsidR="00632732" w:rsidRPr="00DE6744">
        <w:rPr>
          <w:rFonts w:eastAsiaTheme="minorEastAsia" w:hint="eastAsia"/>
          <w:color w:val="000000"/>
          <w:sz w:val="22"/>
          <w:szCs w:val="22"/>
          <w:lang w:eastAsia="ko-KR"/>
        </w:rPr>
        <w:t xml:space="preserve"> </w:t>
      </w:r>
    </w:p>
    <w:p w:rsidR="001A0E11" w:rsidRPr="00DE6744" w:rsidRDefault="001A0E11" w:rsidP="00B84A69">
      <w:pPr>
        <w:autoSpaceDE w:val="0"/>
        <w:autoSpaceDN w:val="0"/>
        <w:adjustRightInd w:val="0"/>
        <w:snapToGrid w:val="0"/>
        <w:ind w:leftChars="300" w:left="720" w:firstLine="0"/>
        <w:rPr>
          <w:rFonts w:eastAsia="MS Mincho"/>
          <w:color w:val="000000"/>
          <w:sz w:val="22"/>
          <w:szCs w:val="22"/>
          <w:lang w:eastAsia="ja-JP"/>
        </w:rPr>
      </w:pPr>
    </w:p>
    <w:p w:rsidR="00A0122E" w:rsidRPr="008A4A5F" w:rsidRDefault="00A0122E" w:rsidP="008A4A5F">
      <w:pPr>
        <w:pStyle w:val="ListParagraph"/>
        <w:numPr>
          <w:ilvl w:val="1"/>
          <w:numId w:val="16"/>
        </w:numPr>
        <w:adjustRightInd w:val="0"/>
        <w:snapToGrid w:val="0"/>
        <w:ind w:left="720" w:hanging="720"/>
        <w:rPr>
          <w:b/>
          <w:color w:val="000000"/>
          <w:sz w:val="22"/>
          <w:szCs w:val="22"/>
        </w:rPr>
      </w:pPr>
      <w:r w:rsidRPr="008A4A5F">
        <w:rPr>
          <w:b/>
          <w:color w:val="000000"/>
          <w:sz w:val="22"/>
          <w:szCs w:val="22"/>
        </w:rPr>
        <w:t xml:space="preserve">North Pacific swordfish </w:t>
      </w:r>
    </w:p>
    <w:p w:rsidR="00A0122E" w:rsidRPr="00DE6744" w:rsidRDefault="00A0122E" w:rsidP="00B84A69">
      <w:pPr>
        <w:adjustRightInd w:val="0"/>
        <w:snapToGrid w:val="0"/>
        <w:ind w:left="0" w:firstLine="0"/>
        <w:rPr>
          <w:color w:val="000000"/>
          <w:sz w:val="22"/>
          <w:szCs w:val="22"/>
          <w:lang w:eastAsia="ko-KR"/>
        </w:rPr>
      </w:pPr>
    </w:p>
    <w:p w:rsidR="007E50F7" w:rsidRPr="00DE6744" w:rsidRDefault="00935798" w:rsidP="00DE6744">
      <w:pPr>
        <w:adjustRightInd w:val="0"/>
        <w:snapToGrid w:val="0"/>
        <w:ind w:left="720" w:firstLine="0"/>
        <w:rPr>
          <w:sz w:val="22"/>
          <w:szCs w:val="22"/>
          <w:lang w:eastAsia="ko-KR"/>
        </w:rPr>
      </w:pPr>
      <w:r w:rsidRPr="00DE6744">
        <w:rPr>
          <w:rFonts w:eastAsia="MS Mincho"/>
          <w:sz w:val="22"/>
          <w:szCs w:val="22"/>
          <w:lang w:eastAsia="ja-JP"/>
        </w:rPr>
        <w:t>According to the work programme,</w:t>
      </w:r>
      <w:r w:rsidRPr="00DE6744">
        <w:rPr>
          <w:rFonts w:eastAsiaTheme="minorEastAsia"/>
          <w:sz w:val="22"/>
          <w:szCs w:val="22"/>
          <w:lang w:eastAsia="ko-KR"/>
        </w:rPr>
        <w:t xml:space="preserve"> NC</w:t>
      </w:r>
      <w:r w:rsidR="00DF4EA3">
        <w:rPr>
          <w:rFonts w:eastAsiaTheme="minorEastAsia"/>
          <w:sz w:val="22"/>
          <w:szCs w:val="22"/>
          <w:lang w:eastAsia="ko-KR"/>
        </w:rPr>
        <w:t>’s</w:t>
      </w:r>
      <w:r w:rsidRPr="00DE6744">
        <w:rPr>
          <w:rFonts w:eastAsia="MS Mincho"/>
          <w:sz w:val="22"/>
          <w:szCs w:val="22"/>
          <w:lang w:eastAsia="ja-JP"/>
        </w:rPr>
        <w:t xml:space="preserve"> task </w:t>
      </w:r>
      <w:r w:rsidRPr="00DE6744">
        <w:rPr>
          <w:sz w:val="22"/>
          <w:szCs w:val="22"/>
          <w:lang w:eastAsia="ko-KR"/>
        </w:rPr>
        <w:t xml:space="preserve">for </w:t>
      </w:r>
      <w:r w:rsidR="002A4112" w:rsidRPr="00DE6744">
        <w:rPr>
          <w:sz w:val="22"/>
          <w:szCs w:val="22"/>
          <w:lang w:eastAsia="ko-KR"/>
        </w:rPr>
        <w:t>2019</w:t>
      </w:r>
      <w:r w:rsidRPr="00DE6744">
        <w:rPr>
          <w:sz w:val="22"/>
          <w:szCs w:val="22"/>
          <w:lang w:eastAsia="ko-KR"/>
        </w:rPr>
        <w:t xml:space="preserve"> </w:t>
      </w:r>
      <w:r w:rsidR="007E50F7" w:rsidRPr="00DE6744">
        <w:rPr>
          <w:rFonts w:hint="eastAsia"/>
          <w:sz w:val="22"/>
          <w:szCs w:val="22"/>
          <w:lang w:eastAsia="ko-KR"/>
        </w:rPr>
        <w:t xml:space="preserve">is to </w:t>
      </w:r>
      <w:r w:rsidR="007E50F7" w:rsidRPr="00DE6744">
        <w:rPr>
          <w:sz w:val="22"/>
          <w:szCs w:val="22"/>
          <w:lang w:eastAsia="ko-KR"/>
        </w:rPr>
        <w:t>“</w:t>
      </w:r>
      <w:r w:rsidR="007E50F7" w:rsidRPr="00DE6744">
        <w:rPr>
          <w:rFonts w:eastAsia="MS Mincho"/>
          <w:sz w:val="20"/>
          <w:szCs w:val="20"/>
          <w:lang w:eastAsia="ja-JP"/>
        </w:rPr>
        <w:t xml:space="preserve">Recommend reference points, decision rules, and HCR and develop </w:t>
      </w:r>
      <w:r w:rsidR="007E50F7" w:rsidRPr="00DE6744">
        <w:rPr>
          <w:sz w:val="20"/>
          <w:szCs w:val="20"/>
        </w:rPr>
        <w:t>a draft CMM</w:t>
      </w:r>
      <w:r w:rsidR="007E50F7" w:rsidRPr="00DE6744">
        <w:rPr>
          <w:sz w:val="20"/>
          <w:szCs w:val="20"/>
          <w:lang w:eastAsia="ko-KR"/>
        </w:rPr>
        <w:t>”</w:t>
      </w:r>
      <w:r w:rsidR="007E50F7" w:rsidRPr="00DE6744">
        <w:rPr>
          <w:rFonts w:hint="eastAsia"/>
          <w:sz w:val="22"/>
          <w:szCs w:val="22"/>
          <w:lang w:eastAsia="ko-KR"/>
        </w:rPr>
        <w:t>.</w:t>
      </w:r>
    </w:p>
    <w:p w:rsidR="00396A5C" w:rsidRPr="00DE6744" w:rsidRDefault="00396A5C" w:rsidP="00B84A69">
      <w:pPr>
        <w:adjustRightInd w:val="0"/>
        <w:snapToGrid w:val="0"/>
        <w:rPr>
          <w:sz w:val="22"/>
          <w:szCs w:val="22"/>
          <w:lang w:eastAsia="ko-KR"/>
        </w:rPr>
      </w:pPr>
    </w:p>
    <w:p w:rsidR="00396A5C" w:rsidRPr="008A4A5F" w:rsidRDefault="00396A5C" w:rsidP="008A4A5F">
      <w:pPr>
        <w:pStyle w:val="ListParagraph"/>
        <w:numPr>
          <w:ilvl w:val="2"/>
          <w:numId w:val="16"/>
        </w:numPr>
        <w:adjustRightInd w:val="0"/>
        <w:snapToGrid w:val="0"/>
        <w:rPr>
          <w:bCs/>
          <w:sz w:val="22"/>
          <w:szCs w:val="22"/>
          <w:lang w:eastAsia="ko-KR"/>
        </w:rPr>
      </w:pPr>
      <w:r w:rsidRPr="008A4A5F">
        <w:rPr>
          <w:bCs/>
          <w:sz w:val="22"/>
          <w:szCs w:val="22"/>
          <w:lang w:eastAsia="ko-KR"/>
        </w:rPr>
        <w:t>Development of a management framework</w:t>
      </w:r>
    </w:p>
    <w:p w:rsidR="00935798" w:rsidRPr="00DE6744" w:rsidRDefault="00935798" w:rsidP="00B84A69">
      <w:pPr>
        <w:adjustRightInd w:val="0"/>
        <w:snapToGrid w:val="0"/>
        <w:ind w:left="720" w:firstLine="0"/>
        <w:rPr>
          <w:color w:val="000000"/>
          <w:sz w:val="22"/>
          <w:szCs w:val="22"/>
          <w:lang w:eastAsia="ko-KR"/>
        </w:rPr>
      </w:pPr>
    </w:p>
    <w:p w:rsidR="008D07A4" w:rsidRPr="00DE6744" w:rsidRDefault="002A4112" w:rsidP="00B84A69">
      <w:pPr>
        <w:adjustRightInd w:val="0"/>
        <w:snapToGrid w:val="0"/>
        <w:ind w:left="720" w:firstLine="0"/>
        <w:rPr>
          <w:color w:val="000000"/>
          <w:sz w:val="22"/>
          <w:szCs w:val="22"/>
          <w:lang w:eastAsia="ko-KR"/>
        </w:rPr>
      </w:pPr>
      <w:r w:rsidRPr="00DE6744">
        <w:rPr>
          <w:color w:val="000000"/>
          <w:sz w:val="22"/>
          <w:szCs w:val="22"/>
          <w:lang w:eastAsia="ko-KR"/>
        </w:rPr>
        <w:t>NC15</w:t>
      </w:r>
      <w:r w:rsidR="008D07A4" w:rsidRPr="00DE6744">
        <w:rPr>
          <w:color w:val="000000"/>
          <w:sz w:val="22"/>
          <w:szCs w:val="22"/>
          <w:lang w:eastAsia="ko-KR"/>
        </w:rPr>
        <w:t xml:space="preserve"> </w:t>
      </w:r>
      <w:r w:rsidR="002E5676" w:rsidRPr="00DE6744">
        <w:rPr>
          <w:color w:val="000000"/>
          <w:sz w:val="22"/>
          <w:szCs w:val="22"/>
          <w:lang w:eastAsia="ko-KR"/>
        </w:rPr>
        <w:t>will</w:t>
      </w:r>
      <w:r w:rsidR="008D07A4" w:rsidRPr="00DE6744">
        <w:rPr>
          <w:color w:val="000000"/>
          <w:sz w:val="22"/>
          <w:szCs w:val="22"/>
          <w:lang w:eastAsia="ko-KR"/>
        </w:rPr>
        <w:t xml:space="preserve"> </w:t>
      </w:r>
      <w:r w:rsidR="00F5688D" w:rsidRPr="00DE6744">
        <w:rPr>
          <w:rFonts w:hint="eastAsia"/>
          <w:color w:val="000000"/>
          <w:sz w:val="22"/>
          <w:szCs w:val="22"/>
          <w:lang w:eastAsia="ko-KR"/>
        </w:rPr>
        <w:t xml:space="preserve">continue to discuss </w:t>
      </w:r>
      <w:r w:rsidR="008D07A4" w:rsidRPr="00DE6744">
        <w:rPr>
          <w:color w:val="000000"/>
          <w:sz w:val="22"/>
          <w:szCs w:val="22"/>
          <w:lang w:eastAsia="ko-KR"/>
        </w:rPr>
        <w:t xml:space="preserve">the </w:t>
      </w:r>
      <w:r w:rsidR="00F5688D" w:rsidRPr="00DE6744">
        <w:rPr>
          <w:rFonts w:hint="eastAsia"/>
          <w:color w:val="000000"/>
          <w:sz w:val="22"/>
          <w:szCs w:val="22"/>
          <w:lang w:eastAsia="ko-KR"/>
        </w:rPr>
        <w:t>harvest strategy for the</w:t>
      </w:r>
      <w:r w:rsidR="008D07A4" w:rsidRPr="00DE6744">
        <w:rPr>
          <w:color w:val="000000"/>
          <w:sz w:val="22"/>
          <w:szCs w:val="22"/>
          <w:lang w:eastAsia="ko-KR"/>
        </w:rPr>
        <w:t xml:space="preserve"> NP swordfish</w:t>
      </w:r>
      <w:r w:rsidR="00F5688D" w:rsidRPr="00DE6744">
        <w:rPr>
          <w:rFonts w:hint="eastAsia"/>
          <w:color w:val="000000"/>
          <w:sz w:val="22"/>
          <w:szCs w:val="22"/>
          <w:lang w:eastAsia="ko-KR"/>
        </w:rPr>
        <w:t xml:space="preserve"> stocks and/or fisheries</w:t>
      </w:r>
      <w:r w:rsidR="00FB3DF1" w:rsidRPr="00DE6744">
        <w:rPr>
          <w:color w:val="000000"/>
          <w:sz w:val="22"/>
          <w:szCs w:val="22"/>
          <w:lang w:eastAsia="ko-KR"/>
        </w:rPr>
        <w:t xml:space="preserve">, </w:t>
      </w:r>
      <w:r w:rsidR="00F5688D" w:rsidRPr="00DE6744">
        <w:rPr>
          <w:rFonts w:hint="eastAsia"/>
          <w:color w:val="000000"/>
          <w:sz w:val="22"/>
          <w:szCs w:val="22"/>
          <w:lang w:eastAsia="ko-KR"/>
        </w:rPr>
        <w:t xml:space="preserve">including </w:t>
      </w:r>
      <w:r w:rsidR="006E38AC" w:rsidRPr="00DE6744">
        <w:rPr>
          <w:color w:val="000000"/>
          <w:sz w:val="22"/>
          <w:szCs w:val="22"/>
          <w:lang w:eastAsia="ko-KR"/>
        </w:rPr>
        <w:t>interim management objectives</w:t>
      </w:r>
      <w:r w:rsidR="006E38AC" w:rsidRPr="00DE6744">
        <w:rPr>
          <w:rFonts w:hint="eastAsia"/>
          <w:color w:val="000000"/>
          <w:sz w:val="22"/>
          <w:szCs w:val="22"/>
          <w:lang w:eastAsia="ko-KR"/>
        </w:rPr>
        <w:t>,</w:t>
      </w:r>
      <w:r w:rsidR="006E38AC" w:rsidRPr="00DE6744">
        <w:rPr>
          <w:color w:val="000000"/>
          <w:sz w:val="22"/>
          <w:szCs w:val="22"/>
          <w:lang w:eastAsia="ko-KR"/>
        </w:rPr>
        <w:t xml:space="preserve"> </w:t>
      </w:r>
      <w:r w:rsidR="00F5688D" w:rsidRPr="00DE6744">
        <w:rPr>
          <w:rFonts w:eastAsia="MS Mincho"/>
          <w:sz w:val="20"/>
          <w:szCs w:val="20"/>
          <w:lang w:eastAsia="ja-JP"/>
        </w:rPr>
        <w:t>reference points, decision rules, and HCR</w:t>
      </w:r>
      <w:r w:rsidR="00F5688D" w:rsidRPr="00DE6744">
        <w:rPr>
          <w:rFonts w:eastAsiaTheme="minorEastAsia" w:hint="eastAsia"/>
          <w:sz w:val="20"/>
          <w:szCs w:val="20"/>
          <w:lang w:eastAsia="ko-KR"/>
        </w:rPr>
        <w:t>s</w:t>
      </w:r>
      <w:r w:rsidR="00F5688D" w:rsidRPr="00DE6744">
        <w:rPr>
          <w:rFonts w:eastAsia="MS Mincho"/>
          <w:sz w:val="20"/>
          <w:szCs w:val="20"/>
          <w:lang w:eastAsia="ja-JP"/>
        </w:rPr>
        <w:t xml:space="preserve"> </w:t>
      </w:r>
      <w:r w:rsidR="00FB3DF1" w:rsidRPr="00DE6744">
        <w:rPr>
          <w:color w:val="000000"/>
          <w:sz w:val="22"/>
          <w:szCs w:val="22"/>
          <w:lang w:eastAsia="ko-KR"/>
        </w:rPr>
        <w:t>to establish a new CMM</w:t>
      </w:r>
      <w:r w:rsidR="00FB3DF1" w:rsidRPr="00DE6744">
        <w:rPr>
          <w:sz w:val="22"/>
          <w:szCs w:val="22"/>
        </w:rPr>
        <w:t xml:space="preserve"> </w:t>
      </w:r>
      <w:r w:rsidR="00FB3DF1" w:rsidRPr="00DE6744">
        <w:rPr>
          <w:sz w:val="22"/>
          <w:szCs w:val="22"/>
          <w:lang w:eastAsia="ko-KR"/>
        </w:rPr>
        <w:t>as required</w:t>
      </w:r>
      <w:r w:rsidR="00FB3DF1" w:rsidRPr="00DE6744">
        <w:rPr>
          <w:color w:val="000000"/>
          <w:sz w:val="22"/>
          <w:szCs w:val="22"/>
          <w:lang w:eastAsia="ko-KR"/>
        </w:rPr>
        <w:t>.</w:t>
      </w:r>
    </w:p>
    <w:p w:rsidR="00F505AF" w:rsidRPr="00DE6744" w:rsidRDefault="00F505AF" w:rsidP="00B84A69">
      <w:pPr>
        <w:adjustRightInd w:val="0"/>
        <w:snapToGrid w:val="0"/>
        <w:ind w:firstLine="0"/>
        <w:rPr>
          <w:rFonts w:eastAsiaTheme="minorEastAsia"/>
          <w:sz w:val="22"/>
          <w:szCs w:val="22"/>
          <w:lang w:eastAsia="ko-KR"/>
        </w:rPr>
      </w:pPr>
    </w:p>
    <w:p w:rsidR="00A0122E" w:rsidRPr="00DE6744" w:rsidRDefault="00A0122E" w:rsidP="008A4A5F">
      <w:pPr>
        <w:widowControl w:val="0"/>
        <w:numPr>
          <w:ilvl w:val="1"/>
          <w:numId w:val="16"/>
        </w:numPr>
        <w:autoSpaceDE w:val="0"/>
        <w:autoSpaceDN w:val="0"/>
        <w:adjustRightInd w:val="0"/>
        <w:snapToGrid w:val="0"/>
        <w:ind w:left="720" w:hanging="720"/>
        <w:rPr>
          <w:rFonts w:eastAsia="Times New Roman"/>
          <w:b/>
          <w:bCs/>
          <w:color w:val="000000"/>
          <w:sz w:val="22"/>
          <w:szCs w:val="22"/>
          <w:lang w:eastAsia="ja-JP"/>
        </w:rPr>
      </w:pPr>
      <w:r w:rsidRPr="00DE6744">
        <w:rPr>
          <w:rFonts w:eastAsia="Times New Roman"/>
          <w:b/>
          <w:bCs/>
          <w:color w:val="000000"/>
          <w:sz w:val="22"/>
          <w:szCs w:val="22"/>
          <w:lang w:eastAsia="ja-JP"/>
        </w:rPr>
        <w:lastRenderedPageBreak/>
        <w:t xml:space="preserve">Conservation and management measures for other </w:t>
      </w:r>
      <w:r w:rsidR="00471186" w:rsidRPr="00DE6744">
        <w:rPr>
          <w:rFonts w:eastAsia="Times New Roman"/>
          <w:b/>
          <w:bCs/>
          <w:color w:val="000000"/>
          <w:sz w:val="22"/>
          <w:szCs w:val="22"/>
          <w:lang w:eastAsia="ja-JP"/>
        </w:rPr>
        <w:t>stocks</w:t>
      </w:r>
    </w:p>
    <w:p w:rsidR="00B711BA" w:rsidRPr="00DE6744" w:rsidRDefault="00B711BA" w:rsidP="00B84A69">
      <w:pPr>
        <w:widowControl w:val="0"/>
        <w:autoSpaceDE w:val="0"/>
        <w:autoSpaceDN w:val="0"/>
        <w:adjustRightInd w:val="0"/>
        <w:snapToGrid w:val="0"/>
        <w:ind w:left="720" w:firstLine="0"/>
        <w:rPr>
          <w:rFonts w:eastAsia="Malgun Gothic"/>
          <w:b/>
          <w:bCs/>
          <w:color w:val="000000"/>
          <w:sz w:val="22"/>
          <w:szCs w:val="22"/>
          <w:lang w:eastAsia="ko-KR"/>
        </w:rPr>
      </w:pPr>
    </w:p>
    <w:p w:rsidR="00A0122E" w:rsidRPr="008A4A5F" w:rsidRDefault="00A0122E" w:rsidP="008A4A5F">
      <w:pPr>
        <w:widowControl w:val="0"/>
        <w:numPr>
          <w:ilvl w:val="2"/>
          <w:numId w:val="16"/>
        </w:numPr>
        <w:tabs>
          <w:tab w:val="left" w:pos="1440"/>
        </w:tabs>
        <w:autoSpaceDE w:val="0"/>
        <w:autoSpaceDN w:val="0"/>
        <w:adjustRightInd w:val="0"/>
        <w:snapToGrid w:val="0"/>
        <w:rPr>
          <w:rFonts w:eastAsia="Times New Roman"/>
          <w:color w:val="000000"/>
          <w:sz w:val="22"/>
          <w:szCs w:val="22"/>
          <w:lang w:eastAsia="ja-JP"/>
        </w:rPr>
      </w:pPr>
      <w:r w:rsidRPr="008A4A5F">
        <w:rPr>
          <w:rFonts w:eastAsia="Times New Roman"/>
          <w:color w:val="000000"/>
          <w:sz w:val="22"/>
          <w:szCs w:val="22"/>
          <w:lang w:eastAsia="ja-JP"/>
        </w:rPr>
        <w:t>Big</w:t>
      </w:r>
      <w:r w:rsidR="006A739A" w:rsidRPr="008A4A5F">
        <w:rPr>
          <w:rFonts w:eastAsia="Times New Roman"/>
          <w:color w:val="000000"/>
          <w:sz w:val="22"/>
          <w:szCs w:val="22"/>
          <w:lang w:eastAsia="ja-JP"/>
        </w:rPr>
        <w:t>eye, yellowfin and skipjack tunas (</w:t>
      </w:r>
      <w:r w:rsidR="00A941C9" w:rsidRPr="008A4A5F">
        <w:rPr>
          <w:rFonts w:eastAsia="Times New Roman"/>
          <w:color w:val="000000"/>
          <w:sz w:val="22"/>
          <w:szCs w:val="22"/>
          <w:lang w:eastAsia="ja-JP"/>
        </w:rPr>
        <w:t xml:space="preserve">CMM </w:t>
      </w:r>
      <w:r w:rsidR="006A739A" w:rsidRPr="008A4A5F">
        <w:rPr>
          <w:rFonts w:eastAsia="Times New Roman"/>
          <w:color w:val="000000"/>
          <w:sz w:val="22"/>
          <w:szCs w:val="22"/>
          <w:lang w:eastAsia="ja-JP"/>
        </w:rPr>
        <w:t>201</w:t>
      </w:r>
      <w:r w:rsidR="006E38AC" w:rsidRPr="008A4A5F">
        <w:rPr>
          <w:rFonts w:eastAsia="Malgun Gothic" w:hint="eastAsia"/>
          <w:color w:val="000000"/>
          <w:sz w:val="22"/>
          <w:szCs w:val="22"/>
          <w:lang w:eastAsia="ko-KR"/>
        </w:rPr>
        <w:t>8</w:t>
      </w:r>
      <w:r w:rsidRPr="008A4A5F">
        <w:rPr>
          <w:rFonts w:eastAsia="Times New Roman"/>
          <w:color w:val="000000"/>
          <w:sz w:val="22"/>
          <w:szCs w:val="22"/>
          <w:lang w:eastAsia="ja-JP"/>
        </w:rPr>
        <w:t>-01)</w:t>
      </w:r>
    </w:p>
    <w:p w:rsidR="00A0122E" w:rsidRPr="00DE6744" w:rsidRDefault="00A0122E" w:rsidP="00B84A69">
      <w:pPr>
        <w:widowControl w:val="0"/>
        <w:autoSpaceDE w:val="0"/>
        <w:autoSpaceDN w:val="0"/>
        <w:adjustRightInd w:val="0"/>
        <w:snapToGrid w:val="0"/>
        <w:ind w:leftChars="-600" w:left="0"/>
        <w:rPr>
          <w:rFonts w:eastAsia="Times New Roman"/>
          <w:b/>
          <w:bCs/>
          <w:color w:val="000000"/>
          <w:sz w:val="22"/>
          <w:szCs w:val="22"/>
          <w:lang w:eastAsia="ja-JP"/>
        </w:rPr>
      </w:pPr>
    </w:p>
    <w:p w:rsidR="00A0122E" w:rsidRPr="00DE6744" w:rsidRDefault="006A739A" w:rsidP="00B84A69">
      <w:pPr>
        <w:widowControl w:val="0"/>
        <w:autoSpaceDE w:val="0"/>
        <w:autoSpaceDN w:val="0"/>
        <w:adjustRightInd w:val="0"/>
        <w:snapToGrid w:val="0"/>
        <w:ind w:leftChars="300" w:left="720" w:firstLine="0"/>
        <w:rPr>
          <w:rFonts w:eastAsia="MS Mincho"/>
          <w:color w:val="000000"/>
          <w:sz w:val="22"/>
          <w:szCs w:val="22"/>
          <w:lang w:eastAsia="ja-JP"/>
        </w:rPr>
      </w:pPr>
      <w:r w:rsidRPr="00DE6744">
        <w:rPr>
          <w:rFonts w:eastAsia="Times New Roman"/>
          <w:color w:val="000000"/>
          <w:sz w:val="22"/>
          <w:szCs w:val="22"/>
          <w:lang w:eastAsia="ja-JP"/>
        </w:rPr>
        <w:t>WCPFC</w:t>
      </w:r>
      <w:r w:rsidR="00073085" w:rsidRPr="00DE6744">
        <w:rPr>
          <w:rFonts w:eastAsia="Times New Roman"/>
          <w:color w:val="000000"/>
          <w:sz w:val="22"/>
          <w:szCs w:val="22"/>
          <w:lang w:eastAsia="ja-JP"/>
        </w:rPr>
        <w:t>1</w:t>
      </w:r>
      <w:r w:rsidR="006E38AC" w:rsidRPr="00DE6744">
        <w:rPr>
          <w:rFonts w:eastAsiaTheme="minorEastAsia" w:hint="eastAsia"/>
          <w:color w:val="000000"/>
          <w:sz w:val="22"/>
          <w:szCs w:val="22"/>
          <w:lang w:eastAsia="ko-KR"/>
        </w:rPr>
        <w:t>5</w:t>
      </w:r>
      <w:r w:rsidR="00A0122E" w:rsidRPr="00DE6744">
        <w:rPr>
          <w:rFonts w:eastAsia="Times New Roman"/>
          <w:color w:val="000000"/>
          <w:sz w:val="22"/>
          <w:szCs w:val="22"/>
          <w:lang w:eastAsia="ja-JP"/>
        </w:rPr>
        <w:t xml:space="preserve"> adopted </w:t>
      </w:r>
      <w:r w:rsidRPr="00DE6744">
        <w:rPr>
          <w:rFonts w:eastAsia="Times New Roman"/>
          <w:color w:val="000000"/>
          <w:sz w:val="22"/>
          <w:szCs w:val="22"/>
          <w:lang w:eastAsia="ja-JP"/>
        </w:rPr>
        <w:t xml:space="preserve">CMM </w:t>
      </w:r>
      <w:r w:rsidR="006E38AC" w:rsidRPr="00DE6744">
        <w:rPr>
          <w:rFonts w:eastAsia="Times New Roman"/>
          <w:color w:val="000000"/>
          <w:sz w:val="22"/>
          <w:szCs w:val="22"/>
          <w:lang w:eastAsia="ja-JP"/>
        </w:rPr>
        <w:t>201</w:t>
      </w:r>
      <w:r w:rsidR="006E38AC" w:rsidRPr="00DE6744">
        <w:rPr>
          <w:rFonts w:eastAsiaTheme="minorEastAsia" w:hint="eastAsia"/>
          <w:color w:val="000000"/>
          <w:sz w:val="22"/>
          <w:szCs w:val="22"/>
          <w:lang w:eastAsia="ko-KR"/>
        </w:rPr>
        <w:t>8</w:t>
      </w:r>
      <w:r w:rsidRPr="00DE6744">
        <w:rPr>
          <w:rFonts w:eastAsia="Times New Roman"/>
          <w:color w:val="000000"/>
          <w:sz w:val="22"/>
          <w:szCs w:val="22"/>
          <w:lang w:eastAsia="ja-JP"/>
        </w:rPr>
        <w:t>-01 (</w:t>
      </w:r>
      <w:r w:rsidR="00A219BD" w:rsidRPr="00DE6744">
        <w:rPr>
          <w:i/>
          <w:sz w:val="22"/>
          <w:szCs w:val="22"/>
        </w:rPr>
        <w:t>CMM for bigeye, yellowfin and skipjack tuna in the western and central Pacific Ocean</w:t>
      </w:r>
      <w:r w:rsidRPr="00DE6744">
        <w:rPr>
          <w:rFonts w:eastAsia="Times New Roman"/>
          <w:color w:val="000000"/>
          <w:sz w:val="22"/>
          <w:szCs w:val="22"/>
          <w:lang w:eastAsia="ja-JP"/>
        </w:rPr>
        <w:t>)</w:t>
      </w:r>
      <w:r w:rsidR="00464B44" w:rsidRPr="00DE6744">
        <w:rPr>
          <w:rFonts w:eastAsiaTheme="minorEastAsia"/>
          <w:color w:val="000000"/>
          <w:sz w:val="22"/>
          <w:szCs w:val="22"/>
          <w:lang w:eastAsia="ko-KR"/>
        </w:rPr>
        <w:t xml:space="preserve">. </w:t>
      </w:r>
      <w:r w:rsidR="002A4112" w:rsidRPr="00DE6744">
        <w:rPr>
          <w:rFonts w:eastAsia="Times New Roman"/>
          <w:color w:val="000000"/>
          <w:sz w:val="22"/>
          <w:szCs w:val="22"/>
          <w:lang w:eastAsia="ja-JP"/>
        </w:rPr>
        <w:t>NC15</w:t>
      </w:r>
      <w:r w:rsidRPr="00DE6744">
        <w:rPr>
          <w:rFonts w:eastAsia="Times New Roman"/>
          <w:color w:val="000000"/>
          <w:sz w:val="22"/>
          <w:szCs w:val="22"/>
          <w:lang w:eastAsia="ja-JP"/>
        </w:rPr>
        <w:t xml:space="preserve"> </w:t>
      </w:r>
      <w:r w:rsidR="006E38AC" w:rsidRPr="00DE6744">
        <w:rPr>
          <w:rFonts w:eastAsiaTheme="minorEastAsia" w:hint="eastAsia"/>
          <w:color w:val="000000"/>
          <w:sz w:val="22"/>
          <w:szCs w:val="22"/>
          <w:lang w:eastAsia="ko-KR"/>
        </w:rPr>
        <w:t>may</w:t>
      </w:r>
      <w:r w:rsidR="006E38AC" w:rsidRPr="00DE6744">
        <w:rPr>
          <w:rFonts w:eastAsia="Times New Roman"/>
          <w:color w:val="000000"/>
          <w:sz w:val="22"/>
          <w:szCs w:val="22"/>
          <w:lang w:eastAsia="ja-JP"/>
        </w:rPr>
        <w:t xml:space="preserve"> </w:t>
      </w:r>
      <w:r w:rsidRPr="00DE6744">
        <w:rPr>
          <w:rFonts w:eastAsia="Times New Roman"/>
          <w:color w:val="000000"/>
          <w:sz w:val="22"/>
          <w:szCs w:val="22"/>
          <w:lang w:eastAsia="ja-JP"/>
        </w:rPr>
        <w:t xml:space="preserve">consider any issues related </w:t>
      </w:r>
      <w:r w:rsidR="00555758" w:rsidRPr="00DE6744">
        <w:rPr>
          <w:rFonts w:eastAsia="Times New Roman"/>
          <w:color w:val="000000"/>
          <w:sz w:val="22"/>
          <w:szCs w:val="22"/>
          <w:lang w:eastAsia="ja-JP"/>
        </w:rPr>
        <w:t>to</w:t>
      </w:r>
      <w:r w:rsidRPr="00DE6744">
        <w:rPr>
          <w:rFonts w:eastAsia="Times New Roman"/>
          <w:color w:val="000000"/>
          <w:sz w:val="22"/>
          <w:szCs w:val="22"/>
          <w:lang w:eastAsia="ja-JP"/>
        </w:rPr>
        <w:t xml:space="preserve">, </w:t>
      </w:r>
      <w:r w:rsidR="00A941C9" w:rsidRPr="00DE6744">
        <w:rPr>
          <w:rFonts w:eastAsia="Times New Roman"/>
          <w:color w:val="000000"/>
          <w:sz w:val="22"/>
          <w:szCs w:val="22"/>
          <w:lang w:eastAsia="ja-JP"/>
        </w:rPr>
        <w:t>or</w:t>
      </w:r>
      <w:r w:rsidRPr="00DE6744">
        <w:rPr>
          <w:rFonts w:eastAsia="Times New Roman"/>
          <w:color w:val="000000"/>
          <w:sz w:val="22"/>
          <w:szCs w:val="22"/>
          <w:lang w:eastAsia="ja-JP"/>
        </w:rPr>
        <w:t xml:space="preserve"> any impacts of, CMM 201</w:t>
      </w:r>
      <w:r w:rsidR="006E38AC" w:rsidRPr="00DE6744">
        <w:rPr>
          <w:rFonts w:eastAsiaTheme="minorEastAsia" w:hint="eastAsia"/>
          <w:color w:val="000000"/>
          <w:sz w:val="22"/>
          <w:szCs w:val="22"/>
          <w:lang w:eastAsia="ko-KR"/>
        </w:rPr>
        <w:t>8</w:t>
      </w:r>
      <w:r w:rsidRPr="00DE6744">
        <w:rPr>
          <w:rFonts w:eastAsia="Times New Roman"/>
          <w:color w:val="000000"/>
          <w:sz w:val="22"/>
          <w:szCs w:val="22"/>
          <w:lang w:eastAsia="ja-JP"/>
        </w:rPr>
        <w:t xml:space="preserve">-01 on </w:t>
      </w:r>
      <w:r w:rsidR="00A941C9" w:rsidRPr="00DE6744">
        <w:rPr>
          <w:rFonts w:eastAsia="Times New Roman"/>
          <w:color w:val="000000"/>
          <w:sz w:val="22"/>
          <w:szCs w:val="22"/>
          <w:lang w:eastAsia="ja-JP"/>
        </w:rPr>
        <w:t xml:space="preserve">tuna </w:t>
      </w:r>
      <w:r w:rsidRPr="00DE6744">
        <w:rPr>
          <w:rFonts w:eastAsia="Times New Roman"/>
          <w:color w:val="000000"/>
          <w:sz w:val="22"/>
          <w:szCs w:val="22"/>
          <w:lang w:eastAsia="ja-JP"/>
        </w:rPr>
        <w:t xml:space="preserve">fisheries in the North Pacific Ocean north of </w:t>
      </w:r>
      <w:r w:rsidR="00A0122E" w:rsidRPr="00DE6744">
        <w:rPr>
          <w:rFonts w:eastAsia="Times New Roman"/>
          <w:color w:val="000000"/>
          <w:sz w:val="22"/>
          <w:szCs w:val="22"/>
          <w:lang w:eastAsia="ja-JP"/>
        </w:rPr>
        <w:t>20ºN</w:t>
      </w:r>
      <w:r w:rsidR="00A0122E" w:rsidRPr="00DE6744">
        <w:rPr>
          <w:rFonts w:eastAsia="MS Mincho"/>
          <w:color w:val="000000"/>
          <w:sz w:val="22"/>
          <w:szCs w:val="22"/>
          <w:lang w:eastAsia="ja-JP"/>
        </w:rPr>
        <w:t xml:space="preserve">.   </w:t>
      </w:r>
    </w:p>
    <w:p w:rsidR="00A0122E" w:rsidRPr="00DE6744" w:rsidRDefault="00A0122E" w:rsidP="00B84A69">
      <w:pPr>
        <w:widowControl w:val="0"/>
        <w:autoSpaceDE w:val="0"/>
        <w:autoSpaceDN w:val="0"/>
        <w:adjustRightInd w:val="0"/>
        <w:snapToGrid w:val="0"/>
        <w:ind w:leftChars="-600" w:left="0"/>
        <w:rPr>
          <w:rFonts w:eastAsia="Times New Roman"/>
          <w:b/>
          <w:bCs/>
          <w:color w:val="000000"/>
          <w:sz w:val="22"/>
          <w:szCs w:val="22"/>
          <w:lang w:eastAsia="ja-JP"/>
        </w:rPr>
      </w:pPr>
    </w:p>
    <w:p w:rsidR="00F36171" w:rsidRPr="008A4A5F" w:rsidRDefault="00F36171" w:rsidP="008A4A5F">
      <w:pPr>
        <w:widowControl w:val="0"/>
        <w:numPr>
          <w:ilvl w:val="2"/>
          <w:numId w:val="16"/>
        </w:numPr>
        <w:autoSpaceDE w:val="0"/>
        <w:autoSpaceDN w:val="0"/>
        <w:adjustRightInd w:val="0"/>
        <w:snapToGrid w:val="0"/>
        <w:rPr>
          <w:rFonts w:eastAsia="MS Mincho"/>
          <w:bCs/>
          <w:color w:val="000000"/>
          <w:sz w:val="22"/>
          <w:szCs w:val="22"/>
          <w:lang w:eastAsia="ja-JP"/>
        </w:rPr>
      </w:pPr>
      <w:r w:rsidRPr="008A4A5F">
        <w:rPr>
          <w:rFonts w:eastAsia="MS Mincho"/>
          <w:bCs/>
          <w:color w:val="000000"/>
          <w:sz w:val="22"/>
          <w:szCs w:val="22"/>
          <w:lang w:eastAsia="ja-JP"/>
        </w:rPr>
        <w:t>North Pacific striped marlin (CMM 2010-01)</w:t>
      </w:r>
    </w:p>
    <w:p w:rsidR="00F36171" w:rsidRPr="00DE6744" w:rsidRDefault="00F36171" w:rsidP="00B84A69">
      <w:pPr>
        <w:widowControl w:val="0"/>
        <w:autoSpaceDE w:val="0"/>
        <w:autoSpaceDN w:val="0"/>
        <w:adjustRightInd w:val="0"/>
        <w:snapToGrid w:val="0"/>
        <w:ind w:left="0" w:firstLine="0"/>
        <w:rPr>
          <w:rFonts w:eastAsia="MS Mincho"/>
          <w:color w:val="000000"/>
          <w:sz w:val="22"/>
          <w:szCs w:val="22"/>
          <w:lang w:eastAsia="ja-JP"/>
        </w:rPr>
      </w:pPr>
    </w:p>
    <w:p w:rsidR="00B00CEB" w:rsidRPr="00DE6744" w:rsidRDefault="00BE611C" w:rsidP="00B84A69">
      <w:pPr>
        <w:widowControl w:val="0"/>
        <w:autoSpaceDE w:val="0"/>
        <w:autoSpaceDN w:val="0"/>
        <w:adjustRightInd w:val="0"/>
        <w:snapToGrid w:val="0"/>
        <w:ind w:leftChars="299" w:left="720" w:hangingChars="1" w:hanging="2"/>
        <w:rPr>
          <w:rFonts w:eastAsiaTheme="minorEastAsia"/>
          <w:sz w:val="22"/>
          <w:szCs w:val="22"/>
          <w:lang w:eastAsia="ko-KR"/>
        </w:rPr>
      </w:pPr>
      <w:r w:rsidRPr="00DE6744">
        <w:rPr>
          <w:rFonts w:hint="eastAsia"/>
          <w:sz w:val="22"/>
          <w:szCs w:val="22"/>
          <w:lang w:eastAsia="ko-KR"/>
        </w:rPr>
        <w:t>N</w:t>
      </w:r>
      <w:r w:rsidRPr="00DE6744">
        <w:rPr>
          <w:sz w:val="22"/>
          <w:szCs w:val="22"/>
          <w:lang w:eastAsia="ko-KR"/>
        </w:rPr>
        <w:t>C15 will review the ISC’s 2019 North Pacific striped marlin stock assessment</w:t>
      </w:r>
      <w:r w:rsidRPr="00DE6744">
        <w:rPr>
          <w:rFonts w:hint="eastAsia"/>
          <w:sz w:val="22"/>
          <w:szCs w:val="22"/>
          <w:lang w:eastAsia="ko-KR"/>
        </w:rPr>
        <w:t>.</w:t>
      </w:r>
      <w:r w:rsidR="00B00CEB" w:rsidRPr="00DE6744">
        <w:rPr>
          <w:rFonts w:hint="eastAsia"/>
          <w:sz w:val="22"/>
          <w:szCs w:val="22"/>
          <w:lang w:eastAsia="ko-KR"/>
        </w:rPr>
        <w:t xml:space="preserve"> </w:t>
      </w:r>
      <w:r w:rsidR="00B00CEB" w:rsidRPr="00DE6744">
        <w:rPr>
          <w:sz w:val="22"/>
          <w:szCs w:val="22"/>
          <w:lang w:eastAsia="ko-KR"/>
        </w:rPr>
        <w:t>T</w:t>
      </w:r>
      <w:r w:rsidR="00B00CEB" w:rsidRPr="00DE6744">
        <w:rPr>
          <w:rFonts w:hint="eastAsia"/>
          <w:sz w:val="22"/>
          <w:szCs w:val="22"/>
          <w:lang w:eastAsia="ko-KR"/>
        </w:rPr>
        <w:t xml:space="preserve">he NP striped marlin stock status has been known </w:t>
      </w:r>
      <w:r w:rsidR="00B00CEB" w:rsidRPr="00DE6744">
        <w:rPr>
          <w:rFonts w:eastAsiaTheme="minorEastAsia" w:hint="eastAsia"/>
          <w:spacing w:val="1"/>
          <w:sz w:val="22"/>
          <w:szCs w:val="22"/>
          <w:lang w:eastAsia="ko-KR"/>
        </w:rPr>
        <w:t>overfished and</w:t>
      </w:r>
      <w:r w:rsidR="00B00CEB" w:rsidRPr="00DE6744">
        <w:rPr>
          <w:rFonts w:eastAsia="Times New Roman"/>
          <w:sz w:val="22"/>
          <w:szCs w:val="22"/>
        </w:rPr>
        <w:t xml:space="preserve"> o</w:t>
      </w:r>
      <w:r w:rsidR="00B00CEB" w:rsidRPr="00DE6744">
        <w:rPr>
          <w:rFonts w:eastAsia="Times New Roman"/>
          <w:spacing w:val="-2"/>
          <w:sz w:val="22"/>
          <w:szCs w:val="22"/>
        </w:rPr>
        <w:t>v</w:t>
      </w:r>
      <w:r w:rsidR="00B00CEB" w:rsidRPr="00DE6744">
        <w:rPr>
          <w:rFonts w:eastAsia="Times New Roman"/>
          <w:sz w:val="22"/>
          <w:szCs w:val="22"/>
        </w:rPr>
        <w:t>e</w:t>
      </w:r>
      <w:r w:rsidR="00B00CEB" w:rsidRPr="00DE6744">
        <w:rPr>
          <w:rFonts w:eastAsia="Times New Roman"/>
          <w:spacing w:val="-1"/>
          <w:sz w:val="22"/>
          <w:szCs w:val="22"/>
        </w:rPr>
        <w:t>r</w:t>
      </w:r>
      <w:r w:rsidR="00B00CEB" w:rsidRPr="00DE6744">
        <w:rPr>
          <w:rFonts w:eastAsia="Times New Roman"/>
          <w:spacing w:val="1"/>
          <w:sz w:val="22"/>
          <w:szCs w:val="22"/>
        </w:rPr>
        <w:t>f</w:t>
      </w:r>
      <w:r w:rsidR="00B00CEB" w:rsidRPr="00DE6744">
        <w:rPr>
          <w:rFonts w:eastAsia="Times New Roman"/>
          <w:spacing w:val="-1"/>
          <w:sz w:val="22"/>
          <w:szCs w:val="22"/>
        </w:rPr>
        <w:t>i</w:t>
      </w:r>
      <w:r w:rsidR="00B00CEB" w:rsidRPr="00DE6744">
        <w:rPr>
          <w:rFonts w:eastAsia="Times New Roman"/>
          <w:sz w:val="22"/>
          <w:szCs w:val="22"/>
        </w:rPr>
        <w:t>sh</w:t>
      </w:r>
      <w:r w:rsidR="00B00CEB" w:rsidRPr="00DE6744">
        <w:rPr>
          <w:rFonts w:eastAsia="Times New Roman"/>
          <w:spacing w:val="1"/>
          <w:sz w:val="22"/>
          <w:szCs w:val="22"/>
        </w:rPr>
        <w:t>i</w:t>
      </w:r>
      <w:r w:rsidR="00B00CEB" w:rsidRPr="00DE6744">
        <w:rPr>
          <w:rFonts w:eastAsia="Times New Roman"/>
          <w:sz w:val="22"/>
          <w:szCs w:val="22"/>
        </w:rPr>
        <w:t>ng</w:t>
      </w:r>
      <w:r w:rsidR="00B00CEB" w:rsidRPr="00DE6744">
        <w:rPr>
          <w:rFonts w:eastAsiaTheme="minorEastAsia" w:hint="eastAsia"/>
          <w:sz w:val="22"/>
          <w:szCs w:val="22"/>
          <w:lang w:eastAsia="ko-KR"/>
        </w:rPr>
        <w:t xml:space="preserve"> is </w:t>
      </w:r>
      <w:r w:rsidR="00DF4EA3" w:rsidRPr="00DE6744">
        <w:rPr>
          <w:rFonts w:eastAsiaTheme="minorEastAsia"/>
          <w:sz w:val="22"/>
          <w:szCs w:val="22"/>
          <w:lang w:eastAsia="ko-KR"/>
        </w:rPr>
        <w:t>occurring</w:t>
      </w:r>
      <w:r w:rsidR="00B00CEB" w:rsidRPr="00DE6744">
        <w:rPr>
          <w:rFonts w:eastAsiaTheme="minorEastAsia" w:hint="eastAsia"/>
          <w:sz w:val="22"/>
          <w:szCs w:val="22"/>
          <w:lang w:eastAsia="ko-KR"/>
        </w:rPr>
        <w:t>.</w:t>
      </w:r>
    </w:p>
    <w:p w:rsidR="00B00CEB" w:rsidRPr="00DE6744" w:rsidRDefault="00B00CEB" w:rsidP="00B84A69">
      <w:pPr>
        <w:widowControl w:val="0"/>
        <w:autoSpaceDE w:val="0"/>
        <w:autoSpaceDN w:val="0"/>
        <w:adjustRightInd w:val="0"/>
        <w:snapToGrid w:val="0"/>
        <w:ind w:leftChars="299" w:left="720" w:hangingChars="1" w:hanging="2"/>
        <w:rPr>
          <w:sz w:val="22"/>
          <w:szCs w:val="22"/>
          <w:lang w:eastAsia="ko-KR"/>
        </w:rPr>
      </w:pPr>
    </w:p>
    <w:p w:rsidR="00BE611C" w:rsidRPr="00DE6744" w:rsidRDefault="00BE611C" w:rsidP="00B84A69">
      <w:pPr>
        <w:widowControl w:val="0"/>
        <w:autoSpaceDE w:val="0"/>
        <w:autoSpaceDN w:val="0"/>
        <w:adjustRightInd w:val="0"/>
        <w:snapToGrid w:val="0"/>
        <w:ind w:leftChars="299" w:left="720" w:hangingChars="1" w:hanging="2"/>
        <w:rPr>
          <w:sz w:val="22"/>
          <w:szCs w:val="22"/>
          <w:lang w:eastAsia="ko-KR"/>
        </w:rPr>
      </w:pPr>
      <w:r w:rsidRPr="00DE6744">
        <w:rPr>
          <w:rFonts w:hint="eastAsia"/>
          <w:sz w:val="22"/>
          <w:szCs w:val="22"/>
          <w:lang w:eastAsia="ko-KR"/>
        </w:rPr>
        <w:t>NC</w:t>
      </w:r>
      <w:r w:rsidR="00B00CEB" w:rsidRPr="00DE6744">
        <w:rPr>
          <w:rFonts w:hint="eastAsia"/>
          <w:sz w:val="22"/>
          <w:szCs w:val="22"/>
          <w:lang w:eastAsia="ko-KR"/>
        </w:rPr>
        <w:t>15</w:t>
      </w:r>
      <w:r w:rsidRPr="00DE6744">
        <w:rPr>
          <w:rFonts w:hint="eastAsia"/>
          <w:sz w:val="22"/>
          <w:szCs w:val="22"/>
          <w:lang w:eastAsia="ko-KR"/>
        </w:rPr>
        <w:t xml:space="preserve"> may also </w:t>
      </w:r>
      <w:r w:rsidRPr="00DE6744">
        <w:rPr>
          <w:rFonts w:eastAsiaTheme="minorEastAsia"/>
          <w:color w:val="000000"/>
          <w:sz w:val="22"/>
          <w:szCs w:val="22"/>
          <w:lang w:eastAsia="ko-KR"/>
        </w:rPr>
        <w:t>review any proposals</w:t>
      </w:r>
      <w:r w:rsidR="00B00CEB" w:rsidRPr="00DE6744">
        <w:rPr>
          <w:rFonts w:eastAsiaTheme="minorEastAsia" w:hint="eastAsia"/>
          <w:color w:val="000000"/>
          <w:sz w:val="22"/>
          <w:szCs w:val="22"/>
          <w:lang w:eastAsia="ko-KR"/>
        </w:rPr>
        <w:t xml:space="preserve"> related to a rebuilding plan to provide </w:t>
      </w:r>
      <w:r w:rsidR="002E5FC2">
        <w:rPr>
          <w:rFonts w:eastAsiaTheme="minorEastAsia" w:hint="eastAsia"/>
          <w:color w:val="000000"/>
          <w:sz w:val="22"/>
          <w:szCs w:val="22"/>
          <w:lang w:eastAsia="ko-KR"/>
        </w:rPr>
        <w:t>an</w:t>
      </w:r>
      <w:r w:rsidR="002E5FC2" w:rsidRPr="00DE6744">
        <w:rPr>
          <w:rFonts w:eastAsiaTheme="minorEastAsia" w:hint="eastAsia"/>
          <w:color w:val="000000"/>
          <w:sz w:val="22"/>
          <w:szCs w:val="22"/>
          <w:lang w:eastAsia="ko-KR"/>
        </w:rPr>
        <w:t xml:space="preserve"> </w:t>
      </w:r>
      <w:r w:rsidR="00B00CEB" w:rsidRPr="00DE6744">
        <w:rPr>
          <w:rFonts w:eastAsiaTheme="minorEastAsia" w:hint="eastAsia"/>
          <w:color w:val="000000"/>
          <w:sz w:val="22"/>
          <w:szCs w:val="22"/>
          <w:lang w:eastAsia="ko-KR"/>
        </w:rPr>
        <w:t>update</w:t>
      </w:r>
      <w:r w:rsidRPr="00DE6744">
        <w:rPr>
          <w:rFonts w:eastAsiaTheme="minorEastAsia" w:hint="eastAsia"/>
          <w:color w:val="000000"/>
          <w:sz w:val="22"/>
          <w:szCs w:val="22"/>
          <w:lang w:eastAsia="ko-KR"/>
        </w:rPr>
        <w:t xml:space="preserve"> </w:t>
      </w:r>
      <w:r w:rsidR="00B00CEB" w:rsidRPr="00DE6744">
        <w:rPr>
          <w:rFonts w:eastAsiaTheme="minorEastAsia" w:hint="eastAsia"/>
          <w:color w:val="000000"/>
          <w:sz w:val="22"/>
          <w:szCs w:val="22"/>
          <w:lang w:eastAsia="ko-KR"/>
        </w:rPr>
        <w:t xml:space="preserve">of </w:t>
      </w:r>
      <w:r w:rsidR="00B00CEB" w:rsidRPr="00DE6744">
        <w:rPr>
          <w:rFonts w:eastAsiaTheme="minorEastAsia"/>
          <w:color w:val="000000"/>
          <w:sz w:val="22"/>
          <w:szCs w:val="22"/>
          <w:lang w:eastAsia="ko-KR"/>
        </w:rPr>
        <w:t>the</w:t>
      </w:r>
      <w:r w:rsidR="00B00CEB" w:rsidRPr="00DE6744">
        <w:rPr>
          <w:rFonts w:eastAsiaTheme="minorEastAsia" w:hint="eastAsia"/>
          <w:color w:val="000000"/>
          <w:sz w:val="22"/>
          <w:szCs w:val="22"/>
          <w:lang w:eastAsia="ko-KR"/>
        </w:rPr>
        <w:t xml:space="preserve"> </w:t>
      </w:r>
      <w:r w:rsidR="00B00CEB" w:rsidRPr="00DE6744">
        <w:rPr>
          <w:rFonts w:eastAsiaTheme="minorEastAsia"/>
          <w:color w:val="000000"/>
          <w:sz w:val="22"/>
          <w:szCs w:val="22"/>
          <w:lang w:eastAsia="ko-KR"/>
        </w:rPr>
        <w:t>existing</w:t>
      </w:r>
      <w:r w:rsidR="00B00CEB" w:rsidRPr="00DE6744">
        <w:rPr>
          <w:rFonts w:eastAsiaTheme="minorEastAsia" w:hint="eastAsia"/>
          <w:color w:val="000000"/>
          <w:sz w:val="22"/>
          <w:szCs w:val="22"/>
          <w:lang w:eastAsia="ko-KR"/>
        </w:rPr>
        <w:t xml:space="preserve"> </w:t>
      </w:r>
      <w:r w:rsidRPr="00DE6744">
        <w:rPr>
          <w:rFonts w:eastAsiaTheme="minorEastAsia"/>
          <w:color w:val="000000"/>
          <w:sz w:val="22"/>
          <w:szCs w:val="22"/>
          <w:lang w:eastAsia="ko-KR"/>
        </w:rPr>
        <w:t>CMM for NP striped marlin</w:t>
      </w:r>
      <w:r w:rsidRPr="00DE6744">
        <w:rPr>
          <w:rFonts w:eastAsiaTheme="minorEastAsia" w:hint="eastAsia"/>
          <w:color w:val="000000"/>
          <w:sz w:val="22"/>
          <w:szCs w:val="22"/>
          <w:lang w:eastAsia="ko-KR"/>
        </w:rPr>
        <w:t>.</w:t>
      </w:r>
    </w:p>
    <w:p w:rsidR="00F36171" w:rsidRPr="00DE6744" w:rsidRDefault="00F36171" w:rsidP="00B84A69">
      <w:pPr>
        <w:widowControl w:val="0"/>
        <w:autoSpaceDE w:val="0"/>
        <w:autoSpaceDN w:val="0"/>
        <w:adjustRightInd w:val="0"/>
        <w:snapToGrid w:val="0"/>
        <w:ind w:leftChars="299" w:left="720" w:hangingChars="1" w:hanging="2"/>
        <w:rPr>
          <w:rFonts w:eastAsia="MS Mincho"/>
          <w:color w:val="000000"/>
          <w:sz w:val="22"/>
          <w:szCs w:val="22"/>
          <w:lang w:eastAsia="ja-JP"/>
        </w:rPr>
      </w:pPr>
    </w:p>
    <w:p w:rsidR="00A0122E" w:rsidRPr="008A4A5F" w:rsidRDefault="00A941C9" w:rsidP="008A4A5F">
      <w:pPr>
        <w:widowControl w:val="0"/>
        <w:numPr>
          <w:ilvl w:val="2"/>
          <w:numId w:val="16"/>
        </w:numPr>
        <w:tabs>
          <w:tab w:val="left" w:pos="1440"/>
        </w:tabs>
        <w:autoSpaceDE w:val="0"/>
        <w:autoSpaceDN w:val="0"/>
        <w:adjustRightInd w:val="0"/>
        <w:snapToGrid w:val="0"/>
        <w:rPr>
          <w:rFonts w:eastAsia="Times New Roman"/>
          <w:color w:val="000000"/>
          <w:sz w:val="22"/>
          <w:szCs w:val="22"/>
          <w:lang w:eastAsia="ja-JP"/>
        </w:rPr>
      </w:pPr>
      <w:r w:rsidRPr="008A4A5F">
        <w:rPr>
          <w:rFonts w:eastAsia="Times New Roman"/>
          <w:color w:val="000000"/>
          <w:sz w:val="22"/>
          <w:szCs w:val="22"/>
          <w:lang w:eastAsia="ja-JP"/>
        </w:rPr>
        <w:t xml:space="preserve">Sharks (CMM </w:t>
      </w:r>
      <w:r w:rsidR="00A0122E" w:rsidRPr="008A4A5F">
        <w:rPr>
          <w:rFonts w:eastAsia="Times New Roman"/>
          <w:color w:val="000000"/>
          <w:sz w:val="22"/>
          <w:szCs w:val="22"/>
          <w:lang w:eastAsia="ja-JP"/>
        </w:rPr>
        <w:t>20</w:t>
      </w:r>
      <w:r w:rsidR="00A0122E" w:rsidRPr="008A4A5F">
        <w:rPr>
          <w:rFonts w:eastAsia="MS Mincho"/>
          <w:color w:val="000000"/>
          <w:sz w:val="22"/>
          <w:szCs w:val="22"/>
          <w:lang w:eastAsia="ja-JP"/>
        </w:rPr>
        <w:t>10</w:t>
      </w:r>
      <w:r w:rsidR="00A0122E" w:rsidRPr="008A4A5F">
        <w:rPr>
          <w:rFonts w:eastAsia="Times New Roman"/>
          <w:color w:val="000000"/>
          <w:sz w:val="22"/>
          <w:szCs w:val="22"/>
          <w:lang w:eastAsia="ja-JP"/>
        </w:rPr>
        <w:t>-0</w:t>
      </w:r>
      <w:r w:rsidR="00A0122E" w:rsidRPr="008A4A5F">
        <w:rPr>
          <w:rFonts w:eastAsia="MS Mincho"/>
          <w:color w:val="000000"/>
          <w:sz w:val="22"/>
          <w:szCs w:val="22"/>
          <w:lang w:eastAsia="ja-JP"/>
        </w:rPr>
        <w:t>7</w:t>
      </w:r>
      <w:r w:rsidR="00146473" w:rsidRPr="008A4A5F">
        <w:rPr>
          <w:rFonts w:eastAsia="MS Mincho"/>
          <w:color w:val="000000"/>
          <w:sz w:val="22"/>
          <w:szCs w:val="22"/>
          <w:lang w:eastAsia="ja-JP"/>
        </w:rPr>
        <w:t xml:space="preserve">, </w:t>
      </w:r>
      <w:r w:rsidRPr="008A4A5F">
        <w:rPr>
          <w:rFonts w:eastAsia="MS Mincho"/>
          <w:color w:val="000000"/>
          <w:sz w:val="22"/>
          <w:szCs w:val="22"/>
          <w:lang w:eastAsia="ja-JP"/>
        </w:rPr>
        <w:t>CMM 2011-04</w:t>
      </w:r>
      <w:r w:rsidR="007F5D44" w:rsidRPr="008A4A5F">
        <w:rPr>
          <w:rFonts w:eastAsia="MS Mincho"/>
          <w:color w:val="000000"/>
          <w:sz w:val="22"/>
          <w:szCs w:val="22"/>
          <w:lang w:eastAsia="ja-JP"/>
        </w:rPr>
        <w:t>,</w:t>
      </w:r>
      <w:r w:rsidR="00146473" w:rsidRPr="008A4A5F">
        <w:rPr>
          <w:rFonts w:eastAsia="MS Mincho"/>
          <w:color w:val="000000"/>
          <w:sz w:val="22"/>
          <w:szCs w:val="22"/>
          <w:lang w:eastAsia="ja-JP"/>
        </w:rPr>
        <w:t xml:space="preserve"> CMM 2012-04</w:t>
      </w:r>
      <w:r w:rsidR="005E36F4" w:rsidRPr="008A4A5F">
        <w:rPr>
          <w:rFonts w:eastAsiaTheme="minorEastAsia"/>
          <w:color w:val="000000"/>
          <w:sz w:val="22"/>
          <w:szCs w:val="22"/>
          <w:lang w:eastAsia="ko-KR"/>
        </w:rPr>
        <w:t>,</w:t>
      </w:r>
      <w:r w:rsidR="007F5D44" w:rsidRPr="008A4A5F">
        <w:rPr>
          <w:rFonts w:eastAsia="MS Mincho"/>
          <w:color w:val="000000"/>
          <w:sz w:val="22"/>
          <w:szCs w:val="22"/>
          <w:lang w:eastAsia="ja-JP"/>
        </w:rPr>
        <w:t xml:space="preserve"> CMM 2013-08</w:t>
      </w:r>
      <w:r w:rsidR="005E36F4" w:rsidRPr="008A4A5F">
        <w:rPr>
          <w:rFonts w:eastAsiaTheme="minorEastAsia"/>
          <w:color w:val="000000"/>
          <w:sz w:val="22"/>
          <w:szCs w:val="22"/>
          <w:lang w:eastAsia="ko-KR"/>
        </w:rPr>
        <w:t xml:space="preserve"> and CMM 2014-05</w:t>
      </w:r>
      <w:r w:rsidR="00A0122E" w:rsidRPr="008A4A5F">
        <w:rPr>
          <w:rFonts w:eastAsia="Times New Roman"/>
          <w:color w:val="000000"/>
          <w:sz w:val="22"/>
          <w:szCs w:val="22"/>
          <w:lang w:eastAsia="ja-JP"/>
        </w:rPr>
        <w:t>)</w:t>
      </w:r>
    </w:p>
    <w:p w:rsidR="00A0122E" w:rsidRPr="00DE6744" w:rsidRDefault="00A0122E" w:rsidP="00B84A69">
      <w:pPr>
        <w:widowControl w:val="0"/>
        <w:autoSpaceDE w:val="0"/>
        <w:autoSpaceDN w:val="0"/>
        <w:adjustRightInd w:val="0"/>
        <w:snapToGrid w:val="0"/>
        <w:ind w:leftChars="-600" w:left="0"/>
        <w:rPr>
          <w:rFonts w:eastAsia="Times New Roman"/>
          <w:color w:val="000000"/>
          <w:sz w:val="22"/>
          <w:szCs w:val="22"/>
          <w:lang w:eastAsia="ja-JP"/>
        </w:rPr>
      </w:pPr>
    </w:p>
    <w:p w:rsidR="004A79DB" w:rsidRPr="00DE6744" w:rsidRDefault="00BD4476" w:rsidP="00DE6744">
      <w:pPr>
        <w:widowControl w:val="0"/>
        <w:autoSpaceDE w:val="0"/>
        <w:autoSpaceDN w:val="0"/>
        <w:adjustRightInd w:val="0"/>
        <w:snapToGrid w:val="0"/>
        <w:ind w:leftChars="300" w:left="720" w:firstLine="0"/>
        <w:rPr>
          <w:rFonts w:eastAsiaTheme="minorEastAsia"/>
          <w:sz w:val="22"/>
          <w:szCs w:val="22"/>
          <w:lang w:eastAsia="ko-KR"/>
        </w:rPr>
      </w:pPr>
      <w:r w:rsidRPr="00DE6744">
        <w:rPr>
          <w:rFonts w:eastAsiaTheme="minorEastAsia" w:hint="eastAsia"/>
          <w:color w:val="000000"/>
          <w:sz w:val="22"/>
          <w:szCs w:val="22"/>
          <w:lang w:eastAsia="ko-KR"/>
        </w:rPr>
        <w:t xml:space="preserve">The Commission has been developing a comprehensive CMM for Sharks through Shark-IWG. </w:t>
      </w:r>
      <w:r w:rsidRPr="00DE6744" w:rsidDel="002A4112">
        <w:rPr>
          <w:rFonts w:eastAsiaTheme="minorEastAsia"/>
          <w:color w:val="000000"/>
          <w:sz w:val="22"/>
          <w:szCs w:val="22"/>
          <w:lang w:eastAsia="ko-KR"/>
        </w:rPr>
        <w:t xml:space="preserve"> </w:t>
      </w:r>
      <w:r w:rsidR="002A4112" w:rsidRPr="00DE6744">
        <w:rPr>
          <w:rFonts w:eastAsiaTheme="minorEastAsia"/>
          <w:color w:val="000000"/>
          <w:sz w:val="22"/>
          <w:szCs w:val="22"/>
          <w:lang w:eastAsia="ko-KR"/>
        </w:rPr>
        <w:t>NC15</w:t>
      </w:r>
      <w:r w:rsidR="00E6176C" w:rsidRPr="00DE6744">
        <w:rPr>
          <w:rFonts w:eastAsiaTheme="minorEastAsia"/>
          <w:color w:val="000000"/>
          <w:sz w:val="22"/>
          <w:szCs w:val="22"/>
          <w:lang w:eastAsia="ko-KR"/>
        </w:rPr>
        <w:t xml:space="preserve"> will note the current progress </w:t>
      </w:r>
      <w:r w:rsidRPr="00DE6744">
        <w:rPr>
          <w:rFonts w:eastAsiaTheme="minorEastAsia" w:hint="eastAsia"/>
          <w:color w:val="000000"/>
          <w:sz w:val="22"/>
          <w:szCs w:val="22"/>
          <w:lang w:eastAsia="ko-KR"/>
        </w:rPr>
        <w:t xml:space="preserve">of the </w:t>
      </w:r>
      <w:r w:rsidR="00085BB9" w:rsidRPr="00DE6744">
        <w:rPr>
          <w:rFonts w:eastAsiaTheme="minorEastAsia" w:hint="eastAsia"/>
          <w:color w:val="000000"/>
          <w:sz w:val="22"/>
          <w:szCs w:val="22"/>
          <w:lang w:eastAsia="ko-KR"/>
        </w:rPr>
        <w:t xml:space="preserve">Shark-IWG and other shark-related issues, </w:t>
      </w:r>
      <w:r w:rsidRPr="00DE6744">
        <w:rPr>
          <w:rFonts w:eastAsiaTheme="minorEastAsia" w:hint="eastAsia"/>
          <w:color w:val="000000"/>
          <w:sz w:val="22"/>
          <w:szCs w:val="22"/>
          <w:lang w:eastAsia="ko-KR"/>
        </w:rPr>
        <w:t xml:space="preserve">and provide recommendations if any to Shark-IWG. </w:t>
      </w:r>
    </w:p>
    <w:p w:rsidR="004A79DB" w:rsidRPr="00DE6744" w:rsidRDefault="004A79DB" w:rsidP="00B84A69">
      <w:pPr>
        <w:widowControl w:val="0"/>
        <w:autoSpaceDE w:val="0"/>
        <w:autoSpaceDN w:val="0"/>
        <w:adjustRightInd w:val="0"/>
        <w:snapToGrid w:val="0"/>
        <w:ind w:leftChars="300" w:left="720" w:firstLine="0"/>
        <w:rPr>
          <w:rFonts w:eastAsiaTheme="minorEastAsia"/>
          <w:color w:val="000000"/>
          <w:sz w:val="22"/>
          <w:szCs w:val="22"/>
          <w:lang w:eastAsia="ko-KR"/>
        </w:rPr>
      </w:pPr>
    </w:p>
    <w:p w:rsidR="00A0122E" w:rsidRPr="008A4A5F" w:rsidRDefault="00A0122E" w:rsidP="008A4A5F">
      <w:pPr>
        <w:widowControl w:val="0"/>
        <w:numPr>
          <w:ilvl w:val="2"/>
          <w:numId w:val="16"/>
        </w:numPr>
        <w:tabs>
          <w:tab w:val="left" w:pos="1440"/>
        </w:tabs>
        <w:autoSpaceDE w:val="0"/>
        <w:autoSpaceDN w:val="0"/>
        <w:adjustRightInd w:val="0"/>
        <w:snapToGrid w:val="0"/>
        <w:rPr>
          <w:rFonts w:eastAsia="Times New Roman"/>
          <w:color w:val="000000"/>
          <w:sz w:val="22"/>
          <w:szCs w:val="22"/>
          <w:lang w:eastAsia="ja-JP"/>
        </w:rPr>
      </w:pPr>
      <w:r w:rsidRPr="008A4A5F">
        <w:rPr>
          <w:rFonts w:eastAsia="Times New Roman"/>
          <w:color w:val="000000"/>
          <w:sz w:val="22"/>
          <w:szCs w:val="22"/>
          <w:lang w:eastAsia="ja-JP"/>
        </w:rPr>
        <w:t>Seabirds (</w:t>
      </w:r>
      <w:r w:rsidR="00A941C9" w:rsidRPr="008A4A5F">
        <w:rPr>
          <w:rFonts w:eastAsia="Times New Roman"/>
          <w:color w:val="000000"/>
          <w:sz w:val="22"/>
          <w:szCs w:val="22"/>
          <w:lang w:eastAsia="ja-JP"/>
        </w:rPr>
        <w:t xml:space="preserve">CMM </w:t>
      </w:r>
      <w:r w:rsidRPr="008A4A5F">
        <w:rPr>
          <w:rFonts w:eastAsia="Times New Roman"/>
          <w:color w:val="000000"/>
          <w:sz w:val="22"/>
          <w:szCs w:val="22"/>
          <w:lang w:eastAsia="ja-JP"/>
        </w:rPr>
        <w:t>20</w:t>
      </w:r>
      <w:r w:rsidR="00420EDA" w:rsidRPr="008A4A5F">
        <w:rPr>
          <w:rFonts w:eastAsia="Times New Roman"/>
          <w:color w:val="000000"/>
          <w:sz w:val="22"/>
          <w:szCs w:val="22"/>
          <w:lang w:eastAsia="ja-JP"/>
        </w:rPr>
        <w:t>1</w:t>
      </w:r>
      <w:r w:rsidR="00487917" w:rsidRPr="008A4A5F">
        <w:rPr>
          <w:rFonts w:eastAsiaTheme="minorEastAsia" w:hint="eastAsia"/>
          <w:color w:val="000000"/>
          <w:sz w:val="22"/>
          <w:szCs w:val="22"/>
          <w:lang w:eastAsia="ko-KR"/>
        </w:rPr>
        <w:t>8</w:t>
      </w:r>
      <w:r w:rsidRPr="008A4A5F">
        <w:rPr>
          <w:rFonts w:eastAsia="Times New Roman"/>
          <w:color w:val="000000"/>
          <w:sz w:val="22"/>
          <w:szCs w:val="22"/>
          <w:lang w:eastAsia="ja-JP"/>
        </w:rPr>
        <w:t>-0</w:t>
      </w:r>
      <w:r w:rsidR="00487917" w:rsidRPr="008A4A5F">
        <w:rPr>
          <w:rFonts w:eastAsiaTheme="minorEastAsia" w:hint="eastAsia"/>
          <w:color w:val="000000"/>
          <w:sz w:val="22"/>
          <w:szCs w:val="22"/>
          <w:lang w:eastAsia="ko-KR"/>
        </w:rPr>
        <w:t>3</w:t>
      </w:r>
      <w:r w:rsidRPr="008A4A5F">
        <w:rPr>
          <w:rFonts w:eastAsia="Times New Roman"/>
          <w:color w:val="000000"/>
          <w:sz w:val="22"/>
          <w:szCs w:val="22"/>
          <w:lang w:eastAsia="ja-JP"/>
        </w:rPr>
        <w:t>)</w:t>
      </w:r>
    </w:p>
    <w:p w:rsidR="00A0122E" w:rsidRPr="00DE6744" w:rsidRDefault="00A0122E" w:rsidP="00B84A69">
      <w:pPr>
        <w:widowControl w:val="0"/>
        <w:autoSpaceDE w:val="0"/>
        <w:autoSpaceDN w:val="0"/>
        <w:adjustRightInd w:val="0"/>
        <w:snapToGrid w:val="0"/>
        <w:ind w:leftChars="-600" w:left="0"/>
        <w:rPr>
          <w:rFonts w:eastAsia="Times New Roman"/>
          <w:color w:val="000000"/>
          <w:sz w:val="22"/>
          <w:szCs w:val="22"/>
          <w:lang w:eastAsia="ja-JP"/>
        </w:rPr>
      </w:pPr>
    </w:p>
    <w:p w:rsidR="00372E5D" w:rsidRPr="00DE6744" w:rsidRDefault="00652847" w:rsidP="00B84A69">
      <w:pPr>
        <w:pStyle w:val="ListParagraph"/>
        <w:autoSpaceDE w:val="0"/>
        <w:adjustRightInd w:val="0"/>
        <w:snapToGrid w:val="0"/>
        <w:ind w:firstLine="0"/>
        <w:rPr>
          <w:sz w:val="22"/>
          <w:szCs w:val="22"/>
        </w:rPr>
      </w:pPr>
      <w:r w:rsidRPr="00DE6744">
        <w:rPr>
          <w:rFonts w:eastAsiaTheme="minorEastAsia" w:hint="eastAsia"/>
          <w:sz w:val="22"/>
          <w:szCs w:val="22"/>
          <w:lang w:eastAsia="ko-KR"/>
        </w:rPr>
        <w:t xml:space="preserve">WCPFC15 in 2018 adopted a revised CMM to Mitigate the Impact of Fishing for Highly Migratory Fish Stocks on Seabirds. </w:t>
      </w:r>
      <w:r w:rsidR="002A4112" w:rsidRPr="00DE6744">
        <w:rPr>
          <w:rFonts w:eastAsiaTheme="minorEastAsia"/>
          <w:sz w:val="22"/>
          <w:szCs w:val="22"/>
          <w:lang w:eastAsia="ko-KR"/>
        </w:rPr>
        <w:t>NC15</w:t>
      </w:r>
      <w:r w:rsidR="00372E5D" w:rsidRPr="00DE6744">
        <w:rPr>
          <w:rFonts w:eastAsiaTheme="minorEastAsia"/>
          <w:sz w:val="22"/>
          <w:szCs w:val="22"/>
          <w:lang w:eastAsia="ko-KR"/>
        </w:rPr>
        <w:t xml:space="preserve"> </w:t>
      </w:r>
      <w:r w:rsidR="00487917" w:rsidRPr="00DE6744">
        <w:rPr>
          <w:rFonts w:eastAsiaTheme="minorEastAsia" w:hint="eastAsia"/>
          <w:sz w:val="22"/>
          <w:szCs w:val="22"/>
          <w:lang w:eastAsia="ko-KR"/>
        </w:rPr>
        <w:t>may</w:t>
      </w:r>
      <w:r w:rsidR="00487917" w:rsidRPr="00DE6744">
        <w:rPr>
          <w:rFonts w:eastAsiaTheme="minorEastAsia"/>
          <w:sz w:val="22"/>
          <w:szCs w:val="22"/>
          <w:lang w:eastAsia="ko-KR"/>
        </w:rPr>
        <w:t xml:space="preserve"> </w:t>
      </w:r>
      <w:r w:rsidR="00372E5D" w:rsidRPr="00DE6744">
        <w:rPr>
          <w:rFonts w:eastAsiaTheme="minorEastAsia"/>
          <w:sz w:val="22"/>
          <w:szCs w:val="22"/>
          <w:lang w:eastAsia="ko-KR"/>
        </w:rPr>
        <w:t>review any</w:t>
      </w:r>
      <w:r w:rsidR="00372E5D" w:rsidRPr="00DE6744">
        <w:rPr>
          <w:rFonts w:eastAsia="MS Mincho"/>
          <w:sz w:val="22"/>
          <w:szCs w:val="22"/>
          <w:lang w:eastAsia="ja-JP"/>
        </w:rPr>
        <w:t xml:space="preserve"> </w:t>
      </w:r>
      <w:r w:rsidR="00653CA3" w:rsidRPr="00DE6744">
        <w:rPr>
          <w:rFonts w:eastAsiaTheme="minorEastAsia"/>
          <w:sz w:val="22"/>
          <w:szCs w:val="22"/>
          <w:lang w:eastAsia="ko-KR"/>
        </w:rPr>
        <w:t>reports</w:t>
      </w:r>
      <w:r w:rsidR="00487917" w:rsidRPr="00DE6744">
        <w:rPr>
          <w:rFonts w:eastAsiaTheme="minorEastAsia" w:hint="eastAsia"/>
          <w:sz w:val="22"/>
          <w:szCs w:val="22"/>
          <w:lang w:eastAsia="ko-KR"/>
        </w:rPr>
        <w:t xml:space="preserve"> and/or mitigation research results</w:t>
      </w:r>
      <w:r w:rsidR="00653CA3" w:rsidRPr="00DE6744">
        <w:rPr>
          <w:rFonts w:eastAsiaTheme="minorEastAsia"/>
          <w:sz w:val="22"/>
          <w:szCs w:val="22"/>
          <w:lang w:eastAsia="ko-KR"/>
        </w:rPr>
        <w:t xml:space="preserve"> relate to </w:t>
      </w:r>
      <w:r w:rsidR="00372E5D" w:rsidRPr="00DE6744">
        <w:rPr>
          <w:rFonts w:eastAsia="MS Mincho"/>
          <w:sz w:val="22"/>
          <w:szCs w:val="22"/>
          <w:lang w:eastAsia="ja-JP"/>
        </w:rPr>
        <w:t xml:space="preserve">implementation of the mitigation measures in the </w:t>
      </w:r>
      <w:r w:rsidR="00487917" w:rsidRPr="00DE6744">
        <w:rPr>
          <w:rFonts w:eastAsiaTheme="minorEastAsia" w:hint="eastAsia"/>
          <w:sz w:val="22"/>
          <w:szCs w:val="22"/>
          <w:lang w:eastAsia="ko-KR"/>
        </w:rPr>
        <w:t>North Pacific region</w:t>
      </w:r>
      <w:r w:rsidR="00372E5D" w:rsidRPr="00DE6744">
        <w:rPr>
          <w:rFonts w:eastAsia="MS Mincho"/>
          <w:sz w:val="22"/>
          <w:szCs w:val="22"/>
          <w:lang w:eastAsia="ja-JP"/>
        </w:rPr>
        <w:t xml:space="preserve">. </w:t>
      </w:r>
    </w:p>
    <w:p w:rsidR="00A0122E" w:rsidRPr="00DE6744" w:rsidRDefault="00A0122E" w:rsidP="00B84A69">
      <w:pPr>
        <w:widowControl w:val="0"/>
        <w:autoSpaceDE w:val="0"/>
        <w:autoSpaceDN w:val="0"/>
        <w:adjustRightInd w:val="0"/>
        <w:snapToGrid w:val="0"/>
        <w:ind w:leftChars="300" w:left="720" w:firstLine="0"/>
        <w:rPr>
          <w:rFonts w:eastAsia="Times New Roman"/>
          <w:color w:val="000000"/>
          <w:sz w:val="22"/>
          <w:szCs w:val="22"/>
          <w:lang w:eastAsia="ja-JP"/>
        </w:rPr>
      </w:pPr>
    </w:p>
    <w:p w:rsidR="00E27A89" w:rsidRPr="00DE6744" w:rsidRDefault="00E27A89" w:rsidP="00B84A69">
      <w:pPr>
        <w:pStyle w:val="ListParagraph"/>
        <w:widowControl w:val="0"/>
        <w:numPr>
          <w:ilvl w:val="0"/>
          <w:numId w:val="4"/>
        </w:numPr>
        <w:autoSpaceDE w:val="0"/>
        <w:autoSpaceDN w:val="0"/>
        <w:adjustRightInd w:val="0"/>
        <w:snapToGrid w:val="0"/>
        <w:ind w:leftChars="-225" w:left="0"/>
        <w:rPr>
          <w:rFonts w:eastAsia="MS Mincho"/>
          <w:b/>
          <w:vanish/>
          <w:color w:val="000000"/>
          <w:sz w:val="22"/>
          <w:szCs w:val="22"/>
          <w:lang w:eastAsia="ja-JP"/>
        </w:rPr>
      </w:pPr>
    </w:p>
    <w:p w:rsidR="00F36171" w:rsidRPr="008A4A5F" w:rsidRDefault="00746362" w:rsidP="008A4A5F">
      <w:pPr>
        <w:widowControl w:val="0"/>
        <w:numPr>
          <w:ilvl w:val="2"/>
          <w:numId w:val="16"/>
        </w:numPr>
        <w:tabs>
          <w:tab w:val="left" w:pos="1440"/>
        </w:tabs>
        <w:autoSpaceDE w:val="0"/>
        <w:autoSpaceDN w:val="0"/>
        <w:adjustRightInd w:val="0"/>
        <w:snapToGrid w:val="0"/>
        <w:rPr>
          <w:rFonts w:eastAsia="Times New Roman"/>
          <w:color w:val="000000"/>
          <w:sz w:val="22"/>
          <w:szCs w:val="22"/>
          <w:lang w:eastAsia="ja-JP"/>
        </w:rPr>
      </w:pPr>
      <w:r w:rsidRPr="008A4A5F">
        <w:rPr>
          <w:rFonts w:eastAsia="Times New Roman"/>
          <w:color w:val="000000"/>
          <w:sz w:val="22"/>
          <w:szCs w:val="22"/>
          <w:lang w:eastAsia="ja-JP"/>
        </w:rPr>
        <w:t>Sea turtles</w:t>
      </w:r>
      <w:r w:rsidR="00F36171" w:rsidRPr="008A4A5F">
        <w:rPr>
          <w:rFonts w:eastAsia="Times New Roman"/>
          <w:color w:val="000000"/>
          <w:sz w:val="22"/>
          <w:szCs w:val="22"/>
          <w:lang w:eastAsia="ja-JP"/>
        </w:rPr>
        <w:t xml:space="preserve"> (CMM </w:t>
      </w:r>
      <w:r w:rsidRPr="008A4A5F">
        <w:rPr>
          <w:rFonts w:eastAsia="Times New Roman"/>
          <w:color w:val="000000"/>
          <w:sz w:val="22"/>
          <w:szCs w:val="22"/>
          <w:lang w:eastAsia="ja-JP"/>
        </w:rPr>
        <w:t>2008-03</w:t>
      </w:r>
      <w:r w:rsidR="00F36171" w:rsidRPr="008A4A5F">
        <w:rPr>
          <w:rFonts w:eastAsia="Times New Roman"/>
          <w:color w:val="000000"/>
          <w:sz w:val="22"/>
          <w:szCs w:val="22"/>
          <w:lang w:eastAsia="ja-JP"/>
        </w:rPr>
        <w:t>)</w:t>
      </w:r>
    </w:p>
    <w:p w:rsidR="00F36171" w:rsidRPr="00DE6744" w:rsidRDefault="00F36171" w:rsidP="00B84A69">
      <w:pPr>
        <w:widowControl w:val="0"/>
        <w:autoSpaceDE w:val="0"/>
        <w:autoSpaceDN w:val="0"/>
        <w:adjustRightInd w:val="0"/>
        <w:snapToGrid w:val="0"/>
        <w:ind w:leftChars="-600" w:left="0"/>
        <w:rPr>
          <w:rFonts w:eastAsia="Times New Roman"/>
          <w:color w:val="000000"/>
          <w:sz w:val="22"/>
          <w:szCs w:val="22"/>
          <w:lang w:eastAsia="ja-JP"/>
        </w:rPr>
      </w:pPr>
    </w:p>
    <w:p w:rsidR="00187F4F" w:rsidRPr="00DE6744" w:rsidRDefault="002A4112" w:rsidP="00B84A69">
      <w:pPr>
        <w:widowControl w:val="0"/>
        <w:autoSpaceDE w:val="0"/>
        <w:autoSpaceDN w:val="0"/>
        <w:adjustRightInd w:val="0"/>
        <w:snapToGrid w:val="0"/>
        <w:ind w:leftChars="300" w:left="720" w:firstLine="0"/>
        <w:rPr>
          <w:rFonts w:eastAsiaTheme="minorEastAsia"/>
          <w:color w:val="000000"/>
          <w:sz w:val="22"/>
          <w:szCs w:val="22"/>
          <w:lang w:eastAsia="ko-KR"/>
        </w:rPr>
      </w:pPr>
      <w:r w:rsidRPr="00DE6744">
        <w:rPr>
          <w:rFonts w:eastAsia="Times New Roman"/>
          <w:sz w:val="22"/>
          <w:szCs w:val="22"/>
          <w:lang w:eastAsia="ja-JP"/>
        </w:rPr>
        <w:t>NC15</w:t>
      </w:r>
      <w:r w:rsidR="007F5D44" w:rsidRPr="00DE6744">
        <w:rPr>
          <w:rFonts w:eastAsia="Times New Roman"/>
          <w:sz w:val="22"/>
          <w:szCs w:val="22"/>
          <w:lang w:eastAsia="ja-JP"/>
        </w:rPr>
        <w:t xml:space="preserve"> </w:t>
      </w:r>
      <w:r w:rsidR="00D64FF4" w:rsidRPr="00DE6744">
        <w:rPr>
          <w:rFonts w:eastAsiaTheme="minorEastAsia"/>
          <w:sz w:val="22"/>
          <w:szCs w:val="22"/>
          <w:lang w:eastAsia="ko-KR"/>
        </w:rPr>
        <w:t>may</w:t>
      </w:r>
      <w:r w:rsidR="00D64FF4" w:rsidRPr="00DE6744">
        <w:rPr>
          <w:rFonts w:eastAsia="Times New Roman"/>
          <w:sz w:val="22"/>
          <w:szCs w:val="22"/>
          <w:lang w:eastAsia="ja-JP"/>
        </w:rPr>
        <w:t xml:space="preserve"> </w:t>
      </w:r>
      <w:r w:rsidR="00746362" w:rsidRPr="00DE6744">
        <w:rPr>
          <w:rFonts w:eastAsia="Times New Roman"/>
          <w:sz w:val="22"/>
          <w:szCs w:val="22"/>
          <w:lang w:eastAsia="ja-JP"/>
        </w:rPr>
        <w:t xml:space="preserve">review any mitigation research results and </w:t>
      </w:r>
      <w:r w:rsidR="00D64FF4" w:rsidRPr="00DE6744">
        <w:rPr>
          <w:rFonts w:eastAsiaTheme="minorEastAsia"/>
          <w:sz w:val="22"/>
          <w:szCs w:val="22"/>
          <w:lang w:eastAsia="ko-KR"/>
        </w:rPr>
        <w:t>any</w:t>
      </w:r>
      <w:r w:rsidR="00D64FF4" w:rsidRPr="00DE6744">
        <w:rPr>
          <w:rFonts w:eastAsia="MS Mincho"/>
          <w:sz w:val="22"/>
          <w:szCs w:val="22"/>
          <w:lang w:eastAsia="ja-JP"/>
        </w:rPr>
        <w:t xml:space="preserve"> proposal</w:t>
      </w:r>
      <w:r w:rsidR="00D64FF4" w:rsidRPr="00DE6744">
        <w:rPr>
          <w:rFonts w:eastAsiaTheme="minorEastAsia"/>
          <w:sz w:val="22"/>
          <w:szCs w:val="22"/>
          <w:lang w:eastAsia="ko-KR"/>
        </w:rPr>
        <w:t>s</w:t>
      </w:r>
      <w:r w:rsidR="00D64FF4" w:rsidRPr="00DE6744">
        <w:rPr>
          <w:rFonts w:eastAsia="MS Mincho"/>
          <w:sz w:val="22"/>
          <w:szCs w:val="22"/>
          <w:lang w:eastAsia="ja-JP"/>
        </w:rPr>
        <w:t xml:space="preserve"> to improve the CMM</w:t>
      </w:r>
      <w:r w:rsidR="00D64FF4" w:rsidRPr="00DE6744">
        <w:rPr>
          <w:rFonts w:eastAsia="Times New Roman"/>
          <w:sz w:val="22"/>
          <w:szCs w:val="22"/>
          <w:lang w:eastAsia="ja-JP"/>
        </w:rPr>
        <w:t xml:space="preserve"> if available</w:t>
      </w:r>
      <w:r w:rsidR="00187F4F" w:rsidRPr="00DE6744">
        <w:rPr>
          <w:rStyle w:val="Hyperlink"/>
          <w:rFonts w:eastAsiaTheme="minorEastAsia"/>
          <w:sz w:val="22"/>
          <w:szCs w:val="22"/>
          <w:lang w:eastAsia="ko-KR"/>
        </w:rPr>
        <w:t xml:space="preserve">. </w:t>
      </w:r>
    </w:p>
    <w:p w:rsidR="00A0122E" w:rsidRPr="00DE6744" w:rsidRDefault="00A0122E" w:rsidP="00B84A69">
      <w:pPr>
        <w:adjustRightInd w:val="0"/>
        <w:snapToGrid w:val="0"/>
        <w:ind w:left="360"/>
        <w:rPr>
          <w:rFonts w:eastAsiaTheme="minorEastAsia"/>
          <w:b/>
          <w:color w:val="000000"/>
          <w:sz w:val="22"/>
          <w:szCs w:val="22"/>
          <w:lang w:eastAsia="ko-KR"/>
        </w:rPr>
      </w:pPr>
    </w:p>
    <w:p w:rsidR="00B20D3F" w:rsidRPr="00DE6744" w:rsidRDefault="00B20D3F" w:rsidP="00B84A69">
      <w:pPr>
        <w:adjustRightInd w:val="0"/>
        <w:snapToGrid w:val="0"/>
        <w:ind w:left="360"/>
        <w:rPr>
          <w:rFonts w:eastAsiaTheme="minorEastAsia"/>
          <w:b/>
          <w:color w:val="000000"/>
          <w:sz w:val="22"/>
          <w:szCs w:val="22"/>
          <w:lang w:eastAsia="ko-KR"/>
        </w:rPr>
      </w:pPr>
    </w:p>
    <w:p w:rsidR="00E66638" w:rsidRPr="00DE6744" w:rsidRDefault="00E66638" w:rsidP="00B84A69">
      <w:pPr>
        <w:pStyle w:val="ListParagraph"/>
        <w:numPr>
          <w:ilvl w:val="0"/>
          <w:numId w:val="6"/>
        </w:numPr>
        <w:adjustRightInd w:val="0"/>
        <w:snapToGrid w:val="0"/>
        <w:rPr>
          <w:rFonts w:eastAsia="MS Mincho"/>
          <w:b/>
          <w:vanish/>
          <w:color w:val="000000"/>
          <w:sz w:val="22"/>
          <w:szCs w:val="22"/>
          <w:lang w:eastAsia="ja-JP"/>
        </w:rPr>
      </w:pPr>
    </w:p>
    <w:p w:rsidR="00E66638" w:rsidRPr="00DE6744" w:rsidRDefault="00E66638" w:rsidP="00B84A69">
      <w:pPr>
        <w:pStyle w:val="ListParagraph"/>
        <w:numPr>
          <w:ilvl w:val="0"/>
          <w:numId w:val="6"/>
        </w:numPr>
        <w:adjustRightInd w:val="0"/>
        <w:snapToGrid w:val="0"/>
        <w:rPr>
          <w:rFonts w:eastAsia="MS Mincho"/>
          <w:b/>
          <w:vanish/>
          <w:color w:val="000000"/>
          <w:sz w:val="22"/>
          <w:szCs w:val="22"/>
          <w:lang w:eastAsia="ja-JP"/>
        </w:rPr>
      </w:pPr>
    </w:p>
    <w:p w:rsidR="00A0122E" w:rsidRPr="00DE6744" w:rsidRDefault="00A0122E" w:rsidP="00B84A69">
      <w:pPr>
        <w:numPr>
          <w:ilvl w:val="0"/>
          <w:numId w:val="6"/>
        </w:numPr>
        <w:adjustRightInd w:val="0"/>
        <w:snapToGrid w:val="0"/>
        <w:ind w:left="1440" w:hanging="1440"/>
        <w:rPr>
          <w:color w:val="000000"/>
          <w:sz w:val="22"/>
          <w:szCs w:val="22"/>
        </w:rPr>
      </w:pPr>
      <w:r w:rsidRPr="00DE6744">
        <w:rPr>
          <w:rFonts w:eastAsia="Times New Roman"/>
          <w:b/>
          <w:bCs/>
          <w:color w:val="000000"/>
          <w:sz w:val="22"/>
          <w:szCs w:val="22"/>
          <w:lang w:eastAsia="ja-JP"/>
        </w:rPr>
        <w:t>REGIONAL OBSERVER PROGRAMME</w:t>
      </w:r>
    </w:p>
    <w:p w:rsidR="00A0122E" w:rsidRPr="00DE6744" w:rsidRDefault="00A0122E" w:rsidP="00B84A69">
      <w:pPr>
        <w:widowControl w:val="0"/>
        <w:autoSpaceDE w:val="0"/>
        <w:autoSpaceDN w:val="0"/>
        <w:adjustRightInd w:val="0"/>
        <w:snapToGrid w:val="0"/>
        <w:rPr>
          <w:rFonts w:eastAsia="Malgun Gothic"/>
          <w:b/>
          <w:bCs/>
          <w:color w:val="000000"/>
          <w:sz w:val="22"/>
          <w:szCs w:val="22"/>
          <w:lang w:eastAsia="ko-KR"/>
        </w:rPr>
      </w:pPr>
    </w:p>
    <w:p w:rsidR="006D5AF8" w:rsidRPr="00DE6744" w:rsidRDefault="002A4112" w:rsidP="00B84A69">
      <w:pPr>
        <w:widowControl w:val="0"/>
        <w:autoSpaceDE w:val="0"/>
        <w:autoSpaceDN w:val="0"/>
        <w:adjustRightInd w:val="0"/>
        <w:snapToGrid w:val="0"/>
        <w:ind w:left="709" w:firstLine="0"/>
        <w:rPr>
          <w:rFonts w:eastAsia="Times New Roman"/>
          <w:color w:val="000000"/>
          <w:sz w:val="22"/>
          <w:szCs w:val="22"/>
          <w:lang w:eastAsia="ja-JP"/>
        </w:rPr>
      </w:pPr>
      <w:r w:rsidRPr="00DE6744">
        <w:rPr>
          <w:rFonts w:eastAsia="MS Mincho"/>
          <w:sz w:val="22"/>
          <w:szCs w:val="22"/>
          <w:lang w:eastAsia="ja-JP"/>
        </w:rPr>
        <w:t>NC15</w:t>
      </w:r>
      <w:r w:rsidR="008575D7" w:rsidRPr="00DE6744">
        <w:rPr>
          <w:rFonts w:eastAsiaTheme="minorEastAsia"/>
          <w:sz w:val="22"/>
          <w:szCs w:val="22"/>
          <w:lang w:eastAsia="ko-KR"/>
        </w:rPr>
        <w:t xml:space="preserve"> may review any</w:t>
      </w:r>
      <w:r w:rsidR="00D64FF4" w:rsidRPr="00DE6744">
        <w:rPr>
          <w:rFonts w:eastAsia="MS Mincho"/>
          <w:sz w:val="22"/>
          <w:szCs w:val="22"/>
          <w:lang w:eastAsia="ja-JP"/>
        </w:rPr>
        <w:t xml:space="preserve"> information regarding implementation of </w:t>
      </w:r>
      <w:r w:rsidR="008575D7" w:rsidRPr="00DE6744">
        <w:rPr>
          <w:rFonts w:eastAsiaTheme="minorEastAsia"/>
          <w:sz w:val="22"/>
          <w:szCs w:val="22"/>
          <w:lang w:eastAsia="ko-KR"/>
        </w:rPr>
        <w:t xml:space="preserve">the </w:t>
      </w:r>
      <w:r w:rsidR="00D64FF4" w:rsidRPr="00DE6744">
        <w:rPr>
          <w:rFonts w:eastAsia="MS Mincho"/>
          <w:sz w:val="22"/>
          <w:szCs w:val="22"/>
          <w:lang w:eastAsia="ja-JP"/>
        </w:rPr>
        <w:t xml:space="preserve">regional observer program </w:t>
      </w:r>
      <w:r w:rsidR="008575D7" w:rsidRPr="00DE6744">
        <w:rPr>
          <w:rFonts w:eastAsia="MS Mincho"/>
          <w:color w:val="000000"/>
          <w:sz w:val="22"/>
          <w:szCs w:val="22"/>
          <w:lang w:eastAsia="ja-JP"/>
        </w:rPr>
        <w:t xml:space="preserve">for fishing vessels operating </w:t>
      </w:r>
      <w:r w:rsidR="008575D7" w:rsidRPr="00DE6744">
        <w:rPr>
          <w:rFonts w:eastAsia="Times New Roman"/>
          <w:color w:val="000000"/>
          <w:sz w:val="22"/>
          <w:szCs w:val="22"/>
          <w:lang w:eastAsia="ja-JP"/>
        </w:rPr>
        <w:t>in the area north of 20ºN</w:t>
      </w:r>
      <w:r w:rsidR="00053327" w:rsidRPr="00DE6744">
        <w:rPr>
          <w:rFonts w:eastAsia="Times New Roman"/>
          <w:color w:val="000000"/>
          <w:sz w:val="22"/>
          <w:szCs w:val="22"/>
          <w:lang w:eastAsia="ja-JP"/>
        </w:rPr>
        <w:t xml:space="preserve"> (CMM 2012-03)</w:t>
      </w:r>
      <w:r w:rsidR="00D64FF4" w:rsidRPr="00DE6744">
        <w:rPr>
          <w:rFonts w:eastAsiaTheme="minorEastAsia"/>
          <w:sz w:val="22"/>
          <w:szCs w:val="22"/>
          <w:lang w:eastAsia="ko-KR"/>
        </w:rPr>
        <w:t>.</w:t>
      </w:r>
      <w:r w:rsidR="00D64FF4" w:rsidRPr="00DE6744">
        <w:rPr>
          <w:rFonts w:eastAsiaTheme="minorEastAsia"/>
          <w:b/>
          <w:sz w:val="22"/>
          <w:szCs w:val="22"/>
          <w:lang w:eastAsia="ko-KR"/>
        </w:rPr>
        <w:t xml:space="preserve"> </w:t>
      </w:r>
    </w:p>
    <w:p w:rsidR="006D5AF8" w:rsidRPr="00DE6744" w:rsidRDefault="006D5AF8" w:rsidP="00B84A69">
      <w:pPr>
        <w:widowControl w:val="0"/>
        <w:autoSpaceDE w:val="0"/>
        <w:autoSpaceDN w:val="0"/>
        <w:adjustRightInd w:val="0"/>
        <w:snapToGrid w:val="0"/>
        <w:ind w:left="709" w:firstLine="0"/>
        <w:rPr>
          <w:rFonts w:eastAsiaTheme="minorEastAsia"/>
          <w:color w:val="000000"/>
          <w:sz w:val="22"/>
          <w:szCs w:val="22"/>
          <w:lang w:eastAsia="ko-KR"/>
        </w:rPr>
      </w:pPr>
    </w:p>
    <w:p w:rsidR="00B20D3F" w:rsidRPr="00DE6744" w:rsidRDefault="00B20D3F" w:rsidP="00B84A69">
      <w:pPr>
        <w:widowControl w:val="0"/>
        <w:autoSpaceDE w:val="0"/>
        <w:autoSpaceDN w:val="0"/>
        <w:adjustRightInd w:val="0"/>
        <w:snapToGrid w:val="0"/>
        <w:ind w:left="720" w:firstLine="0"/>
        <w:rPr>
          <w:sz w:val="22"/>
          <w:szCs w:val="22"/>
          <w:lang w:eastAsia="ko-KR"/>
        </w:rPr>
      </w:pPr>
    </w:p>
    <w:p w:rsidR="00A0122E" w:rsidRPr="00DE6744" w:rsidRDefault="00A0122E" w:rsidP="00B84A69">
      <w:pPr>
        <w:widowControl w:val="0"/>
        <w:numPr>
          <w:ilvl w:val="0"/>
          <w:numId w:val="6"/>
        </w:numPr>
        <w:autoSpaceDE w:val="0"/>
        <w:autoSpaceDN w:val="0"/>
        <w:adjustRightInd w:val="0"/>
        <w:snapToGrid w:val="0"/>
        <w:ind w:hanging="720"/>
        <w:rPr>
          <w:rFonts w:eastAsia="Times New Roman"/>
          <w:b/>
          <w:bCs/>
          <w:color w:val="000000"/>
          <w:sz w:val="22"/>
          <w:szCs w:val="22"/>
          <w:lang w:eastAsia="ja-JP"/>
        </w:rPr>
      </w:pPr>
      <w:r w:rsidRPr="00DE6744">
        <w:rPr>
          <w:rFonts w:eastAsia="Times New Roman"/>
          <w:b/>
          <w:bCs/>
          <w:color w:val="000000"/>
          <w:sz w:val="22"/>
          <w:szCs w:val="22"/>
          <w:lang w:eastAsia="ja-JP"/>
        </w:rPr>
        <w:t>DATA</w:t>
      </w:r>
    </w:p>
    <w:p w:rsidR="00A0122E" w:rsidRPr="00DE6744" w:rsidRDefault="00A0122E" w:rsidP="00B84A69">
      <w:pPr>
        <w:adjustRightInd w:val="0"/>
        <w:snapToGrid w:val="0"/>
        <w:rPr>
          <w:rFonts w:eastAsia="Times New Roman"/>
          <w:b/>
          <w:bCs/>
          <w:color w:val="000000"/>
          <w:sz w:val="22"/>
          <w:szCs w:val="22"/>
          <w:lang w:eastAsia="ja-JP"/>
        </w:rPr>
      </w:pPr>
    </w:p>
    <w:p w:rsidR="008575D7" w:rsidRPr="00DE6744" w:rsidRDefault="008575D7" w:rsidP="00B84A69">
      <w:pPr>
        <w:pStyle w:val="ListParagraph"/>
        <w:numPr>
          <w:ilvl w:val="0"/>
          <w:numId w:val="8"/>
        </w:numPr>
        <w:adjustRightInd w:val="0"/>
        <w:snapToGrid w:val="0"/>
        <w:rPr>
          <w:b/>
          <w:vanish/>
          <w:color w:val="000000"/>
          <w:sz w:val="22"/>
          <w:szCs w:val="22"/>
        </w:rPr>
      </w:pPr>
    </w:p>
    <w:p w:rsidR="00A0122E" w:rsidRPr="00DE6744" w:rsidRDefault="00A0122E" w:rsidP="00B84A69">
      <w:pPr>
        <w:pStyle w:val="ListParagraph1"/>
        <w:numPr>
          <w:ilvl w:val="1"/>
          <w:numId w:val="8"/>
        </w:numPr>
        <w:adjustRightInd w:val="0"/>
        <w:snapToGrid w:val="0"/>
        <w:ind w:left="720" w:hanging="720"/>
        <w:rPr>
          <w:b/>
          <w:color w:val="000000"/>
          <w:sz w:val="22"/>
          <w:szCs w:val="22"/>
        </w:rPr>
      </w:pPr>
      <w:r w:rsidRPr="00DE6744">
        <w:rPr>
          <w:b/>
          <w:color w:val="000000"/>
          <w:sz w:val="22"/>
          <w:szCs w:val="22"/>
        </w:rPr>
        <w:t xml:space="preserve">Review of the status of data and data gaps for northern stocks </w:t>
      </w:r>
    </w:p>
    <w:p w:rsidR="00A0122E" w:rsidRPr="00DE6744" w:rsidRDefault="00A0122E" w:rsidP="00B84A69">
      <w:pPr>
        <w:adjustRightInd w:val="0"/>
        <w:snapToGrid w:val="0"/>
        <w:ind w:left="0" w:firstLine="0"/>
        <w:rPr>
          <w:rFonts w:eastAsia="MS Mincho"/>
          <w:color w:val="000000"/>
          <w:sz w:val="22"/>
          <w:szCs w:val="22"/>
          <w:lang w:eastAsia="ja-JP"/>
        </w:rPr>
      </w:pPr>
    </w:p>
    <w:p w:rsidR="001609DC" w:rsidRPr="00DE6744" w:rsidRDefault="005453BB" w:rsidP="00B84A69">
      <w:pPr>
        <w:adjustRightInd w:val="0"/>
        <w:snapToGrid w:val="0"/>
        <w:ind w:left="720" w:firstLine="0"/>
        <w:rPr>
          <w:sz w:val="22"/>
          <w:szCs w:val="22"/>
          <w:lang w:eastAsia="ko-KR"/>
        </w:rPr>
      </w:pPr>
      <w:r w:rsidRPr="00DE6744">
        <w:rPr>
          <w:sz w:val="22"/>
          <w:szCs w:val="22"/>
          <w:lang w:eastAsia="ko-KR"/>
        </w:rPr>
        <w:t xml:space="preserve">The </w:t>
      </w:r>
      <w:r w:rsidR="001609DC" w:rsidRPr="00DE6744">
        <w:rPr>
          <w:sz w:val="22"/>
          <w:szCs w:val="22"/>
          <w:lang w:eastAsia="ko-KR"/>
        </w:rPr>
        <w:t xml:space="preserve">NC Work Programme </w:t>
      </w:r>
      <w:r w:rsidR="00E347A1" w:rsidRPr="00DE6744">
        <w:rPr>
          <w:sz w:val="22"/>
          <w:szCs w:val="22"/>
          <w:lang w:eastAsia="ko-KR"/>
        </w:rPr>
        <w:t xml:space="preserve">calls for </w:t>
      </w:r>
      <w:r w:rsidR="001609DC" w:rsidRPr="00DE6744">
        <w:rPr>
          <w:sz w:val="22"/>
          <w:szCs w:val="22"/>
        </w:rPr>
        <w:t xml:space="preserve">CCMs participating in the NC </w:t>
      </w:r>
      <w:r w:rsidR="001609DC" w:rsidRPr="00DE6744">
        <w:rPr>
          <w:sz w:val="22"/>
          <w:szCs w:val="22"/>
          <w:lang w:eastAsia="ko-KR"/>
        </w:rPr>
        <w:t xml:space="preserve">to </w:t>
      </w:r>
      <w:r w:rsidR="001609DC" w:rsidRPr="00DE6744">
        <w:rPr>
          <w:sz w:val="22"/>
          <w:szCs w:val="22"/>
        </w:rPr>
        <w:t>submit complete data on fisheries for northern stocks to the Commission</w:t>
      </w:r>
      <w:r w:rsidR="001609DC" w:rsidRPr="00DE6744">
        <w:rPr>
          <w:sz w:val="22"/>
          <w:szCs w:val="22"/>
          <w:lang w:eastAsia="ko-KR"/>
        </w:rPr>
        <w:t>. All CCMs are encouraged to submit to the Co</w:t>
      </w:r>
      <w:r w:rsidR="001609DC" w:rsidRPr="00DE6744">
        <w:rPr>
          <w:sz w:val="22"/>
          <w:szCs w:val="22"/>
        </w:rPr>
        <w:t xml:space="preserve">mmission </w:t>
      </w:r>
      <w:r w:rsidR="00187F4F" w:rsidRPr="00DE6744">
        <w:rPr>
          <w:sz w:val="22"/>
          <w:szCs w:val="22"/>
        </w:rPr>
        <w:t>Pacific bluefin tuna, North Pacific albacore</w:t>
      </w:r>
      <w:r w:rsidR="00187F4F" w:rsidRPr="00DE6744">
        <w:rPr>
          <w:rFonts w:eastAsia="MS Mincho"/>
          <w:sz w:val="22"/>
          <w:szCs w:val="22"/>
          <w:lang w:eastAsia="ja-JP"/>
        </w:rPr>
        <w:t>,</w:t>
      </w:r>
      <w:r w:rsidR="00187F4F" w:rsidRPr="00DE6744">
        <w:rPr>
          <w:sz w:val="22"/>
          <w:szCs w:val="22"/>
        </w:rPr>
        <w:t xml:space="preserve"> North Pacific striped marlin</w:t>
      </w:r>
      <w:r w:rsidR="00187F4F" w:rsidRPr="00DE6744">
        <w:rPr>
          <w:rFonts w:eastAsia="MS Mincho"/>
          <w:sz w:val="22"/>
          <w:szCs w:val="22"/>
          <w:lang w:eastAsia="ja-JP"/>
        </w:rPr>
        <w:t>, and swordfish</w:t>
      </w:r>
      <w:r w:rsidR="00187F4F" w:rsidRPr="00DE6744">
        <w:rPr>
          <w:sz w:val="22"/>
          <w:szCs w:val="22"/>
        </w:rPr>
        <w:t xml:space="preserve"> data </w:t>
      </w:r>
      <w:r w:rsidR="00D64310" w:rsidRPr="00DE6744">
        <w:rPr>
          <w:sz w:val="22"/>
          <w:szCs w:val="22"/>
        </w:rPr>
        <w:t>and to make them available to the ISC</w:t>
      </w:r>
      <w:r w:rsidR="001609DC" w:rsidRPr="00DE6744">
        <w:rPr>
          <w:sz w:val="22"/>
          <w:szCs w:val="22"/>
        </w:rPr>
        <w:t>.</w:t>
      </w:r>
    </w:p>
    <w:p w:rsidR="001609DC" w:rsidRPr="00DE6744" w:rsidRDefault="001609DC" w:rsidP="00B84A69">
      <w:pPr>
        <w:adjustRightInd w:val="0"/>
        <w:snapToGrid w:val="0"/>
        <w:ind w:left="720" w:firstLine="0"/>
        <w:rPr>
          <w:rFonts w:eastAsia="Malgun Gothic"/>
          <w:color w:val="000000"/>
          <w:sz w:val="22"/>
          <w:szCs w:val="22"/>
          <w:lang w:eastAsia="ko-KR"/>
        </w:rPr>
      </w:pPr>
    </w:p>
    <w:p w:rsidR="00A0122E" w:rsidRPr="00DE6744" w:rsidRDefault="002A4112" w:rsidP="00B84A69">
      <w:pPr>
        <w:adjustRightInd w:val="0"/>
        <w:snapToGrid w:val="0"/>
        <w:ind w:left="720" w:firstLine="0"/>
        <w:rPr>
          <w:rFonts w:eastAsia="MS Mincho"/>
          <w:color w:val="000000"/>
          <w:sz w:val="22"/>
          <w:szCs w:val="22"/>
          <w:lang w:eastAsia="ja-JP"/>
        </w:rPr>
      </w:pPr>
      <w:r w:rsidRPr="00DE6744">
        <w:rPr>
          <w:rFonts w:eastAsia="MS Mincho"/>
          <w:color w:val="000000"/>
          <w:sz w:val="22"/>
          <w:szCs w:val="22"/>
          <w:lang w:eastAsia="ja-JP"/>
        </w:rPr>
        <w:t>NC15</w:t>
      </w:r>
      <w:r w:rsidR="00A0122E" w:rsidRPr="00DE6744">
        <w:rPr>
          <w:rFonts w:eastAsia="MS Mincho"/>
          <w:color w:val="000000"/>
          <w:sz w:val="22"/>
          <w:szCs w:val="22"/>
          <w:lang w:eastAsia="ja-JP"/>
        </w:rPr>
        <w:t xml:space="preserve"> will review the </w:t>
      </w:r>
      <w:r w:rsidR="00746362" w:rsidRPr="00DE6744">
        <w:rPr>
          <w:rFonts w:eastAsia="MS Mincho"/>
          <w:color w:val="000000"/>
          <w:sz w:val="22"/>
          <w:szCs w:val="22"/>
          <w:lang w:eastAsia="ja-JP"/>
        </w:rPr>
        <w:t xml:space="preserve">progress of data submission and </w:t>
      </w:r>
      <w:r w:rsidR="00555758" w:rsidRPr="00DE6744">
        <w:rPr>
          <w:rFonts w:eastAsia="MS Mincho"/>
          <w:color w:val="000000"/>
          <w:sz w:val="22"/>
          <w:szCs w:val="22"/>
          <w:lang w:eastAsia="ja-JP"/>
        </w:rPr>
        <w:t xml:space="preserve">identify </w:t>
      </w:r>
      <w:r w:rsidR="00746362" w:rsidRPr="00DE6744">
        <w:rPr>
          <w:rFonts w:eastAsia="MS Mincho"/>
          <w:color w:val="000000"/>
          <w:sz w:val="22"/>
          <w:szCs w:val="22"/>
          <w:lang w:eastAsia="ja-JP"/>
        </w:rPr>
        <w:t xml:space="preserve">any </w:t>
      </w:r>
      <w:r w:rsidR="005453BB" w:rsidRPr="00DE6744">
        <w:rPr>
          <w:rFonts w:eastAsiaTheme="minorEastAsia"/>
          <w:color w:val="000000"/>
          <w:sz w:val="22"/>
          <w:szCs w:val="22"/>
          <w:lang w:eastAsia="ko-KR"/>
        </w:rPr>
        <w:t>additional</w:t>
      </w:r>
      <w:r w:rsidR="005453BB" w:rsidRPr="00DE6744">
        <w:rPr>
          <w:rFonts w:eastAsia="MS Mincho"/>
          <w:color w:val="000000"/>
          <w:sz w:val="22"/>
          <w:szCs w:val="22"/>
          <w:lang w:eastAsia="ja-JP"/>
        </w:rPr>
        <w:t xml:space="preserve"> </w:t>
      </w:r>
      <w:r w:rsidR="00746362" w:rsidRPr="00DE6744">
        <w:rPr>
          <w:rFonts w:eastAsia="MS Mincho"/>
          <w:color w:val="000000"/>
          <w:sz w:val="22"/>
          <w:szCs w:val="22"/>
          <w:lang w:eastAsia="ja-JP"/>
        </w:rPr>
        <w:t>data gaps</w:t>
      </w:r>
      <w:r w:rsidR="00A0122E" w:rsidRPr="00DE6744">
        <w:rPr>
          <w:rFonts w:eastAsia="MS Mincho"/>
          <w:color w:val="000000"/>
          <w:sz w:val="22"/>
          <w:szCs w:val="22"/>
          <w:lang w:eastAsia="ja-JP"/>
        </w:rPr>
        <w:t>.</w:t>
      </w:r>
    </w:p>
    <w:p w:rsidR="00A0122E" w:rsidRPr="00DE6744" w:rsidRDefault="00A0122E" w:rsidP="00B84A69">
      <w:pPr>
        <w:widowControl w:val="0"/>
        <w:autoSpaceDE w:val="0"/>
        <w:autoSpaceDN w:val="0"/>
        <w:adjustRightInd w:val="0"/>
        <w:snapToGrid w:val="0"/>
        <w:rPr>
          <w:rFonts w:eastAsiaTheme="minorEastAsia"/>
          <w:b/>
          <w:bCs/>
          <w:color w:val="000000"/>
          <w:sz w:val="22"/>
          <w:szCs w:val="22"/>
          <w:lang w:eastAsia="ko-KR"/>
        </w:rPr>
      </w:pPr>
    </w:p>
    <w:p w:rsidR="00B20D3F" w:rsidRPr="00DE6744" w:rsidRDefault="00B20D3F" w:rsidP="00B84A69">
      <w:pPr>
        <w:widowControl w:val="0"/>
        <w:autoSpaceDE w:val="0"/>
        <w:autoSpaceDN w:val="0"/>
        <w:adjustRightInd w:val="0"/>
        <w:snapToGrid w:val="0"/>
        <w:rPr>
          <w:rFonts w:eastAsiaTheme="minorEastAsia"/>
          <w:b/>
          <w:bCs/>
          <w:color w:val="000000"/>
          <w:sz w:val="22"/>
          <w:szCs w:val="22"/>
          <w:lang w:eastAsia="ko-KR"/>
        </w:rPr>
      </w:pPr>
    </w:p>
    <w:p w:rsidR="00A0122E" w:rsidRPr="00DE6744" w:rsidRDefault="00A0122E" w:rsidP="00B84A69">
      <w:pPr>
        <w:widowControl w:val="0"/>
        <w:numPr>
          <w:ilvl w:val="0"/>
          <w:numId w:val="6"/>
        </w:numPr>
        <w:autoSpaceDE w:val="0"/>
        <w:autoSpaceDN w:val="0"/>
        <w:adjustRightInd w:val="0"/>
        <w:snapToGrid w:val="0"/>
        <w:ind w:hanging="720"/>
        <w:rPr>
          <w:rFonts w:eastAsia="Times New Roman"/>
          <w:b/>
          <w:bCs/>
          <w:color w:val="000000"/>
          <w:sz w:val="22"/>
          <w:szCs w:val="22"/>
          <w:lang w:eastAsia="ja-JP"/>
        </w:rPr>
      </w:pPr>
      <w:r w:rsidRPr="00DE6744">
        <w:rPr>
          <w:rFonts w:eastAsia="Times New Roman"/>
          <w:b/>
          <w:bCs/>
          <w:color w:val="000000"/>
          <w:sz w:val="22"/>
          <w:szCs w:val="22"/>
          <w:lang w:eastAsia="ja-JP"/>
        </w:rPr>
        <w:t>COOPERATION WITH OTHER ORGANIZATIONS</w:t>
      </w:r>
    </w:p>
    <w:p w:rsidR="00A0122E" w:rsidRPr="00DE6744" w:rsidRDefault="00A0122E" w:rsidP="00B84A69">
      <w:pPr>
        <w:widowControl w:val="0"/>
        <w:autoSpaceDE w:val="0"/>
        <w:autoSpaceDN w:val="0"/>
        <w:adjustRightInd w:val="0"/>
        <w:snapToGrid w:val="0"/>
        <w:rPr>
          <w:rFonts w:eastAsia="Times New Roman"/>
          <w:b/>
          <w:bCs/>
          <w:color w:val="000000"/>
          <w:sz w:val="22"/>
          <w:szCs w:val="22"/>
          <w:lang w:eastAsia="ja-JP"/>
        </w:rPr>
      </w:pPr>
    </w:p>
    <w:p w:rsidR="008575D7" w:rsidRPr="00DE6744" w:rsidRDefault="008575D7" w:rsidP="00B84A69">
      <w:pPr>
        <w:pStyle w:val="ListParagraph"/>
        <w:widowControl w:val="0"/>
        <w:numPr>
          <w:ilvl w:val="0"/>
          <w:numId w:val="9"/>
        </w:numPr>
        <w:autoSpaceDE w:val="0"/>
        <w:autoSpaceDN w:val="0"/>
        <w:adjustRightInd w:val="0"/>
        <w:snapToGrid w:val="0"/>
        <w:rPr>
          <w:rFonts w:eastAsia="Times New Roman"/>
          <w:b/>
          <w:bCs/>
          <w:vanish/>
          <w:color w:val="000000"/>
          <w:sz w:val="22"/>
          <w:szCs w:val="22"/>
          <w:lang w:eastAsia="ja-JP"/>
        </w:rPr>
      </w:pPr>
    </w:p>
    <w:p w:rsidR="00A0122E" w:rsidRPr="00DE6744" w:rsidRDefault="00A0122E" w:rsidP="00B84A69">
      <w:pPr>
        <w:pStyle w:val="ListParagraph1"/>
        <w:widowControl w:val="0"/>
        <w:numPr>
          <w:ilvl w:val="1"/>
          <w:numId w:val="9"/>
        </w:numPr>
        <w:autoSpaceDE w:val="0"/>
        <w:autoSpaceDN w:val="0"/>
        <w:adjustRightInd w:val="0"/>
        <w:snapToGrid w:val="0"/>
        <w:ind w:left="720" w:hanging="720"/>
        <w:rPr>
          <w:rFonts w:eastAsia="Times New Roman"/>
          <w:b/>
          <w:bCs/>
          <w:color w:val="000000"/>
          <w:sz w:val="22"/>
          <w:szCs w:val="22"/>
          <w:lang w:eastAsia="ja-JP"/>
        </w:rPr>
      </w:pPr>
      <w:r w:rsidRPr="00DE6744">
        <w:rPr>
          <w:rFonts w:eastAsia="Times New Roman"/>
          <w:b/>
          <w:bCs/>
          <w:color w:val="000000"/>
          <w:sz w:val="22"/>
          <w:szCs w:val="22"/>
          <w:lang w:eastAsia="ja-JP"/>
        </w:rPr>
        <w:t>ISC</w:t>
      </w:r>
    </w:p>
    <w:p w:rsidR="00A0122E" w:rsidRPr="00DE6744" w:rsidRDefault="00A0122E" w:rsidP="00B84A69">
      <w:pPr>
        <w:widowControl w:val="0"/>
        <w:autoSpaceDE w:val="0"/>
        <w:autoSpaceDN w:val="0"/>
        <w:adjustRightInd w:val="0"/>
        <w:snapToGrid w:val="0"/>
        <w:rPr>
          <w:rFonts w:eastAsia="Times New Roman"/>
          <w:b/>
          <w:bCs/>
          <w:color w:val="000000"/>
          <w:sz w:val="22"/>
          <w:szCs w:val="22"/>
          <w:lang w:eastAsia="ja-JP"/>
        </w:rPr>
      </w:pPr>
    </w:p>
    <w:p w:rsidR="00A0122E" w:rsidRPr="00DE6744" w:rsidRDefault="002A4112" w:rsidP="00B84A69">
      <w:pPr>
        <w:widowControl w:val="0"/>
        <w:autoSpaceDE w:val="0"/>
        <w:autoSpaceDN w:val="0"/>
        <w:adjustRightInd w:val="0"/>
        <w:snapToGrid w:val="0"/>
        <w:ind w:left="0" w:firstLine="720"/>
        <w:rPr>
          <w:rFonts w:eastAsia="Times New Roman"/>
          <w:b/>
          <w:bCs/>
          <w:color w:val="000000"/>
          <w:sz w:val="22"/>
          <w:szCs w:val="22"/>
          <w:lang w:eastAsia="ja-JP"/>
        </w:rPr>
      </w:pPr>
      <w:r w:rsidRPr="00DE6744">
        <w:rPr>
          <w:color w:val="000000"/>
          <w:sz w:val="22"/>
          <w:szCs w:val="22"/>
        </w:rPr>
        <w:t>NC15</w:t>
      </w:r>
      <w:r w:rsidR="00A0122E" w:rsidRPr="00DE6744">
        <w:rPr>
          <w:rFonts w:eastAsia="MS Mincho"/>
          <w:color w:val="000000"/>
          <w:sz w:val="22"/>
          <w:szCs w:val="22"/>
          <w:lang w:eastAsia="ja-JP"/>
        </w:rPr>
        <w:t xml:space="preserve"> will exchange views on further efforts to strengthen the cooperation with ISC.</w:t>
      </w:r>
    </w:p>
    <w:p w:rsidR="00A0122E" w:rsidRPr="00DE6744" w:rsidRDefault="00A0122E" w:rsidP="00B84A69">
      <w:pPr>
        <w:widowControl w:val="0"/>
        <w:autoSpaceDE w:val="0"/>
        <w:autoSpaceDN w:val="0"/>
        <w:adjustRightInd w:val="0"/>
        <w:snapToGrid w:val="0"/>
        <w:rPr>
          <w:rFonts w:eastAsia="MS Mincho"/>
          <w:color w:val="000000"/>
          <w:sz w:val="22"/>
          <w:szCs w:val="22"/>
          <w:lang w:eastAsia="ja-JP"/>
        </w:rPr>
      </w:pPr>
    </w:p>
    <w:p w:rsidR="00A0122E" w:rsidRPr="00DE6744" w:rsidRDefault="00A0122E" w:rsidP="00B84A69">
      <w:pPr>
        <w:pStyle w:val="ListParagraph"/>
        <w:widowControl w:val="0"/>
        <w:numPr>
          <w:ilvl w:val="1"/>
          <w:numId w:val="9"/>
        </w:numPr>
        <w:autoSpaceDE w:val="0"/>
        <w:autoSpaceDN w:val="0"/>
        <w:adjustRightInd w:val="0"/>
        <w:snapToGrid w:val="0"/>
        <w:ind w:left="709" w:hanging="709"/>
        <w:rPr>
          <w:rFonts w:eastAsia="MS Mincho"/>
          <w:b/>
          <w:color w:val="000000"/>
          <w:sz w:val="22"/>
          <w:szCs w:val="22"/>
          <w:lang w:eastAsia="ja-JP"/>
        </w:rPr>
      </w:pPr>
      <w:r w:rsidRPr="00DE6744">
        <w:rPr>
          <w:rFonts w:eastAsia="MS Mincho"/>
          <w:b/>
          <w:color w:val="000000"/>
          <w:sz w:val="22"/>
          <w:szCs w:val="22"/>
          <w:lang w:eastAsia="ja-JP"/>
        </w:rPr>
        <w:t>IATTC</w:t>
      </w:r>
    </w:p>
    <w:p w:rsidR="00A0122E" w:rsidRPr="00DE6744" w:rsidRDefault="00A0122E" w:rsidP="00B84A69">
      <w:pPr>
        <w:widowControl w:val="0"/>
        <w:autoSpaceDE w:val="0"/>
        <w:autoSpaceDN w:val="0"/>
        <w:adjustRightInd w:val="0"/>
        <w:snapToGrid w:val="0"/>
        <w:rPr>
          <w:rFonts w:eastAsia="MS Mincho"/>
          <w:color w:val="000000"/>
          <w:sz w:val="22"/>
          <w:szCs w:val="22"/>
          <w:lang w:eastAsia="ja-JP"/>
        </w:rPr>
      </w:pPr>
    </w:p>
    <w:p w:rsidR="00A0122E" w:rsidRPr="00DE6744" w:rsidRDefault="002A4112" w:rsidP="00B84A69">
      <w:pPr>
        <w:widowControl w:val="0"/>
        <w:autoSpaceDE w:val="0"/>
        <w:autoSpaceDN w:val="0"/>
        <w:adjustRightInd w:val="0"/>
        <w:snapToGrid w:val="0"/>
        <w:ind w:left="720" w:firstLine="0"/>
        <w:rPr>
          <w:rFonts w:eastAsiaTheme="minorEastAsia"/>
          <w:color w:val="000000"/>
          <w:sz w:val="22"/>
          <w:szCs w:val="22"/>
          <w:lang w:eastAsia="ko-KR"/>
        </w:rPr>
      </w:pPr>
      <w:r w:rsidRPr="00DE6744">
        <w:rPr>
          <w:rFonts w:eastAsia="MS Mincho"/>
          <w:color w:val="000000"/>
          <w:sz w:val="22"/>
          <w:szCs w:val="22"/>
          <w:lang w:eastAsia="ja-JP"/>
        </w:rPr>
        <w:t>NC15</w:t>
      </w:r>
      <w:r w:rsidR="00A0122E" w:rsidRPr="00DE6744">
        <w:rPr>
          <w:rFonts w:eastAsia="MS Mincho"/>
          <w:color w:val="000000"/>
          <w:sz w:val="22"/>
          <w:szCs w:val="22"/>
          <w:lang w:eastAsia="ja-JP"/>
        </w:rPr>
        <w:t xml:space="preserve"> will </w:t>
      </w:r>
      <w:r w:rsidR="00D074FA" w:rsidRPr="00DE6744">
        <w:rPr>
          <w:rFonts w:eastAsiaTheme="minorEastAsia"/>
          <w:color w:val="000000"/>
          <w:sz w:val="22"/>
          <w:szCs w:val="22"/>
          <w:lang w:eastAsia="ko-KR"/>
        </w:rPr>
        <w:t xml:space="preserve">continue to </w:t>
      </w:r>
      <w:r w:rsidR="00A0122E" w:rsidRPr="00DE6744">
        <w:rPr>
          <w:rFonts w:eastAsia="MS Mincho"/>
          <w:color w:val="000000"/>
          <w:sz w:val="22"/>
          <w:szCs w:val="22"/>
          <w:lang w:eastAsia="ja-JP"/>
        </w:rPr>
        <w:t>exchange views on cooperation with IATTC, especially in relation to Pacific bluefin tuna and North Pacific albacore</w:t>
      </w:r>
      <w:r w:rsidR="00FA4228">
        <w:rPr>
          <w:rFonts w:eastAsiaTheme="minorEastAsia" w:hint="eastAsia"/>
          <w:color w:val="000000"/>
          <w:sz w:val="22"/>
          <w:szCs w:val="22"/>
          <w:lang w:eastAsia="ko-KR"/>
        </w:rPr>
        <w:t xml:space="preserve"> management</w:t>
      </w:r>
      <w:r w:rsidR="00A0122E" w:rsidRPr="00DE6744">
        <w:rPr>
          <w:rFonts w:eastAsia="MS Mincho"/>
          <w:color w:val="000000"/>
          <w:sz w:val="22"/>
          <w:szCs w:val="22"/>
          <w:lang w:eastAsia="ja-JP"/>
        </w:rPr>
        <w:t>.</w:t>
      </w:r>
    </w:p>
    <w:p w:rsidR="00D64310" w:rsidRPr="00DE6744" w:rsidRDefault="00D64310" w:rsidP="00B84A69">
      <w:pPr>
        <w:widowControl w:val="0"/>
        <w:autoSpaceDE w:val="0"/>
        <w:autoSpaceDN w:val="0"/>
        <w:adjustRightInd w:val="0"/>
        <w:snapToGrid w:val="0"/>
        <w:ind w:left="720" w:firstLine="0"/>
        <w:rPr>
          <w:rFonts w:eastAsiaTheme="minorEastAsia"/>
          <w:color w:val="000000"/>
          <w:sz w:val="22"/>
          <w:szCs w:val="22"/>
          <w:lang w:eastAsia="ko-KR"/>
        </w:rPr>
      </w:pPr>
    </w:p>
    <w:p w:rsidR="00B20D3F" w:rsidRPr="00DE6744" w:rsidRDefault="00B20D3F" w:rsidP="00B84A69">
      <w:pPr>
        <w:widowControl w:val="0"/>
        <w:autoSpaceDE w:val="0"/>
        <w:autoSpaceDN w:val="0"/>
        <w:adjustRightInd w:val="0"/>
        <w:snapToGrid w:val="0"/>
        <w:ind w:left="720" w:firstLine="0"/>
        <w:rPr>
          <w:rFonts w:eastAsiaTheme="minorEastAsia"/>
          <w:color w:val="000000"/>
          <w:sz w:val="22"/>
          <w:szCs w:val="22"/>
          <w:lang w:eastAsia="ko-KR"/>
        </w:rPr>
      </w:pPr>
    </w:p>
    <w:p w:rsidR="00746362" w:rsidRPr="00DE6744" w:rsidRDefault="00746362" w:rsidP="00B84A69">
      <w:pPr>
        <w:widowControl w:val="0"/>
        <w:numPr>
          <w:ilvl w:val="0"/>
          <w:numId w:val="6"/>
        </w:numPr>
        <w:autoSpaceDE w:val="0"/>
        <w:autoSpaceDN w:val="0"/>
        <w:adjustRightInd w:val="0"/>
        <w:snapToGrid w:val="0"/>
        <w:ind w:hanging="720"/>
        <w:rPr>
          <w:rFonts w:eastAsia="Times New Roman"/>
          <w:b/>
          <w:bCs/>
          <w:color w:val="000000"/>
          <w:sz w:val="22"/>
          <w:szCs w:val="22"/>
          <w:lang w:eastAsia="ja-JP"/>
        </w:rPr>
      </w:pPr>
      <w:r w:rsidRPr="00DE6744">
        <w:rPr>
          <w:rFonts w:eastAsia="Times New Roman"/>
          <w:b/>
          <w:bCs/>
          <w:color w:val="000000"/>
          <w:sz w:val="22"/>
          <w:szCs w:val="22"/>
          <w:lang w:eastAsia="ja-JP"/>
        </w:rPr>
        <w:t>FUTURE WORK PROGRAMME</w:t>
      </w:r>
    </w:p>
    <w:p w:rsidR="00746362" w:rsidRPr="00DE6744" w:rsidRDefault="00746362" w:rsidP="00B84A69">
      <w:pPr>
        <w:widowControl w:val="0"/>
        <w:autoSpaceDE w:val="0"/>
        <w:autoSpaceDN w:val="0"/>
        <w:adjustRightInd w:val="0"/>
        <w:snapToGrid w:val="0"/>
        <w:rPr>
          <w:rFonts w:eastAsia="Times New Roman"/>
          <w:b/>
          <w:bCs/>
          <w:color w:val="000000"/>
          <w:sz w:val="22"/>
          <w:szCs w:val="22"/>
          <w:lang w:eastAsia="ja-JP"/>
        </w:rPr>
      </w:pPr>
    </w:p>
    <w:p w:rsidR="000252CC" w:rsidRPr="00DE6744" w:rsidRDefault="000252CC" w:rsidP="00B84A69">
      <w:pPr>
        <w:pStyle w:val="ListParagraph"/>
        <w:widowControl w:val="0"/>
        <w:numPr>
          <w:ilvl w:val="0"/>
          <w:numId w:val="5"/>
        </w:numPr>
        <w:autoSpaceDE w:val="0"/>
        <w:autoSpaceDN w:val="0"/>
        <w:adjustRightInd w:val="0"/>
        <w:snapToGrid w:val="0"/>
        <w:rPr>
          <w:rFonts w:eastAsia="Times New Roman"/>
          <w:b/>
          <w:bCs/>
          <w:vanish/>
          <w:color w:val="000000"/>
          <w:sz w:val="22"/>
          <w:szCs w:val="22"/>
          <w:lang w:eastAsia="ja-JP"/>
        </w:rPr>
      </w:pPr>
    </w:p>
    <w:p w:rsidR="000252CC" w:rsidRPr="00DE6744" w:rsidRDefault="000252CC" w:rsidP="00B84A69">
      <w:pPr>
        <w:pStyle w:val="ListParagraph"/>
        <w:widowControl w:val="0"/>
        <w:numPr>
          <w:ilvl w:val="0"/>
          <w:numId w:val="5"/>
        </w:numPr>
        <w:autoSpaceDE w:val="0"/>
        <w:autoSpaceDN w:val="0"/>
        <w:adjustRightInd w:val="0"/>
        <w:snapToGrid w:val="0"/>
        <w:rPr>
          <w:rFonts w:eastAsia="Times New Roman"/>
          <w:b/>
          <w:bCs/>
          <w:vanish/>
          <w:color w:val="000000"/>
          <w:sz w:val="22"/>
          <w:szCs w:val="22"/>
          <w:lang w:eastAsia="ja-JP"/>
        </w:rPr>
      </w:pPr>
    </w:p>
    <w:p w:rsidR="003E106B" w:rsidRPr="00DE6744" w:rsidRDefault="003E106B" w:rsidP="003E106B">
      <w:pPr>
        <w:pStyle w:val="ListParagraph"/>
        <w:widowControl w:val="0"/>
        <w:numPr>
          <w:ilvl w:val="0"/>
          <w:numId w:val="10"/>
        </w:numPr>
        <w:autoSpaceDE w:val="0"/>
        <w:autoSpaceDN w:val="0"/>
        <w:adjustRightInd w:val="0"/>
        <w:snapToGrid w:val="0"/>
        <w:rPr>
          <w:rFonts w:eastAsia="Times New Roman"/>
          <w:b/>
          <w:bCs/>
          <w:vanish/>
          <w:color w:val="000000"/>
          <w:sz w:val="22"/>
          <w:szCs w:val="22"/>
          <w:lang w:eastAsia="ja-JP"/>
        </w:rPr>
      </w:pPr>
    </w:p>
    <w:p w:rsidR="00746362" w:rsidRPr="00DE6744" w:rsidRDefault="00746362" w:rsidP="003E106B">
      <w:pPr>
        <w:pStyle w:val="ListParagraph1"/>
        <w:widowControl w:val="0"/>
        <w:numPr>
          <w:ilvl w:val="1"/>
          <w:numId w:val="10"/>
        </w:numPr>
        <w:autoSpaceDE w:val="0"/>
        <w:autoSpaceDN w:val="0"/>
        <w:adjustRightInd w:val="0"/>
        <w:snapToGrid w:val="0"/>
        <w:ind w:left="720" w:hanging="720"/>
        <w:rPr>
          <w:rFonts w:eastAsia="Times New Roman"/>
          <w:b/>
          <w:bCs/>
          <w:color w:val="000000"/>
          <w:sz w:val="22"/>
          <w:szCs w:val="22"/>
          <w:lang w:eastAsia="ja-JP"/>
        </w:rPr>
      </w:pPr>
      <w:r w:rsidRPr="00DE6744">
        <w:rPr>
          <w:rFonts w:eastAsia="Times New Roman"/>
          <w:b/>
          <w:bCs/>
          <w:color w:val="000000"/>
          <w:sz w:val="22"/>
          <w:szCs w:val="22"/>
          <w:lang w:eastAsia="ja-JP"/>
        </w:rPr>
        <w:t>Work Programme for 20</w:t>
      </w:r>
      <w:r w:rsidR="00DE6744" w:rsidRPr="00DE6744">
        <w:rPr>
          <w:rFonts w:eastAsiaTheme="minorEastAsia" w:hint="eastAsia"/>
          <w:b/>
          <w:bCs/>
          <w:color w:val="000000"/>
          <w:sz w:val="22"/>
          <w:szCs w:val="22"/>
          <w:lang w:eastAsia="ko-KR"/>
        </w:rPr>
        <w:t>20</w:t>
      </w:r>
      <w:r w:rsidRPr="00DE6744">
        <w:rPr>
          <w:rFonts w:eastAsia="Times New Roman"/>
          <w:b/>
          <w:bCs/>
          <w:color w:val="000000"/>
          <w:sz w:val="22"/>
          <w:szCs w:val="22"/>
          <w:lang w:eastAsia="ja-JP"/>
        </w:rPr>
        <w:t>-20</w:t>
      </w:r>
      <w:r w:rsidR="00187F4F" w:rsidRPr="00DE6744">
        <w:rPr>
          <w:rFonts w:eastAsiaTheme="minorEastAsia"/>
          <w:b/>
          <w:bCs/>
          <w:color w:val="000000"/>
          <w:sz w:val="22"/>
          <w:szCs w:val="22"/>
          <w:lang w:eastAsia="ko-KR"/>
        </w:rPr>
        <w:t>2</w:t>
      </w:r>
      <w:r w:rsidR="00DE6744" w:rsidRPr="00DE6744">
        <w:rPr>
          <w:rFonts w:eastAsiaTheme="minorEastAsia" w:hint="eastAsia"/>
          <w:b/>
          <w:bCs/>
          <w:color w:val="000000"/>
          <w:sz w:val="22"/>
          <w:szCs w:val="22"/>
          <w:lang w:eastAsia="ko-KR"/>
        </w:rPr>
        <w:t>2</w:t>
      </w:r>
    </w:p>
    <w:p w:rsidR="00746362" w:rsidRPr="00DE6744" w:rsidRDefault="00746362" w:rsidP="00B84A69">
      <w:pPr>
        <w:widowControl w:val="0"/>
        <w:autoSpaceDE w:val="0"/>
        <w:autoSpaceDN w:val="0"/>
        <w:adjustRightInd w:val="0"/>
        <w:snapToGrid w:val="0"/>
        <w:rPr>
          <w:rFonts w:eastAsia="Times New Roman"/>
          <w:color w:val="000000"/>
          <w:sz w:val="22"/>
          <w:szCs w:val="22"/>
          <w:lang w:eastAsia="ja-JP"/>
        </w:rPr>
      </w:pPr>
    </w:p>
    <w:p w:rsidR="00746362" w:rsidRPr="00DE6744" w:rsidRDefault="00FA4228" w:rsidP="00B84A69">
      <w:pPr>
        <w:widowControl w:val="0"/>
        <w:autoSpaceDE w:val="0"/>
        <w:autoSpaceDN w:val="0"/>
        <w:adjustRightInd w:val="0"/>
        <w:snapToGrid w:val="0"/>
        <w:ind w:left="720" w:firstLine="0"/>
        <w:rPr>
          <w:rFonts w:eastAsia="Times New Roman"/>
          <w:color w:val="000000"/>
          <w:sz w:val="22"/>
          <w:szCs w:val="22"/>
          <w:lang w:eastAsia="ja-JP"/>
        </w:rPr>
      </w:pPr>
      <w:r>
        <w:rPr>
          <w:rFonts w:eastAsiaTheme="minorEastAsia" w:hint="eastAsia"/>
          <w:color w:val="000000"/>
          <w:sz w:val="22"/>
          <w:szCs w:val="22"/>
          <w:lang w:eastAsia="ko-KR"/>
        </w:rPr>
        <w:t>NC15</w:t>
      </w:r>
      <w:r w:rsidR="00746362" w:rsidRPr="00DE6744">
        <w:rPr>
          <w:rFonts w:eastAsia="Times New Roman"/>
          <w:color w:val="000000"/>
          <w:sz w:val="22"/>
          <w:szCs w:val="22"/>
          <w:lang w:eastAsia="ja-JP"/>
        </w:rPr>
        <w:t>will review</w:t>
      </w:r>
      <w:r w:rsidR="00E32D33" w:rsidRPr="00DE6744">
        <w:rPr>
          <w:rFonts w:eastAsia="Times New Roman"/>
          <w:color w:val="000000"/>
          <w:sz w:val="22"/>
          <w:szCs w:val="22"/>
          <w:lang w:eastAsia="ja-JP"/>
        </w:rPr>
        <w:t>, and revise as needed,</w:t>
      </w:r>
      <w:r w:rsidR="00746362" w:rsidRPr="00DE6744">
        <w:rPr>
          <w:rFonts w:eastAsia="Times New Roman"/>
          <w:color w:val="000000"/>
          <w:sz w:val="22"/>
          <w:szCs w:val="22"/>
          <w:lang w:eastAsia="ja-JP"/>
        </w:rPr>
        <w:t xml:space="preserve"> </w:t>
      </w:r>
      <w:r w:rsidR="00424066">
        <w:rPr>
          <w:rFonts w:eastAsiaTheme="minorEastAsia" w:hint="eastAsia"/>
          <w:color w:val="000000"/>
          <w:sz w:val="22"/>
          <w:szCs w:val="22"/>
          <w:lang w:eastAsia="ko-KR"/>
        </w:rPr>
        <w:t>the</w:t>
      </w:r>
      <w:r w:rsidR="00424066" w:rsidRPr="00DE6744">
        <w:rPr>
          <w:rFonts w:eastAsia="Times New Roman"/>
          <w:color w:val="000000"/>
          <w:sz w:val="22"/>
          <w:szCs w:val="22"/>
          <w:lang w:eastAsia="ja-JP"/>
        </w:rPr>
        <w:t xml:space="preserve"> </w:t>
      </w:r>
      <w:r w:rsidR="00424066" w:rsidRPr="00DE6744">
        <w:rPr>
          <w:rFonts w:eastAsiaTheme="minorEastAsia"/>
          <w:color w:val="000000"/>
          <w:sz w:val="22"/>
          <w:szCs w:val="22"/>
          <w:lang w:eastAsia="ko-KR"/>
        </w:rPr>
        <w:t>20</w:t>
      </w:r>
      <w:r w:rsidR="00424066" w:rsidRPr="00DE6744">
        <w:rPr>
          <w:rFonts w:eastAsiaTheme="minorEastAsia" w:hint="eastAsia"/>
          <w:color w:val="000000"/>
          <w:sz w:val="22"/>
          <w:szCs w:val="22"/>
          <w:lang w:eastAsia="ko-KR"/>
        </w:rPr>
        <w:t>20</w:t>
      </w:r>
      <w:r w:rsidR="00424066" w:rsidRPr="00DE6744">
        <w:rPr>
          <w:rFonts w:eastAsiaTheme="minorEastAsia"/>
          <w:color w:val="000000"/>
          <w:sz w:val="22"/>
          <w:szCs w:val="22"/>
          <w:lang w:eastAsia="ko-KR"/>
        </w:rPr>
        <w:t>-202</w:t>
      </w:r>
      <w:r w:rsidR="00424066" w:rsidRPr="00DE6744">
        <w:rPr>
          <w:rFonts w:eastAsiaTheme="minorEastAsia" w:hint="eastAsia"/>
          <w:color w:val="000000"/>
          <w:sz w:val="22"/>
          <w:szCs w:val="22"/>
          <w:lang w:eastAsia="ko-KR"/>
        </w:rPr>
        <w:t>2</w:t>
      </w:r>
      <w:r w:rsidR="00424066">
        <w:rPr>
          <w:rFonts w:eastAsiaTheme="minorEastAsia" w:hint="eastAsia"/>
          <w:color w:val="000000"/>
          <w:sz w:val="22"/>
          <w:szCs w:val="22"/>
          <w:lang w:eastAsia="ko-KR"/>
        </w:rPr>
        <w:t xml:space="preserve"> </w:t>
      </w:r>
      <w:r w:rsidR="00746362" w:rsidRPr="00DE6744">
        <w:rPr>
          <w:rFonts w:eastAsia="Times New Roman"/>
          <w:color w:val="000000"/>
          <w:sz w:val="22"/>
          <w:szCs w:val="22"/>
          <w:lang w:eastAsia="ja-JP"/>
        </w:rPr>
        <w:t>Work Programme</w:t>
      </w:r>
      <w:r w:rsidR="0070549F" w:rsidRPr="00DE6744">
        <w:rPr>
          <w:rFonts w:eastAsiaTheme="minorEastAsia"/>
          <w:color w:val="000000"/>
          <w:sz w:val="22"/>
          <w:szCs w:val="22"/>
          <w:lang w:eastAsia="ko-KR"/>
        </w:rPr>
        <w:t xml:space="preserve"> </w:t>
      </w:r>
      <w:r w:rsidR="00424066">
        <w:rPr>
          <w:rFonts w:eastAsiaTheme="minorEastAsia" w:hint="eastAsia"/>
          <w:color w:val="000000"/>
          <w:sz w:val="22"/>
          <w:szCs w:val="22"/>
          <w:lang w:eastAsia="ko-KR"/>
        </w:rPr>
        <w:t xml:space="preserve">for the Northern </w:t>
      </w:r>
      <w:proofErr w:type="gramStart"/>
      <w:r w:rsidR="00424066">
        <w:rPr>
          <w:rFonts w:eastAsiaTheme="minorEastAsia" w:hint="eastAsia"/>
          <w:color w:val="000000"/>
          <w:sz w:val="22"/>
          <w:szCs w:val="22"/>
          <w:lang w:eastAsia="ko-KR"/>
        </w:rPr>
        <w:t xml:space="preserve">Committee </w:t>
      </w:r>
      <w:r w:rsidR="00746362" w:rsidRPr="00DE6744">
        <w:rPr>
          <w:rFonts w:eastAsia="Times New Roman"/>
          <w:color w:val="000000"/>
          <w:sz w:val="22"/>
          <w:szCs w:val="22"/>
          <w:lang w:eastAsia="ja-JP"/>
        </w:rPr>
        <w:t>.</w:t>
      </w:r>
      <w:proofErr w:type="gramEnd"/>
    </w:p>
    <w:p w:rsidR="00746362" w:rsidRPr="00DE6744" w:rsidRDefault="00746362" w:rsidP="00B84A69">
      <w:pPr>
        <w:widowControl w:val="0"/>
        <w:autoSpaceDE w:val="0"/>
        <w:autoSpaceDN w:val="0"/>
        <w:adjustRightInd w:val="0"/>
        <w:snapToGrid w:val="0"/>
        <w:rPr>
          <w:rFonts w:eastAsiaTheme="minorEastAsia"/>
          <w:b/>
          <w:bCs/>
          <w:color w:val="000000"/>
          <w:sz w:val="22"/>
          <w:szCs w:val="22"/>
          <w:lang w:eastAsia="ko-KR"/>
        </w:rPr>
      </w:pPr>
    </w:p>
    <w:p w:rsidR="00B20D3F" w:rsidRPr="00DE6744" w:rsidRDefault="00B20D3F" w:rsidP="00B84A69">
      <w:pPr>
        <w:widowControl w:val="0"/>
        <w:autoSpaceDE w:val="0"/>
        <w:autoSpaceDN w:val="0"/>
        <w:adjustRightInd w:val="0"/>
        <w:snapToGrid w:val="0"/>
        <w:rPr>
          <w:rFonts w:eastAsiaTheme="minorEastAsia"/>
          <w:b/>
          <w:bCs/>
          <w:color w:val="000000"/>
          <w:sz w:val="22"/>
          <w:szCs w:val="22"/>
          <w:lang w:eastAsia="ko-KR"/>
        </w:rPr>
      </w:pPr>
    </w:p>
    <w:p w:rsidR="00A0122E" w:rsidRPr="00DE6744" w:rsidRDefault="00A0122E" w:rsidP="00B84A69">
      <w:pPr>
        <w:widowControl w:val="0"/>
        <w:numPr>
          <w:ilvl w:val="0"/>
          <w:numId w:val="6"/>
        </w:numPr>
        <w:autoSpaceDE w:val="0"/>
        <w:autoSpaceDN w:val="0"/>
        <w:adjustRightInd w:val="0"/>
        <w:snapToGrid w:val="0"/>
        <w:ind w:hanging="720"/>
        <w:rPr>
          <w:rFonts w:eastAsia="Times New Roman"/>
          <w:b/>
          <w:bCs/>
          <w:color w:val="000000"/>
          <w:sz w:val="22"/>
          <w:szCs w:val="22"/>
          <w:lang w:eastAsia="ja-JP"/>
        </w:rPr>
      </w:pPr>
      <w:r w:rsidRPr="00DE6744">
        <w:rPr>
          <w:rFonts w:eastAsia="Times New Roman"/>
          <w:b/>
          <w:bCs/>
          <w:color w:val="000000"/>
          <w:sz w:val="22"/>
          <w:szCs w:val="22"/>
          <w:lang w:eastAsia="ja-JP"/>
        </w:rPr>
        <w:t>OTHER MATTERS</w:t>
      </w:r>
    </w:p>
    <w:p w:rsidR="00A0122E" w:rsidRPr="00DE6744" w:rsidRDefault="00A0122E" w:rsidP="00B84A69">
      <w:pPr>
        <w:widowControl w:val="0"/>
        <w:autoSpaceDE w:val="0"/>
        <w:autoSpaceDN w:val="0"/>
        <w:adjustRightInd w:val="0"/>
        <w:snapToGrid w:val="0"/>
        <w:rPr>
          <w:rFonts w:eastAsia="Times New Roman"/>
          <w:b/>
          <w:bCs/>
          <w:color w:val="000000"/>
          <w:sz w:val="22"/>
          <w:szCs w:val="22"/>
          <w:lang w:eastAsia="ja-JP"/>
        </w:rPr>
      </w:pPr>
    </w:p>
    <w:p w:rsidR="00A0122E" w:rsidRPr="00DE6744" w:rsidRDefault="00A0122E" w:rsidP="00B84A69">
      <w:pPr>
        <w:pStyle w:val="ListParagraph1"/>
        <w:widowControl w:val="0"/>
        <w:numPr>
          <w:ilvl w:val="1"/>
          <w:numId w:val="5"/>
        </w:numPr>
        <w:autoSpaceDE w:val="0"/>
        <w:autoSpaceDN w:val="0"/>
        <w:adjustRightInd w:val="0"/>
        <w:snapToGrid w:val="0"/>
        <w:ind w:left="720" w:hanging="720"/>
        <w:rPr>
          <w:rFonts w:eastAsia="Times New Roman"/>
          <w:b/>
          <w:bCs/>
          <w:color w:val="000000"/>
          <w:sz w:val="22"/>
          <w:szCs w:val="22"/>
          <w:lang w:eastAsia="ja-JP"/>
        </w:rPr>
      </w:pPr>
      <w:r w:rsidRPr="00DE6744">
        <w:rPr>
          <w:rFonts w:eastAsia="Times New Roman"/>
          <w:b/>
          <w:bCs/>
          <w:color w:val="000000"/>
          <w:sz w:val="22"/>
          <w:szCs w:val="22"/>
          <w:lang w:eastAsia="ja-JP"/>
        </w:rPr>
        <w:t>Administrative arrangements for the Committee</w:t>
      </w:r>
    </w:p>
    <w:p w:rsidR="00A0122E" w:rsidRPr="00DE6744" w:rsidRDefault="00A0122E" w:rsidP="00B84A69">
      <w:pPr>
        <w:widowControl w:val="0"/>
        <w:autoSpaceDE w:val="0"/>
        <w:autoSpaceDN w:val="0"/>
        <w:adjustRightInd w:val="0"/>
        <w:snapToGrid w:val="0"/>
        <w:ind w:left="0" w:firstLine="0"/>
        <w:rPr>
          <w:rFonts w:eastAsia="MS Mincho"/>
          <w:b/>
          <w:bCs/>
          <w:color w:val="000000"/>
          <w:sz w:val="22"/>
          <w:szCs w:val="22"/>
          <w:lang w:eastAsia="ja-JP"/>
        </w:rPr>
      </w:pPr>
    </w:p>
    <w:p w:rsidR="00A0122E" w:rsidRPr="008A4A5F" w:rsidRDefault="00A0122E" w:rsidP="00B84A69">
      <w:pPr>
        <w:pStyle w:val="ListParagraph1"/>
        <w:widowControl w:val="0"/>
        <w:numPr>
          <w:ilvl w:val="2"/>
          <w:numId w:val="5"/>
        </w:numPr>
        <w:autoSpaceDE w:val="0"/>
        <w:autoSpaceDN w:val="0"/>
        <w:adjustRightInd w:val="0"/>
        <w:snapToGrid w:val="0"/>
        <w:ind w:left="0" w:firstLine="0"/>
        <w:rPr>
          <w:rFonts w:eastAsia="Times New Roman"/>
          <w:color w:val="000000"/>
          <w:sz w:val="22"/>
          <w:szCs w:val="22"/>
          <w:lang w:eastAsia="ja-JP"/>
        </w:rPr>
      </w:pPr>
      <w:r w:rsidRPr="008A4A5F">
        <w:rPr>
          <w:rFonts w:eastAsia="Times New Roman"/>
          <w:color w:val="000000"/>
          <w:sz w:val="22"/>
          <w:szCs w:val="22"/>
          <w:lang w:eastAsia="ja-JP"/>
        </w:rPr>
        <w:t>Secretariat functions and costs</w:t>
      </w:r>
    </w:p>
    <w:p w:rsidR="00A0122E" w:rsidRPr="00DE6744" w:rsidRDefault="00A0122E" w:rsidP="00B84A69">
      <w:pPr>
        <w:widowControl w:val="0"/>
        <w:autoSpaceDE w:val="0"/>
        <w:autoSpaceDN w:val="0"/>
        <w:adjustRightInd w:val="0"/>
        <w:snapToGrid w:val="0"/>
        <w:ind w:leftChars="-300" w:left="720"/>
        <w:rPr>
          <w:rFonts w:eastAsia="Times New Roman"/>
          <w:color w:val="000000"/>
          <w:sz w:val="22"/>
          <w:szCs w:val="22"/>
          <w:lang w:eastAsia="ja-JP"/>
        </w:rPr>
      </w:pPr>
    </w:p>
    <w:p w:rsidR="00A0122E" w:rsidRPr="00DE6744" w:rsidRDefault="002A4112" w:rsidP="00B84A69">
      <w:pPr>
        <w:widowControl w:val="0"/>
        <w:autoSpaceDE w:val="0"/>
        <w:autoSpaceDN w:val="0"/>
        <w:adjustRightInd w:val="0"/>
        <w:snapToGrid w:val="0"/>
        <w:ind w:leftChars="300" w:left="720" w:firstLine="0"/>
        <w:rPr>
          <w:rFonts w:eastAsia="MS Mincho"/>
          <w:color w:val="000000"/>
          <w:sz w:val="22"/>
          <w:szCs w:val="22"/>
          <w:lang w:eastAsia="ja-JP"/>
        </w:rPr>
      </w:pPr>
      <w:r w:rsidRPr="00DE6744">
        <w:rPr>
          <w:rFonts w:eastAsia="Times New Roman"/>
          <w:color w:val="000000"/>
          <w:sz w:val="22"/>
          <w:szCs w:val="22"/>
          <w:lang w:eastAsia="ja-JP"/>
        </w:rPr>
        <w:t>NC15</w:t>
      </w:r>
      <w:r w:rsidR="00A0122E" w:rsidRPr="00DE6744">
        <w:rPr>
          <w:rFonts w:eastAsia="Times New Roman"/>
          <w:color w:val="000000"/>
          <w:sz w:val="22"/>
          <w:szCs w:val="22"/>
          <w:lang w:eastAsia="ja-JP"/>
        </w:rPr>
        <w:t xml:space="preserve"> is invited to review </w:t>
      </w:r>
      <w:r w:rsidR="00A0122E" w:rsidRPr="00DE6744">
        <w:rPr>
          <w:rFonts w:eastAsia="MS Mincho"/>
          <w:color w:val="000000"/>
          <w:sz w:val="22"/>
          <w:szCs w:val="22"/>
          <w:lang w:eastAsia="ja-JP"/>
        </w:rPr>
        <w:t xml:space="preserve">and further consider </w:t>
      </w:r>
      <w:r w:rsidR="00A0122E" w:rsidRPr="00DE6744">
        <w:rPr>
          <w:rFonts w:eastAsia="Times New Roman"/>
          <w:color w:val="000000"/>
          <w:sz w:val="22"/>
          <w:szCs w:val="22"/>
          <w:lang w:eastAsia="ja-JP"/>
        </w:rPr>
        <w:t xml:space="preserve">the </w:t>
      </w:r>
      <w:r w:rsidR="005453BB" w:rsidRPr="00DE6744">
        <w:rPr>
          <w:rFonts w:eastAsiaTheme="minorEastAsia"/>
          <w:color w:val="000000"/>
          <w:sz w:val="22"/>
          <w:szCs w:val="22"/>
          <w:lang w:eastAsia="ko-KR"/>
        </w:rPr>
        <w:t>operation</w:t>
      </w:r>
      <w:r w:rsidR="005453BB" w:rsidRPr="00DE6744">
        <w:rPr>
          <w:rFonts w:eastAsia="MS Mincho"/>
          <w:color w:val="000000"/>
          <w:sz w:val="22"/>
          <w:szCs w:val="22"/>
          <w:lang w:eastAsia="ja-JP"/>
        </w:rPr>
        <w:t xml:space="preserve"> </w:t>
      </w:r>
      <w:r w:rsidR="00E32D33" w:rsidRPr="00DE6744">
        <w:rPr>
          <w:rFonts w:eastAsia="MS Mincho"/>
          <w:color w:val="000000"/>
          <w:sz w:val="22"/>
          <w:szCs w:val="22"/>
          <w:lang w:eastAsia="ja-JP"/>
        </w:rPr>
        <w:t>of the NC Secretariat</w:t>
      </w:r>
      <w:r w:rsidR="00B4600C" w:rsidRPr="00DE6744">
        <w:rPr>
          <w:rFonts w:eastAsia="Malgun Gothic"/>
          <w:color w:val="000000"/>
          <w:sz w:val="22"/>
          <w:szCs w:val="22"/>
          <w:lang w:eastAsia="ko-KR"/>
        </w:rPr>
        <w:t>,</w:t>
      </w:r>
      <w:r w:rsidR="001609DC" w:rsidRPr="00DE6744">
        <w:rPr>
          <w:rFonts w:eastAsia="Malgun Gothic"/>
          <w:color w:val="000000"/>
          <w:sz w:val="22"/>
          <w:szCs w:val="22"/>
          <w:lang w:eastAsia="ko-KR"/>
        </w:rPr>
        <w:t xml:space="preserve"> and costs related with NC activities</w:t>
      </w:r>
      <w:r w:rsidR="00A0122E" w:rsidRPr="00DE6744">
        <w:rPr>
          <w:rFonts w:eastAsia="MS Mincho"/>
          <w:color w:val="000000"/>
          <w:sz w:val="22"/>
          <w:szCs w:val="22"/>
          <w:lang w:eastAsia="ja-JP"/>
        </w:rPr>
        <w:t>.</w:t>
      </w:r>
    </w:p>
    <w:p w:rsidR="00A0122E" w:rsidRPr="00DE6744" w:rsidRDefault="00A0122E" w:rsidP="00B84A69">
      <w:pPr>
        <w:widowControl w:val="0"/>
        <w:autoSpaceDE w:val="0"/>
        <w:autoSpaceDN w:val="0"/>
        <w:adjustRightInd w:val="0"/>
        <w:snapToGrid w:val="0"/>
        <w:ind w:leftChars="-300" w:left="720"/>
        <w:rPr>
          <w:rFonts w:eastAsia="Times New Roman"/>
          <w:b/>
          <w:bCs/>
          <w:color w:val="000000"/>
          <w:sz w:val="22"/>
          <w:szCs w:val="22"/>
          <w:lang w:eastAsia="ja-JP"/>
        </w:rPr>
      </w:pPr>
    </w:p>
    <w:p w:rsidR="00A0122E" w:rsidRPr="008A4A5F" w:rsidRDefault="00A0122E" w:rsidP="00B84A69">
      <w:pPr>
        <w:pStyle w:val="ListParagraph1"/>
        <w:widowControl w:val="0"/>
        <w:numPr>
          <w:ilvl w:val="2"/>
          <w:numId w:val="5"/>
        </w:numPr>
        <w:autoSpaceDE w:val="0"/>
        <w:autoSpaceDN w:val="0"/>
        <w:adjustRightInd w:val="0"/>
        <w:snapToGrid w:val="0"/>
        <w:ind w:left="0" w:firstLine="0"/>
        <w:rPr>
          <w:rFonts w:eastAsia="Times New Roman"/>
          <w:color w:val="000000"/>
          <w:sz w:val="22"/>
          <w:szCs w:val="22"/>
          <w:lang w:eastAsia="ja-JP"/>
        </w:rPr>
      </w:pPr>
      <w:r w:rsidRPr="008A4A5F">
        <w:rPr>
          <w:rFonts w:eastAsia="Times New Roman"/>
          <w:color w:val="000000"/>
          <w:sz w:val="22"/>
          <w:szCs w:val="22"/>
          <w:lang w:eastAsia="ja-JP"/>
        </w:rPr>
        <w:t>Rules of Procedure</w:t>
      </w:r>
    </w:p>
    <w:p w:rsidR="00A0122E" w:rsidRPr="00DE6744" w:rsidRDefault="00A0122E" w:rsidP="00B84A69">
      <w:pPr>
        <w:widowControl w:val="0"/>
        <w:autoSpaceDE w:val="0"/>
        <w:autoSpaceDN w:val="0"/>
        <w:adjustRightInd w:val="0"/>
        <w:snapToGrid w:val="0"/>
        <w:ind w:leftChars="-300" w:left="720"/>
        <w:rPr>
          <w:rFonts w:eastAsia="Times New Roman"/>
          <w:color w:val="000000"/>
          <w:sz w:val="22"/>
          <w:szCs w:val="22"/>
          <w:lang w:eastAsia="ja-JP"/>
        </w:rPr>
      </w:pPr>
    </w:p>
    <w:p w:rsidR="00A0122E" w:rsidRPr="00DE6744" w:rsidRDefault="000252CC" w:rsidP="00B84A69">
      <w:pPr>
        <w:widowControl w:val="0"/>
        <w:autoSpaceDE w:val="0"/>
        <w:autoSpaceDN w:val="0"/>
        <w:adjustRightInd w:val="0"/>
        <w:snapToGrid w:val="0"/>
        <w:ind w:leftChars="300" w:left="720" w:firstLine="0"/>
        <w:rPr>
          <w:sz w:val="22"/>
          <w:szCs w:val="22"/>
          <w:lang w:val="en-NZ" w:eastAsia="ko-KR"/>
        </w:rPr>
      </w:pPr>
      <w:r w:rsidRPr="00DE6744">
        <w:rPr>
          <w:sz w:val="22"/>
          <w:szCs w:val="22"/>
          <w:lang w:val="en-NZ" w:eastAsia="ko-KR"/>
        </w:rPr>
        <w:t xml:space="preserve">Subject to any proposals tabled by CCMs, </w:t>
      </w:r>
      <w:r w:rsidR="002A4112" w:rsidRPr="00DE6744">
        <w:rPr>
          <w:sz w:val="22"/>
          <w:szCs w:val="22"/>
          <w:lang w:val="en-NZ" w:eastAsia="ko-KR"/>
        </w:rPr>
        <w:t>NC15</w:t>
      </w:r>
      <w:r w:rsidRPr="00DE6744">
        <w:rPr>
          <w:sz w:val="22"/>
          <w:szCs w:val="22"/>
          <w:lang w:val="en-NZ" w:eastAsia="ko-KR"/>
        </w:rPr>
        <w:t xml:space="preserve"> will consider Rules of Procedure for NC</w:t>
      </w:r>
    </w:p>
    <w:p w:rsidR="00D65691" w:rsidRPr="00DE6744" w:rsidRDefault="00D65691" w:rsidP="00B84A69">
      <w:pPr>
        <w:widowControl w:val="0"/>
        <w:autoSpaceDE w:val="0"/>
        <w:autoSpaceDN w:val="0"/>
        <w:adjustRightInd w:val="0"/>
        <w:snapToGrid w:val="0"/>
        <w:ind w:firstLine="0"/>
        <w:rPr>
          <w:rFonts w:eastAsia="Times New Roman"/>
          <w:color w:val="000000"/>
          <w:sz w:val="22"/>
          <w:szCs w:val="22"/>
          <w:lang w:eastAsia="ja-JP"/>
        </w:rPr>
      </w:pPr>
    </w:p>
    <w:p w:rsidR="00A0122E" w:rsidRPr="00DE6744" w:rsidRDefault="00A0122E" w:rsidP="00B84A69">
      <w:pPr>
        <w:pStyle w:val="ListParagraph1"/>
        <w:widowControl w:val="0"/>
        <w:numPr>
          <w:ilvl w:val="1"/>
          <w:numId w:val="5"/>
        </w:numPr>
        <w:autoSpaceDE w:val="0"/>
        <w:autoSpaceDN w:val="0"/>
        <w:adjustRightInd w:val="0"/>
        <w:snapToGrid w:val="0"/>
        <w:ind w:left="0" w:firstLine="0"/>
        <w:rPr>
          <w:rFonts w:eastAsia="Times New Roman"/>
          <w:b/>
          <w:bCs/>
          <w:color w:val="000000"/>
          <w:sz w:val="22"/>
          <w:szCs w:val="22"/>
          <w:lang w:eastAsia="ja-JP"/>
        </w:rPr>
      </w:pPr>
      <w:r w:rsidRPr="00DE6744">
        <w:rPr>
          <w:rFonts w:eastAsia="Times New Roman"/>
          <w:b/>
          <w:bCs/>
          <w:color w:val="000000"/>
          <w:sz w:val="22"/>
          <w:szCs w:val="22"/>
          <w:lang w:eastAsia="ja-JP"/>
        </w:rPr>
        <w:t>Next meeting</w:t>
      </w:r>
    </w:p>
    <w:p w:rsidR="00A0122E" w:rsidRPr="00DE6744" w:rsidRDefault="00A0122E" w:rsidP="00B84A69">
      <w:pPr>
        <w:widowControl w:val="0"/>
        <w:autoSpaceDE w:val="0"/>
        <w:autoSpaceDN w:val="0"/>
        <w:adjustRightInd w:val="0"/>
        <w:snapToGrid w:val="0"/>
        <w:rPr>
          <w:rFonts w:eastAsiaTheme="minorEastAsia"/>
          <w:color w:val="000000"/>
          <w:sz w:val="22"/>
          <w:szCs w:val="22"/>
          <w:lang w:eastAsia="ko-KR"/>
        </w:rPr>
      </w:pPr>
    </w:p>
    <w:p w:rsidR="00A0122E" w:rsidRPr="00DE6744" w:rsidRDefault="00A0122E" w:rsidP="00B84A69">
      <w:pPr>
        <w:widowControl w:val="0"/>
        <w:autoSpaceDE w:val="0"/>
        <w:autoSpaceDN w:val="0"/>
        <w:adjustRightInd w:val="0"/>
        <w:snapToGrid w:val="0"/>
        <w:ind w:hanging="720"/>
        <w:rPr>
          <w:rFonts w:eastAsia="Times New Roman"/>
          <w:color w:val="000000"/>
          <w:sz w:val="22"/>
          <w:szCs w:val="22"/>
          <w:lang w:eastAsia="ja-JP"/>
        </w:rPr>
      </w:pPr>
      <w:r w:rsidRPr="00DE6744">
        <w:rPr>
          <w:rFonts w:eastAsia="Times New Roman"/>
          <w:color w:val="000000"/>
          <w:sz w:val="22"/>
          <w:szCs w:val="22"/>
          <w:lang w:eastAsia="ja-JP"/>
        </w:rPr>
        <w:t xml:space="preserve">The date and place for the </w:t>
      </w:r>
      <w:r w:rsidR="00DE6744" w:rsidRPr="00DE6744">
        <w:rPr>
          <w:rFonts w:eastAsiaTheme="minorEastAsia" w:hint="eastAsia"/>
          <w:color w:val="000000"/>
          <w:sz w:val="22"/>
          <w:szCs w:val="22"/>
          <w:lang w:eastAsia="ko-KR"/>
        </w:rPr>
        <w:t>Sixteenth</w:t>
      </w:r>
      <w:r w:rsidR="00DE6744" w:rsidRPr="00DE6744">
        <w:rPr>
          <w:rFonts w:eastAsia="MS Mincho"/>
          <w:color w:val="000000"/>
          <w:sz w:val="22"/>
          <w:szCs w:val="22"/>
          <w:lang w:eastAsia="ja-JP"/>
        </w:rPr>
        <w:t xml:space="preserve"> </w:t>
      </w:r>
      <w:r w:rsidRPr="00DE6744">
        <w:rPr>
          <w:rFonts w:eastAsia="Times New Roman"/>
          <w:color w:val="000000"/>
          <w:sz w:val="22"/>
          <w:szCs w:val="22"/>
          <w:lang w:eastAsia="ja-JP"/>
        </w:rPr>
        <w:t>Regular Session of the NC will be agreed.</w:t>
      </w:r>
    </w:p>
    <w:p w:rsidR="00A0122E" w:rsidRPr="00DE6744" w:rsidRDefault="00A0122E" w:rsidP="00B84A69">
      <w:pPr>
        <w:widowControl w:val="0"/>
        <w:autoSpaceDE w:val="0"/>
        <w:autoSpaceDN w:val="0"/>
        <w:adjustRightInd w:val="0"/>
        <w:snapToGrid w:val="0"/>
        <w:rPr>
          <w:rFonts w:eastAsia="Times New Roman"/>
          <w:b/>
          <w:bCs/>
          <w:color w:val="000000"/>
          <w:sz w:val="22"/>
          <w:szCs w:val="22"/>
          <w:lang w:eastAsia="ja-JP"/>
        </w:rPr>
      </w:pPr>
    </w:p>
    <w:p w:rsidR="00A0122E" w:rsidRPr="00DE6744" w:rsidRDefault="00A0122E" w:rsidP="00B84A69">
      <w:pPr>
        <w:pStyle w:val="ListParagraph1"/>
        <w:widowControl w:val="0"/>
        <w:numPr>
          <w:ilvl w:val="1"/>
          <w:numId w:val="5"/>
        </w:numPr>
        <w:autoSpaceDE w:val="0"/>
        <w:autoSpaceDN w:val="0"/>
        <w:adjustRightInd w:val="0"/>
        <w:snapToGrid w:val="0"/>
        <w:ind w:left="720" w:hanging="720"/>
        <w:rPr>
          <w:rFonts w:eastAsia="Times New Roman"/>
          <w:b/>
          <w:bCs/>
          <w:color w:val="000000"/>
          <w:sz w:val="22"/>
          <w:szCs w:val="22"/>
          <w:lang w:eastAsia="ja-JP"/>
        </w:rPr>
      </w:pPr>
      <w:r w:rsidRPr="00DE6744">
        <w:rPr>
          <w:rFonts w:eastAsia="Times New Roman"/>
          <w:b/>
          <w:bCs/>
          <w:color w:val="000000"/>
          <w:sz w:val="22"/>
          <w:szCs w:val="22"/>
          <w:lang w:eastAsia="ja-JP"/>
        </w:rPr>
        <w:t>Other business</w:t>
      </w:r>
    </w:p>
    <w:p w:rsidR="00A0122E" w:rsidRPr="00DE6744" w:rsidRDefault="00A0122E" w:rsidP="00B84A69">
      <w:pPr>
        <w:widowControl w:val="0"/>
        <w:autoSpaceDE w:val="0"/>
        <w:autoSpaceDN w:val="0"/>
        <w:adjustRightInd w:val="0"/>
        <w:snapToGrid w:val="0"/>
        <w:rPr>
          <w:rFonts w:eastAsia="Times New Roman"/>
          <w:color w:val="000000"/>
          <w:sz w:val="22"/>
          <w:szCs w:val="22"/>
          <w:lang w:eastAsia="ja-JP"/>
        </w:rPr>
      </w:pPr>
    </w:p>
    <w:p w:rsidR="00A0122E" w:rsidRPr="00DE6744" w:rsidRDefault="002A4112" w:rsidP="00B84A69">
      <w:pPr>
        <w:widowControl w:val="0"/>
        <w:autoSpaceDE w:val="0"/>
        <w:autoSpaceDN w:val="0"/>
        <w:adjustRightInd w:val="0"/>
        <w:snapToGrid w:val="0"/>
        <w:ind w:left="720" w:firstLine="0"/>
        <w:rPr>
          <w:rFonts w:eastAsia="Times New Roman"/>
          <w:color w:val="000000"/>
          <w:sz w:val="22"/>
          <w:szCs w:val="22"/>
          <w:lang w:eastAsia="ja-JP"/>
        </w:rPr>
      </w:pPr>
      <w:r w:rsidRPr="00DE6744">
        <w:rPr>
          <w:rFonts w:eastAsia="Times New Roman"/>
          <w:color w:val="000000"/>
          <w:sz w:val="22"/>
          <w:szCs w:val="22"/>
          <w:lang w:eastAsia="ja-JP"/>
        </w:rPr>
        <w:t>NC15</w:t>
      </w:r>
      <w:r w:rsidR="002F6ED1" w:rsidRPr="00DE6744">
        <w:rPr>
          <w:rFonts w:eastAsia="Times New Roman"/>
          <w:color w:val="000000"/>
          <w:sz w:val="22"/>
          <w:szCs w:val="22"/>
          <w:lang w:eastAsia="ja-JP"/>
        </w:rPr>
        <w:t xml:space="preserve"> </w:t>
      </w:r>
      <w:r w:rsidR="00A0122E" w:rsidRPr="00DE6744">
        <w:rPr>
          <w:rFonts w:eastAsia="Times New Roman"/>
          <w:color w:val="000000"/>
          <w:sz w:val="22"/>
          <w:szCs w:val="22"/>
          <w:lang w:eastAsia="ja-JP"/>
        </w:rPr>
        <w:t>will discuss any other business</w:t>
      </w:r>
      <w:r w:rsidR="000252CC" w:rsidRPr="00DE6744">
        <w:rPr>
          <w:rFonts w:eastAsia="Times New Roman"/>
          <w:color w:val="000000"/>
          <w:sz w:val="22"/>
          <w:szCs w:val="22"/>
          <w:lang w:eastAsia="ja-JP"/>
        </w:rPr>
        <w:t xml:space="preserve"> raised under Agenda Item 1.2</w:t>
      </w:r>
      <w:r w:rsidR="00A0122E" w:rsidRPr="00DE6744">
        <w:rPr>
          <w:rFonts w:eastAsia="Times New Roman"/>
          <w:color w:val="000000"/>
          <w:sz w:val="22"/>
          <w:szCs w:val="22"/>
          <w:lang w:eastAsia="ja-JP"/>
        </w:rPr>
        <w:t>.</w:t>
      </w:r>
    </w:p>
    <w:p w:rsidR="00464B44" w:rsidRPr="00DE6744" w:rsidRDefault="00464B44" w:rsidP="00B84A69">
      <w:pPr>
        <w:widowControl w:val="0"/>
        <w:autoSpaceDE w:val="0"/>
        <w:autoSpaceDN w:val="0"/>
        <w:adjustRightInd w:val="0"/>
        <w:snapToGrid w:val="0"/>
        <w:rPr>
          <w:rFonts w:eastAsiaTheme="minorEastAsia"/>
          <w:b/>
          <w:bCs/>
          <w:color w:val="000000"/>
          <w:sz w:val="22"/>
          <w:szCs w:val="22"/>
          <w:lang w:eastAsia="ko-KR"/>
        </w:rPr>
      </w:pPr>
    </w:p>
    <w:p w:rsidR="00B20D3F" w:rsidRPr="00DE6744" w:rsidRDefault="00B20D3F" w:rsidP="00B84A69">
      <w:pPr>
        <w:widowControl w:val="0"/>
        <w:autoSpaceDE w:val="0"/>
        <w:autoSpaceDN w:val="0"/>
        <w:adjustRightInd w:val="0"/>
        <w:snapToGrid w:val="0"/>
        <w:rPr>
          <w:rFonts w:eastAsiaTheme="minorEastAsia"/>
          <w:b/>
          <w:bCs/>
          <w:color w:val="000000"/>
          <w:sz w:val="22"/>
          <w:szCs w:val="22"/>
          <w:lang w:eastAsia="ko-KR"/>
        </w:rPr>
      </w:pPr>
    </w:p>
    <w:p w:rsidR="00A0122E" w:rsidRPr="00DE6744" w:rsidRDefault="000252CC" w:rsidP="00B84A69">
      <w:pPr>
        <w:widowControl w:val="0"/>
        <w:numPr>
          <w:ilvl w:val="0"/>
          <w:numId w:val="6"/>
        </w:numPr>
        <w:autoSpaceDE w:val="0"/>
        <w:autoSpaceDN w:val="0"/>
        <w:adjustRightInd w:val="0"/>
        <w:snapToGrid w:val="0"/>
        <w:ind w:left="2160" w:hanging="2160"/>
        <w:jc w:val="left"/>
        <w:rPr>
          <w:rFonts w:eastAsia="Times New Roman"/>
          <w:b/>
          <w:bCs/>
          <w:caps/>
          <w:color w:val="000000"/>
          <w:sz w:val="22"/>
          <w:szCs w:val="22"/>
          <w:lang w:eastAsia="ja-JP"/>
        </w:rPr>
      </w:pPr>
      <w:r w:rsidRPr="00DE6744">
        <w:rPr>
          <w:rFonts w:eastAsia="Times New Roman"/>
          <w:b/>
          <w:bCs/>
          <w:caps/>
          <w:color w:val="000000"/>
          <w:sz w:val="22"/>
          <w:szCs w:val="22"/>
          <w:lang w:eastAsia="ja-JP"/>
        </w:rPr>
        <w:t xml:space="preserve">Adoption of the Summary Report of the </w:t>
      </w:r>
      <w:r w:rsidR="00E6176C" w:rsidRPr="00DE6744">
        <w:rPr>
          <w:rFonts w:eastAsiaTheme="minorEastAsia"/>
          <w:b/>
          <w:bCs/>
          <w:caps/>
          <w:color w:val="000000"/>
          <w:sz w:val="22"/>
          <w:szCs w:val="22"/>
          <w:lang w:eastAsia="ko-KR"/>
        </w:rPr>
        <w:t>1</w:t>
      </w:r>
      <w:r w:rsidR="00DE6744" w:rsidRPr="00DE6744">
        <w:rPr>
          <w:rFonts w:eastAsiaTheme="minorEastAsia" w:hint="eastAsia"/>
          <w:b/>
          <w:bCs/>
          <w:caps/>
          <w:color w:val="000000"/>
          <w:sz w:val="22"/>
          <w:szCs w:val="22"/>
          <w:lang w:eastAsia="ko-KR"/>
        </w:rPr>
        <w:t>5</w:t>
      </w:r>
      <w:r w:rsidR="00E6176C" w:rsidRPr="00DE6744">
        <w:rPr>
          <w:rFonts w:eastAsiaTheme="minorEastAsia"/>
          <w:b/>
          <w:bCs/>
          <w:caps/>
          <w:color w:val="000000"/>
          <w:sz w:val="22"/>
          <w:szCs w:val="22"/>
          <w:vertAlign w:val="superscript"/>
          <w:lang w:eastAsia="ko-KR"/>
        </w:rPr>
        <w:t>th</w:t>
      </w:r>
      <w:r w:rsidR="00E6176C" w:rsidRPr="00DE6744">
        <w:rPr>
          <w:rFonts w:eastAsiaTheme="minorEastAsia"/>
          <w:b/>
          <w:bCs/>
          <w:caps/>
          <w:color w:val="000000"/>
          <w:sz w:val="22"/>
          <w:szCs w:val="22"/>
          <w:lang w:eastAsia="ko-KR"/>
        </w:rPr>
        <w:t xml:space="preserve"> </w:t>
      </w:r>
      <w:r w:rsidRPr="00DE6744">
        <w:rPr>
          <w:rFonts w:eastAsia="Times New Roman"/>
          <w:b/>
          <w:bCs/>
          <w:caps/>
          <w:color w:val="000000"/>
          <w:sz w:val="22"/>
          <w:szCs w:val="22"/>
          <w:lang w:eastAsia="ja-JP"/>
        </w:rPr>
        <w:t xml:space="preserve">Regular Session of the Northern Committee </w:t>
      </w:r>
    </w:p>
    <w:p w:rsidR="00A0122E" w:rsidRPr="00DE6744" w:rsidRDefault="00A0122E" w:rsidP="00B84A69">
      <w:pPr>
        <w:widowControl w:val="0"/>
        <w:autoSpaceDE w:val="0"/>
        <w:autoSpaceDN w:val="0"/>
        <w:adjustRightInd w:val="0"/>
        <w:snapToGrid w:val="0"/>
        <w:rPr>
          <w:rFonts w:eastAsia="Times New Roman"/>
          <w:b/>
          <w:bCs/>
          <w:color w:val="000000"/>
          <w:sz w:val="22"/>
          <w:szCs w:val="22"/>
          <w:lang w:eastAsia="ja-JP"/>
        </w:rPr>
      </w:pPr>
    </w:p>
    <w:p w:rsidR="00A0122E" w:rsidRPr="00DE6744" w:rsidRDefault="002A4112" w:rsidP="00B84A69">
      <w:pPr>
        <w:widowControl w:val="0"/>
        <w:tabs>
          <w:tab w:val="left" w:pos="720"/>
        </w:tabs>
        <w:autoSpaceDE w:val="0"/>
        <w:autoSpaceDN w:val="0"/>
        <w:adjustRightInd w:val="0"/>
        <w:snapToGrid w:val="0"/>
        <w:ind w:left="720" w:firstLine="0"/>
        <w:rPr>
          <w:rFonts w:eastAsia="Times New Roman"/>
          <w:color w:val="000000"/>
          <w:sz w:val="22"/>
          <w:szCs w:val="22"/>
          <w:lang w:eastAsia="ja-JP"/>
        </w:rPr>
      </w:pPr>
      <w:r w:rsidRPr="00DE6744">
        <w:rPr>
          <w:rFonts w:eastAsia="Times New Roman"/>
          <w:color w:val="000000"/>
          <w:sz w:val="22"/>
          <w:szCs w:val="22"/>
          <w:lang w:eastAsia="ja-JP"/>
        </w:rPr>
        <w:t>NC15</w:t>
      </w:r>
      <w:r w:rsidR="002F6ED1" w:rsidRPr="00DE6744">
        <w:rPr>
          <w:rFonts w:eastAsia="Times New Roman"/>
          <w:color w:val="000000"/>
          <w:sz w:val="22"/>
          <w:szCs w:val="22"/>
          <w:lang w:eastAsia="ja-JP"/>
        </w:rPr>
        <w:t xml:space="preserve"> </w:t>
      </w:r>
      <w:r w:rsidR="00A0122E" w:rsidRPr="00DE6744">
        <w:rPr>
          <w:rFonts w:eastAsia="Times New Roman"/>
          <w:color w:val="000000"/>
          <w:sz w:val="22"/>
          <w:szCs w:val="22"/>
          <w:lang w:eastAsia="ja-JP"/>
        </w:rPr>
        <w:t xml:space="preserve">will adopt </w:t>
      </w:r>
      <w:r w:rsidR="000252CC" w:rsidRPr="00DE6744">
        <w:rPr>
          <w:rFonts w:eastAsia="Times New Roman"/>
          <w:color w:val="000000"/>
          <w:sz w:val="22"/>
          <w:szCs w:val="22"/>
          <w:lang w:eastAsia="ja-JP"/>
        </w:rPr>
        <w:t>the</w:t>
      </w:r>
      <w:r w:rsidR="00A0122E" w:rsidRPr="00DE6744">
        <w:rPr>
          <w:rFonts w:eastAsia="Times New Roman"/>
          <w:color w:val="000000"/>
          <w:sz w:val="22"/>
          <w:szCs w:val="22"/>
          <w:lang w:eastAsia="ja-JP"/>
        </w:rPr>
        <w:t xml:space="preserve"> Summary Report of its </w:t>
      </w:r>
      <w:r w:rsidR="00E6176C" w:rsidRPr="00DE6744">
        <w:rPr>
          <w:rFonts w:eastAsiaTheme="minorEastAsia"/>
          <w:color w:val="000000"/>
          <w:sz w:val="22"/>
          <w:szCs w:val="22"/>
          <w:lang w:eastAsia="ko-KR"/>
        </w:rPr>
        <w:t>1</w:t>
      </w:r>
      <w:r w:rsidR="00DE6744" w:rsidRPr="00DE6744">
        <w:rPr>
          <w:rFonts w:eastAsiaTheme="minorEastAsia" w:hint="eastAsia"/>
          <w:color w:val="000000"/>
          <w:sz w:val="22"/>
          <w:szCs w:val="22"/>
          <w:lang w:eastAsia="ko-KR"/>
        </w:rPr>
        <w:t>5</w:t>
      </w:r>
      <w:r w:rsidR="00E6176C" w:rsidRPr="00DE6744">
        <w:rPr>
          <w:rFonts w:eastAsiaTheme="minorEastAsia"/>
          <w:color w:val="000000"/>
          <w:sz w:val="22"/>
          <w:szCs w:val="22"/>
          <w:vertAlign w:val="superscript"/>
          <w:lang w:eastAsia="ko-KR"/>
        </w:rPr>
        <w:t>th</w:t>
      </w:r>
      <w:r w:rsidR="00E6176C" w:rsidRPr="00DE6744">
        <w:rPr>
          <w:rFonts w:eastAsiaTheme="minorEastAsia"/>
          <w:color w:val="000000"/>
          <w:sz w:val="22"/>
          <w:szCs w:val="22"/>
          <w:lang w:eastAsia="ko-KR"/>
        </w:rPr>
        <w:t xml:space="preserve"> </w:t>
      </w:r>
      <w:r w:rsidR="00A0122E" w:rsidRPr="00DE6744">
        <w:rPr>
          <w:rFonts w:eastAsia="Times New Roman"/>
          <w:color w:val="000000"/>
          <w:sz w:val="22"/>
          <w:szCs w:val="22"/>
          <w:lang w:eastAsia="ja-JP"/>
        </w:rPr>
        <w:t xml:space="preserve">Regular Session. It will make every effort to adopt its Summary Report by consensus. If consensus </w:t>
      </w:r>
      <w:r w:rsidR="007F533B" w:rsidRPr="00DE6744">
        <w:rPr>
          <w:rFonts w:eastAsia="Times New Roman"/>
          <w:color w:val="000000"/>
          <w:sz w:val="22"/>
          <w:szCs w:val="22"/>
          <w:lang w:eastAsia="ja-JP"/>
        </w:rPr>
        <w:t>is not reached</w:t>
      </w:r>
      <w:r w:rsidR="00A0122E" w:rsidRPr="00DE6744">
        <w:rPr>
          <w:rFonts w:eastAsia="Times New Roman"/>
          <w:color w:val="000000"/>
          <w:sz w:val="22"/>
          <w:szCs w:val="22"/>
          <w:lang w:eastAsia="ja-JP"/>
        </w:rPr>
        <w:t>, the Summary Report will indicate the majority and minority views and may include the differing views of the representatives of the members on all or any part of the Summary Report.</w:t>
      </w:r>
    </w:p>
    <w:p w:rsidR="00A0122E" w:rsidRPr="00DE6744" w:rsidRDefault="00A0122E" w:rsidP="00B84A69">
      <w:pPr>
        <w:widowControl w:val="0"/>
        <w:autoSpaceDE w:val="0"/>
        <w:autoSpaceDN w:val="0"/>
        <w:adjustRightInd w:val="0"/>
        <w:snapToGrid w:val="0"/>
        <w:rPr>
          <w:rFonts w:eastAsiaTheme="minorEastAsia"/>
          <w:b/>
          <w:bCs/>
          <w:color w:val="000000"/>
          <w:sz w:val="22"/>
          <w:szCs w:val="22"/>
          <w:lang w:eastAsia="ko-KR"/>
        </w:rPr>
      </w:pPr>
    </w:p>
    <w:p w:rsidR="00B20D3F" w:rsidRPr="00DE6744" w:rsidRDefault="00B20D3F" w:rsidP="00B84A69">
      <w:pPr>
        <w:widowControl w:val="0"/>
        <w:autoSpaceDE w:val="0"/>
        <w:autoSpaceDN w:val="0"/>
        <w:adjustRightInd w:val="0"/>
        <w:snapToGrid w:val="0"/>
        <w:rPr>
          <w:rFonts w:eastAsiaTheme="minorEastAsia"/>
          <w:b/>
          <w:bCs/>
          <w:color w:val="000000"/>
          <w:sz w:val="22"/>
          <w:szCs w:val="22"/>
          <w:lang w:eastAsia="ko-KR"/>
        </w:rPr>
      </w:pPr>
    </w:p>
    <w:p w:rsidR="00A0122E" w:rsidRPr="00DE6744" w:rsidRDefault="00A0122E" w:rsidP="00B84A69">
      <w:pPr>
        <w:widowControl w:val="0"/>
        <w:numPr>
          <w:ilvl w:val="0"/>
          <w:numId w:val="6"/>
        </w:numPr>
        <w:autoSpaceDE w:val="0"/>
        <w:autoSpaceDN w:val="0"/>
        <w:adjustRightInd w:val="0"/>
        <w:snapToGrid w:val="0"/>
        <w:ind w:hanging="720"/>
        <w:rPr>
          <w:rFonts w:eastAsia="Times New Roman"/>
          <w:b/>
          <w:bCs/>
          <w:color w:val="000000"/>
          <w:sz w:val="22"/>
          <w:szCs w:val="22"/>
          <w:lang w:eastAsia="ja-JP"/>
        </w:rPr>
      </w:pPr>
      <w:r w:rsidRPr="00DE6744">
        <w:rPr>
          <w:rFonts w:eastAsia="Times New Roman"/>
          <w:b/>
          <w:bCs/>
          <w:color w:val="000000"/>
          <w:sz w:val="22"/>
          <w:szCs w:val="22"/>
          <w:lang w:eastAsia="ja-JP"/>
        </w:rPr>
        <w:t>CLOSE OF MEETING</w:t>
      </w:r>
    </w:p>
    <w:p w:rsidR="00A0122E" w:rsidRPr="00DE6744" w:rsidRDefault="00A0122E" w:rsidP="00B84A69">
      <w:pPr>
        <w:widowControl w:val="0"/>
        <w:autoSpaceDE w:val="0"/>
        <w:autoSpaceDN w:val="0"/>
        <w:adjustRightInd w:val="0"/>
        <w:snapToGrid w:val="0"/>
        <w:rPr>
          <w:rFonts w:eastAsia="Times New Roman"/>
          <w:b/>
          <w:bCs/>
          <w:color w:val="000000"/>
          <w:sz w:val="22"/>
          <w:szCs w:val="22"/>
          <w:lang w:eastAsia="ja-JP"/>
        </w:rPr>
      </w:pPr>
    </w:p>
    <w:p w:rsidR="00A0122E" w:rsidRPr="00B84A69" w:rsidRDefault="00A0122E" w:rsidP="00B84A69">
      <w:pPr>
        <w:widowControl w:val="0"/>
        <w:autoSpaceDE w:val="0"/>
        <w:autoSpaceDN w:val="0"/>
        <w:adjustRightInd w:val="0"/>
        <w:snapToGrid w:val="0"/>
        <w:ind w:hanging="720"/>
        <w:rPr>
          <w:rFonts w:eastAsia="Times New Roman"/>
          <w:sz w:val="22"/>
          <w:szCs w:val="22"/>
          <w:lang w:eastAsia="ja-JP"/>
        </w:rPr>
      </w:pPr>
      <w:r w:rsidRPr="00DE6744">
        <w:rPr>
          <w:rFonts w:eastAsia="Times New Roman"/>
          <w:sz w:val="22"/>
          <w:szCs w:val="22"/>
          <w:lang w:eastAsia="ja-JP"/>
        </w:rPr>
        <w:t xml:space="preserve">The meeting is scheduled to close on </w:t>
      </w:r>
      <w:r w:rsidR="00DE6744" w:rsidRPr="00DE6744">
        <w:rPr>
          <w:rFonts w:eastAsiaTheme="minorEastAsia" w:hint="eastAsia"/>
          <w:sz w:val="22"/>
          <w:szCs w:val="22"/>
          <w:lang w:eastAsia="ko-KR"/>
        </w:rPr>
        <w:t>6</w:t>
      </w:r>
      <w:r w:rsidR="002F6ED1" w:rsidRPr="00DE6744">
        <w:rPr>
          <w:rFonts w:eastAsia="Times New Roman"/>
          <w:sz w:val="22"/>
          <w:szCs w:val="22"/>
          <w:lang w:eastAsia="ja-JP"/>
        </w:rPr>
        <w:t xml:space="preserve"> </w:t>
      </w:r>
      <w:r w:rsidRPr="00DE6744">
        <w:rPr>
          <w:rFonts w:eastAsia="Times New Roman"/>
          <w:sz w:val="22"/>
          <w:szCs w:val="22"/>
          <w:lang w:eastAsia="ja-JP"/>
        </w:rPr>
        <w:t xml:space="preserve">September </w:t>
      </w:r>
      <w:r w:rsidR="002A4112" w:rsidRPr="00DE6744">
        <w:rPr>
          <w:rFonts w:eastAsia="Times New Roman"/>
          <w:sz w:val="22"/>
          <w:szCs w:val="22"/>
          <w:lang w:eastAsia="ja-JP"/>
        </w:rPr>
        <w:t>2019</w:t>
      </w:r>
      <w:r w:rsidRPr="00DE6744">
        <w:rPr>
          <w:rFonts w:eastAsia="Times New Roman"/>
          <w:sz w:val="22"/>
          <w:szCs w:val="22"/>
          <w:lang w:eastAsia="ja-JP"/>
        </w:rPr>
        <w:t>.</w:t>
      </w:r>
    </w:p>
    <w:sectPr w:rsidR="00A0122E" w:rsidRPr="00B84A69" w:rsidSect="00DE6744">
      <w:headerReference w:type="default" r:id="rId10"/>
      <w:footerReference w:type="even" r:id="rId11"/>
      <w:footerReference w:type="default" r:id="rId12"/>
      <w:head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544" w:rsidRDefault="00A40544" w:rsidP="00A0122E">
      <w:r>
        <w:separator/>
      </w:r>
    </w:p>
  </w:endnote>
  <w:endnote w:type="continuationSeparator" w:id="0">
    <w:p w:rsidR="00A40544" w:rsidRDefault="00A40544" w:rsidP="00A0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rsidR="00CB2272" w:rsidRDefault="00CB22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sidR="00C81FE5">
      <w:rPr>
        <w:noProof/>
      </w:rPr>
      <w:t>1</w:t>
    </w:r>
    <w:r>
      <w:fldChar w:fldCharType="end"/>
    </w:r>
  </w:p>
  <w:p w:rsidR="00CB2272" w:rsidRDefault="00CB22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544" w:rsidRDefault="00A40544" w:rsidP="00A0122E">
      <w:r>
        <w:separator/>
      </w:r>
    </w:p>
  </w:footnote>
  <w:footnote w:type="continuationSeparator" w:id="0">
    <w:p w:rsidR="00A40544" w:rsidRDefault="00A40544" w:rsidP="00A012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3">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6">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7">
    <w:nsid w:val="1FB357F3"/>
    <w:multiLevelType w:val="hybridMultilevel"/>
    <w:tmpl w:val="87F0A224"/>
    <w:lvl w:ilvl="0" w:tplc="04090001">
      <w:start w:val="1"/>
      <w:numFmt w:val="bullet"/>
      <w:lvlText w:val=""/>
      <w:lvlJc w:val="left"/>
      <w:pPr>
        <w:ind w:left="1438" w:hanging="360"/>
      </w:pPr>
      <w:rPr>
        <w:rFonts w:ascii="Symbol" w:hAnsi="Symbol" w:hint="default"/>
      </w:rPr>
    </w:lvl>
    <w:lvl w:ilvl="1" w:tplc="04090003" w:tentative="1">
      <w:start w:val="1"/>
      <w:numFmt w:val="bullet"/>
      <w:lvlText w:val="o"/>
      <w:lvlJc w:val="left"/>
      <w:pPr>
        <w:ind w:left="2158" w:hanging="360"/>
      </w:pPr>
      <w:rPr>
        <w:rFonts w:ascii="Courier New" w:hAnsi="Courier New" w:cs="Courier New" w:hint="default"/>
      </w:rPr>
    </w:lvl>
    <w:lvl w:ilvl="2" w:tplc="04090005" w:tentative="1">
      <w:start w:val="1"/>
      <w:numFmt w:val="bullet"/>
      <w:lvlText w:val=""/>
      <w:lvlJc w:val="left"/>
      <w:pPr>
        <w:ind w:left="2878" w:hanging="360"/>
      </w:pPr>
      <w:rPr>
        <w:rFonts w:ascii="Wingdings" w:hAnsi="Wingdings" w:hint="default"/>
      </w:rPr>
    </w:lvl>
    <w:lvl w:ilvl="3" w:tplc="04090001" w:tentative="1">
      <w:start w:val="1"/>
      <w:numFmt w:val="bullet"/>
      <w:lvlText w:val=""/>
      <w:lvlJc w:val="left"/>
      <w:pPr>
        <w:ind w:left="3598" w:hanging="360"/>
      </w:pPr>
      <w:rPr>
        <w:rFonts w:ascii="Symbol" w:hAnsi="Symbol" w:hint="default"/>
      </w:rPr>
    </w:lvl>
    <w:lvl w:ilvl="4" w:tplc="04090003" w:tentative="1">
      <w:start w:val="1"/>
      <w:numFmt w:val="bullet"/>
      <w:lvlText w:val="o"/>
      <w:lvlJc w:val="left"/>
      <w:pPr>
        <w:ind w:left="4318" w:hanging="360"/>
      </w:pPr>
      <w:rPr>
        <w:rFonts w:ascii="Courier New" w:hAnsi="Courier New" w:cs="Courier New" w:hint="default"/>
      </w:rPr>
    </w:lvl>
    <w:lvl w:ilvl="5" w:tplc="04090005" w:tentative="1">
      <w:start w:val="1"/>
      <w:numFmt w:val="bullet"/>
      <w:lvlText w:val=""/>
      <w:lvlJc w:val="left"/>
      <w:pPr>
        <w:ind w:left="5038" w:hanging="360"/>
      </w:pPr>
      <w:rPr>
        <w:rFonts w:ascii="Wingdings" w:hAnsi="Wingdings" w:hint="default"/>
      </w:rPr>
    </w:lvl>
    <w:lvl w:ilvl="6" w:tplc="04090001" w:tentative="1">
      <w:start w:val="1"/>
      <w:numFmt w:val="bullet"/>
      <w:lvlText w:val=""/>
      <w:lvlJc w:val="left"/>
      <w:pPr>
        <w:ind w:left="5758" w:hanging="360"/>
      </w:pPr>
      <w:rPr>
        <w:rFonts w:ascii="Symbol" w:hAnsi="Symbol" w:hint="default"/>
      </w:rPr>
    </w:lvl>
    <w:lvl w:ilvl="7" w:tplc="04090003" w:tentative="1">
      <w:start w:val="1"/>
      <w:numFmt w:val="bullet"/>
      <w:lvlText w:val="o"/>
      <w:lvlJc w:val="left"/>
      <w:pPr>
        <w:ind w:left="6478" w:hanging="360"/>
      </w:pPr>
      <w:rPr>
        <w:rFonts w:ascii="Courier New" w:hAnsi="Courier New" w:cs="Courier New" w:hint="default"/>
      </w:rPr>
    </w:lvl>
    <w:lvl w:ilvl="8" w:tplc="04090005" w:tentative="1">
      <w:start w:val="1"/>
      <w:numFmt w:val="bullet"/>
      <w:lvlText w:val=""/>
      <w:lvlJc w:val="left"/>
      <w:pPr>
        <w:ind w:left="7198" w:hanging="360"/>
      </w:pPr>
      <w:rPr>
        <w:rFonts w:ascii="Wingdings" w:hAnsi="Wingdings" w:hint="default"/>
      </w:rPr>
    </w:lvl>
  </w:abstractNum>
  <w:abstractNum w:abstractNumId="8">
    <w:nsid w:val="275F2B41"/>
    <w:multiLevelType w:val="hybridMultilevel"/>
    <w:tmpl w:val="C630D0F0"/>
    <w:lvl w:ilvl="0" w:tplc="84E26E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88C4605"/>
    <w:multiLevelType w:val="hybridMultilevel"/>
    <w:tmpl w:val="E6C6E750"/>
    <w:lvl w:ilvl="0" w:tplc="142C2EE0">
      <w:start w:val="1"/>
      <w:numFmt w:val="decimal"/>
      <w:lvlText w:val="(%1)"/>
      <w:lvlJc w:val="left"/>
      <w:pPr>
        <w:ind w:left="1800" w:hanging="360"/>
      </w:pPr>
      <w:rPr>
        <w:rFonts w:ascii="Times New Roman" w:eastAsia="MS Mincho"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3709250E"/>
    <w:multiLevelType w:val="hybridMultilevel"/>
    <w:tmpl w:val="AF92FF1A"/>
    <w:lvl w:ilvl="0" w:tplc="130C0738">
      <w:start w:val="1"/>
      <w:numFmt w:val="decimal"/>
      <w:pStyle w:val="WCPFC"/>
      <w:lvlText w:val="%1."/>
      <w:lvlJc w:val="left"/>
      <w:pPr>
        <w:ind w:left="450" w:hanging="360"/>
      </w:pPr>
      <w:rPr>
        <w:rFonts w:hint="default"/>
        <w:b w:val="0"/>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D41E0DC8">
      <w:start w:val="1"/>
      <w:numFmt w:val="decimal"/>
      <w:lvlText w:val="%4)"/>
      <w:lvlJc w:val="left"/>
      <w:pPr>
        <w:ind w:left="2880" w:hanging="360"/>
      </w:pPr>
      <w:rPr>
        <w:rFonts w:hint="default"/>
      </w:rPr>
    </w:lvl>
    <w:lvl w:ilvl="4" w:tplc="5608EEB8">
      <w:start w:val="1"/>
      <w:numFmt w:val="decimal"/>
      <w:lvlText w:val="(%5)"/>
      <w:lvlJc w:val="left"/>
      <w:pPr>
        <w:ind w:left="3600" w:hanging="360"/>
      </w:pPr>
      <w:rPr>
        <w:rFont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745292"/>
    <w:multiLevelType w:val="multilevel"/>
    <w:tmpl w:val="D5E44E7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2">
    <w:nsid w:val="523D42AE"/>
    <w:multiLevelType w:val="hybridMultilevel"/>
    <w:tmpl w:val="ED76564E"/>
    <w:lvl w:ilvl="0" w:tplc="91AE69D6">
      <w:start w:val="1"/>
      <w:numFmt w:val="lowerRoman"/>
      <w:lvlText w:val="%1)"/>
      <w:lvlJc w:val="left"/>
      <w:pPr>
        <w:ind w:left="2880" w:hanging="720"/>
      </w:pPr>
      <w:rPr>
        <w:rFonts w:hint="default"/>
      </w:rPr>
    </w:lvl>
    <w:lvl w:ilvl="1" w:tplc="560CA3A2">
      <w:start w:val="1"/>
      <w:numFmt w:val="upperLetter"/>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532568E8"/>
    <w:multiLevelType w:val="multilevel"/>
    <w:tmpl w:val="A90E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D17677"/>
    <w:multiLevelType w:val="hybridMultilevel"/>
    <w:tmpl w:val="74E018EA"/>
    <w:lvl w:ilvl="0" w:tplc="142C2EE0">
      <w:start w:val="1"/>
      <w:numFmt w:val="decimal"/>
      <w:lvlText w:val="(%1)"/>
      <w:lvlJc w:val="left"/>
      <w:pPr>
        <w:ind w:left="2160" w:hanging="360"/>
      </w:pPr>
      <w:rPr>
        <w:rFonts w:ascii="Times New Roman" w:eastAsia="MS Mincho"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 w:numId="6">
    <w:abstractNumId w:val="14"/>
  </w:num>
  <w:num w:numId="7">
    <w:abstractNumId w:val="12"/>
  </w:num>
  <w:num w:numId="8">
    <w:abstractNumId w:val="13"/>
  </w:num>
  <w:num w:numId="9">
    <w:abstractNumId w:val="11"/>
  </w:num>
  <w:num w:numId="10">
    <w:abstractNumId w:val="5"/>
  </w:num>
  <w:num w:numId="11">
    <w:abstractNumId w:val="15"/>
  </w:num>
  <w:num w:numId="12">
    <w:abstractNumId w:val="10"/>
  </w:num>
  <w:num w:numId="13">
    <w:abstractNumId w:val="9"/>
  </w:num>
  <w:num w:numId="14">
    <w:abstractNumId w:val="8"/>
  </w:num>
  <w:num w:numId="15">
    <w:abstractNumId w:val="7"/>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98"/>
    <w:rsid w:val="000105BD"/>
    <w:rsid w:val="00011B69"/>
    <w:rsid w:val="00013859"/>
    <w:rsid w:val="00017273"/>
    <w:rsid w:val="000178CC"/>
    <w:rsid w:val="00020285"/>
    <w:rsid w:val="00020BB2"/>
    <w:rsid w:val="00022D5F"/>
    <w:rsid w:val="000252CC"/>
    <w:rsid w:val="00030553"/>
    <w:rsid w:val="00030C16"/>
    <w:rsid w:val="00032439"/>
    <w:rsid w:val="00035B55"/>
    <w:rsid w:val="00037115"/>
    <w:rsid w:val="00040ECF"/>
    <w:rsid w:val="00041CE3"/>
    <w:rsid w:val="00046C58"/>
    <w:rsid w:val="00047A7C"/>
    <w:rsid w:val="00053327"/>
    <w:rsid w:val="00066E71"/>
    <w:rsid w:val="00070274"/>
    <w:rsid w:val="000712E3"/>
    <w:rsid w:val="00073085"/>
    <w:rsid w:val="000839D1"/>
    <w:rsid w:val="00085BB9"/>
    <w:rsid w:val="00092B58"/>
    <w:rsid w:val="00095099"/>
    <w:rsid w:val="000A1E12"/>
    <w:rsid w:val="000A6D85"/>
    <w:rsid w:val="000B3E90"/>
    <w:rsid w:val="000C7697"/>
    <w:rsid w:val="000D0197"/>
    <w:rsid w:val="000D2C3B"/>
    <w:rsid w:val="000D4023"/>
    <w:rsid w:val="000D5AC0"/>
    <w:rsid w:val="000D5B32"/>
    <w:rsid w:val="000D60C6"/>
    <w:rsid w:val="000F1E7D"/>
    <w:rsid w:val="000F5DFE"/>
    <w:rsid w:val="00106560"/>
    <w:rsid w:val="001118CD"/>
    <w:rsid w:val="00114C7C"/>
    <w:rsid w:val="001315E3"/>
    <w:rsid w:val="00133EA7"/>
    <w:rsid w:val="00134071"/>
    <w:rsid w:val="00135603"/>
    <w:rsid w:val="00146473"/>
    <w:rsid w:val="00147E19"/>
    <w:rsid w:val="00154A4A"/>
    <w:rsid w:val="00155735"/>
    <w:rsid w:val="001608BA"/>
    <w:rsid w:val="001609DC"/>
    <w:rsid w:val="001665D7"/>
    <w:rsid w:val="00172A27"/>
    <w:rsid w:val="00172A5E"/>
    <w:rsid w:val="00175C59"/>
    <w:rsid w:val="00181B81"/>
    <w:rsid w:val="00187F4F"/>
    <w:rsid w:val="001904D2"/>
    <w:rsid w:val="0019204E"/>
    <w:rsid w:val="001A0CE2"/>
    <w:rsid w:val="001A0E11"/>
    <w:rsid w:val="001A55B1"/>
    <w:rsid w:val="001B2186"/>
    <w:rsid w:val="001B4459"/>
    <w:rsid w:val="001B7031"/>
    <w:rsid w:val="001C2856"/>
    <w:rsid w:val="001D2C13"/>
    <w:rsid w:val="001D578A"/>
    <w:rsid w:val="001E0256"/>
    <w:rsid w:val="001F2EBB"/>
    <w:rsid w:val="001F7505"/>
    <w:rsid w:val="00203F84"/>
    <w:rsid w:val="00205A5D"/>
    <w:rsid w:val="00222554"/>
    <w:rsid w:val="00227842"/>
    <w:rsid w:val="002278FE"/>
    <w:rsid w:val="00234E2E"/>
    <w:rsid w:val="002364AD"/>
    <w:rsid w:val="00237834"/>
    <w:rsid w:val="00244E6E"/>
    <w:rsid w:val="00267F1B"/>
    <w:rsid w:val="0028110C"/>
    <w:rsid w:val="00283438"/>
    <w:rsid w:val="00285166"/>
    <w:rsid w:val="00291DE3"/>
    <w:rsid w:val="00291F97"/>
    <w:rsid w:val="00292F72"/>
    <w:rsid w:val="002A169F"/>
    <w:rsid w:val="002A22C9"/>
    <w:rsid w:val="002A4112"/>
    <w:rsid w:val="002B3E1C"/>
    <w:rsid w:val="002C6816"/>
    <w:rsid w:val="002D0179"/>
    <w:rsid w:val="002D2000"/>
    <w:rsid w:val="002D23BE"/>
    <w:rsid w:val="002D4FB4"/>
    <w:rsid w:val="002D7B8A"/>
    <w:rsid w:val="002E5676"/>
    <w:rsid w:val="002E583A"/>
    <w:rsid w:val="002E5FC2"/>
    <w:rsid w:val="002E6050"/>
    <w:rsid w:val="002E6DE9"/>
    <w:rsid w:val="002E72D7"/>
    <w:rsid w:val="002F0F2A"/>
    <w:rsid w:val="002F6ED1"/>
    <w:rsid w:val="00304E2C"/>
    <w:rsid w:val="003118FE"/>
    <w:rsid w:val="00320CD0"/>
    <w:rsid w:val="00321387"/>
    <w:rsid w:val="00321390"/>
    <w:rsid w:val="003242A2"/>
    <w:rsid w:val="003303C1"/>
    <w:rsid w:val="00336844"/>
    <w:rsid w:val="00347CDE"/>
    <w:rsid w:val="00372E5D"/>
    <w:rsid w:val="00381FEF"/>
    <w:rsid w:val="0038287D"/>
    <w:rsid w:val="00390B0A"/>
    <w:rsid w:val="00396A5C"/>
    <w:rsid w:val="003A28B6"/>
    <w:rsid w:val="003A457A"/>
    <w:rsid w:val="003A5AC4"/>
    <w:rsid w:val="003C2FCD"/>
    <w:rsid w:val="003C5C2D"/>
    <w:rsid w:val="003D1713"/>
    <w:rsid w:val="003D5AD1"/>
    <w:rsid w:val="003E0A9F"/>
    <w:rsid w:val="003E106B"/>
    <w:rsid w:val="003F2725"/>
    <w:rsid w:val="003F7E4E"/>
    <w:rsid w:val="00403B73"/>
    <w:rsid w:val="00410491"/>
    <w:rsid w:val="0041255E"/>
    <w:rsid w:val="00420EDA"/>
    <w:rsid w:val="004217CD"/>
    <w:rsid w:val="00424066"/>
    <w:rsid w:val="00426886"/>
    <w:rsid w:val="004273E7"/>
    <w:rsid w:val="00433CDB"/>
    <w:rsid w:val="00446D93"/>
    <w:rsid w:val="00451F33"/>
    <w:rsid w:val="00454770"/>
    <w:rsid w:val="00464B44"/>
    <w:rsid w:val="00471186"/>
    <w:rsid w:val="004746C9"/>
    <w:rsid w:val="004763D0"/>
    <w:rsid w:val="00487917"/>
    <w:rsid w:val="00491793"/>
    <w:rsid w:val="00491F56"/>
    <w:rsid w:val="004A3200"/>
    <w:rsid w:val="004A79DB"/>
    <w:rsid w:val="004A7A46"/>
    <w:rsid w:val="004C2AD0"/>
    <w:rsid w:val="004C76F7"/>
    <w:rsid w:val="004E0C2F"/>
    <w:rsid w:val="004E2A59"/>
    <w:rsid w:val="004E7D8E"/>
    <w:rsid w:val="004F7026"/>
    <w:rsid w:val="00502D05"/>
    <w:rsid w:val="00515A9A"/>
    <w:rsid w:val="00515B16"/>
    <w:rsid w:val="005234D1"/>
    <w:rsid w:val="00527B7E"/>
    <w:rsid w:val="00533025"/>
    <w:rsid w:val="00540C9C"/>
    <w:rsid w:val="00542365"/>
    <w:rsid w:val="005453BB"/>
    <w:rsid w:val="00545F2C"/>
    <w:rsid w:val="00546739"/>
    <w:rsid w:val="005541AA"/>
    <w:rsid w:val="00555758"/>
    <w:rsid w:val="00562F45"/>
    <w:rsid w:val="0056300C"/>
    <w:rsid w:val="00565C2F"/>
    <w:rsid w:val="00565CA5"/>
    <w:rsid w:val="00571ACE"/>
    <w:rsid w:val="00581003"/>
    <w:rsid w:val="00590110"/>
    <w:rsid w:val="00597649"/>
    <w:rsid w:val="005A0867"/>
    <w:rsid w:val="005A36D8"/>
    <w:rsid w:val="005A7EEA"/>
    <w:rsid w:val="005B52A8"/>
    <w:rsid w:val="005C4F07"/>
    <w:rsid w:val="005C6E1F"/>
    <w:rsid w:val="005D66CB"/>
    <w:rsid w:val="005E36F4"/>
    <w:rsid w:val="005E3C14"/>
    <w:rsid w:val="005F35DB"/>
    <w:rsid w:val="005F5F26"/>
    <w:rsid w:val="006022A5"/>
    <w:rsid w:val="00603C84"/>
    <w:rsid w:val="00610AA0"/>
    <w:rsid w:val="006157BA"/>
    <w:rsid w:val="00616044"/>
    <w:rsid w:val="00622765"/>
    <w:rsid w:val="00630C63"/>
    <w:rsid w:val="00632732"/>
    <w:rsid w:val="00632B19"/>
    <w:rsid w:val="00641B39"/>
    <w:rsid w:val="006441E0"/>
    <w:rsid w:val="00645CE1"/>
    <w:rsid w:val="00652847"/>
    <w:rsid w:val="00653CA3"/>
    <w:rsid w:val="00662481"/>
    <w:rsid w:val="00663E1A"/>
    <w:rsid w:val="006710B4"/>
    <w:rsid w:val="006749E2"/>
    <w:rsid w:val="00676C3C"/>
    <w:rsid w:val="00683858"/>
    <w:rsid w:val="00695785"/>
    <w:rsid w:val="006959A7"/>
    <w:rsid w:val="006A4724"/>
    <w:rsid w:val="006A739A"/>
    <w:rsid w:val="006B0187"/>
    <w:rsid w:val="006B6739"/>
    <w:rsid w:val="006B687E"/>
    <w:rsid w:val="006C5802"/>
    <w:rsid w:val="006C7D04"/>
    <w:rsid w:val="006D3031"/>
    <w:rsid w:val="006D4D39"/>
    <w:rsid w:val="006D5AF8"/>
    <w:rsid w:val="006D7AF9"/>
    <w:rsid w:val="006E38AC"/>
    <w:rsid w:val="006F42C9"/>
    <w:rsid w:val="0070549F"/>
    <w:rsid w:val="00711916"/>
    <w:rsid w:val="00713465"/>
    <w:rsid w:val="00720152"/>
    <w:rsid w:val="0072090D"/>
    <w:rsid w:val="007371AC"/>
    <w:rsid w:val="007401B2"/>
    <w:rsid w:val="00746362"/>
    <w:rsid w:val="0074781E"/>
    <w:rsid w:val="007536F8"/>
    <w:rsid w:val="00760034"/>
    <w:rsid w:val="007618FD"/>
    <w:rsid w:val="00763EFC"/>
    <w:rsid w:val="0077624A"/>
    <w:rsid w:val="00777204"/>
    <w:rsid w:val="0078056D"/>
    <w:rsid w:val="0078416F"/>
    <w:rsid w:val="00785C85"/>
    <w:rsid w:val="00787C6C"/>
    <w:rsid w:val="00792899"/>
    <w:rsid w:val="007A09D8"/>
    <w:rsid w:val="007A1FE0"/>
    <w:rsid w:val="007A4A0F"/>
    <w:rsid w:val="007A7CE9"/>
    <w:rsid w:val="007B2BE8"/>
    <w:rsid w:val="007B7B2F"/>
    <w:rsid w:val="007C3061"/>
    <w:rsid w:val="007C5F03"/>
    <w:rsid w:val="007D2CE7"/>
    <w:rsid w:val="007E0325"/>
    <w:rsid w:val="007E2BD5"/>
    <w:rsid w:val="007E50F7"/>
    <w:rsid w:val="007F533B"/>
    <w:rsid w:val="007F5D44"/>
    <w:rsid w:val="00810424"/>
    <w:rsid w:val="00810C5A"/>
    <w:rsid w:val="0081263E"/>
    <w:rsid w:val="00816B46"/>
    <w:rsid w:val="00824A86"/>
    <w:rsid w:val="008408EA"/>
    <w:rsid w:val="00843F80"/>
    <w:rsid w:val="008441DF"/>
    <w:rsid w:val="00844DE9"/>
    <w:rsid w:val="008575D7"/>
    <w:rsid w:val="0086174E"/>
    <w:rsid w:val="00861A8E"/>
    <w:rsid w:val="00881B3E"/>
    <w:rsid w:val="0088698B"/>
    <w:rsid w:val="00890C35"/>
    <w:rsid w:val="00890ED6"/>
    <w:rsid w:val="008911D0"/>
    <w:rsid w:val="008A4A5F"/>
    <w:rsid w:val="008A4F4E"/>
    <w:rsid w:val="008A52BC"/>
    <w:rsid w:val="008A7C4A"/>
    <w:rsid w:val="008A7DC6"/>
    <w:rsid w:val="008B02BD"/>
    <w:rsid w:val="008C024C"/>
    <w:rsid w:val="008C08FB"/>
    <w:rsid w:val="008D07A4"/>
    <w:rsid w:val="008D1E40"/>
    <w:rsid w:val="008D23E0"/>
    <w:rsid w:val="008D46AA"/>
    <w:rsid w:val="008D524B"/>
    <w:rsid w:val="008D6DB2"/>
    <w:rsid w:val="008E1153"/>
    <w:rsid w:val="008E25D0"/>
    <w:rsid w:val="008E49E7"/>
    <w:rsid w:val="008F3BA7"/>
    <w:rsid w:val="008F49C8"/>
    <w:rsid w:val="0090233B"/>
    <w:rsid w:val="009228B0"/>
    <w:rsid w:val="00922978"/>
    <w:rsid w:val="00935798"/>
    <w:rsid w:val="009448DE"/>
    <w:rsid w:val="009449C1"/>
    <w:rsid w:val="00947572"/>
    <w:rsid w:val="00950BBC"/>
    <w:rsid w:val="0095389E"/>
    <w:rsid w:val="0095418B"/>
    <w:rsid w:val="00955E9A"/>
    <w:rsid w:val="009569A7"/>
    <w:rsid w:val="009629B6"/>
    <w:rsid w:val="00971D5B"/>
    <w:rsid w:val="0097471F"/>
    <w:rsid w:val="0097756B"/>
    <w:rsid w:val="009A1D23"/>
    <w:rsid w:val="009A495B"/>
    <w:rsid w:val="009A6361"/>
    <w:rsid w:val="009B4257"/>
    <w:rsid w:val="009C281C"/>
    <w:rsid w:val="009C31EC"/>
    <w:rsid w:val="009C419C"/>
    <w:rsid w:val="009C74F8"/>
    <w:rsid w:val="009D1652"/>
    <w:rsid w:val="009D3D67"/>
    <w:rsid w:val="009D514B"/>
    <w:rsid w:val="009E0F95"/>
    <w:rsid w:val="009E51B3"/>
    <w:rsid w:val="009F06A0"/>
    <w:rsid w:val="009F5E6E"/>
    <w:rsid w:val="00A007F6"/>
    <w:rsid w:val="00A00D2D"/>
    <w:rsid w:val="00A0122E"/>
    <w:rsid w:val="00A11A45"/>
    <w:rsid w:val="00A1531E"/>
    <w:rsid w:val="00A219BD"/>
    <w:rsid w:val="00A22094"/>
    <w:rsid w:val="00A22D46"/>
    <w:rsid w:val="00A37CF7"/>
    <w:rsid w:val="00A40544"/>
    <w:rsid w:val="00A42A95"/>
    <w:rsid w:val="00A453B8"/>
    <w:rsid w:val="00A55A09"/>
    <w:rsid w:val="00A57075"/>
    <w:rsid w:val="00A73D56"/>
    <w:rsid w:val="00A82309"/>
    <w:rsid w:val="00A87DFA"/>
    <w:rsid w:val="00A941C9"/>
    <w:rsid w:val="00A96223"/>
    <w:rsid w:val="00AB4613"/>
    <w:rsid w:val="00AB755B"/>
    <w:rsid w:val="00AC20D6"/>
    <w:rsid w:val="00AC2D38"/>
    <w:rsid w:val="00AC557E"/>
    <w:rsid w:val="00AD112D"/>
    <w:rsid w:val="00AE2B58"/>
    <w:rsid w:val="00AE67F5"/>
    <w:rsid w:val="00AF0D99"/>
    <w:rsid w:val="00AF54E8"/>
    <w:rsid w:val="00B00CEB"/>
    <w:rsid w:val="00B10AFD"/>
    <w:rsid w:val="00B20D3F"/>
    <w:rsid w:val="00B24D50"/>
    <w:rsid w:val="00B32A44"/>
    <w:rsid w:val="00B3367D"/>
    <w:rsid w:val="00B35B08"/>
    <w:rsid w:val="00B45051"/>
    <w:rsid w:val="00B45C25"/>
    <w:rsid w:val="00B4600C"/>
    <w:rsid w:val="00B501DF"/>
    <w:rsid w:val="00B508A4"/>
    <w:rsid w:val="00B61059"/>
    <w:rsid w:val="00B610AA"/>
    <w:rsid w:val="00B633ED"/>
    <w:rsid w:val="00B6376B"/>
    <w:rsid w:val="00B711BA"/>
    <w:rsid w:val="00B736BE"/>
    <w:rsid w:val="00B73D92"/>
    <w:rsid w:val="00B80908"/>
    <w:rsid w:val="00B80BF7"/>
    <w:rsid w:val="00B81808"/>
    <w:rsid w:val="00B84A69"/>
    <w:rsid w:val="00B86300"/>
    <w:rsid w:val="00B924FD"/>
    <w:rsid w:val="00B93731"/>
    <w:rsid w:val="00BA2C8D"/>
    <w:rsid w:val="00BA3288"/>
    <w:rsid w:val="00BA76A7"/>
    <w:rsid w:val="00BB0754"/>
    <w:rsid w:val="00BB08D2"/>
    <w:rsid w:val="00BB2410"/>
    <w:rsid w:val="00BB6F5B"/>
    <w:rsid w:val="00BD4476"/>
    <w:rsid w:val="00BD7D35"/>
    <w:rsid w:val="00BE344F"/>
    <w:rsid w:val="00BE611C"/>
    <w:rsid w:val="00BF0543"/>
    <w:rsid w:val="00BF5830"/>
    <w:rsid w:val="00C1539D"/>
    <w:rsid w:val="00C26E86"/>
    <w:rsid w:val="00C513C1"/>
    <w:rsid w:val="00C56775"/>
    <w:rsid w:val="00C81FE5"/>
    <w:rsid w:val="00C83CE7"/>
    <w:rsid w:val="00C923C9"/>
    <w:rsid w:val="00C93DDA"/>
    <w:rsid w:val="00CA64AE"/>
    <w:rsid w:val="00CB2272"/>
    <w:rsid w:val="00CC072D"/>
    <w:rsid w:val="00CC2CFC"/>
    <w:rsid w:val="00CC4A9B"/>
    <w:rsid w:val="00CC5A90"/>
    <w:rsid w:val="00CC7BB3"/>
    <w:rsid w:val="00CE1F39"/>
    <w:rsid w:val="00CE2214"/>
    <w:rsid w:val="00CE7899"/>
    <w:rsid w:val="00D074FA"/>
    <w:rsid w:val="00D07783"/>
    <w:rsid w:val="00D14CCB"/>
    <w:rsid w:val="00D25546"/>
    <w:rsid w:val="00D45013"/>
    <w:rsid w:val="00D461BF"/>
    <w:rsid w:val="00D468F1"/>
    <w:rsid w:val="00D47002"/>
    <w:rsid w:val="00D5262F"/>
    <w:rsid w:val="00D61138"/>
    <w:rsid w:val="00D64310"/>
    <w:rsid w:val="00D64FF4"/>
    <w:rsid w:val="00D65691"/>
    <w:rsid w:val="00D750F2"/>
    <w:rsid w:val="00D762A9"/>
    <w:rsid w:val="00D8203C"/>
    <w:rsid w:val="00D86EE9"/>
    <w:rsid w:val="00D8745A"/>
    <w:rsid w:val="00D90D76"/>
    <w:rsid w:val="00D9237D"/>
    <w:rsid w:val="00DA0A8B"/>
    <w:rsid w:val="00DA33DB"/>
    <w:rsid w:val="00DA4BD8"/>
    <w:rsid w:val="00DB21DB"/>
    <w:rsid w:val="00DB2BA5"/>
    <w:rsid w:val="00DB30FB"/>
    <w:rsid w:val="00DB7FB0"/>
    <w:rsid w:val="00DC2CCC"/>
    <w:rsid w:val="00DC456B"/>
    <w:rsid w:val="00DD07EA"/>
    <w:rsid w:val="00DD4D4E"/>
    <w:rsid w:val="00DE578C"/>
    <w:rsid w:val="00DE6744"/>
    <w:rsid w:val="00DF4EA3"/>
    <w:rsid w:val="00DF565B"/>
    <w:rsid w:val="00E003F7"/>
    <w:rsid w:val="00E01FF1"/>
    <w:rsid w:val="00E10D03"/>
    <w:rsid w:val="00E1468F"/>
    <w:rsid w:val="00E1471C"/>
    <w:rsid w:val="00E27A89"/>
    <w:rsid w:val="00E27B76"/>
    <w:rsid w:val="00E32A42"/>
    <w:rsid w:val="00E32D33"/>
    <w:rsid w:val="00E347A1"/>
    <w:rsid w:val="00E35975"/>
    <w:rsid w:val="00E521AF"/>
    <w:rsid w:val="00E53F2F"/>
    <w:rsid w:val="00E5609D"/>
    <w:rsid w:val="00E56A5E"/>
    <w:rsid w:val="00E60083"/>
    <w:rsid w:val="00E60649"/>
    <w:rsid w:val="00E6176C"/>
    <w:rsid w:val="00E62DEC"/>
    <w:rsid w:val="00E66638"/>
    <w:rsid w:val="00E93D13"/>
    <w:rsid w:val="00E97C70"/>
    <w:rsid w:val="00EA2AA8"/>
    <w:rsid w:val="00EB283D"/>
    <w:rsid w:val="00EB48D5"/>
    <w:rsid w:val="00EC4344"/>
    <w:rsid w:val="00ED157C"/>
    <w:rsid w:val="00EE1120"/>
    <w:rsid w:val="00EE17FD"/>
    <w:rsid w:val="00EE58CC"/>
    <w:rsid w:val="00EF26B2"/>
    <w:rsid w:val="00F046D4"/>
    <w:rsid w:val="00F12CAD"/>
    <w:rsid w:val="00F13A0A"/>
    <w:rsid w:val="00F1439E"/>
    <w:rsid w:val="00F30612"/>
    <w:rsid w:val="00F36171"/>
    <w:rsid w:val="00F41785"/>
    <w:rsid w:val="00F47670"/>
    <w:rsid w:val="00F505AF"/>
    <w:rsid w:val="00F5688D"/>
    <w:rsid w:val="00F619D5"/>
    <w:rsid w:val="00F639B3"/>
    <w:rsid w:val="00F6709A"/>
    <w:rsid w:val="00F70377"/>
    <w:rsid w:val="00F81512"/>
    <w:rsid w:val="00F82F62"/>
    <w:rsid w:val="00F96D41"/>
    <w:rsid w:val="00FA4228"/>
    <w:rsid w:val="00FA556F"/>
    <w:rsid w:val="00FB3DF1"/>
    <w:rsid w:val="00FB7192"/>
    <w:rsid w:val="00FB761C"/>
    <w:rsid w:val="00FB7E5C"/>
    <w:rsid w:val="00FC26C8"/>
    <w:rsid w:val="00FC4929"/>
    <w:rsid w:val="00FD6F66"/>
    <w:rsid w:val="00FE3A86"/>
  </w:rsids>
  <m:mathPr>
    <m:mathFont m:val="Cambria Math"/>
    <m:brkBin m:val="before"/>
    <m:brkBinSub m:val="--"/>
    <m:smallFrac/>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Batang" w:hAnsi="Times New Roman" w:cs="Times New Roman"/>
      <w:sz w:val="24"/>
      <w:szCs w:val="24"/>
    </w:rPr>
  </w:style>
  <w:style w:type="character" w:customStyle="1" w:styleId="FooterChar1">
    <w:name w:val="Footer Char1"/>
    <w:uiPriority w:val="99"/>
    <w:semiHidden/>
    <w:rsid w:val="00291DE3"/>
    <w:rPr>
      <w:rFonts w:ascii="Times New Roman" w:eastAsia="Batang" w:hAnsi="Times New Roman" w:cs="Times New Roman"/>
      <w:sz w:val="24"/>
      <w:szCs w:val="24"/>
    </w:rPr>
  </w:style>
  <w:style w:type="character" w:customStyle="1" w:styleId="CommentTextChar1">
    <w:name w:val="Comment Text Char1"/>
    <w:uiPriority w:val="99"/>
    <w:semiHidden/>
    <w:rsid w:val="00291DE3"/>
    <w:rPr>
      <w:rFonts w:ascii="Times New Roman" w:eastAsia="Batang" w:hAnsi="Times New Roman" w:cs="Times New Roman"/>
      <w:sz w:val="20"/>
      <w:szCs w:val="20"/>
    </w:rPr>
  </w:style>
  <w:style w:type="character" w:customStyle="1" w:styleId="HeaderChar1">
    <w:name w:val="Header Char1"/>
    <w:uiPriority w:val="99"/>
    <w:semiHidden/>
    <w:rsid w:val="00291DE3"/>
    <w:rPr>
      <w:rFonts w:ascii="Times New Roman" w:eastAsia="Batang"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1"/>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PFC">
    <w:name w:val="WCPFC"/>
    <w:link w:val="WCPFCChar"/>
    <w:qFormat/>
    <w:rsid w:val="00A37CF7"/>
    <w:pPr>
      <w:numPr>
        <w:numId w:val="12"/>
      </w:numPr>
      <w:snapToGrid w:val="0"/>
      <w:spacing w:after="240"/>
      <w:jc w:val="both"/>
    </w:pPr>
    <w:rPr>
      <w:rFonts w:eastAsiaTheme="minorEastAsia" w:cstheme="minorBidi"/>
      <w:color w:val="000000"/>
      <w:sz w:val="22"/>
      <w:szCs w:val="22"/>
      <w:lang w:val="en-NZ" w:eastAsia="en-NZ"/>
    </w:rPr>
  </w:style>
  <w:style w:type="character" w:customStyle="1" w:styleId="WCPFCChar">
    <w:name w:val="WCPFC Char"/>
    <w:basedOn w:val="DefaultChar"/>
    <w:link w:val="WCPFC"/>
    <w:rsid w:val="00A37CF7"/>
    <w:rPr>
      <w:rFonts w:eastAsiaTheme="minorEastAsia" w:cstheme="minorBidi"/>
      <w:color w:val="000000"/>
      <w:sz w:val="22"/>
      <w:szCs w:val="22"/>
      <w:lang w:val="en-NZ" w:eastAsia="en-NZ"/>
    </w:rPr>
  </w:style>
  <w:style w:type="character" w:styleId="Hyperlink">
    <w:name w:val="Hyperlink"/>
    <w:rsid w:val="00187F4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Batang" w:hAnsi="Times New Roman" w:cs="Times New Roman"/>
      <w:sz w:val="24"/>
      <w:szCs w:val="24"/>
    </w:rPr>
  </w:style>
  <w:style w:type="character" w:customStyle="1" w:styleId="FooterChar1">
    <w:name w:val="Footer Char1"/>
    <w:uiPriority w:val="99"/>
    <w:semiHidden/>
    <w:rsid w:val="00291DE3"/>
    <w:rPr>
      <w:rFonts w:ascii="Times New Roman" w:eastAsia="Batang" w:hAnsi="Times New Roman" w:cs="Times New Roman"/>
      <w:sz w:val="24"/>
      <w:szCs w:val="24"/>
    </w:rPr>
  </w:style>
  <w:style w:type="character" w:customStyle="1" w:styleId="CommentTextChar1">
    <w:name w:val="Comment Text Char1"/>
    <w:uiPriority w:val="99"/>
    <w:semiHidden/>
    <w:rsid w:val="00291DE3"/>
    <w:rPr>
      <w:rFonts w:ascii="Times New Roman" w:eastAsia="Batang" w:hAnsi="Times New Roman" w:cs="Times New Roman"/>
      <w:sz w:val="20"/>
      <w:szCs w:val="20"/>
    </w:rPr>
  </w:style>
  <w:style w:type="character" w:customStyle="1" w:styleId="HeaderChar1">
    <w:name w:val="Header Char1"/>
    <w:uiPriority w:val="99"/>
    <w:semiHidden/>
    <w:rsid w:val="00291DE3"/>
    <w:rPr>
      <w:rFonts w:ascii="Times New Roman" w:eastAsia="Batang"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1"/>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PFC">
    <w:name w:val="WCPFC"/>
    <w:link w:val="WCPFCChar"/>
    <w:qFormat/>
    <w:rsid w:val="00A37CF7"/>
    <w:pPr>
      <w:numPr>
        <w:numId w:val="12"/>
      </w:numPr>
      <w:snapToGrid w:val="0"/>
      <w:spacing w:after="240"/>
      <w:jc w:val="both"/>
    </w:pPr>
    <w:rPr>
      <w:rFonts w:eastAsiaTheme="minorEastAsia" w:cstheme="minorBidi"/>
      <w:color w:val="000000"/>
      <w:sz w:val="22"/>
      <w:szCs w:val="22"/>
      <w:lang w:val="en-NZ" w:eastAsia="en-NZ"/>
    </w:rPr>
  </w:style>
  <w:style w:type="character" w:customStyle="1" w:styleId="WCPFCChar">
    <w:name w:val="WCPFC Char"/>
    <w:basedOn w:val="DefaultChar"/>
    <w:link w:val="WCPFC"/>
    <w:rsid w:val="00A37CF7"/>
    <w:rPr>
      <w:rFonts w:eastAsiaTheme="minorEastAsia" w:cstheme="minorBidi"/>
      <w:color w:val="000000"/>
      <w:sz w:val="22"/>
      <w:szCs w:val="22"/>
      <w:lang w:val="en-NZ" w:eastAsia="en-NZ"/>
    </w:rPr>
  </w:style>
  <w:style w:type="character" w:styleId="Hyperlink">
    <w:name w:val="Hyperlink"/>
    <w:rsid w:val="00187F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860176">
      <w:bodyDiv w:val="1"/>
      <w:marLeft w:val="0"/>
      <w:marRight w:val="0"/>
      <w:marTop w:val="0"/>
      <w:marBottom w:val="0"/>
      <w:divBdr>
        <w:top w:val="none" w:sz="0" w:space="0" w:color="auto"/>
        <w:left w:val="none" w:sz="0" w:space="0" w:color="auto"/>
        <w:bottom w:val="none" w:sz="0" w:space="0" w:color="auto"/>
        <w:right w:val="none" w:sz="0" w:space="0" w:color="auto"/>
      </w:divBdr>
    </w:div>
    <w:div w:id="200173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4100A-3C46-43B6-BE31-B83E6CFAC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1072</Words>
  <Characters>6116</Characters>
  <Application>Microsoft Office Word</Application>
  <DocSecurity>0</DocSecurity>
  <PresentationFormat/>
  <Lines>50</Lines>
  <Paragraphs>14</Paragraphs>
  <Slides>0</Slides>
  <Notes>0</Notes>
  <HiddenSlides>0</HiddenSlides>
  <MMClips>0</MMClip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Western and Central Pacific Fisheries Commission</Company>
  <LinksUpToDate>false</LinksUpToDate>
  <CharactersWithSpaces>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4</cp:revision>
  <cp:lastPrinted>2018-06-06T16:47:00Z</cp:lastPrinted>
  <dcterms:created xsi:type="dcterms:W3CDTF">2019-06-02T22:53:00Z</dcterms:created>
  <dcterms:modified xsi:type="dcterms:W3CDTF">2019-06-04T00:00:00Z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1041-6.6.0.2505</vt:lpwstr>
  </property>
</Properties>
</file>