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A4BD8" w:rsidRPr="00B84A69" w:rsidRDefault="007A1FE0" w:rsidP="00B84A69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B84A69">
        <w:rPr>
          <w:rFonts w:eastAsia="Times New Roman"/>
          <w:noProof/>
          <w:sz w:val="22"/>
          <w:szCs w:val="22"/>
          <w:lang w:eastAsia="ko-KR"/>
        </w:rPr>
        <w:drawing>
          <wp:inline distT="0" distB="0" distL="0" distR="0" wp14:anchorId="5C8B143C" wp14:editId="5E941E1B">
            <wp:extent cx="20955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22E" w:rsidRPr="00B84A69" w:rsidRDefault="00A0122E" w:rsidP="00B84A69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B84A69">
        <w:rPr>
          <w:rFonts w:eastAsia="Times New Roman"/>
          <w:b/>
          <w:sz w:val="22"/>
          <w:szCs w:val="22"/>
          <w:lang w:val="en-NZ"/>
        </w:rPr>
        <w:t>NORTHERN COMMITTEE</w:t>
      </w:r>
    </w:p>
    <w:p w:rsidR="00A0122E" w:rsidRPr="00B84A69" w:rsidRDefault="000A6D85" w:rsidP="00B84A69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B84A69">
        <w:rPr>
          <w:rFonts w:eastAsiaTheme="minorEastAsia"/>
          <w:b/>
          <w:sz w:val="22"/>
          <w:szCs w:val="22"/>
          <w:lang w:val="en-NZ" w:eastAsia="ko-KR"/>
        </w:rPr>
        <w:t>FOURTEENTH</w:t>
      </w:r>
      <w:r w:rsidR="00237834" w:rsidRPr="00B84A69">
        <w:rPr>
          <w:rFonts w:eastAsiaTheme="minorEastAsia"/>
          <w:b/>
          <w:sz w:val="22"/>
          <w:szCs w:val="22"/>
          <w:lang w:val="en-NZ" w:eastAsia="ko-KR"/>
        </w:rPr>
        <w:t xml:space="preserve"> </w:t>
      </w:r>
      <w:r w:rsidR="00A0122E" w:rsidRPr="00B84A69">
        <w:rPr>
          <w:rFonts w:eastAsia="Times New Roman"/>
          <w:b/>
          <w:sz w:val="22"/>
          <w:szCs w:val="22"/>
          <w:lang w:val="en-NZ"/>
        </w:rPr>
        <w:t>REGULAR SESSION</w:t>
      </w:r>
    </w:p>
    <w:p w:rsidR="00A0122E" w:rsidRPr="00B84A69" w:rsidRDefault="000A6D85" w:rsidP="00B84A69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 w:rsidRPr="00B84A69">
        <w:rPr>
          <w:rFonts w:eastAsiaTheme="minorEastAsia"/>
          <w:sz w:val="22"/>
          <w:szCs w:val="22"/>
          <w:lang w:val="en-NZ" w:eastAsia="ko-KR"/>
        </w:rPr>
        <w:t xml:space="preserve">4 </w:t>
      </w:r>
      <w:r w:rsidR="00433CDB" w:rsidRPr="00B84A69">
        <w:rPr>
          <w:rFonts w:eastAsiaTheme="minorEastAsia"/>
          <w:sz w:val="22"/>
          <w:szCs w:val="22"/>
          <w:lang w:val="en-NZ" w:eastAsia="ko-KR"/>
        </w:rPr>
        <w:t xml:space="preserve">– </w:t>
      </w:r>
      <w:r w:rsidRPr="00B84A69">
        <w:rPr>
          <w:rFonts w:eastAsiaTheme="minorEastAsia"/>
          <w:sz w:val="22"/>
          <w:szCs w:val="22"/>
          <w:lang w:val="en-NZ" w:eastAsia="ko-KR"/>
        </w:rPr>
        <w:t>7</w:t>
      </w:r>
      <w:r w:rsidR="00890ED6" w:rsidRPr="00B84A69">
        <w:rPr>
          <w:rFonts w:eastAsia="Times New Roman"/>
          <w:sz w:val="22"/>
          <w:szCs w:val="22"/>
          <w:lang w:val="en-NZ"/>
        </w:rPr>
        <w:t xml:space="preserve"> </w:t>
      </w:r>
      <w:r w:rsidR="00A0122E" w:rsidRPr="00B84A69">
        <w:rPr>
          <w:rFonts w:eastAsia="Times New Roman"/>
          <w:sz w:val="22"/>
          <w:szCs w:val="22"/>
          <w:lang w:val="en-NZ"/>
        </w:rPr>
        <w:t xml:space="preserve">September </w:t>
      </w:r>
      <w:r w:rsidR="00955E9A" w:rsidRPr="00B84A69">
        <w:rPr>
          <w:rFonts w:eastAsia="MS Mincho"/>
          <w:sz w:val="22"/>
          <w:szCs w:val="22"/>
          <w:lang w:val="en-NZ" w:eastAsia="ja-JP"/>
        </w:rPr>
        <w:t>201</w:t>
      </w:r>
      <w:r w:rsidRPr="00B84A69">
        <w:rPr>
          <w:rFonts w:eastAsiaTheme="minorEastAsia"/>
          <w:sz w:val="22"/>
          <w:szCs w:val="22"/>
          <w:lang w:val="en-NZ" w:eastAsia="ko-KR"/>
        </w:rPr>
        <w:t>8</w:t>
      </w:r>
    </w:p>
    <w:p w:rsidR="00A0122E" w:rsidRPr="00B84A69" w:rsidRDefault="000A6D85" w:rsidP="00B84A69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B84A69">
        <w:rPr>
          <w:rFonts w:eastAsiaTheme="minorEastAsia"/>
          <w:sz w:val="22"/>
          <w:szCs w:val="22"/>
          <w:lang w:val="en-NZ" w:eastAsia="ko-KR"/>
        </w:rPr>
        <w:t>Fukuoka, Japan</w:t>
      </w:r>
    </w:p>
    <w:p w:rsidR="00A0122E" w:rsidRPr="00B84A69" w:rsidRDefault="00A0122E" w:rsidP="00B84A69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</w:pPr>
      <w:r w:rsidRPr="00B84A69">
        <w:rPr>
          <w:rFonts w:ascii="Times New Roman" w:hAnsi="Times New Roman" w:cs="Times New Roman"/>
          <w:b/>
          <w:sz w:val="22"/>
          <w:szCs w:val="22"/>
          <w:lang w:val="en-NZ"/>
        </w:rPr>
        <w:t>PROVISIONAL AGENDA</w:t>
      </w:r>
      <w:r w:rsidR="000C7697" w:rsidRPr="00B84A69"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  <w:t xml:space="preserve"> </w:t>
      </w:r>
    </w:p>
    <w:p w:rsidR="00A0122E" w:rsidRPr="00AE0826" w:rsidRDefault="00A0122E" w:rsidP="00B84A69">
      <w:pPr>
        <w:adjustRightInd w:val="0"/>
        <w:snapToGrid w:val="0"/>
        <w:jc w:val="right"/>
        <w:rPr>
          <w:rFonts w:eastAsiaTheme="minorEastAsia" w:hint="eastAsia"/>
          <w:b/>
          <w:sz w:val="22"/>
          <w:szCs w:val="22"/>
          <w:lang w:eastAsia="ko-KR"/>
        </w:rPr>
      </w:pPr>
      <w:r w:rsidRPr="00B84A69">
        <w:rPr>
          <w:b/>
          <w:sz w:val="22"/>
          <w:szCs w:val="22"/>
          <w:lang w:val="en-NZ"/>
        </w:rPr>
        <w:t>WCPFC</w:t>
      </w:r>
      <w:r w:rsidRPr="00B84A69">
        <w:rPr>
          <w:rFonts w:eastAsia="MS Mincho"/>
          <w:b/>
          <w:sz w:val="22"/>
          <w:szCs w:val="22"/>
          <w:lang w:val="en-NZ" w:eastAsia="ja-JP"/>
        </w:rPr>
        <w:t>-</w:t>
      </w:r>
      <w:r w:rsidRPr="00B84A69">
        <w:rPr>
          <w:b/>
          <w:sz w:val="22"/>
          <w:szCs w:val="22"/>
          <w:lang w:val="en-NZ"/>
        </w:rPr>
        <w:t>NC</w:t>
      </w:r>
      <w:r w:rsidR="00890ED6" w:rsidRPr="00B84A69">
        <w:rPr>
          <w:rFonts w:eastAsia="MS Mincho"/>
          <w:b/>
          <w:sz w:val="22"/>
          <w:szCs w:val="22"/>
          <w:lang w:val="en-NZ" w:eastAsia="ja-JP"/>
        </w:rPr>
        <w:t>1</w:t>
      </w:r>
      <w:r w:rsidR="00E62DEC" w:rsidRPr="00B84A69">
        <w:rPr>
          <w:rFonts w:eastAsiaTheme="minorEastAsia"/>
          <w:b/>
          <w:sz w:val="22"/>
          <w:szCs w:val="22"/>
          <w:lang w:val="en-NZ" w:eastAsia="ko-KR"/>
        </w:rPr>
        <w:t>4</w:t>
      </w:r>
      <w:r w:rsidR="00955E9A" w:rsidRPr="00B84A69">
        <w:rPr>
          <w:rFonts w:eastAsia="MS Mincho"/>
          <w:b/>
          <w:sz w:val="22"/>
          <w:szCs w:val="22"/>
          <w:lang w:val="en-NZ" w:eastAsia="ja-JP"/>
        </w:rPr>
        <w:t>-201</w:t>
      </w:r>
      <w:r w:rsidR="00E62DEC" w:rsidRPr="00B84A69">
        <w:rPr>
          <w:rFonts w:eastAsiaTheme="minorEastAsia"/>
          <w:b/>
          <w:sz w:val="22"/>
          <w:szCs w:val="22"/>
          <w:lang w:val="en-NZ" w:eastAsia="ko-KR"/>
        </w:rPr>
        <w:t>8</w:t>
      </w:r>
      <w:r w:rsidR="00203F84" w:rsidRPr="00B84A69">
        <w:rPr>
          <w:rFonts w:eastAsia="MS Mincho"/>
          <w:b/>
          <w:sz w:val="22"/>
          <w:szCs w:val="22"/>
          <w:lang w:val="en-NZ" w:eastAsia="ja-JP"/>
        </w:rPr>
        <w:t>/</w:t>
      </w:r>
      <w:r w:rsidRPr="00B84A69">
        <w:rPr>
          <w:b/>
          <w:sz w:val="22"/>
          <w:szCs w:val="22"/>
          <w:lang w:val="en-NZ"/>
        </w:rPr>
        <w:t>0</w:t>
      </w:r>
      <w:r w:rsidR="00AE0826">
        <w:rPr>
          <w:rFonts w:eastAsiaTheme="minorEastAsia" w:hint="eastAsia"/>
          <w:b/>
          <w:sz w:val="22"/>
          <w:szCs w:val="22"/>
          <w:lang w:val="en-NZ" w:eastAsia="ko-KR"/>
        </w:rPr>
        <w:t>2</w:t>
      </w:r>
    </w:p>
    <w:p w:rsidR="00A0122E" w:rsidRPr="00B84A69" w:rsidRDefault="00A0122E" w:rsidP="00B84A69">
      <w:pPr>
        <w:adjustRightInd w:val="0"/>
        <w:snapToGrid w:val="0"/>
        <w:ind w:leftChars="-531" w:left="-1274" w:firstLineChars="256" w:firstLine="565"/>
        <w:jc w:val="right"/>
        <w:rPr>
          <w:rFonts w:eastAsia="MS Mincho"/>
          <w:b/>
          <w:sz w:val="22"/>
          <w:szCs w:val="22"/>
          <w:lang w:val="en-NZ" w:eastAsia="ja-JP"/>
        </w:rPr>
      </w:pPr>
      <w:bookmarkStart w:id="0" w:name="_GoBack"/>
      <w:bookmarkEnd w:id="0"/>
    </w:p>
    <w:p w:rsidR="00A0122E" w:rsidRPr="00B84A69" w:rsidRDefault="00A0122E" w:rsidP="00B84A69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:rsidR="00A0122E" w:rsidRPr="00B84A69" w:rsidRDefault="00A0122E" w:rsidP="00B84A69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B84A69">
        <w:rPr>
          <w:rFonts w:eastAsia="Times New Roman"/>
          <w:b/>
          <w:bCs/>
          <w:sz w:val="22"/>
          <w:szCs w:val="22"/>
          <w:lang w:eastAsia="ja-JP"/>
        </w:rPr>
        <w:t>OPENING OF MEETING</w:t>
      </w:r>
    </w:p>
    <w:p w:rsidR="00A0122E" w:rsidRPr="00B84A69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F84591" w:rsidRDefault="00A0122E" w:rsidP="00B84A69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F84591">
        <w:rPr>
          <w:rFonts w:eastAsia="Times New Roman"/>
          <w:b/>
          <w:bCs/>
          <w:sz w:val="22"/>
          <w:szCs w:val="22"/>
          <w:lang w:eastAsia="ja-JP"/>
        </w:rPr>
        <w:t>Welcome</w:t>
      </w:r>
    </w:p>
    <w:p w:rsidR="00A0122E" w:rsidRPr="00F84591" w:rsidRDefault="00A0122E" w:rsidP="00B84A69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F84591">
        <w:rPr>
          <w:rFonts w:eastAsia="Times New Roman"/>
          <w:b/>
          <w:bCs/>
          <w:sz w:val="22"/>
          <w:szCs w:val="22"/>
          <w:lang w:eastAsia="ja-JP"/>
        </w:rPr>
        <w:t>Adoption of agenda</w:t>
      </w:r>
    </w:p>
    <w:p w:rsidR="00A0122E" w:rsidRPr="00F84591" w:rsidRDefault="00A0122E" w:rsidP="00B84A69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F84591">
        <w:rPr>
          <w:rFonts w:eastAsia="Times New Roman"/>
          <w:b/>
          <w:bCs/>
          <w:sz w:val="22"/>
          <w:szCs w:val="22"/>
          <w:lang w:eastAsia="ja-JP"/>
        </w:rPr>
        <w:t>Meeting arrangements</w:t>
      </w:r>
    </w:p>
    <w:p w:rsidR="00B20D3F" w:rsidRDefault="00B20D3F" w:rsidP="00B84A69">
      <w:pPr>
        <w:widowControl w:val="0"/>
        <w:autoSpaceDE w:val="0"/>
        <w:autoSpaceDN w:val="0"/>
        <w:adjustRightInd w:val="0"/>
        <w:snapToGrid w:val="0"/>
        <w:rPr>
          <w:rFonts w:eastAsiaTheme="minorEastAsia"/>
          <w:sz w:val="22"/>
          <w:szCs w:val="22"/>
          <w:lang w:eastAsia="ko-KR"/>
        </w:rPr>
      </w:pPr>
    </w:p>
    <w:p w:rsidR="00E32DB1" w:rsidRPr="00B84A69" w:rsidRDefault="00E32DB1" w:rsidP="00B84A69">
      <w:pPr>
        <w:widowControl w:val="0"/>
        <w:autoSpaceDE w:val="0"/>
        <w:autoSpaceDN w:val="0"/>
        <w:adjustRightInd w:val="0"/>
        <w:snapToGrid w:val="0"/>
        <w:rPr>
          <w:rFonts w:eastAsiaTheme="minorEastAsia"/>
          <w:sz w:val="22"/>
          <w:szCs w:val="22"/>
          <w:lang w:eastAsia="ko-KR"/>
        </w:rPr>
      </w:pPr>
    </w:p>
    <w:p w:rsidR="00A0122E" w:rsidRPr="00B84A69" w:rsidRDefault="00A0122E" w:rsidP="00B84A69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B84A69">
        <w:rPr>
          <w:rFonts w:eastAsia="Times New Roman"/>
          <w:b/>
          <w:bCs/>
          <w:sz w:val="22"/>
          <w:szCs w:val="22"/>
          <w:lang w:eastAsia="ja-JP"/>
        </w:rPr>
        <w:t>CONSERVATION AND MANAGEMENT MEASURES</w:t>
      </w:r>
    </w:p>
    <w:p w:rsidR="00A0122E" w:rsidRPr="00B84A69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064190" w:rsidRDefault="00A0122E" w:rsidP="00B84A69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064190">
        <w:rPr>
          <w:rFonts w:eastAsia="Times New Roman"/>
          <w:b/>
          <w:bCs/>
          <w:sz w:val="22"/>
          <w:szCs w:val="22"/>
          <w:lang w:eastAsia="ja-JP"/>
        </w:rPr>
        <w:t xml:space="preserve">Report from the </w:t>
      </w:r>
      <w:r w:rsidR="00030C16" w:rsidRPr="00064190">
        <w:rPr>
          <w:rFonts w:eastAsiaTheme="minorEastAsia"/>
          <w:b/>
          <w:bCs/>
          <w:sz w:val="22"/>
          <w:szCs w:val="22"/>
          <w:lang w:eastAsia="ko-KR"/>
        </w:rPr>
        <w:t>18</w:t>
      </w:r>
      <w:r w:rsidR="00030C16" w:rsidRPr="00064190">
        <w:rPr>
          <w:rFonts w:eastAsiaTheme="minorEastAsia"/>
          <w:b/>
          <w:bCs/>
          <w:sz w:val="22"/>
          <w:szCs w:val="22"/>
          <w:vertAlign w:val="superscript"/>
          <w:lang w:eastAsia="ko-KR"/>
        </w:rPr>
        <w:t>th</w:t>
      </w:r>
      <w:r w:rsidR="00030C16" w:rsidRPr="00064190">
        <w:rPr>
          <w:rFonts w:eastAsiaTheme="minorEastAsia"/>
          <w:b/>
          <w:bCs/>
          <w:sz w:val="22"/>
          <w:szCs w:val="22"/>
          <w:lang w:eastAsia="ko-KR"/>
        </w:rPr>
        <w:t xml:space="preserve"> </w:t>
      </w:r>
      <w:r w:rsidRPr="00064190">
        <w:rPr>
          <w:rFonts w:eastAsia="MS Mincho"/>
          <w:b/>
          <w:bCs/>
          <w:sz w:val="22"/>
          <w:szCs w:val="22"/>
          <w:lang w:eastAsia="ja-JP"/>
        </w:rPr>
        <w:t>Meeting of the International Scientific Committee</w:t>
      </w:r>
    </w:p>
    <w:p w:rsidR="00A0122E" w:rsidRPr="00064190" w:rsidRDefault="00A0122E" w:rsidP="00B84A69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064190">
        <w:rPr>
          <w:rFonts w:eastAsia="Times New Roman"/>
          <w:b/>
          <w:bCs/>
          <w:sz w:val="22"/>
          <w:szCs w:val="22"/>
          <w:lang w:eastAsia="ja-JP"/>
        </w:rPr>
        <w:t xml:space="preserve">Report </w:t>
      </w:r>
      <w:r w:rsidR="009A1D23" w:rsidRPr="00064190">
        <w:rPr>
          <w:rFonts w:eastAsiaTheme="minorEastAsia" w:hint="eastAsia"/>
          <w:b/>
          <w:bCs/>
          <w:sz w:val="22"/>
          <w:szCs w:val="22"/>
          <w:lang w:eastAsia="ko-KR"/>
        </w:rPr>
        <w:t>of</w:t>
      </w:r>
      <w:r w:rsidRPr="00064190">
        <w:rPr>
          <w:rFonts w:eastAsia="Times New Roman"/>
          <w:b/>
          <w:bCs/>
          <w:sz w:val="22"/>
          <w:szCs w:val="22"/>
          <w:lang w:eastAsia="ja-JP"/>
        </w:rPr>
        <w:t xml:space="preserve"> the </w:t>
      </w:r>
      <w:r w:rsidR="00030C16" w:rsidRPr="00064190">
        <w:rPr>
          <w:rFonts w:eastAsiaTheme="minorEastAsia"/>
          <w:b/>
          <w:bCs/>
          <w:sz w:val="22"/>
          <w:szCs w:val="22"/>
          <w:lang w:eastAsia="ko-KR"/>
        </w:rPr>
        <w:t>14</w:t>
      </w:r>
      <w:r w:rsidR="00030C16" w:rsidRPr="00064190">
        <w:rPr>
          <w:rFonts w:eastAsiaTheme="minorEastAsia"/>
          <w:b/>
          <w:bCs/>
          <w:sz w:val="22"/>
          <w:szCs w:val="22"/>
          <w:vertAlign w:val="superscript"/>
          <w:lang w:eastAsia="ko-KR"/>
        </w:rPr>
        <w:t>th</w:t>
      </w:r>
      <w:r w:rsidR="00030C16" w:rsidRPr="00064190">
        <w:rPr>
          <w:rFonts w:eastAsiaTheme="minorEastAsia"/>
          <w:b/>
          <w:bCs/>
          <w:sz w:val="22"/>
          <w:szCs w:val="22"/>
          <w:lang w:eastAsia="ko-KR"/>
        </w:rPr>
        <w:t xml:space="preserve"> </w:t>
      </w:r>
      <w:r w:rsidRPr="00064190">
        <w:rPr>
          <w:rFonts w:eastAsia="Times New Roman"/>
          <w:b/>
          <w:bCs/>
          <w:sz w:val="22"/>
          <w:szCs w:val="22"/>
          <w:lang w:eastAsia="ja-JP"/>
        </w:rPr>
        <w:t>Regular Session of the Scientific Committee</w:t>
      </w:r>
    </w:p>
    <w:p w:rsidR="00A0122E" w:rsidRPr="00064190" w:rsidRDefault="00A0122E" w:rsidP="00B84A69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064190">
        <w:rPr>
          <w:rFonts w:eastAsia="Times New Roman"/>
          <w:b/>
          <w:bCs/>
          <w:color w:val="000000"/>
          <w:sz w:val="22"/>
          <w:szCs w:val="22"/>
          <w:lang w:eastAsia="ja-JP"/>
        </w:rPr>
        <w:t>Conservation and management measures for the northern stocks</w:t>
      </w:r>
    </w:p>
    <w:p w:rsidR="00A0122E" w:rsidRPr="00064190" w:rsidRDefault="00A0122E" w:rsidP="00B84A69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064190">
        <w:rPr>
          <w:rFonts w:eastAsia="Times New Roman"/>
          <w:bCs/>
          <w:color w:val="000000"/>
          <w:sz w:val="22"/>
          <w:szCs w:val="22"/>
          <w:lang w:eastAsia="ja-JP"/>
        </w:rPr>
        <w:t>Pacific bluefin</w:t>
      </w:r>
      <w:r w:rsidR="003D5AD1" w:rsidRPr="00064190">
        <w:rPr>
          <w:rFonts w:eastAsia="MS Mincho"/>
          <w:bCs/>
          <w:color w:val="000000"/>
          <w:sz w:val="22"/>
          <w:szCs w:val="22"/>
          <w:lang w:eastAsia="ja-JP"/>
        </w:rPr>
        <w:t xml:space="preserve"> tuna</w:t>
      </w:r>
      <w:r w:rsidRPr="00064190">
        <w:rPr>
          <w:rFonts w:eastAsia="MS Mincho"/>
          <w:bCs/>
          <w:color w:val="000000"/>
          <w:sz w:val="22"/>
          <w:szCs w:val="22"/>
          <w:lang w:eastAsia="ja-JP"/>
        </w:rPr>
        <w:t xml:space="preserve"> (</w:t>
      </w:r>
      <w:r w:rsidR="00A941C9" w:rsidRPr="00064190">
        <w:rPr>
          <w:rFonts w:eastAsia="MS Mincho"/>
          <w:bCs/>
          <w:color w:val="000000"/>
          <w:sz w:val="22"/>
          <w:szCs w:val="22"/>
          <w:lang w:eastAsia="ja-JP"/>
        </w:rPr>
        <w:t xml:space="preserve">CMM </w:t>
      </w:r>
      <w:r w:rsidRPr="00064190">
        <w:rPr>
          <w:rFonts w:eastAsia="MS Mincho"/>
          <w:bCs/>
          <w:color w:val="000000"/>
          <w:sz w:val="22"/>
          <w:szCs w:val="22"/>
          <w:lang w:eastAsia="ja-JP"/>
        </w:rPr>
        <w:t>201</w:t>
      </w:r>
      <w:r w:rsidR="009448DE" w:rsidRPr="00064190">
        <w:rPr>
          <w:rFonts w:eastAsiaTheme="minorEastAsia"/>
          <w:bCs/>
          <w:color w:val="000000"/>
          <w:sz w:val="22"/>
          <w:szCs w:val="22"/>
          <w:lang w:eastAsia="ko-KR"/>
        </w:rPr>
        <w:t>7-08</w:t>
      </w:r>
      <w:r w:rsidRPr="00064190">
        <w:rPr>
          <w:rFonts w:eastAsia="MS Mincho"/>
          <w:bCs/>
          <w:color w:val="000000"/>
          <w:sz w:val="22"/>
          <w:szCs w:val="22"/>
          <w:lang w:eastAsia="ja-JP"/>
        </w:rPr>
        <w:t>)</w:t>
      </w:r>
    </w:p>
    <w:p w:rsidR="00C1539D" w:rsidRPr="00064190" w:rsidRDefault="00FE3A86" w:rsidP="00064190">
      <w:pPr>
        <w:pStyle w:val="ListParagraph"/>
        <w:widowControl w:val="0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150" w:left="108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064190">
        <w:rPr>
          <w:rFonts w:eastAsiaTheme="minorEastAsia" w:hint="eastAsia"/>
          <w:bCs/>
          <w:color w:val="000000"/>
          <w:sz w:val="22"/>
          <w:szCs w:val="22"/>
          <w:lang w:eastAsia="ko-KR"/>
        </w:rPr>
        <w:t>Reports from CCMs and Observers</w:t>
      </w:r>
    </w:p>
    <w:p w:rsidR="005E36F4" w:rsidRPr="00064190" w:rsidRDefault="00047A7C" w:rsidP="00064190">
      <w:pPr>
        <w:pStyle w:val="ListParagraph"/>
        <w:widowControl w:val="0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150" w:left="1080"/>
        <w:rPr>
          <w:rFonts w:eastAsiaTheme="minorEastAsia"/>
          <w:bCs/>
          <w:color w:val="000000"/>
          <w:sz w:val="22"/>
          <w:szCs w:val="22"/>
          <w:lang w:eastAsia="ko-KR"/>
        </w:rPr>
      </w:pPr>
      <w:r w:rsidRPr="00064190">
        <w:rPr>
          <w:sz w:val="22"/>
          <w:szCs w:val="22"/>
          <w:lang w:eastAsia="ja-JP"/>
        </w:rPr>
        <w:t>J</w:t>
      </w:r>
      <w:r w:rsidRPr="00064190">
        <w:rPr>
          <w:sz w:val="22"/>
          <w:szCs w:val="22"/>
        </w:rPr>
        <w:t xml:space="preserve">oint </w:t>
      </w:r>
      <w:r w:rsidR="00824A86" w:rsidRPr="00064190">
        <w:rPr>
          <w:rFonts w:eastAsia="MS Mincho"/>
          <w:sz w:val="22"/>
          <w:szCs w:val="22"/>
          <w:lang w:eastAsia="ja-JP"/>
        </w:rPr>
        <w:t xml:space="preserve">Working Group </w:t>
      </w:r>
      <w:r w:rsidRPr="00064190">
        <w:rPr>
          <w:sz w:val="22"/>
          <w:szCs w:val="22"/>
          <w:lang w:eastAsia="ko-KR"/>
        </w:rPr>
        <w:t>M</w:t>
      </w:r>
      <w:r w:rsidRPr="00064190">
        <w:rPr>
          <w:sz w:val="22"/>
          <w:szCs w:val="22"/>
        </w:rPr>
        <w:t>eeting between NC and IATTC on Pacific bluefin tuna conservation management</w:t>
      </w:r>
      <w:r w:rsidRPr="00064190" w:rsidDel="00047A7C">
        <w:rPr>
          <w:sz w:val="22"/>
          <w:szCs w:val="22"/>
        </w:rPr>
        <w:t xml:space="preserve"> </w:t>
      </w:r>
    </w:p>
    <w:p w:rsidR="00A0122E" w:rsidRPr="00064190" w:rsidRDefault="00A0122E" w:rsidP="00B84A69">
      <w:pPr>
        <w:numPr>
          <w:ilvl w:val="2"/>
          <w:numId w:val="3"/>
        </w:numPr>
        <w:tabs>
          <w:tab w:val="clear" w:pos="720"/>
          <w:tab w:val="left" w:pos="1440"/>
        </w:tabs>
        <w:adjustRightInd w:val="0"/>
        <w:snapToGrid w:val="0"/>
        <w:rPr>
          <w:color w:val="000000"/>
          <w:sz w:val="22"/>
          <w:szCs w:val="22"/>
        </w:rPr>
      </w:pPr>
      <w:r w:rsidRPr="00064190">
        <w:rPr>
          <w:color w:val="000000"/>
          <w:sz w:val="22"/>
          <w:szCs w:val="22"/>
        </w:rPr>
        <w:t>North Pacific albacore (</w:t>
      </w:r>
      <w:r w:rsidR="00A941C9" w:rsidRPr="00064190">
        <w:rPr>
          <w:color w:val="000000"/>
          <w:sz w:val="22"/>
          <w:szCs w:val="22"/>
        </w:rPr>
        <w:t xml:space="preserve">CMM </w:t>
      </w:r>
      <w:r w:rsidRPr="00064190">
        <w:rPr>
          <w:color w:val="000000"/>
          <w:sz w:val="22"/>
          <w:szCs w:val="22"/>
        </w:rPr>
        <w:t>2005-03)</w:t>
      </w:r>
    </w:p>
    <w:p w:rsidR="006D7AF9" w:rsidRPr="00064190" w:rsidRDefault="009A1D23" w:rsidP="00064190">
      <w:pPr>
        <w:pStyle w:val="ListParagraph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150" w:left="1080"/>
        <w:rPr>
          <w:rFonts w:eastAsiaTheme="minorEastAsia"/>
          <w:color w:val="000000"/>
          <w:sz w:val="22"/>
          <w:szCs w:val="22"/>
          <w:lang w:eastAsia="ko-KR"/>
        </w:rPr>
      </w:pPr>
      <w:r w:rsidRPr="00064190">
        <w:rPr>
          <w:rFonts w:eastAsiaTheme="minorEastAsia" w:hint="eastAsia"/>
          <w:bCs/>
          <w:color w:val="000000"/>
          <w:sz w:val="22"/>
          <w:szCs w:val="22"/>
          <w:lang w:eastAsia="ko-KR"/>
        </w:rPr>
        <w:t>Reports from CCMs and Observers</w:t>
      </w:r>
    </w:p>
    <w:p w:rsidR="006D7AF9" w:rsidRPr="00064190" w:rsidRDefault="00AC557E" w:rsidP="00064190">
      <w:pPr>
        <w:pStyle w:val="ListParagraph"/>
        <w:numPr>
          <w:ilvl w:val="3"/>
          <w:numId w:val="3"/>
        </w:numPr>
        <w:tabs>
          <w:tab w:val="clear" w:pos="720"/>
        </w:tabs>
        <w:autoSpaceDE w:val="0"/>
        <w:autoSpaceDN w:val="0"/>
        <w:adjustRightInd w:val="0"/>
        <w:snapToGrid w:val="0"/>
        <w:ind w:leftChars="150" w:left="1080"/>
        <w:rPr>
          <w:rFonts w:eastAsiaTheme="minorEastAsia"/>
          <w:color w:val="000000"/>
          <w:sz w:val="22"/>
          <w:szCs w:val="22"/>
          <w:lang w:eastAsia="ko-KR"/>
        </w:rPr>
      </w:pPr>
      <w:r w:rsidRPr="00064190">
        <w:rPr>
          <w:rFonts w:eastAsia="맑은 고딕"/>
          <w:kern w:val="2"/>
          <w:sz w:val="22"/>
          <w:szCs w:val="22"/>
          <w:lang w:eastAsia="ja-JP"/>
        </w:rPr>
        <w:t xml:space="preserve">Interim </w:t>
      </w:r>
      <w:r w:rsidRPr="00064190">
        <w:rPr>
          <w:rFonts w:eastAsia="맑은 고딕"/>
          <w:kern w:val="2"/>
          <w:sz w:val="22"/>
          <w:szCs w:val="22"/>
          <w:lang w:eastAsia="ko-KR"/>
        </w:rPr>
        <w:t>h</w:t>
      </w:r>
      <w:r w:rsidRPr="00064190">
        <w:rPr>
          <w:rFonts w:eastAsia="맑은 고딕"/>
          <w:kern w:val="2"/>
          <w:sz w:val="22"/>
          <w:szCs w:val="22"/>
          <w:lang w:eastAsia="ja-JP"/>
        </w:rPr>
        <w:t xml:space="preserve">arvest </w:t>
      </w:r>
      <w:r w:rsidRPr="00064190">
        <w:rPr>
          <w:rFonts w:eastAsia="맑은 고딕"/>
          <w:kern w:val="2"/>
          <w:sz w:val="22"/>
          <w:szCs w:val="22"/>
          <w:lang w:eastAsia="ko-KR"/>
        </w:rPr>
        <w:t>s</w:t>
      </w:r>
      <w:r w:rsidRPr="00064190">
        <w:rPr>
          <w:rFonts w:eastAsia="맑은 고딕"/>
          <w:kern w:val="2"/>
          <w:sz w:val="22"/>
          <w:szCs w:val="22"/>
          <w:lang w:eastAsia="ja-JP"/>
        </w:rPr>
        <w:t xml:space="preserve">trategy for North Pacific </w:t>
      </w:r>
      <w:r w:rsidRPr="00064190">
        <w:rPr>
          <w:rFonts w:eastAsia="맑은 고딕"/>
          <w:kern w:val="2"/>
          <w:sz w:val="22"/>
          <w:szCs w:val="22"/>
          <w:lang w:eastAsia="ko-KR"/>
        </w:rPr>
        <w:t>a</w:t>
      </w:r>
      <w:r w:rsidRPr="00064190">
        <w:rPr>
          <w:rFonts w:eastAsia="맑은 고딕"/>
          <w:kern w:val="2"/>
          <w:sz w:val="22"/>
          <w:szCs w:val="22"/>
          <w:lang w:eastAsia="ja-JP"/>
        </w:rPr>
        <w:t xml:space="preserve">lbacore </w:t>
      </w:r>
      <w:r w:rsidRPr="00064190">
        <w:rPr>
          <w:rFonts w:eastAsia="맑은 고딕"/>
          <w:kern w:val="2"/>
          <w:sz w:val="22"/>
          <w:szCs w:val="22"/>
          <w:lang w:eastAsia="ko-KR"/>
        </w:rPr>
        <w:t>f</w:t>
      </w:r>
      <w:r w:rsidRPr="00064190">
        <w:rPr>
          <w:rFonts w:eastAsia="맑은 고딕"/>
          <w:kern w:val="2"/>
          <w:sz w:val="22"/>
          <w:szCs w:val="22"/>
          <w:lang w:eastAsia="ja-JP"/>
        </w:rPr>
        <w:t>ishery</w:t>
      </w:r>
      <w:r w:rsidR="000839D1" w:rsidRPr="00064190">
        <w:rPr>
          <w:rFonts w:eastAsia="맑은 고딕"/>
          <w:kern w:val="2"/>
          <w:sz w:val="22"/>
          <w:szCs w:val="22"/>
          <w:lang w:eastAsia="ko-KR"/>
        </w:rPr>
        <w:t xml:space="preserve"> (HS 2017-01)</w:t>
      </w:r>
    </w:p>
    <w:p w:rsidR="001A0E11" w:rsidRPr="00064190" w:rsidRDefault="001A0E11" w:rsidP="00064190">
      <w:pPr>
        <w:pStyle w:val="ListParagraph"/>
        <w:numPr>
          <w:ilvl w:val="3"/>
          <w:numId w:val="3"/>
        </w:numPr>
        <w:autoSpaceDE w:val="0"/>
        <w:autoSpaceDN w:val="0"/>
        <w:adjustRightInd w:val="0"/>
        <w:snapToGrid w:val="0"/>
        <w:ind w:leftChars="150" w:left="1080"/>
        <w:rPr>
          <w:rFonts w:eastAsiaTheme="minorEastAsia"/>
          <w:color w:val="000000"/>
          <w:sz w:val="22"/>
          <w:szCs w:val="22"/>
          <w:lang w:eastAsia="ko-KR"/>
        </w:rPr>
      </w:pPr>
      <w:r w:rsidRPr="00064190">
        <w:rPr>
          <w:rFonts w:eastAsia="MS Mincho"/>
          <w:color w:val="000000"/>
          <w:sz w:val="22"/>
          <w:szCs w:val="22"/>
          <w:lang w:eastAsia="ja-JP"/>
        </w:rPr>
        <w:t xml:space="preserve">Review of the </w:t>
      </w:r>
      <w:r w:rsidR="00B80908" w:rsidRPr="00064190">
        <w:rPr>
          <w:rFonts w:eastAsiaTheme="minorEastAsia"/>
          <w:color w:val="000000"/>
          <w:sz w:val="22"/>
          <w:szCs w:val="22"/>
          <w:lang w:eastAsia="ko-KR"/>
        </w:rPr>
        <w:t>CMM 2005-03</w:t>
      </w:r>
    </w:p>
    <w:p w:rsidR="00A0122E" w:rsidRPr="00064190" w:rsidRDefault="00A0122E" w:rsidP="00B84A69">
      <w:pPr>
        <w:numPr>
          <w:ilvl w:val="2"/>
          <w:numId w:val="3"/>
        </w:numPr>
        <w:tabs>
          <w:tab w:val="clear" w:pos="720"/>
          <w:tab w:val="left" w:pos="1440"/>
        </w:tabs>
        <w:adjustRightInd w:val="0"/>
        <w:snapToGrid w:val="0"/>
        <w:rPr>
          <w:color w:val="000000"/>
          <w:sz w:val="22"/>
          <w:szCs w:val="22"/>
        </w:rPr>
      </w:pPr>
      <w:r w:rsidRPr="00064190">
        <w:rPr>
          <w:color w:val="000000"/>
          <w:sz w:val="22"/>
          <w:szCs w:val="22"/>
        </w:rPr>
        <w:t xml:space="preserve">North Pacific swordfish </w:t>
      </w:r>
    </w:p>
    <w:p w:rsidR="00935798" w:rsidRPr="00064190" w:rsidRDefault="00396A5C" w:rsidP="00064190">
      <w:pPr>
        <w:pStyle w:val="ListParagraph"/>
        <w:numPr>
          <w:ilvl w:val="3"/>
          <w:numId w:val="3"/>
        </w:numPr>
        <w:tabs>
          <w:tab w:val="clear" w:pos="720"/>
        </w:tabs>
        <w:adjustRightInd w:val="0"/>
        <w:snapToGrid w:val="0"/>
        <w:ind w:left="1080"/>
        <w:rPr>
          <w:sz w:val="22"/>
          <w:szCs w:val="22"/>
          <w:lang w:eastAsia="ko-KR"/>
        </w:rPr>
      </w:pPr>
      <w:r w:rsidRPr="00064190">
        <w:rPr>
          <w:sz w:val="22"/>
          <w:szCs w:val="22"/>
          <w:lang w:eastAsia="ko-KR"/>
        </w:rPr>
        <w:t xml:space="preserve">Review of </w:t>
      </w:r>
      <w:r w:rsidR="00763EFC" w:rsidRPr="00064190">
        <w:rPr>
          <w:sz w:val="22"/>
          <w:szCs w:val="22"/>
          <w:lang w:eastAsia="ko-KR"/>
        </w:rPr>
        <w:t>2018 NP swordfish stock assessment</w:t>
      </w:r>
    </w:p>
    <w:p w:rsidR="00396A5C" w:rsidRPr="00064190" w:rsidRDefault="00396A5C" w:rsidP="00064190">
      <w:pPr>
        <w:pStyle w:val="ListParagraph"/>
        <w:numPr>
          <w:ilvl w:val="3"/>
          <w:numId w:val="3"/>
        </w:numPr>
        <w:tabs>
          <w:tab w:val="clear" w:pos="720"/>
        </w:tabs>
        <w:adjustRightInd w:val="0"/>
        <w:snapToGrid w:val="0"/>
        <w:ind w:left="1080"/>
        <w:rPr>
          <w:sz w:val="22"/>
          <w:szCs w:val="22"/>
          <w:lang w:eastAsia="ko-KR"/>
        </w:rPr>
      </w:pPr>
      <w:r w:rsidRPr="00064190">
        <w:rPr>
          <w:sz w:val="22"/>
          <w:szCs w:val="22"/>
          <w:lang w:eastAsia="ko-KR"/>
        </w:rPr>
        <w:t>Development of a management framework</w:t>
      </w:r>
    </w:p>
    <w:p w:rsidR="00A0122E" w:rsidRPr="00064190" w:rsidRDefault="00A0122E" w:rsidP="00B84A69">
      <w:pPr>
        <w:widowControl w:val="0"/>
        <w:numPr>
          <w:ilvl w:val="1"/>
          <w:numId w:val="3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064190">
        <w:rPr>
          <w:rFonts w:eastAsia="Times New Roman"/>
          <w:b/>
          <w:bCs/>
          <w:color w:val="000000"/>
          <w:sz w:val="22"/>
          <w:szCs w:val="22"/>
          <w:lang w:eastAsia="ja-JP"/>
        </w:rPr>
        <w:t xml:space="preserve">Conservation and management measures for other </w:t>
      </w:r>
      <w:r w:rsidR="00471186" w:rsidRPr="00064190">
        <w:rPr>
          <w:rFonts w:eastAsia="Times New Roman"/>
          <w:b/>
          <w:bCs/>
          <w:color w:val="000000"/>
          <w:sz w:val="22"/>
          <w:szCs w:val="22"/>
          <w:lang w:eastAsia="ja-JP"/>
        </w:rPr>
        <w:t>stocks</w:t>
      </w:r>
    </w:p>
    <w:p w:rsidR="00A0122E" w:rsidRPr="00064190" w:rsidRDefault="00A0122E" w:rsidP="00B84A69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064190">
        <w:rPr>
          <w:rFonts w:eastAsia="Times New Roman"/>
          <w:bCs/>
          <w:color w:val="000000"/>
          <w:sz w:val="22"/>
          <w:szCs w:val="22"/>
          <w:lang w:eastAsia="ja-JP"/>
        </w:rPr>
        <w:t>Big</w:t>
      </w:r>
      <w:r w:rsidR="006A739A" w:rsidRPr="00064190">
        <w:rPr>
          <w:rFonts w:eastAsia="Times New Roman"/>
          <w:bCs/>
          <w:color w:val="000000"/>
          <w:sz w:val="22"/>
          <w:szCs w:val="22"/>
          <w:lang w:eastAsia="ja-JP"/>
        </w:rPr>
        <w:t>eye, yellowfin and skipjack tunas (</w:t>
      </w:r>
      <w:r w:rsidR="00A941C9" w:rsidRPr="00064190">
        <w:rPr>
          <w:rFonts w:eastAsia="Times New Roman"/>
          <w:bCs/>
          <w:color w:val="000000"/>
          <w:sz w:val="22"/>
          <w:szCs w:val="22"/>
          <w:lang w:eastAsia="ja-JP"/>
        </w:rPr>
        <w:t xml:space="preserve">CMM </w:t>
      </w:r>
      <w:r w:rsidR="006A739A" w:rsidRPr="00064190">
        <w:rPr>
          <w:rFonts w:eastAsia="Times New Roman"/>
          <w:bCs/>
          <w:color w:val="000000"/>
          <w:sz w:val="22"/>
          <w:szCs w:val="22"/>
          <w:lang w:eastAsia="ja-JP"/>
        </w:rPr>
        <w:t>201</w:t>
      </w:r>
      <w:r w:rsidR="00FB3DF1" w:rsidRPr="00064190">
        <w:rPr>
          <w:rFonts w:eastAsia="맑은 고딕"/>
          <w:bCs/>
          <w:color w:val="000000"/>
          <w:sz w:val="22"/>
          <w:szCs w:val="22"/>
          <w:lang w:eastAsia="ko-KR"/>
        </w:rPr>
        <w:t>7</w:t>
      </w:r>
      <w:r w:rsidRPr="00064190">
        <w:rPr>
          <w:rFonts w:eastAsia="Times New Roman"/>
          <w:bCs/>
          <w:color w:val="000000"/>
          <w:sz w:val="22"/>
          <w:szCs w:val="22"/>
          <w:lang w:eastAsia="ja-JP"/>
        </w:rPr>
        <w:t>-01)</w:t>
      </w:r>
    </w:p>
    <w:p w:rsidR="00F36171" w:rsidRPr="00064190" w:rsidRDefault="00F36171" w:rsidP="00B84A69">
      <w:pPr>
        <w:widowControl w:val="0"/>
        <w:numPr>
          <w:ilvl w:val="2"/>
          <w:numId w:val="3"/>
        </w:numPr>
        <w:autoSpaceDE w:val="0"/>
        <w:autoSpaceDN w:val="0"/>
        <w:adjustRightInd w:val="0"/>
        <w:snapToGrid w:val="0"/>
        <w:rPr>
          <w:rFonts w:eastAsia="MS Mincho"/>
          <w:color w:val="000000"/>
          <w:sz w:val="22"/>
          <w:szCs w:val="22"/>
          <w:lang w:eastAsia="ja-JP"/>
        </w:rPr>
      </w:pPr>
      <w:r w:rsidRPr="00064190">
        <w:rPr>
          <w:rFonts w:eastAsia="MS Mincho"/>
          <w:color w:val="000000"/>
          <w:sz w:val="22"/>
          <w:szCs w:val="22"/>
          <w:lang w:eastAsia="ja-JP"/>
        </w:rPr>
        <w:t>North Pacific striped marlin (CMM 2010-01)</w:t>
      </w:r>
    </w:p>
    <w:p w:rsidR="00A0122E" w:rsidRPr="00064190" w:rsidRDefault="00A941C9" w:rsidP="00B84A69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064190">
        <w:rPr>
          <w:rFonts w:eastAsia="Times New Roman"/>
          <w:bCs/>
          <w:color w:val="000000"/>
          <w:sz w:val="22"/>
          <w:szCs w:val="22"/>
          <w:lang w:eastAsia="ja-JP"/>
        </w:rPr>
        <w:t xml:space="preserve">Sharks (CMM </w:t>
      </w:r>
      <w:r w:rsidR="00A0122E" w:rsidRPr="00064190">
        <w:rPr>
          <w:rFonts w:eastAsia="Times New Roman"/>
          <w:bCs/>
          <w:color w:val="000000"/>
          <w:sz w:val="22"/>
          <w:szCs w:val="22"/>
          <w:lang w:eastAsia="ja-JP"/>
        </w:rPr>
        <w:t>20</w:t>
      </w:r>
      <w:r w:rsidR="00A0122E" w:rsidRPr="00064190">
        <w:rPr>
          <w:rFonts w:eastAsia="MS Mincho"/>
          <w:bCs/>
          <w:color w:val="000000"/>
          <w:sz w:val="22"/>
          <w:szCs w:val="22"/>
          <w:lang w:eastAsia="ja-JP"/>
        </w:rPr>
        <w:t>10</w:t>
      </w:r>
      <w:r w:rsidR="00A0122E" w:rsidRPr="00064190">
        <w:rPr>
          <w:rFonts w:eastAsia="Times New Roman"/>
          <w:bCs/>
          <w:color w:val="000000"/>
          <w:sz w:val="22"/>
          <w:szCs w:val="22"/>
          <w:lang w:eastAsia="ja-JP"/>
        </w:rPr>
        <w:t>-0</w:t>
      </w:r>
      <w:r w:rsidR="00A0122E" w:rsidRPr="00064190">
        <w:rPr>
          <w:rFonts w:eastAsia="MS Mincho"/>
          <w:bCs/>
          <w:color w:val="000000"/>
          <w:sz w:val="22"/>
          <w:szCs w:val="22"/>
          <w:lang w:eastAsia="ja-JP"/>
        </w:rPr>
        <w:t>7</w:t>
      </w:r>
      <w:r w:rsidR="00146473" w:rsidRPr="00064190">
        <w:rPr>
          <w:rFonts w:eastAsia="MS Mincho"/>
          <w:bCs/>
          <w:color w:val="000000"/>
          <w:sz w:val="22"/>
          <w:szCs w:val="22"/>
          <w:lang w:eastAsia="ja-JP"/>
        </w:rPr>
        <w:t xml:space="preserve">, </w:t>
      </w:r>
      <w:r w:rsidRPr="00064190">
        <w:rPr>
          <w:rFonts w:eastAsia="MS Mincho"/>
          <w:bCs/>
          <w:color w:val="000000"/>
          <w:sz w:val="22"/>
          <w:szCs w:val="22"/>
          <w:lang w:eastAsia="ja-JP"/>
        </w:rPr>
        <w:t>CMM 2011-04</w:t>
      </w:r>
      <w:r w:rsidR="007F5D44" w:rsidRPr="00064190">
        <w:rPr>
          <w:rFonts w:eastAsia="MS Mincho"/>
          <w:bCs/>
          <w:color w:val="000000"/>
          <w:sz w:val="22"/>
          <w:szCs w:val="22"/>
          <w:lang w:eastAsia="ja-JP"/>
        </w:rPr>
        <w:t>,</w:t>
      </w:r>
      <w:r w:rsidR="00146473" w:rsidRPr="00064190">
        <w:rPr>
          <w:rFonts w:eastAsia="MS Mincho"/>
          <w:bCs/>
          <w:color w:val="000000"/>
          <w:sz w:val="22"/>
          <w:szCs w:val="22"/>
          <w:lang w:eastAsia="ja-JP"/>
        </w:rPr>
        <w:t xml:space="preserve"> CMM 2012-04</w:t>
      </w:r>
      <w:r w:rsidR="005E36F4" w:rsidRPr="00064190">
        <w:rPr>
          <w:rFonts w:eastAsiaTheme="minorEastAsia"/>
          <w:bCs/>
          <w:color w:val="000000"/>
          <w:sz w:val="22"/>
          <w:szCs w:val="22"/>
          <w:lang w:eastAsia="ko-KR"/>
        </w:rPr>
        <w:t>,</w:t>
      </w:r>
      <w:r w:rsidR="007F5D44" w:rsidRPr="00064190">
        <w:rPr>
          <w:rFonts w:eastAsia="MS Mincho"/>
          <w:bCs/>
          <w:color w:val="000000"/>
          <w:sz w:val="22"/>
          <w:szCs w:val="22"/>
          <w:lang w:eastAsia="ja-JP"/>
        </w:rPr>
        <w:t xml:space="preserve"> CMM 2013-08</w:t>
      </w:r>
      <w:r w:rsidR="005E36F4" w:rsidRPr="00064190">
        <w:rPr>
          <w:rFonts w:eastAsiaTheme="minorEastAsia"/>
          <w:bCs/>
          <w:color w:val="000000"/>
          <w:sz w:val="22"/>
          <w:szCs w:val="22"/>
          <w:lang w:eastAsia="ko-KR"/>
        </w:rPr>
        <w:t xml:space="preserve"> and CMM 2014-05</w:t>
      </w:r>
      <w:r w:rsidR="00A0122E" w:rsidRPr="00064190">
        <w:rPr>
          <w:rFonts w:eastAsia="Times New Roman"/>
          <w:bCs/>
          <w:color w:val="000000"/>
          <w:sz w:val="22"/>
          <w:szCs w:val="22"/>
          <w:lang w:eastAsia="ja-JP"/>
        </w:rPr>
        <w:t>)</w:t>
      </w:r>
    </w:p>
    <w:p w:rsidR="00A0122E" w:rsidRPr="00064190" w:rsidRDefault="00A0122E" w:rsidP="00B84A69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064190">
        <w:rPr>
          <w:rFonts w:eastAsia="Times New Roman"/>
          <w:bCs/>
          <w:color w:val="000000"/>
          <w:sz w:val="22"/>
          <w:szCs w:val="22"/>
          <w:lang w:eastAsia="ja-JP"/>
        </w:rPr>
        <w:t>Seabirds (</w:t>
      </w:r>
      <w:r w:rsidR="00A941C9" w:rsidRPr="00064190">
        <w:rPr>
          <w:rFonts w:eastAsia="Times New Roman"/>
          <w:bCs/>
          <w:color w:val="000000"/>
          <w:sz w:val="22"/>
          <w:szCs w:val="22"/>
          <w:lang w:eastAsia="ja-JP"/>
        </w:rPr>
        <w:t xml:space="preserve">CMM </w:t>
      </w:r>
      <w:r w:rsidRPr="00064190">
        <w:rPr>
          <w:rFonts w:eastAsia="Times New Roman"/>
          <w:bCs/>
          <w:color w:val="000000"/>
          <w:sz w:val="22"/>
          <w:szCs w:val="22"/>
          <w:lang w:eastAsia="ja-JP"/>
        </w:rPr>
        <w:t>20</w:t>
      </w:r>
      <w:r w:rsidR="00420EDA" w:rsidRPr="00064190">
        <w:rPr>
          <w:rFonts w:eastAsia="Times New Roman"/>
          <w:bCs/>
          <w:color w:val="000000"/>
          <w:sz w:val="22"/>
          <w:szCs w:val="22"/>
          <w:lang w:eastAsia="ja-JP"/>
        </w:rPr>
        <w:t>1</w:t>
      </w:r>
      <w:r w:rsidR="00D90D76" w:rsidRPr="00064190">
        <w:rPr>
          <w:rFonts w:eastAsiaTheme="minorEastAsia"/>
          <w:bCs/>
          <w:color w:val="000000"/>
          <w:sz w:val="22"/>
          <w:szCs w:val="22"/>
          <w:lang w:eastAsia="ko-KR"/>
        </w:rPr>
        <w:t>7</w:t>
      </w:r>
      <w:r w:rsidRPr="00064190">
        <w:rPr>
          <w:rFonts w:eastAsia="Times New Roman"/>
          <w:bCs/>
          <w:color w:val="000000"/>
          <w:sz w:val="22"/>
          <w:szCs w:val="22"/>
          <w:lang w:eastAsia="ja-JP"/>
        </w:rPr>
        <w:t>-0</w:t>
      </w:r>
      <w:r w:rsidR="00D90D76" w:rsidRPr="00064190">
        <w:rPr>
          <w:rFonts w:eastAsiaTheme="minorEastAsia"/>
          <w:bCs/>
          <w:color w:val="000000"/>
          <w:sz w:val="22"/>
          <w:szCs w:val="22"/>
          <w:lang w:eastAsia="ko-KR"/>
        </w:rPr>
        <w:t>6</w:t>
      </w:r>
      <w:r w:rsidRPr="00064190">
        <w:rPr>
          <w:rFonts w:eastAsia="Times New Roman"/>
          <w:bCs/>
          <w:color w:val="000000"/>
          <w:sz w:val="22"/>
          <w:szCs w:val="22"/>
          <w:lang w:eastAsia="ja-JP"/>
        </w:rPr>
        <w:t>)</w:t>
      </w:r>
    </w:p>
    <w:p w:rsidR="00E27A89" w:rsidRPr="00064190" w:rsidRDefault="00E27A89" w:rsidP="00B84A69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napToGrid w:val="0"/>
        <w:ind w:leftChars="-225" w:left="0"/>
        <w:rPr>
          <w:rFonts w:eastAsia="MS Mincho"/>
          <w:vanish/>
          <w:color w:val="000000"/>
          <w:sz w:val="22"/>
          <w:szCs w:val="22"/>
          <w:lang w:eastAsia="ja-JP"/>
        </w:rPr>
      </w:pPr>
    </w:p>
    <w:p w:rsidR="00F36171" w:rsidRPr="00064190" w:rsidRDefault="00746362" w:rsidP="00B84A69">
      <w:pPr>
        <w:widowControl w:val="0"/>
        <w:numPr>
          <w:ilvl w:val="2"/>
          <w:numId w:val="3"/>
        </w:numPr>
        <w:tabs>
          <w:tab w:val="clear" w:pos="720"/>
          <w:tab w:val="left" w:pos="1440"/>
        </w:tabs>
        <w:autoSpaceDE w:val="0"/>
        <w:autoSpaceDN w:val="0"/>
        <w:adjustRightInd w:val="0"/>
        <w:snapToGrid w:val="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064190">
        <w:rPr>
          <w:rFonts w:eastAsia="Times New Roman"/>
          <w:bCs/>
          <w:color w:val="000000"/>
          <w:sz w:val="22"/>
          <w:szCs w:val="22"/>
          <w:lang w:eastAsia="ja-JP"/>
        </w:rPr>
        <w:t>Sea turtles</w:t>
      </w:r>
      <w:r w:rsidR="00F36171" w:rsidRPr="00064190">
        <w:rPr>
          <w:rFonts w:eastAsia="Times New Roman"/>
          <w:bCs/>
          <w:color w:val="000000"/>
          <w:sz w:val="22"/>
          <w:szCs w:val="22"/>
          <w:lang w:eastAsia="ja-JP"/>
        </w:rPr>
        <w:t xml:space="preserve"> (CMM </w:t>
      </w:r>
      <w:r w:rsidRPr="00064190">
        <w:rPr>
          <w:rFonts w:eastAsia="Times New Roman"/>
          <w:bCs/>
          <w:color w:val="000000"/>
          <w:sz w:val="22"/>
          <w:szCs w:val="22"/>
          <w:lang w:eastAsia="ja-JP"/>
        </w:rPr>
        <w:t>2008-03</w:t>
      </w:r>
      <w:r w:rsidR="00F36171" w:rsidRPr="00064190">
        <w:rPr>
          <w:rFonts w:eastAsia="Times New Roman"/>
          <w:bCs/>
          <w:color w:val="000000"/>
          <w:sz w:val="22"/>
          <w:szCs w:val="22"/>
          <w:lang w:eastAsia="ja-JP"/>
        </w:rPr>
        <w:t>)</w:t>
      </w:r>
    </w:p>
    <w:p w:rsidR="00B20D3F" w:rsidRPr="00B84A69" w:rsidRDefault="00B20D3F" w:rsidP="00B84A69">
      <w:pPr>
        <w:adjustRightInd w:val="0"/>
        <w:snapToGrid w:val="0"/>
        <w:ind w:left="360"/>
        <w:rPr>
          <w:rFonts w:eastAsiaTheme="minorEastAsia"/>
          <w:b/>
          <w:color w:val="000000"/>
          <w:sz w:val="22"/>
          <w:szCs w:val="22"/>
          <w:lang w:eastAsia="ko-KR"/>
        </w:rPr>
      </w:pPr>
    </w:p>
    <w:p w:rsidR="00E66638" w:rsidRPr="00B84A69" w:rsidRDefault="00E66638" w:rsidP="00B84A69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E66638" w:rsidRPr="00B84A69" w:rsidRDefault="00E66638" w:rsidP="00B84A69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A0122E" w:rsidRPr="00B84A69" w:rsidRDefault="00A0122E" w:rsidP="00B84A69">
      <w:pPr>
        <w:numPr>
          <w:ilvl w:val="0"/>
          <w:numId w:val="6"/>
        </w:numPr>
        <w:adjustRightInd w:val="0"/>
        <w:snapToGrid w:val="0"/>
        <w:ind w:left="1440" w:hanging="1440"/>
        <w:rPr>
          <w:color w:val="000000"/>
          <w:sz w:val="22"/>
          <w:szCs w:val="22"/>
        </w:rPr>
      </w:pPr>
      <w:r w:rsidRPr="00B84A69">
        <w:rPr>
          <w:rFonts w:eastAsia="Times New Roman"/>
          <w:b/>
          <w:bCs/>
          <w:color w:val="000000"/>
          <w:sz w:val="22"/>
          <w:szCs w:val="22"/>
          <w:lang w:eastAsia="ja-JP"/>
        </w:rPr>
        <w:t>REGIONAL OBSERVER PROGRAMME</w:t>
      </w:r>
    </w:p>
    <w:p w:rsidR="00B20D3F" w:rsidRPr="00B84A69" w:rsidRDefault="00B20D3F" w:rsidP="00B84A69">
      <w:pPr>
        <w:widowControl w:val="0"/>
        <w:autoSpaceDE w:val="0"/>
        <w:autoSpaceDN w:val="0"/>
        <w:adjustRightInd w:val="0"/>
        <w:snapToGrid w:val="0"/>
        <w:ind w:left="720" w:firstLine="0"/>
        <w:rPr>
          <w:sz w:val="22"/>
          <w:szCs w:val="22"/>
          <w:lang w:eastAsia="ko-KR"/>
        </w:rPr>
      </w:pPr>
    </w:p>
    <w:p w:rsidR="00A0122E" w:rsidRPr="00064190" w:rsidRDefault="00A0122E" w:rsidP="00B84A6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4A69">
        <w:rPr>
          <w:rFonts w:eastAsia="Times New Roman"/>
          <w:b/>
          <w:bCs/>
          <w:color w:val="000000"/>
          <w:sz w:val="22"/>
          <w:szCs w:val="22"/>
          <w:lang w:eastAsia="ja-JP"/>
        </w:rPr>
        <w:t>DATA</w:t>
      </w:r>
    </w:p>
    <w:p w:rsidR="00064190" w:rsidRDefault="00064190" w:rsidP="00064190">
      <w:pPr>
        <w:pStyle w:val="ListParagraph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8575D7" w:rsidRPr="00B84A69" w:rsidRDefault="008575D7" w:rsidP="00B84A69">
      <w:pPr>
        <w:pStyle w:val="ListParagraph"/>
        <w:numPr>
          <w:ilvl w:val="0"/>
          <w:numId w:val="8"/>
        </w:numPr>
        <w:adjustRightInd w:val="0"/>
        <w:snapToGrid w:val="0"/>
        <w:rPr>
          <w:b/>
          <w:vanish/>
          <w:color w:val="000000"/>
          <w:sz w:val="22"/>
          <w:szCs w:val="22"/>
        </w:rPr>
      </w:pPr>
    </w:p>
    <w:p w:rsidR="00A0122E" w:rsidRPr="00064190" w:rsidRDefault="00A0122E" w:rsidP="00B84A69">
      <w:pPr>
        <w:pStyle w:val="ListParagraph1"/>
        <w:numPr>
          <w:ilvl w:val="1"/>
          <w:numId w:val="8"/>
        </w:numPr>
        <w:adjustRightInd w:val="0"/>
        <w:snapToGrid w:val="0"/>
        <w:ind w:left="720" w:hanging="720"/>
        <w:rPr>
          <w:b/>
          <w:color w:val="000000"/>
          <w:sz w:val="22"/>
          <w:szCs w:val="22"/>
        </w:rPr>
      </w:pPr>
      <w:r w:rsidRPr="00064190">
        <w:rPr>
          <w:b/>
          <w:color w:val="000000"/>
          <w:sz w:val="22"/>
          <w:szCs w:val="22"/>
        </w:rPr>
        <w:t xml:space="preserve">Review of the status of data and data gaps for northern stocks </w:t>
      </w:r>
    </w:p>
    <w:p w:rsidR="00B20D3F" w:rsidRPr="00B84A69" w:rsidRDefault="00B20D3F" w:rsidP="00B84A69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:rsidR="00A0122E" w:rsidRPr="00B84A69" w:rsidRDefault="00A0122E" w:rsidP="00B84A6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4A69">
        <w:rPr>
          <w:rFonts w:eastAsia="Times New Roman"/>
          <w:b/>
          <w:bCs/>
          <w:color w:val="000000"/>
          <w:sz w:val="22"/>
          <w:szCs w:val="22"/>
          <w:lang w:eastAsia="ja-JP"/>
        </w:rPr>
        <w:t>COOPERATION WITH OTHER ORGANIZATIONS</w:t>
      </w:r>
    </w:p>
    <w:p w:rsidR="00A0122E" w:rsidRPr="00B84A69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8575D7" w:rsidRPr="00B84A69" w:rsidRDefault="008575D7" w:rsidP="00B84A69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A0122E" w:rsidRPr="00064190" w:rsidRDefault="00A0122E" w:rsidP="00B84A69">
      <w:pPr>
        <w:pStyle w:val="ListParagraph1"/>
        <w:widowControl w:val="0"/>
        <w:numPr>
          <w:ilvl w:val="1"/>
          <w:numId w:val="9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064190">
        <w:rPr>
          <w:rFonts w:eastAsia="Times New Roman"/>
          <w:b/>
          <w:bCs/>
          <w:color w:val="000000"/>
          <w:sz w:val="22"/>
          <w:szCs w:val="22"/>
          <w:lang w:eastAsia="ja-JP"/>
        </w:rPr>
        <w:t>ISC</w:t>
      </w:r>
    </w:p>
    <w:p w:rsidR="00A0122E" w:rsidRPr="00064190" w:rsidRDefault="00A0122E" w:rsidP="00B84A69">
      <w:pPr>
        <w:pStyle w:val="ListParagraph"/>
        <w:widowControl w:val="0"/>
        <w:numPr>
          <w:ilvl w:val="1"/>
          <w:numId w:val="9"/>
        </w:numPr>
        <w:autoSpaceDE w:val="0"/>
        <w:autoSpaceDN w:val="0"/>
        <w:adjustRightInd w:val="0"/>
        <w:snapToGrid w:val="0"/>
        <w:ind w:left="709" w:hanging="709"/>
        <w:rPr>
          <w:rFonts w:eastAsia="MS Mincho"/>
          <w:b/>
          <w:color w:val="000000"/>
          <w:sz w:val="22"/>
          <w:szCs w:val="22"/>
          <w:lang w:eastAsia="ja-JP"/>
        </w:rPr>
      </w:pPr>
      <w:r w:rsidRPr="00064190">
        <w:rPr>
          <w:rFonts w:eastAsia="MS Mincho"/>
          <w:b/>
          <w:color w:val="000000"/>
          <w:sz w:val="22"/>
          <w:szCs w:val="22"/>
          <w:lang w:eastAsia="ja-JP"/>
        </w:rPr>
        <w:t>IATTC</w:t>
      </w:r>
    </w:p>
    <w:p w:rsidR="00B20D3F" w:rsidRPr="00B84A69" w:rsidRDefault="00B20D3F" w:rsidP="00B84A69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color w:val="000000"/>
          <w:sz w:val="22"/>
          <w:szCs w:val="22"/>
          <w:lang w:eastAsia="ko-KR"/>
        </w:rPr>
      </w:pPr>
    </w:p>
    <w:p w:rsidR="00746362" w:rsidRPr="00B84A69" w:rsidRDefault="00746362" w:rsidP="00B84A6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4A69">
        <w:rPr>
          <w:rFonts w:eastAsia="Times New Roman"/>
          <w:b/>
          <w:bCs/>
          <w:color w:val="000000"/>
          <w:sz w:val="22"/>
          <w:szCs w:val="22"/>
          <w:lang w:eastAsia="ja-JP"/>
        </w:rPr>
        <w:t>FUTURE WORK PROGRAMME</w:t>
      </w:r>
    </w:p>
    <w:p w:rsidR="00746362" w:rsidRPr="00B84A69" w:rsidRDefault="00746362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0252CC" w:rsidRPr="00B84A69" w:rsidRDefault="000252CC" w:rsidP="00B84A6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0252CC" w:rsidRPr="00B84A69" w:rsidRDefault="000252CC" w:rsidP="00B84A69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744A78" w:rsidRPr="00744A78" w:rsidRDefault="00744A78" w:rsidP="00744A7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vanish/>
          <w:color w:val="000000"/>
          <w:sz w:val="22"/>
          <w:szCs w:val="22"/>
          <w:lang w:eastAsia="ja-JP"/>
        </w:rPr>
      </w:pPr>
    </w:p>
    <w:p w:rsidR="00746362" w:rsidRPr="00064190" w:rsidRDefault="00746362" w:rsidP="00744A78">
      <w:pPr>
        <w:pStyle w:val="ListParagraph1"/>
        <w:widowControl w:val="0"/>
        <w:numPr>
          <w:ilvl w:val="1"/>
          <w:numId w:val="10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064190">
        <w:rPr>
          <w:rFonts w:eastAsia="Times New Roman"/>
          <w:b/>
          <w:bCs/>
          <w:color w:val="000000"/>
          <w:sz w:val="22"/>
          <w:szCs w:val="22"/>
          <w:lang w:eastAsia="ja-JP"/>
        </w:rPr>
        <w:t>Work Programme for 201</w:t>
      </w:r>
      <w:r w:rsidR="00D47002" w:rsidRPr="00064190">
        <w:rPr>
          <w:rFonts w:eastAsiaTheme="minorEastAsia"/>
          <w:b/>
          <w:bCs/>
          <w:color w:val="000000"/>
          <w:sz w:val="22"/>
          <w:szCs w:val="22"/>
          <w:lang w:eastAsia="ko-KR"/>
        </w:rPr>
        <w:t>9</w:t>
      </w:r>
      <w:r w:rsidR="00F84591">
        <w:rPr>
          <w:rFonts w:eastAsiaTheme="minorEastAsia" w:hint="eastAsia"/>
          <w:b/>
          <w:bCs/>
          <w:color w:val="000000"/>
          <w:sz w:val="22"/>
          <w:szCs w:val="22"/>
          <w:lang w:eastAsia="ko-KR"/>
        </w:rPr>
        <w:t xml:space="preserve"> </w:t>
      </w:r>
      <w:r w:rsidR="00F84591">
        <w:rPr>
          <w:rFonts w:eastAsia="Times New Roman"/>
          <w:b/>
          <w:bCs/>
          <w:color w:val="000000"/>
          <w:sz w:val="22"/>
          <w:szCs w:val="22"/>
          <w:lang w:eastAsia="ja-JP"/>
        </w:rPr>
        <w:t>–</w:t>
      </w:r>
      <w:r w:rsidR="00F84591">
        <w:rPr>
          <w:rFonts w:eastAsiaTheme="minorEastAsia" w:hint="eastAsia"/>
          <w:b/>
          <w:bCs/>
          <w:color w:val="000000"/>
          <w:sz w:val="22"/>
          <w:szCs w:val="22"/>
          <w:lang w:eastAsia="ko-KR"/>
        </w:rPr>
        <w:t xml:space="preserve"> </w:t>
      </w:r>
      <w:r w:rsidRPr="00064190">
        <w:rPr>
          <w:rFonts w:eastAsia="Times New Roman"/>
          <w:b/>
          <w:bCs/>
          <w:color w:val="000000"/>
          <w:sz w:val="22"/>
          <w:szCs w:val="22"/>
          <w:lang w:eastAsia="ja-JP"/>
        </w:rPr>
        <w:t>20</w:t>
      </w:r>
      <w:r w:rsidR="00187F4F" w:rsidRPr="00064190">
        <w:rPr>
          <w:rFonts w:eastAsiaTheme="minorEastAsia"/>
          <w:b/>
          <w:bCs/>
          <w:color w:val="000000"/>
          <w:sz w:val="22"/>
          <w:szCs w:val="22"/>
          <w:lang w:eastAsia="ko-KR"/>
        </w:rPr>
        <w:t>2</w:t>
      </w:r>
      <w:r w:rsidR="00D47002" w:rsidRPr="00064190">
        <w:rPr>
          <w:rFonts w:eastAsiaTheme="minorEastAsia"/>
          <w:b/>
          <w:bCs/>
          <w:color w:val="000000"/>
          <w:sz w:val="22"/>
          <w:szCs w:val="22"/>
          <w:lang w:eastAsia="ko-KR"/>
        </w:rPr>
        <w:t>1</w:t>
      </w:r>
    </w:p>
    <w:p w:rsidR="00746362" w:rsidRPr="00B84A69" w:rsidRDefault="00746362" w:rsidP="00B84A69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:rsidR="00A0122E" w:rsidRPr="00B84A69" w:rsidRDefault="00A0122E" w:rsidP="00B84A6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4A69">
        <w:rPr>
          <w:rFonts w:eastAsia="Times New Roman"/>
          <w:b/>
          <w:bCs/>
          <w:color w:val="000000"/>
          <w:sz w:val="22"/>
          <w:szCs w:val="22"/>
          <w:lang w:eastAsia="ja-JP"/>
        </w:rPr>
        <w:t>OTHER MATTERS</w:t>
      </w:r>
    </w:p>
    <w:p w:rsidR="00A0122E" w:rsidRPr="00B84A69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064190" w:rsidRDefault="00A0122E" w:rsidP="00B84A69">
      <w:pPr>
        <w:pStyle w:val="ListParagraph1"/>
        <w:widowControl w:val="0"/>
        <w:numPr>
          <w:ilvl w:val="1"/>
          <w:numId w:val="5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064190">
        <w:rPr>
          <w:rFonts w:eastAsia="Times New Roman"/>
          <w:b/>
          <w:bCs/>
          <w:color w:val="000000"/>
          <w:sz w:val="22"/>
          <w:szCs w:val="22"/>
          <w:lang w:eastAsia="ja-JP"/>
        </w:rPr>
        <w:t>Administrative arrangements for the Committee</w:t>
      </w:r>
    </w:p>
    <w:p w:rsidR="00A0122E" w:rsidRPr="00F84591" w:rsidRDefault="00A0122E" w:rsidP="00B84A69">
      <w:pPr>
        <w:pStyle w:val="ListParagraph1"/>
        <w:widowControl w:val="0"/>
        <w:numPr>
          <w:ilvl w:val="2"/>
          <w:numId w:val="5"/>
        </w:numPr>
        <w:autoSpaceDE w:val="0"/>
        <w:autoSpaceDN w:val="0"/>
        <w:adjustRightInd w:val="0"/>
        <w:snapToGrid w:val="0"/>
        <w:ind w:left="0" w:firstLine="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F84591">
        <w:rPr>
          <w:rFonts w:eastAsia="Times New Roman"/>
          <w:bCs/>
          <w:color w:val="000000"/>
          <w:sz w:val="22"/>
          <w:szCs w:val="22"/>
          <w:lang w:eastAsia="ja-JP"/>
        </w:rPr>
        <w:t>Secretariat functions and costs</w:t>
      </w:r>
    </w:p>
    <w:p w:rsidR="00A0122E" w:rsidRPr="00F84591" w:rsidRDefault="00A0122E" w:rsidP="00B84A69">
      <w:pPr>
        <w:pStyle w:val="ListParagraph1"/>
        <w:widowControl w:val="0"/>
        <w:numPr>
          <w:ilvl w:val="2"/>
          <w:numId w:val="5"/>
        </w:numPr>
        <w:autoSpaceDE w:val="0"/>
        <w:autoSpaceDN w:val="0"/>
        <w:adjustRightInd w:val="0"/>
        <w:snapToGrid w:val="0"/>
        <w:ind w:left="0" w:firstLine="0"/>
        <w:rPr>
          <w:rFonts w:eastAsia="Times New Roman"/>
          <w:bCs/>
          <w:color w:val="000000"/>
          <w:sz w:val="22"/>
          <w:szCs w:val="22"/>
          <w:lang w:eastAsia="ja-JP"/>
        </w:rPr>
      </w:pPr>
      <w:r w:rsidRPr="00F84591">
        <w:rPr>
          <w:rFonts w:eastAsia="Times New Roman"/>
          <w:bCs/>
          <w:color w:val="000000"/>
          <w:sz w:val="22"/>
          <w:szCs w:val="22"/>
          <w:lang w:eastAsia="ja-JP"/>
        </w:rPr>
        <w:t>Rules of Procedure</w:t>
      </w:r>
    </w:p>
    <w:p w:rsidR="00A0122E" w:rsidRPr="00064190" w:rsidRDefault="00A0122E" w:rsidP="00B84A69">
      <w:pPr>
        <w:pStyle w:val="ListParagraph1"/>
        <w:widowControl w:val="0"/>
        <w:numPr>
          <w:ilvl w:val="1"/>
          <w:numId w:val="5"/>
        </w:numPr>
        <w:autoSpaceDE w:val="0"/>
        <w:autoSpaceDN w:val="0"/>
        <w:adjustRightInd w:val="0"/>
        <w:snapToGrid w:val="0"/>
        <w:ind w:left="0"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064190">
        <w:rPr>
          <w:rFonts w:eastAsia="Times New Roman"/>
          <w:b/>
          <w:bCs/>
          <w:color w:val="000000"/>
          <w:sz w:val="22"/>
          <w:szCs w:val="22"/>
          <w:lang w:eastAsia="ja-JP"/>
        </w:rPr>
        <w:t>Next meeting</w:t>
      </w:r>
    </w:p>
    <w:p w:rsidR="00A0122E" w:rsidRPr="00064190" w:rsidRDefault="00A0122E" w:rsidP="00B84A69">
      <w:pPr>
        <w:pStyle w:val="ListParagraph1"/>
        <w:widowControl w:val="0"/>
        <w:numPr>
          <w:ilvl w:val="1"/>
          <w:numId w:val="5"/>
        </w:numPr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064190">
        <w:rPr>
          <w:rFonts w:eastAsia="Times New Roman"/>
          <w:b/>
          <w:bCs/>
          <w:color w:val="000000"/>
          <w:sz w:val="22"/>
          <w:szCs w:val="22"/>
          <w:lang w:eastAsia="ja-JP"/>
        </w:rPr>
        <w:t>Other business</w:t>
      </w:r>
    </w:p>
    <w:p w:rsidR="00B20D3F" w:rsidRPr="00064190" w:rsidRDefault="00B20D3F" w:rsidP="00B84A69">
      <w:pPr>
        <w:widowControl w:val="0"/>
        <w:autoSpaceDE w:val="0"/>
        <w:autoSpaceDN w:val="0"/>
        <w:adjustRightInd w:val="0"/>
        <w:snapToGrid w:val="0"/>
        <w:rPr>
          <w:rFonts w:eastAsiaTheme="minorEastAsia"/>
          <w:bCs/>
          <w:color w:val="000000"/>
          <w:sz w:val="22"/>
          <w:szCs w:val="22"/>
          <w:lang w:eastAsia="ko-KR"/>
        </w:rPr>
      </w:pPr>
    </w:p>
    <w:p w:rsidR="00A0122E" w:rsidRPr="00B84A69" w:rsidRDefault="000252CC" w:rsidP="00B84A6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left="2160" w:hanging="2160"/>
        <w:jc w:val="left"/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</w:pPr>
      <w:r w:rsidRPr="00B84A69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Adoption of the Summary Report of the </w:t>
      </w:r>
      <w:r w:rsidR="00E6176C" w:rsidRPr="00B84A69">
        <w:rPr>
          <w:rFonts w:eastAsiaTheme="minorEastAsia"/>
          <w:b/>
          <w:bCs/>
          <w:caps/>
          <w:color w:val="000000"/>
          <w:sz w:val="22"/>
          <w:szCs w:val="22"/>
          <w:lang w:eastAsia="ko-KR"/>
        </w:rPr>
        <w:t>14</w:t>
      </w:r>
      <w:r w:rsidR="00E6176C" w:rsidRPr="00B84A69">
        <w:rPr>
          <w:rFonts w:eastAsiaTheme="minorEastAsia"/>
          <w:b/>
          <w:bCs/>
          <w:caps/>
          <w:color w:val="000000"/>
          <w:sz w:val="22"/>
          <w:szCs w:val="22"/>
          <w:vertAlign w:val="superscript"/>
          <w:lang w:eastAsia="ko-KR"/>
        </w:rPr>
        <w:t>th</w:t>
      </w:r>
      <w:r w:rsidR="00E6176C" w:rsidRPr="00B84A69">
        <w:rPr>
          <w:rFonts w:eastAsiaTheme="minorEastAsia"/>
          <w:b/>
          <w:bCs/>
          <w:caps/>
          <w:color w:val="000000"/>
          <w:sz w:val="22"/>
          <w:szCs w:val="22"/>
          <w:lang w:eastAsia="ko-KR"/>
        </w:rPr>
        <w:t xml:space="preserve"> </w:t>
      </w:r>
      <w:r w:rsidRPr="00B84A69">
        <w:rPr>
          <w:rFonts w:eastAsia="Times New Roman"/>
          <w:b/>
          <w:bCs/>
          <w:caps/>
          <w:color w:val="000000"/>
          <w:sz w:val="22"/>
          <w:szCs w:val="22"/>
          <w:lang w:eastAsia="ja-JP"/>
        </w:rPr>
        <w:t xml:space="preserve">Regular Session of the Northern Committee </w:t>
      </w:r>
    </w:p>
    <w:p w:rsidR="00A0122E" w:rsidRPr="00B84A69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B84A69" w:rsidRDefault="00A0122E" w:rsidP="00B84A6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B84A69">
        <w:rPr>
          <w:rFonts w:eastAsia="Times New Roman"/>
          <w:b/>
          <w:bCs/>
          <w:color w:val="000000"/>
          <w:sz w:val="22"/>
          <w:szCs w:val="22"/>
          <w:lang w:eastAsia="ja-JP"/>
        </w:rPr>
        <w:t>CLOSE OF MEETING</w:t>
      </w:r>
    </w:p>
    <w:p w:rsidR="00A0122E" w:rsidRPr="00B84A69" w:rsidRDefault="00A0122E" w:rsidP="00B84A69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sectPr w:rsidR="00A0122E" w:rsidRPr="00B84A69" w:rsidSect="00030C16"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B36" w:rsidRDefault="00D96B36" w:rsidP="00A0122E">
      <w:r>
        <w:separator/>
      </w:r>
    </w:p>
  </w:endnote>
  <w:endnote w:type="continuationSeparator" w:id="0">
    <w:p w:rsidR="00D96B36" w:rsidRDefault="00D96B36" w:rsidP="00A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CB2272" w:rsidRDefault="00CB22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D96B36">
      <w:rPr>
        <w:rStyle w:val="PageNumber"/>
        <w:noProof/>
      </w:rPr>
      <w:t>1</w:t>
    </w:r>
    <w:r>
      <w:fldChar w:fldCharType="end"/>
    </w:r>
  </w:p>
  <w:p w:rsidR="00CB2272" w:rsidRDefault="00CB22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B36" w:rsidRDefault="00D96B36" w:rsidP="00A0122E">
      <w:r>
        <w:separator/>
      </w:r>
    </w:p>
  </w:footnote>
  <w:footnote w:type="continuationSeparator" w:id="0">
    <w:p w:rsidR="00D96B36" w:rsidRDefault="00D96B36" w:rsidP="00A01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3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4">
    <w:nsid w:val="0000001C"/>
    <w:multiLevelType w:val="multilevel"/>
    <w:tmpl w:val="615A3E56"/>
    <w:lvl w:ilvl="0">
      <w:start w:val="1"/>
      <w:numFmt w:val="decimal"/>
      <w:lvlText w:val="AGENDA ITEM %1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31A1E34"/>
    <w:multiLevelType w:val="multilevel"/>
    <w:tmpl w:val="BBA43738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6">
    <w:nsid w:val="1FB357F3"/>
    <w:multiLevelType w:val="hybridMultilevel"/>
    <w:tmpl w:val="87F0A224"/>
    <w:lvl w:ilvl="0" w:tplc="0409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7">
    <w:nsid w:val="275F2B41"/>
    <w:multiLevelType w:val="hybridMultilevel"/>
    <w:tmpl w:val="C630D0F0"/>
    <w:lvl w:ilvl="0" w:tplc="84E26E7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88C4605"/>
    <w:multiLevelType w:val="hybridMultilevel"/>
    <w:tmpl w:val="E6C6E750"/>
    <w:lvl w:ilvl="0" w:tplc="142C2EE0">
      <w:start w:val="1"/>
      <w:numFmt w:val="decimal"/>
      <w:lvlText w:val="(%1)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709250E"/>
    <w:multiLevelType w:val="hybridMultilevel"/>
    <w:tmpl w:val="AF92FF1A"/>
    <w:lvl w:ilvl="0" w:tplc="130C0738">
      <w:start w:val="1"/>
      <w:numFmt w:val="decimal"/>
      <w:pStyle w:val="WCPFC"/>
      <w:lvlText w:val="%1."/>
      <w:lvlJc w:val="left"/>
      <w:pPr>
        <w:ind w:left="45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745292"/>
    <w:multiLevelType w:val="multilevel"/>
    <w:tmpl w:val="D5E44E7E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1">
    <w:nsid w:val="523D42AE"/>
    <w:multiLevelType w:val="hybridMultilevel"/>
    <w:tmpl w:val="ED76564E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560CA3A2">
      <w:start w:val="1"/>
      <w:numFmt w:val="upperLetter"/>
      <w:lvlText w:val="(%2)"/>
      <w:lvlJc w:val="left"/>
      <w:pPr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532568E8"/>
    <w:multiLevelType w:val="multilevel"/>
    <w:tmpl w:val="A90E04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17329D4"/>
    <w:multiLevelType w:val="hybridMultilevel"/>
    <w:tmpl w:val="2E5CE60C"/>
    <w:lvl w:ilvl="0" w:tplc="6B307698">
      <w:start w:val="1"/>
      <w:numFmt w:val="decimal"/>
      <w:lvlText w:val="AGENDA ITEM 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D17677"/>
    <w:multiLevelType w:val="hybridMultilevel"/>
    <w:tmpl w:val="74E018EA"/>
    <w:lvl w:ilvl="0" w:tplc="142C2EE0">
      <w:start w:val="1"/>
      <w:numFmt w:val="decimal"/>
      <w:lvlText w:val="(%1)"/>
      <w:lvlJc w:val="left"/>
      <w:pPr>
        <w:ind w:left="2160" w:hanging="360"/>
      </w:pPr>
      <w:rPr>
        <w:rFonts w:ascii="Times New Roman" w:eastAsia="MS Mincho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13"/>
  </w:num>
  <w:num w:numId="7">
    <w:abstractNumId w:val="11"/>
  </w:num>
  <w:num w:numId="8">
    <w:abstractNumId w:val="12"/>
  </w:num>
  <w:num w:numId="9">
    <w:abstractNumId w:val="10"/>
  </w:num>
  <w:num w:numId="10">
    <w:abstractNumId w:val="5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098"/>
    <w:rsid w:val="000105BD"/>
    <w:rsid w:val="00011B69"/>
    <w:rsid w:val="00013859"/>
    <w:rsid w:val="00017273"/>
    <w:rsid w:val="000178CC"/>
    <w:rsid w:val="00020BB2"/>
    <w:rsid w:val="00022D5F"/>
    <w:rsid w:val="000252CC"/>
    <w:rsid w:val="00030553"/>
    <w:rsid w:val="00030C16"/>
    <w:rsid w:val="00032439"/>
    <w:rsid w:val="00035B55"/>
    <w:rsid w:val="00037115"/>
    <w:rsid w:val="00040ECF"/>
    <w:rsid w:val="00041CE3"/>
    <w:rsid w:val="00046C58"/>
    <w:rsid w:val="00047A7C"/>
    <w:rsid w:val="00064190"/>
    <w:rsid w:val="00066E71"/>
    <w:rsid w:val="00070274"/>
    <w:rsid w:val="000712E3"/>
    <w:rsid w:val="00073085"/>
    <w:rsid w:val="000839D1"/>
    <w:rsid w:val="00092B58"/>
    <w:rsid w:val="00095099"/>
    <w:rsid w:val="000A1E12"/>
    <w:rsid w:val="000A6D85"/>
    <w:rsid w:val="000B3E90"/>
    <w:rsid w:val="000C7697"/>
    <w:rsid w:val="000D0197"/>
    <w:rsid w:val="000D2C3B"/>
    <w:rsid w:val="000D4023"/>
    <w:rsid w:val="000D5AC0"/>
    <w:rsid w:val="000D5B32"/>
    <w:rsid w:val="000F1E7D"/>
    <w:rsid w:val="000F5DFE"/>
    <w:rsid w:val="00106560"/>
    <w:rsid w:val="001118CD"/>
    <w:rsid w:val="00114C7C"/>
    <w:rsid w:val="001315E3"/>
    <w:rsid w:val="00133EA7"/>
    <w:rsid w:val="00135603"/>
    <w:rsid w:val="00146473"/>
    <w:rsid w:val="00147E19"/>
    <w:rsid w:val="00154A4A"/>
    <w:rsid w:val="00155735"/>
    <w:rsid w:val="001608BA"/>
    <w:rsid w:val="001609DC"/>
    <w:rsid w:val="001665D7"/>
    <w:rsid w:val="00172A27"/>
    <w:rsid w:val="00172A5E"/>
    <w:rsid w:val="00175C59"/>
    <w:rsid w:val="00181B81"/>
    <w:rsid w:val="00187F4F"/>
    <w:rsid w:val="001904D2"/>
    <w:rsid w:val="0019204E"/>
    <w:rsid w:val="001A0CE2"/>
    <w:rsid w:val="001A0E11"/>
    <w:rsid w:val="001A55B1"/>
    <w:rsid w:val="001B2186"/>
    <w:rsid w:val="001B4459"/>
    <w:rsid w:val="001B7031"/>
    <w:rsid w:val="001C2856"/>
    <w:rsid w:val="001D2C13"/>
    <w:rsid w:val="001E0256"/>
    <w:rsid w:val="001F7505"/>
    <w:rsid w:val="00203F84"/>
    <w:rsid w:val="00205A5D"/>
    <w:rsid w:val="00222554"/>
    <w:rsid w:val="002278FE"/>
    <w:rsid w:val="00234E2E"/>
    <w:rsid w:val="002364AD"/>
    <w:rsid w:val="00237834"/>
    <w:rsid w:val="00244E6E"/>
    <w:rsid w:val="0028110C"/>
    <w:rsid w:val="00283438"/>
    <w:rsid w:val="00285166"/>
    <w:rsid w:val="00291DE3"/>
    <w:rsid w:val="00291F97"/>
    <w:rsid w:val="00292F72"/>
    <w:rsid w:val="002A169F"/>
    <w:rsid w:val="002B3E1C"/>
    <w:rsid w:val="002C6816"/>
    <w:rsid w:val="002D2000"/>
    <w:rsid w:val="002D23BE"/>
    <w:rsid w:val="002D4FB4"/>
    <w:rsid w:val="002D7B8A"/>
    <w:rsid w:val="002E5676"/>
    <w:rsid w:val="002E583A"/>
    <w:rsid w:val="002E6050"/>
    <w:rsid w:val="002E6DE9"/>
    <w:rsid w:val="002E72D7"/>
    <w:rsid w:val="002F0F2A"/>
    <w:rsid w:val="002F6ED1"/>
    <w:rsid w:val="00304E2C"/>
    <w:rsid w:val="003118FE"/>
    <w:rsid w:val="00320CD0"/>
    <w:rsid w:val="00321387"/>
    <w:rsid w:val="00321390"/>
    <w:rsid w:val="003303C1"/>
    <w:rsid w:val="00336844"/>
    <w:rsid w:val="00347CDE"/>
    <w:rsid w:val="00372E5D"/>
    <w:rsid w:val="00381FEF"/>
    <w:rsid w:val="0038287D"/>
    <w:rsid w:val="00390B0A"/>
    <w:rsid w:val="00396A5C"/>
    <w:rsid w:val="003A28B6"/>
    <w:rsid w:val="003A5AC4"/>
    <w:rsid w:val="003C2FCD"/>
    <w:rsid w:val="003C5C2D"/>
    <w:rsid w:val="003D1713"/>
    <w:rsid w:val="003D5AD1"/>
    <w:rsid w:val="003E0A9F"/>
    <w:rsid w:val="003F2725"/>
    <w:rsid w:val="003F7E4E"/>
    <w:rsid w:val="00403B73"/>
    <w:rsid w:val="00410491"/>
    <w:rsid w:val="0041255E"/>
    <w:rsid w:val="00420EDA"/>
    <w:rsid w:val="004217CD"/>
    <w:rsid w:val="00426886"/>
    <w:rsid w:val="004273E7"/>
    <w:rsid w:val="00433CDB"/>
    <w:rsid w:val="00446D93"/>
    <w:rsid w:val="00451F33"/>
    <w:rsid w:val="00464B44"/>
    <w:rsid w:val="00471186"/>
    <w:rsid w:val="004746C9"/>
    <w:rsid w:val="004763D0"/>
    <w:rsid w:val="00491793"/>
    <w:rsid w:val="004A3200"/>
    <w:rsid w:val="004A79DB"/>
    <w:rsid w:val="004A7A46"/>
    <w:rsid w:val="004C2AD0"/>
    <w:rsid w:val="004C76F7"/>
    <w:rsid w:val="004E0C2F"/>
    <w:rsid w:val="004E2A59"/>
    <w:rsid w:val="004E7D8E"/>
    <w:rsid w:val="004F7026"/>
    <w:rsid w:val="00502D05"/>
    <w:rsid w:val="00515A9A"/>
    <w:rsid w:val="00515B16"/>
    <w:rsid w:val="005234D1"/>
    <w:rsid w:val="00527B7E"/>
    <w:rsid w:val="00540C9C"/>
    <w:rsid w:val="00542365"/>
    <w:rsid w:val="005453BB"/>
    <w:rsid w:val="00545F2C"/>
    <w:rsid w:val="00546739"/>
    <w:rsid w:val="005541AA"/>
    <w:rsid w:val="00555758"/>
    <w:rsid w:val="00562F45"/>
    <w:rsid w:val="0056300C"/>
    <w:rsid w:val="00565C2F"/>
    <w:rsid w:val="00565CA5"/>
    <w:rsid w:val="00581003"/>
    <w:rsid w:val="00590110"/>
    <w:rsid w:val="00597649"/>
    <w:rsid w:val="005A0867"/>
    <w:rsid w:val="005A36D8"/>
    <w:rsid w:val="005A7EEA"/>
    <w:rsid w:val="005B52A8"/>
    <w:rsid w:val="005C4F07"/>
    <w:rsid w:val="005C6E1F"/>
    <w:rsid w:val="005D66CB"/>
    <w:rsid w:val="005E36F4"/>
    <w:rsid w:val="005E3C14"/>
    <w:rsid w:val="005F35DB"/>
    <w:rsid w:val="005F5F26"/>
    <w:rsid w:val="006022A5"/>
    <w:rsid w:val="00603C84"/>
    <w:rsid w:val="00610AA0"/>
    <w:rsid w:val="006157BA"/>
    <w:rsid w:val="00616044"/>
    <w:rsid w:val="00622765"/>
    <w:rsid w:val="00632B19"/>
    <w:rsid w:val="00641B39"/>
    <w:rsid w:val="006441E0"/>
    <w:rsid w:val="00645CE1"/>
    <w:rsid w:val="00653CA3"/>
    <w:rsid w:val="00662481"/>
    <w:rsid w:val="00663E1A"/>
    <w:rsid w:val="006710B4"/>
    <w:rsid w:val="00676C3C"/>
    <w:rsid w:val="00683858"/>
    <w:rsid w:val="00695785"/>
    <w:rsid w:val="006959A7"/>
    <w:rsid w:val="006A4724"/>
    <w:rsid w:val="006A739A"/>
    <w:rsid w:val="006B0187"/>
    <w:rsid w:val="006B687E"/>
    <w:rsid w:val="006C5802"/>
    <w:rsid w:val="006C7D04"/>
    <w:rsid w:val="006D3031"/>
    <w:rsid w:val="006D4D39"/>
    <w:rsid w:val="006D5AF8"/>
    <w:rsid w:val="006D7AF9"/>
    <w:rsid w:val="006F42C9"/>
    <w:rsid w:val="0070549F"/>
    <w:rsid w:val="00711916"/>
    <w:rsid w:val="00713465"/>
    <w:rsid w:val="00720152"/>
    <w:rsid w:val="0072090D"/>
    <w:rsid w:val="007371AC"/>
    <w:rsid w:val="007401B2"/>
    <w:rsid w:val="00744A78"/>
    <w:rsid w:val="00746362"/>
    <w:rsid w:val="0074781E"/>
    <w:rsid w:val="007536F8"/>
    <w:rsid w:val="00760034"/>
    <w:rsid w:val="007618FD"/>
    <w:rsid w:val="00763EFC"/>
    <w:rsid w:val="0077624A"/>
    <w:rsid w:val="00777204"/>
    <w:rsid w:val="0078056D"/>
    <w:rsid w:val="0078416F"/>
    <w:rsid w:val="00785C85"/>
    <w:rsid w:val="00787C6C"/>
    <w:rsid w:val="00792899"/>
    <w:rsid w:val="007A09D8"/>
    <w:rsid w:val="007A1FE0"/>
    <w:rsid w:val="007A4A0F"/>
    <w:rsid w:val="007A7CE9"/>
    <w:rsid w:val="007B2BE8"/>
    <w:rsid w:val="007C3061"/>
    <w:rsid w:val="007C5F03"/>
    <w:rsid w:val="007D2CE7"/>
    <w:rsid w:val="007E0325"/>
    <w:rsid w:val="007E2BD5"/>
    <w:rsid w:val="007F533B"/>
    <w:rsid w:val="007F5D44"/>
    <w:rsid w:val="00810424"/>
    <w:rsid w:val="00810C5A"/>
    <w:rsid w:val="00816B46"/>
    <w:rsid w:val="00824A86"/>
    <w:rsid w:val="00843F80"/>
    <w:rsid w:val="008441DF"/>
    <w:rsid w:val="00844DE9"/>
    <w:rsid w:val="008575D7"/>
    <w:rsid w:val="0086174E"/>
    <w:rsid w:val="00861A8E"/>
    <w:rsid w:val="00881B3E"/>
    <w:rsid w:val="0088698B"/>
    <w:rsid w:val="00890C35"/>
    <w:rsid w:val="00890ED6"/>
    <w:rsid w:val="008911D0"/>
    <w:rsid w:val="008A52BC"/>
    <w:rsid w:val="008A7DC6"/>
    <w:rsid w:val="008B02BD"/>
    <w:rsid w:val="008C024C"/>
    <w:rsid w:val="008C08FB"/>
    <w:rsid w:val="008D07A4"/>
    <w:rsid w:val="008D1E40"/>
    <w:rsid w:val="008D23E0"/>
    <w:rsid w:val="008D46AA"/>
    <w:rsid w:val="008D524B"/>
    <w:rsid w:val="008D6DB2"/>
    <w:rsid w:val="008E1153"/>
    <w:rsid w:val="008E25D0"/>
    <w:rsid w:val="008E49E7"/>
    <w:rsid w:val="008F22CD"/>
    <w:rsid w:val="008F3BA7"/>
    <w:rsid w:val="008F49C8"/>
    <w:rsid w:val="009228B0"/>
    <w:rsid w:val="00922978"/>
    <w:rsid w:val="00935798"/>
    <w:rsid w:val="009448DE"/>
    <w:rsid w:val="009449C1"/>
    <w:rsid w:val="0095389E"/>
    <w:rsid w:val="0095418B"/>
    <w:rsid w:val="00955E9A"/>
    <w:rsid w:val="009569A7"/>
    <w:rsid w:val="0097471F"/>
    <w:rsid w:val="0097756B"/>
    <w:rsid w:val="009A1D23"/>
    <w:rsid w:val="009A495B"/>
    <w:rsid w:val="009A6361"/>
    <w:rsid w:val="009B4257"/>
    <w:rsid w:val="009C281C"/>
    <w:rsid w:val="009C31EC"/>
    <w:rsid w:val="009C419C"/>
    <w:rsid w:val="009C74F8"/>
    <w:rsid w:val="009D1652"/>
    <w:rsid w:val="009D3D67"/>
    <w:rsid w:val="009D514B"/>
    <w:rsid w:val="009E0F95"/>
    <w:rsid w:val="009E51B3"/>
    <w:rsid w:val="009F06A0"/>
    <w:rsid w:val="009F5E6E"/>
    <w:rsid w:val="00A007F6"/>
    <w:rsid w:val="00A00D2D"/>
    <w:rsid w:val="00A0122E"/>
    <w:rsid w:val="00A11A45"/>
    <w:rsid w:val="00A1531E"/>
    <w:rsid w:val="00A219BD"/>
    <w:rsid w:val="00A25E3D"/>
    <w:rsid w:val="00A37CF7"/>
    <w:rsid w:val="00A42A95"/>
    <w:rsid w:val="00A453B8"/>
    <w:rsid w:val="00A55A09"/>
    <w:rsid w:val="00A57075"/>
    <w:rsid w:val="00A73D56"/>
    <w:rsid w:val="00A82309"/>
    <w:rsid w:val="00A87DFA"/>
    <w:rsid w:val="00A941C9"/>
    <w:rsid w:val="00A96223"/>
    <w:rsid w:val="00AB4613"/>
    <w:rsid w:val="00AB755B"/>
    <w:rsid w:val="00AC20D6"/>
    <w:rsid w:val="00AC557E"/>
    <w:rsid w:val="00AD112D"/>
    <w:rsid w:val="00AE0826"/>
    <w:rsid w:val="00AE2B58"/>
    <w:rsid w:val="00AE67F5"/>
    <w:rsid w:val="00AF54E8"/>
    <w:rsid w:val="00B10AFD"/>
    <w:rsid w:val="00B20D3F"/>
    <w:rsid w:val="00B24D50"/>
    <w:rsid w:val="00B32A44"/>
    <w:rsid w:val="00B3367D"/>
    <w:rsid w:val="00B35B08"/>
    <w:rsid w:val="00B45C25"/>
    <w:rsid w:val="00B4600C"/>
    <w:rsid w:val="00B501DF"/>
    <w:rsid w:val="00B508A4"/>
    <w:rsid w:val="00B61059"/>
    <w:rsid w:val="00B610AA"/>
    <w:rsid w:val="00B633ED"/>
    <w:rsid w:val="00B6376B"/>
    <w:rsid w:val="00B711BA"/>
    <w:rsid w:val="00B736BE"/>
    <w:rsid w:val="00B73D92"/>
    <w:rsid w:val="00B80908"/>
    <w:rsid w:val="00B80BF7"/>
    <w:rsid w:val="00B81808"/>
    <w:rsid w:val="00B84A69"/>
    <w:rsid w:val="00B86300"/>
    <w:rsid w:val="00B924FD"/>
    <w:rsid w:val="00B93731"/>
    <w:rsid w:val="00BA2C8D"/>
    <w:rsid w:val="00BA3288"/>
    <w:rsid w:val="00BA76A7"/>
    <w:rsid w:val="00BB0754"/>
    <w:rsid w:val="00BB08D2"/>
    <w:rsid w:val="00BB2410"/>
    <w:rsid w:val="00BB6F5B"/>
    <w:rsid w:val="00BD7D35"/>
    <w:rsid w:val="00BE344F"/>
    <w:rsid w:val="00BF0543"/>
    <w:rsid w:val="00BF5830"/>
    <w:rsid w:val="00C1539D"/>
    <w:rsid w:val="00C26E86"/>
    <w:rsid w:val="00C513C1"/>
    <w:rsid w:val="00C56775"/>
    <w:rsid w:val="00C83CE7"/>
    <w:rsid w:val="00C923C9"/>
    <w:rsid w:val="00C93DDA"/>
    <w:rsid w:val="00CA64AE"/>
    <w:rsid w:val="00CB2272"/>
    <w:rsid w:val="00CC072D"/>
    <w:rsid w:val="00CC2CFC"/>
    <w:rsid w:val="00CC4A9B"/>
    <w:rsid w:val="00CC5A90"/>
    <w:rsid w:val="00CE1F39"/>
    <w:rsid w:val="00CE7899"/>
    <w:rsid w:val="00D074FA"/>
    <w:rsid w:val="00D07783"/>
    <w:rsid w:val="00D14CCB"/>
    <w:rsid w:val="00D25546"/>
    <w:rsid w:val="00D45013"/>
    <w:rsid w:val="00D461BF"/>
    <w:rsid w:val="00D468F1"/>
    <w:rsid w:val="00D47002"/>
    <w:rsid w:val="00D5262F"/>
    <w:rsid w:val="00D64310"/>
    <w:rsid w:val="00D64FF4"/>
    <w:rsid w:val="00D65691"/>
    <w:rsid w:val="00D750F2"/>
    <w:rsid w:val="00D762A9"/>
    <w:rsid w:val="00D8203C"/>
    <w:rsid w:val="00D86EE9"/>
    <w:rsid w:val="00D8745A"/>
    <w:rsid w:val="00D90D76"/>
    <w:rsid w:val="00D9237D"/>
    <w:rsid w:val="00D96B36"/>
    <w:rsid w:val="00DA0A8B"/>
    <w:rsid w:val="00DA33DB"/>
    <w:rsid w:val="00DA4BD8"/>
    <w:rsid w:val="00DB2BA5"/>
    <w:rsid w:val="00DB30FB"/>
    <w:rsid w:val="00DB7FB0"/>
    <w:rsid w:val="00DC2CCC"/>
    <w:rsid w:val="00DC456B"/>
    <w:rsid w:val="00DD07EA"/>
    <w:rsid w:val="00DE578C"/>
    <w:rsid w:val="00DF565B"/>
    <w:rsid w:val="00E003F7"/>
    <w:rsid w:val="00E01FF1"/>
    <w:rsid w:val="00E10D03"/>
    <w:rsid w:val="00E1468F"/>
    <w:rsid w:val="00E1471C"/>
    <w:rsid w:val="00E27A89"/>
    <w:rsid w:val="00E27B76"/>
    <w:rsid w:val="00E32A42"/>
    <w:rsid w:val="00E32D33"/>
    <w:rsid w:val="00E32DB1"/>
    <w:rsid w:val="00E347A1"/>
    <w:rsid w:val="00E521AF"/>
    <w:rsid w:val="00E53F2F"/>
    <w:rsid w:val="00E5609D"/>
    <w:rsid w:val="00E60083"/>
    <w:rsid w:val="00E60649"/>
    <w:rsid w:val="00E6176C"/>
    <w:rsid w:val="00E62DEC"/>
    <w:rsid w:val="00E66638"/>
    <w:rsid w:val="00E93D13"/>
    <w:rsid w:val="00E97C70"/>
    <w:rsid w:val="00EA2AA8"/>
    <w:rsid w:val="00EB283D"/>
    <w:rsid w:val="00EB48D5"/>
    <w:rsid w:val="00EC4344"/>
    <w:rsid w:val="00ED157C"/>
    <w:rsid w:val="00EE1120"/>
    <w:rsid w:val="00EE17FD"/>
    <w:rsid w:val="00EE58CC"/>
    <w:rsid w:val="00EF26B2"/>
    <w:rsid w:val="00F046D4"/>
    <w:rsid w:val="00F12CAD"/>
    <w:rsid w:val="00F13A0A"/>
    <w:rsid w:val="00F1439E"/>
    <w:rsid w:val="00F30612"/>
    <w:rsid w:val="00F36171"/>
    <w:rsid w:val="00F47670"/>
    <w:rsid w:val="00F505AF"/>
    <w:rsid w:val="00F619D5"/>
    <w:rsid w:val="00F639B3"/>
    <w:rsid w:val="00F6709A"/>
    <w:rsid w:val="00F70377"/>
    <w:rsid w:val="00F81512"/>
    <w:rsid w:val="00F82F62"/>
    <w:rsid w:val="00F84591"/>
    <w:rsid w:val="00F96D41"/>
    <w:rsid w:val="00FA556F"/>
    <w:rsid w:val="00FB3DF1"/>
    <w:rsid w:val="00FB761C"/>
    <w:rsid w:val="00FC26C8"/>
    <w:rsid w:val="00FC4929"/>
    <w:rsid w:val="00FD6F66"/>
    <w:rsid w:val="00FE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바탕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1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바탕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1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8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29C51-D987-4478-87E4-965295E06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238</Words>
  <Characters>1363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5</cp:revision>
  <cp:lastPrinted>2018-06-06T14:44:00Z</cp:lastPrinted>
  <dcterms:created xsi:type="dcterms:W3CDTF">2018-06-06T16:36:00Z</dcterms:created>
  <dcterms:modified xsi:type="dcterms:W3CDTF">2018-06-06T17:13:00Z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