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C4618" w14:textId="697FB77E" w:rsidR="008E5F5F" w:rsidRDefault="006814A6" w:rsidP="008E5F5F">
      <w:pPr>
        <w:pBdr>
          <w:top w:val="nil"/>
          <w:left w:val="nil"/>
          <w:bottom w:val="nil"/>
          <w:right w:val="nil"/>
          <w:between w:val="nil"/>
        </w:pBdr>
        <w:ind w:left="3330"/>
        <w:rPr>
          <w:color w:val="000000"/>
          <w:sz w:val="20"/>
          <w:szCs w:val="20"/>
        </w:rPr>
      </w:pPr>
      <w:r>
        <w:rPr>
          <w:color w:val="000000"/>
          <w:sz w:val="20"/>
          <w:szCs w:val="20"/>
        </w:rPr>
        <w:t xml:space="preserve"> </w:t>
      </w:r>
      <w:r w:rsidR="008E5F5F">
        <w:rPr>
          <w:noProof/>
          <w:color w:val="000000"/>
          <w:sz w:val="20"/>
          <w:szCs w:val="20"/>
          <w:lang w:val="en-NZ" w:eastAsia="en-NZ"/>
        </w:rPr>
        <w:drawing>
          <wp:inline distT="0" distB="0" distL="0" distR="0" wp14:anchorId="7A19501B" wp14:editId="38230C0D">
            <wp:extent cx="2064341" cy="1068704"/>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2064341" cy="1068704"/>
                    </a:xfrm>
                    <a:prstGeom prst="rect">
                      <a:avLst/>
                    </a:prstGeom>
                    <a:ln/>
                  </pic:spPr>
                </pic:pic>
              </a:graphicData>
            </a:graphic>
          </wp:inline>
        </w:drawing>
      </w:r>
    </w:p>
    <w:p w14:paraId="15630510" w14:textId="7DACABCA" w:rsidR="00CA6A70" w:rsidRDefault="008E5F5F" w:rsidP="00CA6A70">
      <w:pPr>
        <w:spacing w:line="259" w:lineRule="auto"/>
        <w:ind w:right="-2"/>
        <w:jc w:val="center"/>
        <w:rPr>
          <w:ins w:id="0" w:author="putuh suadela" w:date="2022-04-25T06:55:00Z"/>
          <w:b/>
        </w:rPr>
      </w:pPr>
      <w:r>
        <w:rPr>
          <w:b/>
        </w:rPr>
        <w:t>COMMISSION</w:t>
      </w:r>
      <w:ins w:id="1" w:author="putuh suadela" w:date="2022-04-25T06:54:00Z">
        <w:r w:rsidR="00CA6A70">
          <w:rPr>
            <w:b/>
          </w:rPr>
          <w:t xml:space="preserve"> </w:t>
        </w:r>
      </w:ins>
    </w:p>
    <w:p w14:paraId="4186E405" w14:textId="320C1A8B" w:rsidR="008E5F5F" w:rsidRPr="00402CF4" w:rsidRDefault="00CA6A70" w:rsidP="00D8465A">
      <w:pPr>
        <w:spacing w:line="259" w:lineRule="auto"/>
        <w:ind w:right="-2"/>
        <w:jc w:val="center"/>
        <w:rPr>
          <w:b/>
        </w:rPr>
      </w:pPr>
      <w:ins w:id="2" w:author="putuh suadela" w:date="2022-04-25T06:55:00Z">
        <w:r>
          <w:rPr>
            <w:b/>
          </w:rPr>
          <w:t xml:space="preserve">NINETEENTH </w:t>
        </w:r>
      </w:ins>
      <w:r w:rsidR="00402CF4">
        <w:rPr>
          <w:b/>
        </w:rPr>
        <w:t xml:space="preserve">REGULAR </w:t>
      </w:r>
      <w:r w:rsidR="008E5F5F">
        <w:rPr>
          <w:b/>
        </w:rPr>
        <w:t>SESSION</w:t>
      </w:r>
    </w:p>
    <w:p w14:paraId="6EE65FDE" w14:textId="77777777" w:rsidR="008E5F5F" w:rsidRDefault="008E5F5F" w:rsidP="008E5F5F">
      <w:pPr>
        <w:spacing w:line="259" w:lineRule="auto"/>
        <w:ind w:left="3589" w:right="3585"/>
        <w:jc w:val="center"/>
      </w:pPr>
      <w:r>
        <w:t>Online</w:t>
      </w:r>
    </w:p>
    <w:p w14:paraId="16F8AF80" w14:textId="64476A94" w:rsidR="008E5F5F" w:rsidRDefault="008E5F5F" w:rsidP="008E5F5F">
      <w:pPr>
        <w:spacing w:line="259" w:lineRule="auto"/>
        <w:ind w:left="3589" w:right="3585"/>
        <w:jc w:val="center"/>
      </w:pPr>
      <w:r>
        <w:t xml:space="preserve">xx December </w:t>
      </w:r>
      <w:ins w:id="3" w:author="putuh suadela" w:date="2022-04-25T06:56:00Z">
        <w:r w:rsidR="00CA6A70">
          <w:t>2022</w:t>
        </w:r>
      </w:ins>
    </w:p>
    <w:p w14:paraId="5D71920C" w14:textId="77777777" w:rsidR="008E5F5F" w:rsidRDefault="008E5F5F" w:rsidP="008E5F5F">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33922C76" wp14:editId="09C06743">
                <wp:extent cx="5652000" cy="18415"/>
                <wp:effectExtent l="0" t="0" r="0" b="0"/>
                <wp:docPr id="2" name="Group 2"/>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1" name="Group 1"/>
                        <wpg:cNvGrpSpPr/>
                        <wpg:grpSpPr>
                          <a:xfrm>
                            <a:off x="2520000" y="3770793"/>
                            <a:ext cx="5652000" cy="18415"/>
                            <a:chOff x="0" y="0"/>
                            <a:chExt cx="9086" cy="29"/>
                          </a:xfrm>
                        </wpg:grpSpPr>
                        <wps:wsp>
                          <wps:cNvPr id="4" name="Rectangle 4"/>
                          <wps:cNvSpPr/>
                          <wps:spPr>
                            <a:xfrm>
                              <a:off x="0" y="0"/>
                              <a:ext cx="9075" cy="25"/>
                            </a:xfrm>
                            <a:prstGeom prst="rect">
                              <a:avLst/>
                            </a:prstGeom>
                            <a:noFill/>
                            <a:ln>
                              <a:noFill/>
                            </a:ln>
                          </wps:spPr>
                          <wps:txbx>
                            <w:txbxContent>
                              <w:p w14:paraId="3E706D38" w14:textId="77777777" w:rsidR="008E5F5F" w:rsidRDefault="008E5F5F" w:rsidP="008E5F5F">
                                <w:pPr>
                                  <w:textDirection w:val="btLr"/>
                                </w:pPr>
                              </w:p>
                            </w:txbxContent>
                          </wps:txbx>
                          <wps:bodyPr spcFirstLastPara="1" wrap="square" lIns="91425" tIns="91425" rIns="91425" bIns="91425" anchor="ctr" anchorCtr="0">
                            <a:noAutofit/>
                          </wps:bodyPr>
                        </wps:wsp>
                        <wps:wsp>
                          <wps:cNvPr id="5" name="Rectangle 5"/>
                          <wps:cNvSpPr/>
                          <wps:spPr>
                            <a:xfrm>
                              <a:off x="0" y="0"/>
                              <a:ext cx="9086" cy="29"/>
                            </a:xfrm>
                            <a:prstGeom prst="rect">
                              <a:avLst/>
                            </a:prstGeom>
                            <a:solidFill>
                              <a:srgbClr val="000000"/>
                            </a:solidFill>
                            <a:ln>
                              <a:noFill/>
                            </a:ln>
                          </wps:spPr>
                          <wps:txbx>
                            <w:txbxContent>
                              <w:p w14:paraId="7208DFE4" w14:textId="77777777" w:rsidR="008E5F5F" w:rsidRDefault="008E5F5F" w:rsidP="008E5F5F">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33922C76" id="Group 2" o:spid="_x0000_s1026"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">
                <v:group id="Group 1" o:spid="_x0000_s1027"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4" o:spid="_x0000_s1028"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3E706D38" w14:textId="77777777" w:rsidR="008E5F5F" w:rsidRDefault="008E5F5F" w:rsidP="008E5F5F">
                          <w:pPr>
                            <w:textDirection w:val="btLr"/>
                          </w:pPr>
                        </w:p>
                      </w:txbxContent>
                    </v:textbox>
                  </v:rect>
                  <v:rect id="Rectangle 5" o:spid="_x0000_s1029"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" fillcolor="black" stroked="f">
                    <v:textbox inset="2.53958mm,2.53958mm,2.53958mm,2.53958mm">
                      <w:txbxContent>
                        <w:p w14:paraId="7208DFE4" w14:textId="77777777" w:rsidR="008E5F5F" w:rsidRDefault="008E5F5F" w:rsidP="008E5F5F">
                          <w:pPr>
                            <w:textDirection w:val="btLr"/>
                          </w:pPr>
                        </w:p>
                      </w:txbxContent>
                    </v:textbox>
                  </v:rect>
                </v:group>
                <w10:anchorlock/>
              </v:group>
            </w:pict>
          </mc:Fallback>
        </mc:AlternateContent>
      </w:r>
    </w:p>
    <w:p w14:paraId="68FCBA50" w14:textId="2CECBC22" w:rsidR="008E5F5F" w:rsidRDefault="008E5F5F" w:rsidP="008E5F5F">
      <w:pPr>
        <w:spacing w:before="13" w:after="23"/>
        <w:ind w:left="685" w:right="687"/>
        <w:jc w:val="center"/>
        <w:rPr>
          <w:b/>
        </w:rPr>
      </w:pPr>
      <w:r>
        <w:rPr>
          <w:b/>
        </w:rPr>
        <w:t xml:space="preserve">CONSERVATION AND MANAGEMENT MEASURE ON  </w:t>
      </w:r>
      <w:del w:id="4" w:author="HODDER, Emma (GVA)" w:date="2021-09-05T11:26:00Z">
        <w:r w:rsidDel="00266E0C">
          <w:rPr>
            <w:b/>
          </w:rPr>
          <w:delText>LABOUR STANDARDS</w:delText>
        </w:r>
      </w:del>
      <w:ins w:id="5" w:author="HODDER, Emma (GVA)" w:date="2021-09-05T11:26:00Z">
        <w:r w:rsidR="00266E0C">
          <w:rPr>
            <w:b/>
          </w:rPr>
          <w:t>SAFETY</w:t>
        </w:r>
      </w:ins>
      <w:r>
        <w:rPr>
          <w:b/>
        </w:rPr>
        <w:t xml:space="preserve"> </w:t>
      </w:r>
      <w:ins w:id="6" w:author="HODDER, Emma (GVA)" w:date="2021-11-14T11:11:00Z">
        <w:r w:rsidR="008545C2">
          <w:rPr>
            <w:b/>
          </w:rPr>
          <w:t xml:space="preserve">AND SECURITY </w:t>
        </w:r>
      </w:ins>
      <w:r>
        <w:rPr>
          <w:b/>
        </w:rPr>
        <w:t>FOR CREW ON FISHING VESSELS</w:t>
      </w:r>
    </w:p>
    <w:p w14:paraId="428474BE" w14:textId="77777777" w:rsidR="008E5F5F" w:rsidRDefault="008E5F5F" w:rsidP="008E5F5F">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35463840" wp14:editId="61E8D0F4">
                <wp:extent cx="5652000" cy="18415"/>
                <wp:effectExtent l="0" t="0" r="0" b="0"/>
                <wp:docPr id="6" name="Group 6"/>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7" name="Group 7"/>
                        <wpg:cNvGrpSpPr/>
                        <wpg:grpSpPr>
                          <a:xfrm>
                            <a:off x="2520000" y="3770793"/>
                            <a:ext cx="5652000" cy="18415"/>
                            <a:chOff x="0" y="0"/>
                            <a:chExt cx="9086" cy="29"/>
                          </a:xfrm>
                        </wpg:grpSpPr>
                        <wps:wsp>
                          <wps:cNvPr id="8" name="Rectangle 8"/>
                          <wps:cNvSpPr/>
                          <wps:spPr>
                            <a:xfrm>
                              <a:off x="0" y="0"/>
                              <a:ext cx="9075" cy="25"/>
                            </a:xfrm>
                            <a:prstGeom prst="rect">
                              <a:avLst/>
                            </a:prstGeom>
                            <a:noFill/>
                            <a:ln>
                              <a:noFill/>
                            </a:ln>
                          </wps:spPr>
                          <wps:txbx>
                            <w:txbxContent>
                              <w:p w14:paraId="70C84AB0" w14:textId="77777777" w:rsidR="008E5F5F" w:rsidRDefault="008E5F5F" w:rsidP="008E5F5F">
                                <w:pPr>
                                  <w:textDirection w:val="btLr"/>
                                </w:pPr>
                              </w:p>
                            </w:txbxContent>
                          </wps:txbx>
                          <wps:bodyPr spcFirstLastPara="1" wrap="square" lIns="91425" tIns="91425" rIns="91425" bIns="91425" anchor="ctr" anchorCtr="0">
                            <a:noAutofit/>
                          </wps:bodyPr>
                        </wps:wsp>
                        <wps:wsp>
                          <wps:cNvPr id="9" name="Rectangle 9"/>
                          <wps:cNvSpPr/>
                          <wps:spPr>
                            <a:xfrm>
                              <a:off x="0" y="0"/>
                              <a:ext cx="9086" cy="29"/>
                            </a:xfrm>
                            <a:prstGeom prst="rect">
                              <a:avLst/>
                            </a:prstGeom>
                            <a:solidFill>
                              <a:srgbClr val="000000"/>
                            </a:solidFill>
                            <a:ln>
                              <a:noFill/>
                            </a:ln>
                          </wps:spPr>
                          <wps:txbx>
                            <w:txbxContent>
                              <w:p w14:paraId="6F95F2A7" w14:textId="77777777" w:rsidR="008E5F5F" w:rsidRDefault="008E5F5F" w:rsidP="008E5F5F">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35463840" id="Group 6" o:spid="_x0000_s1030"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">
                <v:group id="Group 7" o:spid="_x0000_s1031"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2"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70C84AB0" w14:textId="77777777" w:rsidR="008E5F5F" w:rsidRDefault="008E5F5F" w:rsidP="008E5F5F">
                          <w:pPr>
                            <w:textDirection w:val="btLr"/>
                          </w:pPr>
                        </w:p>
                      </w:txbxContent>
                    </v:textbox>
                  </v:rect>
                  <v:rect id="Rectangle 9" o:spid="_x0000_s1033"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" fillcolor="black" stroked="f">
                    <v:textbox inset="2.53958mm,2.53958mm,2.53958mm,2.53958mm">
                      <w:txbxContent>
                        <w:p w14:paraId="6F95F2A7" w14:textId="77777777" w:rsidR="008E5F5F" w:rsidRDefault="008E5F5F" w:rsidP="008E5F5F">
                          <w:pPr>
                            <w:textDirection w:val="btLr"/>
                          </w:pPr>
                        </w:p>
                      </w:txbxContent>
                    </v:textbox>
                  </v:rect>
                </v:group>
                <w10:anchorlock/>
              </v:group>
            </w:pict>
          </mc:Fallback>
        </mc:AlternateContent>
      </w:r>
    </w:p>
    <w:p w14:paraId="6E7F6327" w14:textId="2AA8E6FB" w:rsidR="008E5F5F" w:rsidRDefault="008E5F5F" w:rsidP="008E5F5F">
      <w:pPr>
        <w:spacing w:before="2"/>
        <w:ind w:right="133"/>
        <w:jc w:val="right"/>
        <w:rPr>
          <w:b/>
        </w:rPr>
      </w:pPr>
      <w:r>
        <w:rPr>
          <w:b/>
        </w:rPr>
        <w:t xml:space="preserve">CMM </w:t>
      </w:r>
      <w:ins w:id="7" w:author="putuh suadela" w:date="2022-04-25T06:56:00Z">
        <w:r w:rsidR="00CA6A70">
          <w:rPr>
            <w:b/>
          </w:rPr>
          <w:t>2022</w:t>
        </w:r>
      </w:ins>
      <w:r>
        <w:rPr>
          <w:b/>
        </w:rPr>
        <w:t>-XX</w:t>
      </w:r>
    </w:p>
    <w:p w14:paraId="280BCFF9" w14:textId="13E47F33" w:rsidR="008E5F5F" w:rsidDel="00D11922" w:rsidRDefault="008E5F5F" w:rsidP="00D8465A">
      <w:pPr>
        <w:spacing w:before="3"/>
        <w:rPr>
          <w:del w:id="8" w:author="putuh suadela" w:date="2022-04-25T07:01:00Z"/>
          <w:b/>
          <w:color w:val="000000"/>
          <w:sz w:val="24"/>
          <w:szCs w:val="24"/>
        </w:rPr>
      </w:pPr>
    </w:p>
    <w:p w14:paraId="68364039" w14:textId="77777777" w:rsidR="008E5F5F" w:rsidRPr="00371E5E" w:rsidRDefault="008E5F5F" w:rsidP="00D8465A">
      <w:pPr>
        <w:pStyle w:val="Heading1"/>
        <w:pBdr>
          <w:bottom w:val="none" w:sz="0" w:space="0" w:color="auto"/>
        </w:pBdr>
        <w:ind w:right="95"/>
        <w:jc w:val="both"/>
        <w:rPr>
          <w:sz w:val="24"/>
          <w:szCs w:val="24"/>
        </w:rPr>
      </w:pPr>
      <w:r w:rsidRPr="00371E5E">
        <w:rPr>
          <w:sz w:val="24"/>
          <w:szCs w:val="24"/>
        </w:rPr>
        <w:t>The Commission for the Conservation and Management of Highly</w:t>
      </w:r>
      <w:r>
        <w:rPr>
          <w:sz w:val="24"/>
          <w:szCs w:val="24"/>
        </w:rPr>
        <w:t xml:space="preserve"> </w:t>
      </w:r>
      <w:r w:rsidRPr="00371E5E">
        <w:rPr>
          <w:sz w:val="24"/>
          <w:szCs w:val="24"/>
        </w:rPr>
        <w:t>Migratory Fish Stock in the Western and Central Pacific Ocean,</w:t>
      </w:r>
    </w:p>
    <w:p w14:paraId="044AB077" w14:textId="44E9B5BC" w:rsidR="008E5F5F" w:rsidRDefault="008E5F5F" w:rsidP="00D8465A">
      <w:pPr>
        <w:rPr>
          <w:ins w:id="9" w:author="MCAVINCHEY, Sarah (PACREG)" w:date="2022-07-13T10:40:00Z"/>
          <w:sz w:val="24"/>
          <w:szCs w:val="24"/>
        </w:rPr>
      </w:pPr>
    </w:p>
    <w:p w14:paraId="2E4E2279" w14:textId="4A482A3A" w:rsidR="00F030F9" w:rsidRDefault="00F030F9" w:rsidP="00F030F9">
      <w:pPr>
        <w:ind w:right="-2"/>
        <w:jc w:val="both"/>
        <w:rPr>
          <w:ins w:id="10" w:author="MCAVINCHEY, Sarah (PACREG)" w:date="2022-07-13T10:47:00Z"/>
          <w:color w:val="000000"/>
          <w:sz w:val="24"/>
          <w:szCs w:val="24"/>
        </w:rPr>
      </w:pPr>
      <w:commentRangeStart w:id="11"/>
      <w:ins w:id="12" w:author="MCAVINCHEY, Sarah (PACREG)" w:date="2022-07-13T10:40:00Z">
        <w:r>
          <w:rPr>
            <w:b/>
            <w:i/>
            <w:color w:val="000000"/>
            <w:sz w:val="24"/>
            <w:szCs w:val="24"/>
          </w:rPr>
          <w:t xml:space="preserve">Concerned </w:t>
        </w:r>
        <w:commentRangeEnd w:id="11"/>
        <w:r>
          <w:rPr>
            <w:rStyle w:val="CommentReference"/>
          </w:rPr>
          <w:commentReference w:id="11"/>
        </w:r>
        <w:r>
          <w:rPr>
            <w:b/>
            <w:i/>
            <w:color w:val="000000"/>
            <w:sz w:val="24"/>
            <w:szCs w:val="24"/>
          </w:rPr>
          <w:t>about</w:t>
        </w:r>
        <w:r w:rsidRPr="00371E5E">
          <w:rPr>
            <w:b/>
            <w:i/>
            <w:color w:val="000000"/>
            <w:sz w:val="24"/>
            <w:szCs w:val="24"/>
          </w:rPr>
          <w:t xml:space="preserve"> </w:t>
        </w:r>
        <w:r>
          <w:rPr>
            <w:color w:val="000000"/>
            <w:sz w:val="24"/>
            <w:szCs w:val="24"/>
          </w:rPr>
          <w:t xml:space="preserve">ongoing instances of </w:t>
        </w:r>
        <w:r w:rsidRPr="00371E5E">
          <w:rPr>
            <w:color w:val="000000"/>
            <w:sz w:val="24"/>
            <w:szCs w:val="24"/>
          </w:rPr>
          <w:t xml:space="preserve">poor </w:t>
        </w:r>
        <w:proofErr w:type="spellStart"/>
        <w:r w:rsidRPr="00371E5E">
          <w:rPr>
            <w:color w:val="000000"/>
            <w:sz w:val="24"/>
            <w:szCs w:val="24"/>
          </w:rPr>
          <w:t>labour</w:t>
        </w:r>
        <w:proofErr w:type="spellEnd"/>
        <w:r w:rsidRPr="00371E5E">
          <w:rPr>
            <w:color w:val="000000"/>
            <w:sz w:val="24"/>
            <w:szCs w:val="24"/>
          </w:rPr>
          <w:t xml:space="preserve"> conditions</w:t>
        </w:r>
        <w:r>
          <w:rPr>
            <w:color w:val="000000"/>
            <w:sz w:val="24"/>
            <w:szCs w:val="24"/>
          </w:rPr>
          <w:t xml:space="preserve"> and mistreatment of crew, </w:t>
        </w:r>
        <w:r w:rsidRPr="00371E5E">
          <w:rPr>
            <w:color w:val="000000"/>
            <w:sz w:val="24"/>
            <w:szCs w:val="24"/>
          </w:rPr>
          <w:t>including</w:t>
        </w:r>
        <w:r>
          <w:rPr>
            <w:color w:val="000000"/>
            <w:sz w:val="24"/>
            <w:szCs w:val="24"/>
          </w:rPr>
          <w:t xml:space="preserve"> instances of human trafficking, servitude,</w:t>
        </w:r>
        <w:r w:rsidRPr="00371E5E">
          <w:rPr>
            <w:color w:val="000000"/>
            <w:sz w:val="24"/>
            <w:szCs w:val="24"/>
          </w:rPr>
          <w:t xml:space="preserve"> </w:t>
        </w:r>
        <w:r>
          <w:rPr>
            <w:color w:val="000000"/>
            <w:sz w:val="24"/>
            <w:szCs w:val="24"/>
          </w:rPr>
          <w:t xml:space="preserve">bonded </w:t>
        </w:r>
        <w:proofErr w:type="spellStart"/>
        <w:r>
          <w:rPr>
            <w:color w:val="000000"/>
            <w:sz w:val="24"/>
            <w:szCs w:val="24"/>
          </w:rPr>
          <w:t>labour</w:t>
        </w:r>
        <w:proofErr w:type="spellEnd"/>
        <w:r>
          <w:rPr>
            <w:color w:val="000000"/>
            <w:sz w:val="24"/>
            <w:szCs w:val="24"/>
          </w:rPr>
          <w:t xml:space="preserve">, </w:t>
        </w:r>
        <w:r w:rsidRPr="00371E5E">
          <w:rPr>
            <w:color w:val="000000"/>
            <w:sz w:val="24"/>
            <w:szCs w:val="24"/>
          </w:rPr>
          <w:t xml:space="preserve">forced </w:t>
        </w:r>
        <w:proofErr w:type="spellStart"/>
        <w:r w:rsidRPr="00371E5E">
          <w:rPr>
            <w:color w:val="000000"/>
            <w:sz w:val="24"/>
            <w:szCs w:val="24"/>
          </w:rPr>
          <w:t>labour</w:t>
        </w:r>
        <w:proofErr w:type="spellEnd"/>
        <w:r w:rsidRPr="00371E5E">
          <w:rPr>
            <w:color w:val="000000"/>
            <w:sz w:val="24"/>
            <w:szCs w:val="24"/>
          </w:rPr>
          <w:t xml:space="preserve"> and child </w:t>
        </w:r>
        <w:proofErr w:type="spellStart"/>
        <w:r w:rsidRPr="00371E5E">
          <w:rPr>
            <w:color w:val="000000"/>
            <w:sz w:val="24"/>
            <w:szCs w:val="24"/>
          </w:rPr>
          <w:t>labour</w:t>
        </w:r>
        <w:proofErr w:type="spellEnd"/>
        <w:r w:rsidRPr="00371E5E">
          <w:rPr>
            <w:color w:val="000000"/>
            <w:sz w:val="24"/>
            <w:szCs w:val="24"/>
          </w:rPr>
          <w:t xml:space="preserve"> </w:t>
        </w:r>
        <w:r>
          <w:rPr>
            <w:color w:val="000000"/>
            <w:sz w:val="24"/>
            <w:szCs w:val="24"/>
          </w:rPr>
          <w:t xml:space="preserve">and human rights abuses </w:t>
        </w:r>
        <w:r w:rsidRPr="00371E5E">
          <w:rPr>
            <w:color w:val="000000"/>
            <w:sz w:val="24"/>
            <w:szCs w:val="24"/>
          </w:rPr>
          <w:t xml:space="preserve">on board fishing </w:t>
        </w:r>
        <w:proofErr w:type="gramStart"/>
        <w:r w:rsidRPr="00371E5E">
          <w:rPr>
            <w:color w:val="000000"/>
            <w:sz w:val="24"/>
            <w:szCs w:val="24"/>
          </w:rPr>
          <w:t>vessels;</w:t>
        </w:r>
      </w:ins>
      <w:proofErr w:type="gramEnd"/>
    </w:p>
    <w:p w14:paraId="4D88BCCD" w14:textId="03BF003C" w:rsidR="00F030F9" w:rsidRDefault="00F030F9" w:rsidP="00F030F9">
      <w:pPr>
        <w:ind w:right="-2"/>
        <w:jc w:val="both"/>
        <w:rPr>
          <w:ins w:id="13" w:author="MCAVINCHEY, Sarah (PACREG)" w:date="2022-07-13T10:48:00Z"/>
          <w:color w:val="000000"/>
          <w:sz w:val="24"/>
          <w:szCs w:val="24"/>
        </w:rPr>
      </w:pPr>
    </w:p>
    <w:p w14:paraId="5178C115" w14:textId="463747B5" w:rsidR="00F030F9" w:rsidRPr="00F030F9" w:rsidRDefault="00F030F9" w:rsidP="00F030F9">
      <w:pPr>
        <w:ind w:right="-2"/>
        <w:jc w:val="both"/>
        <w:rPr>
          <w:ins w:id="14" w:author="MCAVINCHEY, Sarah (PACREG)" w:date="2022-07-13T10:40:00Z"/>
          <w:color w:val="000000"/>
          <w:sz w:val="24"/>
          <w:szCs w:val="24"/>
        </w:rPr>
      </w:pPr>
      <w:ins w:id="15" w:author="MCAVINCHEY, Sarah (PACREG)" w:date="2022-07-13T10:48:00Z">
        <w:r>
          <w:rPr>
            <w:b/>
            <w:i/>
            <w:color w:val="000000"/>
            <w:sz w:val="24"/>
            <w:szCs w:val="24"/>
          </w:rPr>
          <w:t>Recalling</w:t>
        </w:r>
        <w:r>
          <w:rPr>
            <w:color w:val="000000"/>
            <w:sz w:val="24"/>
            <w:szCs w:val="24"/>
          </w:rPr>
          <w:t xml:space="preserve"> the importance of respect for and protection of the human rights enshrined under the Universal Declaration of Human Rights 1948</w:t>
        </w:r>
        <w:commentRangeStart w:id="16"/>
        <w:commentRangeEnd w:id="16"/>
        <w:r>
          <w:rPr>
            <w:rStyle w:val="CommentReference"/>
          </w:rPr>
          <w:commentReference w:id="16"/>
        </w:r>
      </w:ins>
      <w:ins w:id="17" w:author="MCAVINCHEY, Sarah (PACREG)" w:date="2022-07-13T10:52:00Z">
        <w:r w:rsidR="00184D07">
          <w:rPr>
            <w:color w:val="000000"/>
            <w:sz w:val="24"/>
            <w:szCs w:val="24"/>
          </w:rPr>
          <w:t>;</w:t>
        </w:r>
      </w:ins>
    </w:p>
    <w:p w14:paraId="54EDD12D" w14:textId="77777777" w:rsidR="00F030F9" w:rsidRPr="00371E5E" w:rsidRDefault="00F030F9" w:rsidP="00D8465A">
      <w:pPr>
        <w:rPr>
          <w:sz w:val="24"/>
          <w:szCs w:val="24"/>
        </w:rPr>
      </w:pPr>
    </w:p>
    <w:p w14:paraId="40606BF8" w14:textId="4CA1F8B8" w:rsidR="008E5F5F" w:rsidRDefault="008E5F5F" w:rsidP="00D8465A">
      <w:pPr>
        <w:ind w:right="-2"/>
        <w:jc w:val="both"/>
        <w:rPr>
          <w:color w:val="000000"/>
          <w:sz w:val="24"/>
          <w:szCs w:val="24"/>
        </w:rPr>
      </w:pPr>
      <w:r w:rsidRPr="00371E5E">
        <w:rPr>
          <w:b/>
          <w:i/>
          <w:color w:val="000000"/>
          <w:sz w:val="24"/>
          <w:szCs w:val="24"/>
        </w:rPr>
        <w:t xml:space="preserve">Recalling </w:t>
      </w:r>
      <w:r w:rsidRPr="00371E5E">
        <w:rPr>
          <w:color w:val="000000"/>
          <w:sz w:val="24"/>
          <w:szCs w:val="24"/>
        </w:rPr>
        <w:t>Articles 6</w:t>
      </w:r>
      <w:r>
        <w:rPr>
          <w:color w:val="000000"/>
          <w:sz w:val="24"/>
          <w:szCs w:val="24"/>
        </w:rPr>
        <w:t xml:space="preserve"> and 8</w:t>
      </w:r>
      <w:r w:rsidRPr="00371E5E">
        <w:rPr>
          <w:color w:val="000000"/>
          <w:sz w:val="24"/>
          <w:szCs w:val="24"/>
        </w:rPr>
        <w:t xml:space="preserve"> the 1995 FAO Code of Conduct for Responsible Fisheries</w:t>
      </w:r>
      <w:r w:rsidRPr="002F1815" w:rsidDel="00917CF0">
        <w:rPr>
          <w:color w:val="000000"/>
          <w:sz w:val="24"/>
          <w:szCs w:val="24"/>
        </w:rPr>
        <w:t xml:space="preserve"> </w:t>
      </w:r>
      <w:r w:rsidRPr="00371E5E">
        <w:rPr>
          <w:color w:val="000000"/>
          <w:sz w:val="24"/>
          <w:szCs w:val="24"/>
        </w:rPr>
        <w:t xml:space="preserve">which set out international standards, including </w:t>
      </w:r>
      <w:r>
        <w:rPr>
          <w:color w:val="000000"/>
          <w:sz w:val="24"/>
          <w:szCs w:val="24"/>
        </w:rPr>
        <w:t xml:space="preserve">the </w:t>
      </w:r>
      <w:proofErr w:type="spellStart"/>
      <w:r w:rsidRPr="00371E5E">
        <w:rPr>
          <w:color w:val="000000"/>
          <w:sz w:val="24"/>
          <w:szCs w:val="24"/>
        </w:rPr>
        <w:t>labour</w:t>
      </w:r>
      <w:proofErr w:type="spellEnd"/>
      <w:r w:rsidRPr="00371E5E">
        <w:rPr>
          <w:color w:val="000000"/>
          <w:sz w:val="24"/>
          <w:szCs w:val="24"/>
        </w:rPr>
        <w:t xml:space="preserve"> standards for the responsible conduct of fishing operations to ensure fair work and living </w:t>
      </w:r>
      <w:proofErr w:type="gramStart"/>
      <w:r w:rsidRPr="00371E5E">
        <w:rPr>
          <w:color w:val="000000"/>
          <w:sz w:val="24"/>
          <w:szCs w:val="24"/>
        </w:rPr>
        <w:t>conditions</w:t>
      </w:r>
      <w:r w:rsidR="00A11BE9">
        <w:rPr>
          <w:color w:val="000000"/>
          <w:sz w:val="24"/>
          <w:szCs w:val="24"/>
        </w:rPr>
        <w:t>;</w:t>
      </w:r>
      <w:proofErr w:type="gramEnd"/>
    </w:p>
    <w:p w14:paraId="4E1ADF69" w14:textId="77777777" w:rsidR="008E5F5F" w:rsidRDefault="008E5F5F" w:rsidP="00D8465A">
      <w:pPr>
        <w:ind w:right="-2"/>
        <w:jc w:val="both"/>
        <w:rPr>
          <w:color w:val="000000"/>
          <w:sz w:val="24"/>
          <w:szCs w:val="24"/>
        </w:rPr>
      </w:pPr>
    </w:p>
    <w:p w14:paraId="77F9A292" w14:textId="6154B43A" w:rsidR="008E5F5F" w:rsidDel="00384205" w:rsidRDefault="008E5F5F" w:rsidP="00D8465A">
      <w:pPr>
        <w:ind w:right="-2"/>
        <w:jc w:val="both"/>
        <w:rPr>
          <w:del w:id="18" w:author="putuh suadela" w:date="2022-04-25T06:51:00Z"/>
          <w:color w:val="000000"/>
          <w:sz w:val="24"/>
          <w:szCs w:val="24"/>
        </w:rPr>
      </w:pPr>
      <w:r>
        <w:rPr>
          <w:b/>
          <w:i/>
          <w:color w:val="000000"/>
          <w:sz w:val="24"/>
          <w:szCs w:val="24"/>
        </w:rPr>
        <w:t xml:space="preserve">Further </w:t>
      </w:r>
      <w:r w:rsidRPr="00B47519">
        <w:rPr>
          <w:b/>
          <w:i/>
          <w:color w:val="000000"/>
          <w:sz w:val="24"/>
          <w:szCs w:val="24"/>
        </w:rPr>
        <w:t>Recalling</w:t>
      </w:r>
      <w:r>
        <w:rPr>
          <w:b/>
          <w:i/>
          <w:color w:val="000000"/>
          <w:sz w:val="24"/>
          <w:szCs w:val="24"/>
        </w:rPr>
        <w:t xml:space="preserve"> </w:t>
      </w:r>
      <w:r w:rsidRPr="00A15F8E">
        <w:rPr>
          <w:bCs/>
          <w:iCs/>
          <w:color w:val="000000"/>
          <w:sz w:val="24"/>
          <w:szCs w:val="24"/>
        </w:rPr>
        <w:t>Article</w:t>
      </w:r>
      <w:r w:rsidR="00A11BE9">
        <w:rPr>
          <w:bCs/>
          <w:iCs/>
          <w:color w:val="000000"/>
          <w:sz w:val="24"/>
          <w:szCs w:val="24"/>
        </w:rPr>
        <w:t>s</w:t>
      </w:r>
      <w:r w:rsidRPr="00A15F8E">
        <w:rPr>
          <w:bCs/>
          <w:iCs/>
          <w:color w:val="000000"/>
          <w:sz w:val="24"/>
          <w:szCs w:val="24"/>
        </w:rPr>
        <w:t xml:space="preserve"> 6 </w:t>
      </w:r>
      <w:r w:rsidR="00A11BE9">
        <w:rPr>
          <w:bCs/>
          <w:iCs/>
          <w:color w:val="000000"/>
          <w:sz w:val="24"/>
          <w:szCs w:val="24"/>
        </w:rPr>
        <w:t xml:space="preserve">and 8 </w:t>
      </w:r>
      <w:r w:rsidRPr="00A15F8E">
        <w:rPr>
          <w:bCs/>
          <w:iCs/>
          <w:color w:val="000000"/>
          <w:sz w:val="24"/>
          <w:szCs w:val="24"/>
        </w:rPr>
        <w:t>of the FAO Voluntary Guidelines for Securing Sustainable Small-Scale Fisheries in the Context of Food Security and Poverty Eradication</w:t>
      </w:r>
      <w:r w:rsidR="00A11BE9">
        <w:rPr>
          <w:bCs/>
          <w:iCs/>
          <w:color w:val="000000"/>
          <w:sz w:val="24"/>
          <w:szCs w:val="24"/>
        </w:rPr>
        <w:t>;</w:t>
      </w:r>
    </w:p>
    <w:p w14:paraId="3EDEBCAA" w14:textId="77777777" w:rsidR="008E5F5F" w:rsidRPr="00371E5E" w:rsidRDefault="008E5F5F" w:rsidP="00D8465A">
      <w:pPr>
        <w:ind w:right="-2"/>
        <w:jc w:val="both"/>
        <w:rPr>
          <w:sz w:val="24"/>
          <w:szCs w:val="24"/>
        </w:rPr>
      </w:pPr>
    </w:p>
    <w:p w14:paraId="6CC9D1BB" w14:textId="603C2E44" w:rsidR="008E5F5F" w:rsidRPr="00371E5E" w:rsidRDefault="006814A6" w:rsidP="00D8465A">
      <w:pPr>
        <w:pStyle w:val="NormalWeb"/>
        <w:ind w:right="-2"/>
        <w:jc w:val="both"/>
      </w:pPr>
      <w:r w:rsidRPr="00D76AC9">
        <w:rPr>
          <w:rFonts w:cstheme="minorHAnsi"/>
          <w:b/>
          <w:i/>
          <w:color w:val="000000"/>
          <w:szCs w:val="22"/>
          <w:lang w:eastAsia="ko-KR"/>
        </w:rPr>
        <w:t>Further Recognizing</w:t>
      </w:r>
      <w:r w:rsidRPr="00D76AC9">
        <w:rPr>
          <w:rFonts w:cstheme="minorHAnsi"/>
          <w:color w:val="000000"/>
          <w:szCs w:val="22"/>
          <w:lang w:eastAsia="ko-KR"/>
        </w:rPr>
        <w:t xml:space="preserve"> the </w:t>
      </w:r>
      <w:del w:id="19" w:author="HODDER, Emma (GVA)" w:date="2021-11-17T16:16:00Z">
        <w:r w:rsidRPr="00D76AC9" w:rsidDel="000213B9">
          <w:rPr>
            <w:rFonts w:cstheme="minorHAnsi"/>
            <w:color w:val="000000"/>
            <w:szCs w:val="22"/>
            <w:lang w:eastAsia="ko-KR"/>
          </w:rPr>
          <w:delText xml:space="preserve">commitments </w:delText>
        </w:r>
      </w:del>
      <w:ins w:id="20" w:author="HODDER, Emma (GVA)" w:date="2021-11-17T16:16:00Z">
        <w:r w:rsidR="000213B9">
          <w:rPr>
            <w:rFonts w:cstheme="minorHAnsi"/>
            <w:color w:val="000000"/>
            <w:szCs w:val="22"/>
            <w:lang w:eastAsia="ko-KR"/>
          </w:rPr>
          <w:t>obligations</w:t>
        </w:r>
        <w:r w:rsidR="000213B9" w:rsidRPr="00D76AC9">
          <w:rPr>
            <w:rFonts w:cstheme="minorHAnsi"/>
            <w:color w:val="000000"/>
            <w:szCs w:val="22"/>
            <w:lang w:eastAsia="ko-KR"/>
          </w:rPr>
          <w:t xml:space="preserve"> </w:t>
        </w:r>
      </w:ins>
      <w:r w:rsidRPr="00D76AC9">
        <w:rPr>
          <w:rFonts w:cstheme="minorHAnsi"/>
          <w:color w:val="000000"/>
          <w:szCs w:val="22"/>
          <w:lang w:eastAsia="ko-KR"/>
        </w:rPr>
        <w:t xml:space="preserve">in the United Nations Convention on the Law of the Sea (UNCLOS) relating to the duties of the flag State to ensure safety at sea, including through the </w:t>
      </w:r>
      <w:r w:rsidRPr="008149DF">
        <w:rPr>
          <w:szCs w:val="22"/>
        </w:rPr>
        <w:t xml:space="preserve">manning of ships, </w:t>
      </w:r>
      <w:proofErr w:type="spellStart"/>
      <w:r w:rsidRPr="008149DF">
        <w:rPr>
          <w:szCs w:val="22"/>
        </w:rPr>
        <w:t>labour</w:t>
      </w:r>
      <w:proofErr w:type="spellEnd"/>
      <w:r w:rsidRPr="008149DF">
        <w:rPr>
          <w:szCs w:val="22"/>
        </w:rPr>
        <w:t xml:space="preserve"> conditions and the training of crews</w:t>
      </w:r>
      <w:r w:rsidRPr="00D76AC9">
        <w:rPr>
          <w:rFonts w:asciiTheme="minorHAnsi" w:hAnsiTheme="minorHAnsi" w:cstheme="minorHAnsi"/>
          <w:szCs w:val="22"/>
        </w:rPr>
        <w:t xml:space="preserve">, </w:t>
      </w:r>
      <w:r w:rsidRPr="00D76AC9">
        <w:rPr>
          <w:rFonts w:cstheme="minorHAnsi"/>
          <w:color w:val="000000"/>
          <w:szCs w:val="22"/>
          <w:lang w:eastAsia="ko-KR"/>
        </w:rPr>
        <w:t>to render assista</w:t>
      </w:r>
      <w:r w:rsidR="006A644E" w:rsidRPr="00D76AC9">
        <w:rPr>
          <w:rFonts w:cstheme="minorHAnsi"/>
          <w:color w:val="000000"/>
          <w:szCs w:val="22"/>
          <w:lang w:eastAsia="ko-KR"/>
        </w:rPr>
        <w:t xml:space="preserve">nce, and to </w:t>
      </w:r>
      <w:r w:rsidR="00D76AC9" w:rsidRPr="00D76AC9">
        <w:rPr>
          <w:rFonts w:cstheme="minorHAnsi"/>
          <w:color w:val="000000"/>
          <w:szCs w:val="22"/>
          <w:lang w:eastAsia="ko-KR"/>
        </w:rPr>
        <w:t xml:space="preserve">ensure effective </w:t>
      </w:r>
      <w:r w:rsidR="006A644E" w:rsidRPr="00D76AC9">
        <w:rPr>
          <w:rFonts w:cstheme="minorHAnsi"/>
          <w:color w:val="000000"/>
          <w:szCs w:val="22"/>
          <w:lang w:eastAsia="ko-KR"/>
        </w:rPr>
        <w:t>protect</w:t>
      </w:r>
      <w:r w:rsidR="00D76AC9" w:rsidRPr="00D76AC9">
        <w:rPr>
          <w:rFonts w:cstheme="minorHAnsi"/>
          <w:color w:val="000000"/>
          <w:szCs w:val="22"/>
          <w:lang w:eastAsia="ko-KR"/>
        </w:rPr>
        <w:t>ion of</w:t>
      </w:r>
      <w:r w:rsidR="006A644E" w:rsidRPr="00D76AC9">
        <w:rPr>
          <w:rFonts w:cstheme="minorHAnsi"/>
          <w:color w:val="000000"/>
          <w:szCs w:val="22"/>
          <w:lang w:eastAsia="ko-KR"/>
        </w:rPr>
        <w:t xml:space="preserve"> human life </w:t>
      </w:r>
      <w:r w:rsidRPr="00D76AC9">
        <w:rPr>
          <w:rFonts w:cstheme="minorHAnsi"/>
          <w:color w:val="000000"/>
          <w:szCs w:val="22"/>
          <w:lang w:eastAsia="ko-KR"/>
        </w:rPr>
        <w:t>and to cause an inquiry into any loss of life or serious injury to nationals of another State which has been caused by a marine casu</w:t>
      </w:r>
      <w:r w:rsidR="006A644E" w:rsidRPr="00D76AC9">
        <w:rPr>
          <w:rFonts w:cstheme="minorHAnsi"/>
          <w:color w:val="000000"/>
          <w:szCs w:val="22"/>
          <w:lang w:eastAsia="ko-KR"/>
        </w:rPr>
        <w:t>alty or incident of navigation.</w:t>
      </w:r>
    </w:p>
    <w:p w14:paraId="157FF3AA" w14:textId="1E47D601" w:rsidR="008E5F5F" w:rsidDel="00F030F9" w:rsidRDefault="00266E0C" w:rsidP="00D8465A">
      <w:pPr>
        <w:ind w:right="-2"/>
        <w:jc w:val="both"/>
        <w:rPr>
          <w:del w:id="21" w:author="MCAVINCHEY, Sarah (PACREG)" w:date="2022-07-13T10:39:00Z"/>
          <w:color w:val="000000"/>
          <w:sz w:val="24"/>
          <w:szCs w:val="24"/>
        </w:rPr>
      </w:pPr>
      <w:del w:id="22" w:author="MCAVINCHEY, Sarah (PACREG)" w:date="2022-07-13T10:39:00Z">
        <w:r w:rsidDel="00F030F9">
          <w:rPr>
            <w:b/>
            <w:i/>
            <w:color w:val="000000"/>
            <w:sz w:val="24"/>
            <w:szCs w:val="24"/>
          </w:rPr>
          <w:delText>Concerned about</w:delText>
        </w:r>
        <w:r w:rsidR="008E5F5F" w:rsidRPr="00371E5E" w:rsidDel="00F030F9">
          <w:rPr>
            <w:b/>
            <w:i/>
            <w:color w:val="000000"/>
            <w:sz w:val="24"/>
            <w:szCs w:val="24"/>
          </w:rPr>
          <w:delText xml:space="preserve"> </w:delText>
        </w:r>
        <w:r w:rsidR="000213B9" w:rsidDel="00F030F9">
          <w:rPr>
            <w:color w:val="000000"/>
            <w:sz w:val="24"/>
            <w:szCs w:val="24"/>
          </w:rPr>
          <w:delText xml:space="preserve">ongoing instances of </w:delText>
        </w:r>
        <w:r w:rsidR="008E5F5F" w:rsidRPr="00371E5E" w:rsidDel="00F030F9">
          <w:rPr>
            <w:color w:val="000000"/>
            <w:sz w:val="24"/>
            <w:szCs w:val="24"/>
          </w:rPr>
          <w:delText>poor labour conditions</w:delText>
        </w:r>
        <w:r w:rsidR="008E5F5F" w:rsidDel="00F030F9">
          <w:rPr>
            <w:color w:val="000000"/>
            <w:sz w:val="24"/>
            <w:szCs w:val="24"/>
          </w:rPr>
          <w:delText xml:space="preserve"> and mistreatment of crew, </w:delText>
        </w:r>
        <w:r w:rsidR="008E5F5F" w:rsidRPr="00371E5E" w:rsidDel="00F030F9">
          <w:rPr>
            <w:color w:val="000000"/>
            <w:sz w:val="24"/>
            <w:szCs w:val="24"/>
          </w:rPr>
          <w:delText>including</w:delText>
        </w:r>
        <w:r w:rsidR="008E5F5F" w:rsidDel="00F030F9">
          <w:rPr>
            <w:color w:val="000000"/>
            <w:sz w:val="24"/>
            <w:szCs w:val="24"/>
          </w:rPr>
          <w:delText xml:space="preserve"> instances of trafficking, servitude,</w:delText>
        </w:r>
        <w:r w:rsidR="008E5F5F" w:rsidRPr="00371E5E" w:rsidDel="00F030F9">
          <w:rPr>
            <w:color w:val="000000"/>
            <w:sz w:val="24"/>
            <w:szCs w:val="24"/>
          </w:rPr>
          <w:delText xml:space="preserve"> </w:delText>
        </w:r>
        <w:r w:rsidR="008E5F5F" w:rsidDel="00F030F9">
          <w:rPr>
            <w:color w:val="000000"/>
            <w:sz w:val="24"/>
            <w:szCs w:val="24"/>
          </w:rPr>
          <w:delText xml:space="preserve">bonded labour, </w:delText>
        </w:r>
        <w:r w:rsidR="008E5F5F" w:rsidRPr="00371E5E" w:rsidDel="00F030F9">
          <w:rPr>
            <w:color w:val="000000"/>
            <w:sz w:val="24"/>
            <w:szCs w:val="24"/>
          </w:rPr>
          <w:delText xml:space="preserve">forced labour and child labour </w:delText>
        </w:r>
        <w:r w:rsidR="008E5F5F" w:rsidDel="00F030F9">
          <w:rPr>
            <w:color w:val="000000"/>
            <w:sz w:val="24"/>
            <w:szCs w:val="24"/>
          </w:rPr>
          <w:delText xml:space="preserve">and human rights </w:delText>
        </w:r>
        <w:r w:rsidR="00BC7820" w:rsidDel="00F030F9">
          <w:rPr>
            <w:color w:val="000000"/>
            <w:sz w:val="24"/>
            <w:szCs w:val="24"/>
          </w:rPr>
          <w:delText xml:space="preserve">abuses </w:delText>
        </w:r>
        <w:r w:rsidR="008E5F5F" w:rsidRPr="00371E5E" w:rsidDel="00F030F9">
          <w:rPr>
            <w:color w:val="000000"/>
            <w:sz w:val="24"/>
            <w:szCs w:val="24"/>
          </w:rPr>
          <w:delText xml:space="preserve">on board </w:delText>
        </w:r>
        <w:r w:rsidR="00BC7820" w:rsidDel="00F030F9">
          <w:rPr>
            <w:color w:val="000000"/>
            <w:sz w:val="24"/>
            <w:szCs w:val="24"/>
          </w:rPr>
          <w:delText xml:space="preserve">many </w:delText>
        </w:r>
        <w:r w:rsidR="008E5F5F" w:rsidRPr="00371E5E" w:rsidDel="00F030F9">
          <w:rPr>
            <w:color w:val="000000"/>
            <w:sz w:val="24"/>
            <w:szCs w:val="24"/>
          </w:rPr>
          <w:delText>fishing vessels;</w:delText>
        </w:r>
      </w:del>
    </w:p>
    <w:p w14:paraId="68B376A1" w14:textId="77777777" w:rsidR="008E5F5F" w:rsidRPr="00371E5E" w:rsidRDefault="008E5F5F" w:rsidP="00D8465A">
      <w:pPr>
        <w:ind w:right="-2"/>
        <w:jc w:val="both"/>
        <w:rPr>
          <w:sz w:val="23"/>
          <w:szCs w:val="23"/>
        </w:rPr>
      </w:pPr>
    </w:p>
    <w:p w14:paraId="47DAEF55" w14:textId="62D582B6" w:rsidR="008E5F5F" w:rsidRDefault="008E5F5F" w:rsidP="00D8465A">
      <w:pPr>
        <w:ind w:right="-2"/>
        <w:jc w:val="both"/>
        <w:rPr>
          <w:color w:val="000000"/>
          <w:sz w:val="24"/>
          <w:szCs w:val="24"/>
        </w:rPr>
      </w:pPr>
      <w:r>
        <w:rPr>
          <w:b/>
          <w:i/>
          <w:color w:val="000000"/>
          <w:sz w:val="24"/>
          <w:szCs w:val="24"/>
        </w:rPr>
        <w:t xml:space="preserve">Noting </w:t>
      </w:r>
      <w:r w:rsidRPr="006850DE">
        <w:rPr>
          <w:sz w:val="24"/>
          <w:szCs w:val="24"/>
        </w:rPr>
        <w:t xml:space="preserve">the </w:t>
      </w:r>
      <w:ins w:id="23" w:author="HODDER, Emma (GVA)" w:date="2021-11-17T16:23:00Z">
        <w:r w:rsidR="000213B9">
          <w:rPr>
            <w:sz w:val="24"/>
            <w:szCs w:val="24"/>
          </w:rPr>
          <w:t xml:space="preserve">1988 </w:t>
        </w:r>
      </w:ins>
      <w:r w:rsidRPr="006850DE">
        <w:rPr>
          <w:sz w:val="24"/>
          <w:szCs w:val="24"/>
        </w:rPr>
        <w:t xml:space="preserve">ILO Declaration of Fundamental Principles and Rights at Work </w:t>
      </w:r>
      <w:r>
        <w:rPr>
          <w:sz w:val="24"/>
          <w:szCs w:val="24"/>
        </w:rPr>
        <w:t xml:space="preserve">and the </w:t>
      </w:r>
      <w:r>
        <w:rPr>
          <w:color w:val="000000"/>
          <w:sz w:val="24"/>
          <w:szCs w:val="24"/>
        </w:rPr>
        <w:t xml:space="preserve">ILO C188 Work in Fishing Convention and its objective to ensure that fishers have decent conditions of work on board fishing vessels with regard to minimum requirements for work on board, conditions of service, accommodation and food, occupational safety and health protection, </w:t>
      </w:r>
      <w:r>
        <w:rPr>
          <w:color w:val="000000"/>
          <w:sz w:val="24"/>
          <w:szCs w:val="24"/>
        </w:rPr>
        <w:lastRenderedPageBreak/>
        <w:t xml:space="preserve">medical care and social </w:t>
      </w:r>
      <w:proofErr w:type="gramStart"/>
      <w:r>
        <w:rPr>
          <w:color w:val="000000"/>
          <w:sz w:val="24"/>
          <w:szCs w:val="24"/>
        </w:rPr>
        <w:t>security;</w:t>
      </w:r>
      <w:proofErr w:type="gramEnd"/>
    </w:p>
    <w:p w14:paraId="351C587C" w14:textId="77777777" w:rsidR="008E5F5F" w:rsidRDefault="008E5F5F" w:rsidP="00D8465A">
      <w:pPr>
        <w:ind w:right="-2"/>
        <w:jc w:val="both"/>
        <w:rPr>
          <w:color w:val="000000"/>
          <w:sz w:val="24"/>
          <w:szCs w:val="24"/>
        </w:rPr>
      </w:pPr>
    </w:p>
    <w:p w14:paraId="1B7B6743" w14:textId="3E6A7B7B" w:rsidR="008E5F5F" w:rsidRDefault="008E5F5F" w:rsidP="00D8465A">
      <w:pPr>
        <w:ind w:right="-2"/>
        <w:jc w:val="both"/>
        <w:rPr>
          <w:color w:val="000000"/>
          <w:sz w:val="24"/>
          <w:szCs w:val="24"/>
        </w:rPr>
      </w:pPr>
      <w:del w:id="24" w:author="HODDER, Emma (GVA)" w:date="2021-11-17T16:23:00Z">
        <w:r w:rsidDel="000213B9">
          <w:rPr>
            <w:b/>
            <w:i/>
            <w:color w:val="000000"/>
            <w:sz w:val="24"/>
            <w:szCs w:val="24"/>
          </w:rPr>
          <w:delText>Further noting</w:delText>
        </w:r>
      </w:del>
      <w:commentRangeStart w:id="25"/>
      <w:ins w:id="26" w:author="HODDER, Emma (GVA)" w:date="2021-11-17T16:23:00Z">
        <w:r w:rsidR="000213B9">
          <w:rPr>
            <w:b/>
            <w:i/>
            <w:color w:val="000000"/>
            <w:sz w:val="24"/>
            <w:szCs w:val="24"/>
          </w:rPr>
          <w:t xml:space="preserve">Recalling </w:t>
        </w:r>
        <w:r w:rsidR="000213B9" w:rsidRPr="000213B9">
          <w:rPr>
            <w:color w:val="000000"/>
            <w:sz w:val="24"/>
            <w:szCs w:val="24"/>
          </w:rPr>
          <w:t xml:space="preserve">Article 32 of the Convention on the Rights of the Child, which </w:t>
        </w:r>
      </w:ins>
      <w:ins w:id="27" w:author="HODDER, Emma (GVA)" w:date="2021-11-17T16:24:00Z">
        <w:r w:rsidR="000213B9" w:rsidRPr="000213B9">
          <w:rPr>
            <w:color w:val="000000"/>
            <w:sz w:val="24"/>
            <w:szCs w:val="24"/>
          </w:rPr>
          <w:t>requires</w:t>
        </w:r>
      </w:ins>
      <w:ins w:id="28" w:author="HODDER, Emma (GVA)" w:date="2021-11-17T16:23:00Z">
        <w:r w:rsidR="000213B9" w:rsidRPr="000213B9">
          <w:rPr>
            <w:color w:val="000000"/>
            <w:sz w:val="24"/>
            <w:szCs w:val="24"/>
          </w:rPr>
          <w:t xml:space="preserve"> </w:t>
        </w:r>
      </w:ins>
      <w:ins w:id="29" w:author="HODDER, Emma (GVA)" w:date="2021-11-17T16:24:00Z">
        <w:r w:rsidR="000213B9" w:rsidRPr="000213B9">
          <w:rPr>
            <w:color w:val="000000"/>
            <w:sz w:val="24"/>
            <w:szCs w:val="24"/>
          </w:rPr>
          <w:t>states parties to recognize</w:t>
        </w:r>
      </w:ins>
      <w:del w:id="30" w:author="MCAVINCHEY, Sarah (PACREG)" w:date="2022-07-13T10:48:00Z">
        <w:r w:rsidDel="00F030F9">
          <w:rPr>
            <w:b/>
            <w:i/>
            <w:color w:val="000000"/>
            <w:sz w:val="24"/>
            <w:szCs w:val="24"/>
          </w:rPr>
          <w:delText xml:space="preserve"> </w:delText>
        </w:r>
        <w:r w:rsidDel="00F030F9">
          <w:rPr>
            <w:color w:val="000000"/>
            <w:sz w:val="24"/>
            <w:szCs w:val="24"/>
          </w:rPr>
          <w:delText>the importance of respect for and protection of the human rights enshrined under the Universal Declaration of Human Rights 1948</w:delText>
        </w:r>
        <w:commentRangeEnd w:id="25"/>
        <w:r w:rsidR="00F030F9" w:rsidDel="00F030F9">
          <w:rPr>
            <w:rStyle w:val="CommentReference"/>
          </w:rPr>
          <w:commentReference w:id="25"/>
        </w:r>
      </w:del>
      <w:r>
        <w:rPr>
          <w:color w:val="000000"/>
          <w:sz w:val="24"/>
          <w:szCs w:val="24"/>
        </w:rPr>
        <w:t>;</w:t>
      </w:r>
    </w:p>
    <w:p w14:paraId="6835437D" w14:textId="77777777" w:rsidR="008E5F5F" w:rsidRPr="00371E5E" w:rsidRDefault="008E5F5F" w:rsidP="00D8465A">
      <w:pPr>
        <w:ind w:right="-2"/>
        <w:jc w:val="both"/>
        <w:rPr>
          <w:sz w:val="24"/>
          <w:szCs w:val="24"/>
        </w:rPr>
      </w:pPr>
    </w:p>
    <w:p w14:paraId="5E6AFD8E" w14:textId="77777777" w:rsidR="008E5F5F" w:rsidRPr="00F41FE9" w:rsidRDefault="008E5F5F" w:rsidP="00D8465A">
      <w:pPr>
        <w:ind w:right="-2"/>
        <w:jc w:val="both"/>
        <w:rPr>
          <w:bCs/>
          <w:iCs/>
          <w:color w:val="000000"/>
          <w:sz w:val="24"/>
          <w:szCs w:val="24"/>
        </w:rPr>
      </w:pPr>
      <w:r>
        <w:rPr>
          <w:b/>
          <w:i/>
          <w:color w:val="000000"/>
          <w:sz w:val="24"/>
          <w:szCs w:val="24"/>
        </w:rPr>
        <w:t xml:space="preserve">Mindful </w:t>
      </w:r>
      <w:r w:rsidRPr="00F41FE9">
        <w:rPr>
          <w:bCs/>
          <w:iCs/>
          <w:color w:val="000000"/>
          <w:sz w:val="24"/>
          <w:szCs w:val="24"/>
        </w:rPr>
        <w:t xml:space="preserve">of the </w:t>
      </w:r>
      <w:r>
        <w:rPr>
          <w:bCs/>
          <w:iCs/>
          <w:color w:val="000000"/>
          <w:sz w:val="24"/>
          <w:szCs w:val="24"/>
        </w:rPr>
        <w:t xml:space="preserve">right of the child to be protected from economic exploitation and from performing any work that is likely to be hazardous or to interfere with the child’s education, or to be harmful to the child’s health or physical, mental, spiritual, moral or social </w:t>
      </w:r>
      <w:proofErr w:type="gramStart"/>
      <w:r>
        <w:rPr>
          <w:bCs/>
          <w:iCs/>
          <w:color w:val="000000"/>
          <w:sz w:val="24"/>
          <w:szCs w:val="24"/>
        </w:rPr>
        <w:t>development;</w:t>
      </w:r>
      <w:proofErr w:type="gramEnd"/>
    </w:p>
    <w:p w14:paraId="498E270C" w14:textId="77777777" w:rsidR="008E5F5F" w:rsidRDefault="008E5F5F" w:rsidP="00D8465A">
      <w:pPr>
        <w:ind w:right="-2"/>
        <w:jc w:val="both"/>
        <w:rPr>
          <w:ins w:id="31" w:author="HODDER, Emma (GVA)" w:date="2021-07-11T15:28:00Z"/>
          <w:b/>
          <w:i/>
          <w:color w:val="000000"/>
          <w:sz w:val="24"/>
          <w:szCs w:val="24"/>
        </w:rPr>
      </w:pPr>
    </w:p>
    <w:p w14:paraId="6D7CD7DD" w14:textId="77777777" w:rsidR="008E5F5F" w:rsidRPr="00371E5E" w:rsidRDefault="008E5F5F" w:rsidP="00D8465A">
      <w:pPr>
        <w:ind w:right="-2"/>
        <w:jc w:val="both"/>
        <w:rPr>
          <w:color w:val="000000"/>
          <w:sz w:val="24"/>
          <w:szCs w:val="24"/>
        </w:rPr>
      </w:pPr>
      <w:r w:rsidRPr="00371E5E">
        <w:rPr>
          <w:b/>
          <w:i/>
          <w:color w:val="000000"/>
          <w:sz w:val="24"/>
          <w:szCs w:val="24"/>
        </w:rPr>
        <w:t xml:space="preserve">Acknowledging </w:t>
      </w:r>
      <w:r w:rsidRPr="00371E5E">
        <w:rPr>
          <w:color w:val="000000"/>
          <w:sz w:val="24"/>
          <w:szCs w:val="24"/>
        </w:rPr>
        <w:t>the important role played by crew members</w:t>
      </w:r>
      <w:r>
        <w:rPr>
          <w:color w:val="000000"/>
          <w:sz w:val="24"/>
          <w:szCs w:val="24"/>
        </w:rPr>
        <w:t xml:space="preserve"> and observers</w:t>
      </w:r>
      <w:r w:rsidRPr="00371E5E">
        <w:rPr>
          <w:color w:val="000000"/>
          <w:sz w:val="24"/>
          <w:szCs w:val="24"/>
        </w:rPr>
        <w:t xml:space="preserve"> in assisting the conduct of fishing vessel operations in compliance with WCPFC Conservation and Management Measures, and the </w:t>
      </w:r>
      <w:del w:id="32" w:author="HODDER, Emma (GVA)" w:date="2021-07-29T16:11:00Z">
        <w:r w:rsidRPr="00371E5E" w:rsidDel="00511748">
          <w:rPr>
            <w:color w:val="000000"/>
            <w:sz w:val="24"/>
            <w:szCs w:val="24"/>
          </w:rPr>
          <w:delText xml:space="preserve">central </w:delText>
        </w:r>
      </w:del>
      <w:r>
        <w:rPr>
          <w:color w:val="000000"/>
          <w:sz w:val="24"/>
          <w:szCs w:val="24"/>
        </w:rPr>
        <w:t>essential</w:t>
      </w:r>
      <w:r w:rsidRPr="00371E5E">
        <w:rPr>
          <w:color w:val="000000"/>
          <w:sz w:val="24"/>
          <w:szCs w:val="24"/>
        </w:rPr>
        <w:t xml:space="preserve"> role that crew members</w:t>
      </w:r>
      <w:r>
        <w:rPr>
          <w:color w:val="000000"/>
          <w:sz w:val="24"/>
          <w:szCs w:val="24"/>
        </w:rPr>
        <w:t xml:space="preserve"> and observers</w:t>
      </w:r>
      <w:r w:rsidRPr="00371E5E">
        <w:rPr>
          <w:color w:val="000000"/>
          <w:sz w:val="24"/>
          <w:szCs w:val="24"/>
        </w:rPr>
        <w:t xml:space="preserve"> play in contributing to effective fishing </w:t>
      </w:r>
      <w:proofErr w:type="gramStart"/>
      <w:r w:rsidRPr="00371E5E">
        <w:rPr>
          <w:color w:val="000000"/>
          <w:sz w:val="24"/>
          <w:szCs w:val="24"/>
        </w:rPr>
        <w:t>operations;</w:t>
      </w:r>
      <w:proofErr w:type="gramEnd"/>
    </w:p>
    <w:p w14:paraId="697237B0" w14:textId="77777777" w:rsidR="008E5F5F" w:rsidRPr="00371E5E" w:rsidRDefault="008E5F5F" w:rsidP="00D8465A">
      <w:pPr>
        <w:ind w:right="-2"/>
        <w:jc w:val="both"/>
        <w:rPr>
          <w:sz w:val="24"/>
          <w:szCs w:val="24"/>
        </w:rPr>
      </w:pPr>
    </w:p>
    <w:p w14:paraId="5DCF4542" w14:textId="77777777" w:rsidR="008E5F5F" w:rsidRPr="008149DF" w:rsidRDefault="008E5F5F" w:rsidP="00D8465A">
      <w:pPr>
        <w:ind w:right="-2"/>
        <w:jc w:val="both"/>
        <w:rPr>
          <w:color w:val="000000"/>
          <w:sz w:val="24"/>
          <w:szCs w:val="24"/>
        </w:rPr>
      </w:pPr>
      <w:r w:rsidRPr="00371E5E">
        <w:rPr>
          <w:b/>
          <w:i/>
          <w:color w:val="000000"/>
          <w:sz w:val="24"/>
          <w:szCs w:val="24"/>
        </w:rPr>
        <w:t xml:space="preserve">Recalling </w:t>
      </w:r>
      <w:r w:rsidRPr="00371E5E">
        <w:rPr>
          <w:color w:val="000000"/>
          <w:sz w:val="24"/>
          <w:szCs w:val="24"/>
        </w:rPr>
        <w:t xml:space="preserve">efforts that </w:t>
      </w:r>
      <w:r>
        <w:rPr>
          <w:color w:val="000000"/>
          <w:sz w:val="24"/>
          <w:szCs w:val="24"/>
        </w:rPr>
        <w:t>CCMs</w:t>
      </w:r>
      <w:r w:rsidRPr="00371E5E">
        <w:rPr>
          <w:color w:val="000000"/>
          <w:sz w:val="24"/>
          <w:szCs w:val="24"/>
        </w:rPr>
        <w:t xml:space="preserve"> have made in recent years in improving the conditions and welfare of observers on board fishing </w:t>
      </w:r>
      <w:proofErr w:type="gramStart"/>
      <w:r w:rsidRPr="00371E5E">
        <w:rPr>
          <w:color w:val="000000"/>
          <w:sz w:val="24"/>
          <w:szCs w:val="24"/>
        </w:rPr>
        <w:t>vessels</w:t>
      </w:r>
      <w:r w:rsidRPr="008149DF">
        <w:rPr>
          <w:color w:val="000000"/>
          <w:sz w:val="24"/>
          <w:szCs w:val="24"/>
        </w:rPr>
        <w:t>,  including</w:t>
      </w:r>
      <w:proofErr w:type="gramEnd"/>
      <w:r w:rsidRPr="008149DF">
        <w:rPr>
          <w:color w:val="000000"/>
          <w:sz w:val="24"/>
          <w:szCs w:val="24"/>
        </w:rPr>
        <w:t xml:space="preserve"> the adoption of CMM 2017-03, </w:t>
      </w:r>
      <w:r w:rsidRPr="008149DF">
        <w:rPr>
          <w:i/>
          <w:iCs/>
          <w:color w:val="000000"/>
          <w:sz w:val="24"/>
          <w:szCs w:val="24"/>
        </w:rPr>
        <w:t xml:space="preserve">Conservation and Management Measures for the Protection of WCPFC Regional Observer </w:t>
      </w:r>
      <w:proofErr w:type="spellStart"/>
      <w:r w:rsidRPr="008149DF">
        <w:rPr>
          <w:i/>
          <w:iCs/>
          <w:color w:val="000000"/>
          <w:sz w:val="24"/>
          <w:szCs w:val="24"/>
        </w:rPr>
        <w:t>Programme</w:t>
      </w:r>
      <w:proofErr w:type="spellEnd"/>
      <w:r w:rsidRPr="008149DF">
        <w:rPr>
          <w:i/>
          <w:iCs/>
          <w:color w:val="000000"/>
          <w:sz w:val="24"/>
          <w:szCs w:val="24"/>
        </w:rPr>
        <w:t xml:space="preserve"> Observers</w:t>
      </w:r>
      <w:r w:rsidRPr="008149DF">
        <w:rPr>
          <w:color w:val="000000"/>
          <w:sz w:val="24"/>
          <w:szCs w:val="24"/>
        </w:rPr>
        <w:t>,” and acknowledging the equal importance of the welfare of crew members;</w:t>
      </w:r>
    </w:p>
    <w:p w14:paraId="73A0EB83" w14:textId="77777777" w:rsidR="008E5F5F" w:rsidRPr="00371E5E" w:rsidRDefault="008E5F5F" w:rsidP="00D8465A">
      <w:pPr>
        <w:ind w:right="-2"/>
        <w:jc w:val="both"/>
        <w:rPr>
          <w:color w:val="000000"/>
          <w:sz w:val="24"/>
          <w:szCs w:val="24"/>
        </w:rPr>
      </w:pPr>
    </w:p>
    <w:p w14:paraId="7F77E810" w14:textId="35A6E740" w:rsidR="008E5F5F" w:rsidRPr="00511748" w:rsidRDefault="008E5F5F" w:rsidP="00D8465A">
      <w:pPr>
        <w:ind w:right="-2"/>
        <w:jc w:val="both"/>
        <w:rPr>
          <w:b/>
          <w:color w:val="000000"/>
          <w:sz w:val="24"/>
          <w:szCs w:val="24"/>
        </w:rPr>
      </w:pPr>
      <w:proofErr w:type="spellStart"/>
      <w:r w:rsidRPr="009958F2">
        <w:rPr>
          <w:b/>
          <w:i/>
          <w:color w:val="000000"/>
          <w:sz w:val="24"/>
          <w:szCs w:val="24"/>
        </w:rPr>
        <w:t>Recognising</w:t>
      </w:r>
      <w:proofErr w:type="spellEnd"/>
      <w:r w:rsidRPr="009958F2">
        <w:rPr>
          <w:b/>
          <w:i/>
          <w:color w:val="000000"/>
          <w:sz w:val="24"/>
          <w:szCs w:val="24"/>
        </w:rPr>
        <w:t xml:space="preserve"> </w:t>
      </w:r>
      <w:r w:rsidRPr="00511748">
        <w:rPr>
          <w:color w:val="000000"/>
          <w:sz w:val="24"/>
          <w:szCs w:val="24"/>
        </w:rPr>
        <w:t xml:space="preserve">that FFA members have adopted </w:t>
      </w:r>
      <w:proofErr w:type="spellStart"/>
      <w:r w:rsidRPr="00511748">
        <w:rPr>
          <w:color w:val="000000"/>
          <w:sz w:val="24"/>
          <w:szCs w:val="24"/>
        </w:rPr>
        <w:t>Harmonised</w:t>
      </w:r>
      <w:proofErr w:type="spellEnd"/>
      <w:r w:rsidRPr="00511748">
        <w:rPr>
          <w:color w:val="000000"/>
          <w:sz w:val="24"/>
          <w:szCs w:val="24"/>
        </w:rPr>
        <w:t xml:space="preserve"> Minimum Terms and Conditions for </w:t>
      </w:r>
      <w:proofErr w:type="spellStart"/>
      <w:r w:rsidRPr="00511748">
        <w:rPr>
          <w:color w:val="000000"/>
          <w:sz w:val="24"/>
          <w:szCs w:val="24"/>
        </w:rPr>
        <w:t>Labour</w:t>
      </w:r>
      <w:proofErr w:type="spellEnd"/>
      <w:r w:rsidRPr="00511748">
        <w:rPr>
          <w:color w:val="000000"/>
          <w:sz w:val="24"/>
          <w:szCs w:val="24"/>
        </w:rPr>
        <w:t xml:space="preserve"> Standards for crew on fishing vessels licensed to fish in their Exclusive Economic Zones and such conditions are applicable to licensed foreign fishing vessels and flagged fishing </w:t>
      </w:r>
      <w:proofErr w:type="gramStart"/>
      <w:r w:rsidRPr="00511748">
        <w:rPr>
          <w:color w:val="000000"/>
          <w:sz w:val="24"/>
          <w:szCs w:val="24"/>
        </w:rPr>
        <w:t>vessels</w:t>
      </w:r>
      <w:r w:rsidR="008149DF">
        <w:rPr>
          <w:color w:val="000000"/>
          <w:sz w:val="24"/>
          <w:szCs w:val="24"/>
        </w:rPr>
        <w:t>;</w:t>
      </w:r>
      <w:proofErr w:type="gramEnd"/>
    </w:p>
    <w:p w14:paraId="6D5EBE69" w14:textId="77777777" w:rsidR="008E5F5F" w:rsidRPr="00371E5E" w:rsidRDefault="008E5F5F" w:rsidP="00D8465A">
      <w:pPr>
        <w:ind w:right="-2"/>
        <w:jc w:val="both"/>
        <w:rPr>
          <w:sz w:val="24"/>
          <w:szCs w:val="24"/>
        </w:rPr>
      </w:pPr>
    </w:p>
    <w:p w14:paraId="66BBBBC0" w14:textId="7F626529" w:rsidR="008E5F5F" w:rsidRDefault="008E5F5F" w:rsidP="00D8465A">
      <w:pPr>
        <w:ind w:right="-2"/>
        <w:jc w:val="both"/>
        <w:rPr>
          <w:ins w:id="33" w:author="HODDER, Emma (GVA)" w:date="2021-07-08T10:37:00Z"/>
          <w:color w:val="000000"/>
          <w:sz w:val="24"/>
          <w:szCs w:val="24"/>
        </w:rPr>
      </w:pPr>
      <w:r w:rsidRPr="00371E5E">
        <w:rPr>
          <w:b/>
          <w:i/>
          <w:color w:val="000000"/>
          <w:sz w:val="24"/>
          <w:szCs w:val="24"/>
        </w:rPr>
        <w:t xml:space="preserve">Mindful </w:t>
      </w:r>
      <w:r w:rsidRPr="00371E5E">
        <w:rPr>
          <w:color w:val="000000"/>
          <w:sz w:val="24"/>
          <w:szCs w:val="24"/>
        </w:rPr>
        <w:t xml:space="preserve">that </w:t>
      </w:r>
      <w:r>
        <w:rPr>
          <w:color w:val="000000"/>
          <w:sz w:val="24"/>
          <w:szCs w:val="24"/>
        </w:rPr>
        <w:t>CCMs</w:t>
      </w:r>
      <w:r w:rsidRPr="00371E5E">
        <w:rPr>
          <w:color w:val="000000"/>
          <w:sz w:val="24"/>
          <w:szCs w:val="24"/>
        </w:rPr>
        <w:t xml:space="preserve"> have a legitimate interest in increasing the participation of their </w:t>
      </w:r>
      <w:proofErr w:type="spellStart"/>
      <w:r w:rsidRPr="00371E5E">
        <w:rPr>
          <w:color w:val="000000"/>
          <w:sz w:val="24"/>
          <w:szCs w:val="24"/>
        </w:rPr>
        <w:t>labour</w:t>
      </w:r>
      <w:proofErr w:type="spellEnd"/>
      <w:r w:rsidRPr="00371E5E">
        <w:rPr>
          <w:color w:val="000000"/>
          <w:sz w:val="24"/>
          <w:szCs w:val="24"/>
        </w:rPr>
        <w:t xml:space="preserve"> force in the crewing of vessels that catch highly migratory fish stocks in their waters</w:t>
      </w:r>
      <w:r>
        <w:rPr>
          <w:color w:val="000000"/>
          <w:sz w:val="24"/>
          <w:szCs w:val="24"/>
        </w:rPr>
        <w:t xml:space="preserve"> in the Convention area</w:t>
      </w:r>
      <w:r w:rsidRPr="00371E5E">
        <w:rPr>
          <w:color w:val="000000"/>
          <w:sz w:val="24"/>
          <w:szCs w:val="24"/>
        </w:rPr>
        <w:t xml:space="preserve">, and that CCMs are interested in promoting safe and decent employment </w:t>
      </w:r>
      <w:r>
        <w:rPr>
          <w:color w:val="000000"/>
          <w:sz w:val="24"/>
          <w:szCs w:val="24"/>
        </w:rPr>
        <w:t xml:space="preserve">conditions </w:t>
      </w:r>
      <w:r w:rsidRPr="00371E5E">
        <w:rPr>
          <w:color w:val="000000"/>
          <w:sz w:val="24"/>
          <w:szCs w:val="24"/>
        </w:rPr>
        <w:t>for their nationals</w:t>
      </w:r>
      <w:ins w:id="34" w:author="MCAVINCHEY, Sarah (PACREG)" w:date="2022-07-13T10:56:00Z">
        <w:r w:rsidR="00184D07">
          <w:rPr>
            <w:color w:val="000000"/>
            <w:sz w:val="24"/>
            <w:szCs w:val="24"/>
          </w:rPr>
          <w:t xml:space="preserve"> and non-national </w:t>
        </w:r>
        <w:commentRangeStart w:id="35"/>
        <w:r w:rsidR="00184D07">
          <w:rPr>
            <w:color w:val="000000"/>
            <w:sz w:val="24"/>
            <w:szCs w:val="24"/>
          </w:rPr>
          <w:t>crew</w:t>
        </w:r>
      </w:ins>
      <w:commentRangeEnd w:id="35"/>
      <w:ins w:id="36" w:author="MCAVINCHEY, Sarah (PACREG)" w:date="2022-07-13T10:57:00Z">
        <w:r w:rsidR="00184D07">
          <w:rPr>
            <w:rStyle w:val="CommentReference"/>
          </w:rPr>
          <w:commentReference w:id="35"/>
        </w:r>
      </w:ins>
      <w:proofErr w:type="gramStart"/>
      <w:r>
        <w:rPr>
          <w:color w:val="000000"/>
          <w:sz w:val="24"/>
          <w:szCs w:val="24"/>
        </w:rPr>
        <w:t>,</w:t>
      </w:r>
      <w:r w:rsidRPr="00371E5E">
        <w:rPr>
          <w:color w:val="000000"/>
          <w:sz w:val="24"/>
          <w:szCs w:val="24"/>
        </w:rPr>
        <w:t>;</w:t>
      </w:r>
      <w:proofErr w:type="gramEnd"/>
    </w:p>
    <w:p w14:paraId="4B1EAD76" w14:textId="77777777" w:rsidR="008E5F5F" w:rsidRPr="00511748" w:rsidRDefault="008E5F5F" w:rsidP="00D8465A">
      <w:pPr>
        <w:ind w:right="-2"/>
        <w:jc w:val="both"/>
        <w:rPr>
          <w:i/>
          <w:color w:val="000000"/>
          <w:sz w:val="24"/>
          <w:szCs w:val="24"/>
        </w:rPr>
      </w:pPr>
    </w:p>
    <w:p w14:paraId="72F1533E" w14:textId="77777777" w:rsidR="008E5F5F" w:rsidRPr="009255E6" w:rsidRDefault="008E5F5F" w:rsidP="00D8465A">
      <w:pPr>
        <w:ind w:right="-2"/>
        <w:jc w:val="both"/>
        <w:rPr>
          <w:color w:val="000000"/>
          <w:sz w:val="24"/>
          <w:szCs w:val="24"/>
        </w:rPr>
      </w:pPr>
      <w:r w:rsidRPr="00511748">
        <w:rPr>
          <w:b/>
          <w:bCs/>
          <w:i/>
          <w:iCs/>
          <w:color w:val="000000"/>
          <w:sz w:val="24"/>
          <w:szCs w:val="24"/>
        </w:rPr>
        <w:t>Recalling</w:t>
      </w:r>
      <w:r w:rsidRPr="009958F2">
        <w:rPr>
          <w:b/>
          <w:bCs/>
          <w:iCs/>
          <w:color w:val="000000"/>
          <w:sz w:val="24"/>
          <w:szCs w:val="24"/>
        </w:rPr>
        <w:t xml:space="preserve"> </w:t>
      </w:r>
      <w:r w:rsidRPr="009255E6">
        <w:rPr>
          <w:color w:val="000000"/>
          <w:sz w:val="24"/>
          <w:szCs w:val="24"/>
        </w:rPr>
        <w:t xml:space="preserve">Resolution 2018-01 adopted by WCPFC which encouraged CCMs to implement measures, consistent with generally accepted international minimum standards for crew on fishing vessels, where applicable, to ensure fair working conditions on board for all crew working on fishing vessels flying their flag and operating within the WCPF Convention </w:t>
      </w:r>
      <w:proofErr w:type="gramStart"/>
      <w:r w:rsidRPr="009255E6">
        <w:rPr>
          <w:color w:val="000000"/>
          <w:sz w:val="24"/>
          <w:szCs w:val="24"/>
        </w:rPr>
        <w:t>area;</w:t>
      </w:r>
      <w:proofErr w:type="gramEnd"/>
    </w:p>
    <w:p w14:paraId="2F136763" w14:textId="77777777" w:rsidR="008E5F5F" w:rsidRDefault="008E5F5F" w:rsidP="00D8465A">
      <w:pPr>
        <w:ind w:right="-2"/>
        <w:jc w:val="both"/>
        <w:rPr>
          <w:color w:val="000000"/>
          <w:sz w:val="24"/>
          <w:szCs w:val="24"/>
        </w:rPr>
      </w:pPr>
    </w:p>
    <w:p w14:paraId="1672102B" w14:textId="294DA285" w:rsidR="008E5F5F" w:rsidRPr="009958F2" w:rsidRDefault="00A11BE9" w:rsidP="00D8465A">
      <w:pPr>
        <w:ind w:right="-2"/>
        <w:jc w:val="both"/>
        <w:rPr>
          <w:i/>
          <w:color w:val="000000"/>
          <w:sz w:val="24"/>
          <w:szCs w:val="24"/>
        </w:rPr>
      </w:pPr>
      <w:commentRangeStart w:id="37"/>
      <w:r>
        <w:rPr>
          <w:b/>
          <w:i/>
          <w:color w:val="000000"/>
          <w:sz w:val="24"/>
          <w:szCs w:val="24"/>
        </w:rPr>
        <w:t>[</w:t>
      </w:r>
      <w:r w:rsidR="008E5F5F" w:rsidRPr="009958F2">
        <w:rPr>
          <w:b/>
          <w:i/>
          <w:color w:val="000000"/>
          <w:sz w:val="24"/>
          <w:szCs w:val="24"/>
        </w:rPr>
        <w:t>Further mindful</w:t>
      </w:r>
      <w:r w:rsidR="008E5F5F" w:rsidRPr="009958F2">
        <w:rPr>
          <w:i/>
          <w:color w:val="000000"/>
          <w:sz w:val="24"/>
          <w:szCs w:val="24"/>
        </w:rPr>
        <w:t xml:space="preserve"> </w:t>
      </w:r>
      <w:r w:rsidR="008E5F5F" w:rsidRPr="009958F2">
        <w:rPr>
          <w:color w:val="000000"/>
          <w:sz w:val="24"/>
          <w:szCs w:val="24"/>
        </w:rPr>
        <w:t>that Article 8(1) of the Convention requires compatibility of conservations and management measures established for the high seas and those adopted for areas under national jurisdictions;</w:t>
      </w:r>
      <w:r w:rsidRPr="00A11BE9">
        <w:rPr>
          <w:b/>
          <w:color w:val="000000"/>
          <w:sz w:val="24"/>
          <w:szCs w:val="24"/>
        </w:rPr>
        <w:t>]</w:t>
      </w:r>
    </w:p>
    <w:p w14:paraId="30E2F4E0" w14:textId="77777777" w:rsidR="008E5F5F" w:rsidRDefault="008E5F5F" w:rsidP="00D8465A">
      <w:pPr>
        <w:ind w:right="-2"/>
        <w:jc w:val="both"/>
        <w:rPr>
          <w:ins w:id="38" w:author="HODDER, Emma (GVA)" w:date="2021-07-27T08:53:00Z"/>
          <w:i/>
          <w:color w:val="000000"/>
          <w:sz w:val="24"/>
          <w:szCs w:val="24"/>
        </w:rPr>
      </w:pPr>
    </w:p>
    <w:p w14:paraId="0DD8F225" w14:textId="77777777" w:rsidR="008E5F5F" w:rsidRPr="009958F2" w:rsidRDefault="008E5F5F" w:rsidP="00D8465A">
      <w:pPr>
        <w:ind w:right="-2"/>
        <w:jc w:val="both"/>
        <w:rPr>
          <w:i/>
          <w:color w:val="000000"/>
          <w:sz w:val="24"/>
          <w:szCs w:val="24"/>
        </w:rPr>
      </w:pPr>
    </w:p>
    <w:p w14:paraId="56CE34D4" w14:textId="644FCA2C" w:rsidR="008E5F5F" w:rsidRDefault="00A11BE9" w:rsidP="00D8465A">
      <w:pPr>
        <w:ind w:right="-2"/>
        <w:jc w:val="both"/>
        <w:rPr>
          <w:color w:val="000000"/>
          <w:sz w:val="24"/>
          <w:szCs w:val="24"/>
        </w:rPr>
      </w:pPr>
      <w:r>
        <w:rPr>
          <w:b/>
          <w:i/>
          <w:color w:val="000000"/>
          <w:sz w:val="24"/>
          <w:szCs w:val="24"/>
        </w:rPr>
        <w:t>[</w:t>
      </w:r>
      <w:r w:rsidR="008E5F5F" w:rsidRPr="00511748">
        <w:rPr>
          <w:b/>
          <w:i/>
          <w:color w:val="000000"/>
          <w:sz w:val="24"/>
          <w:szCs w:val="24"/>
        </w:rPr>
        <w:t>Recalling</w:t>
      </w:r>
      <w:r w:rsidR="008E5F5F">
        <w:rPr>
          <w:color w:val="000000"/>
          <w:sz w:val="24"/>
          <w:szCs w:val="24"/>
        </w:rPr>
        <w:t xml:space="preserve"> Article 25(1) of the Convention, which requires each CCM to enforce the provisions of the Convention and any conservation and management measures adopted by the Commission;</w:t>
      </w:r>
      <w:r w:rsidRPr="00A11BE9">
        <w:rPr>
          <w:b/>
          <w:color w:val="000000"/>
          <w:sz w:val="24"/>
          <w:szCs w:val="24"/>
        </w:rPr>
        <w:t>]</w:t>
      </w:r>
      <w:commentRangeEnd w:id="37"/>
      <w:r w:rsidR="00184D07">
        <w:rPr>
          <w:rStyle w:val="CommentReference"/>
        </w:rPr>
        <w:commentReference w:id="37"/>
      </w:r>
    </w:p>
    <w:p w14:paraId="3FCD9C7B" w14:textId="77777777" w:rsidR="008E5F5F" w:rsidRPr="002F0854" w:rsidRDefault="008E5F5F" w:rsidP="00D8465A">
      <w:pPr>
        <w:ind w:right="-2"/>
        <w:jc w:val="both"/>
        <w:rPr>
          <w:color w:val="000000"/>
          <w:sz w:val="24"/>
          <w:szCs w:val="24"/>
        </w:rPr>
      </w:pPr>
    </w:p>
    <w:p w14:paraId="4DF8F100" w14:textId="77777777" w:rsidR="008E5F5F" w:rsidRPr="00371E5E" w:rsidRDefault="008E5F5F" w:rsidP="00D8465A">
      <w:pPr>
        <w:ind w:right="-2"/>
        <w:jc w:val="both"/>
        <w:rPr>
          <w:color w:val="000000"/>
          <w:sz w:val="24"/>
          <w:szCs w:val="24"/>
        </w:rPr>
      </w:pPr>
      <w:r w:rsidRPr="009958F2">
        <w:rPr>
          <w:b/>
          <w:i/>
          <w:color w:val="000000"/>
          <w:sz w:val="24"/>
          <w:szCs w:val="24"/>
        </w:rPr>
        <w:t>Desiring</w:t>
      </w:r>
      <w:r w:rsidRPr="009958F2">
        <w:rPr>
          <w:i/>
          <w:color w:val="000000"/>
          <w:sz w:val="24"/>
          <w:szCs w:val="24"/>
        </w:rPr>
        <w:t xml:space="preserve"> </w:t>
      </w:r>
      <w:r w:rsidRPr="009958F2">
        <w:rPr>
          <w:color w:val="000000"/>
          <w:sz w:val="24"/>
          <w:szCs w:val="24"/>
        </w:rPr>
        <w:t>to put in place generally accepted international minimum standards for the responsible conduct of fishing operations:</w:t>
      </w:r>
    </w:p>
    <w:p w14:paraId="6242706E" w14:textId="77777777" w:rsidR="008E5F5F" w:rsidRPr="00371E5E" w:rsidRDefault="008E5F5F" w:rsidP="00D8465A">
      <w:pPr>
        <w:ind w:right="-2"/>
        <w:jc w:val="both"/>
        <w:rPr>
          <w:color w:val="000000"/>
          <w:sz w:val="24"/>
          <w:szCs w:val="24"/>
        </w:rPr>
      </w:pPr>
    </w:p>
    <w:p w14:paraId="29E0073A" w14:textId="77777777" w:rsidR="008E5F5F" w:rsidRPr="00371E5E" w:rsidRDefault="008E5F5F" w:rsidP="00D8465A">
      <w:pPr>
        <w:pStyle w:val="Heading1"/>
        <w:pBdr>
          <w:bottom w:val="none" w:sz="0" w:space="0" w:color="auto"/>
        </w:pBdr>
        <w:ind w:right="-2"/>
        <w:jc w:val="both"/>
        <w:rPr>
          <w:sz w:val="24"/>
          <w:szCs w:val="24"/>
        </w:rPr>
      </w:pPr>
      <w:r w:rsidRPr="009958F2">
        <w:rPr>
          <w:b/>
          <w:sz w:val="24"/>
          <w:szCs w:val="24"/>
        </w:rPr>
        <w:lastRenderedPageBreak/>
        <w:t xml:space="preserve">Adopts </w:t>
      </w:r>
      <w:r>
        <w:rPr>
          <w:sz w:val="24"/>
          <w:szCs w:val="24"/>
        </w:rPr>
        <w:t>the following conservation and management measures in accordance with Article 10 of the Convention on the Conservation and Management of Highly Migratory Fish Stocks in the Western and Central Pacific Ocean</w:t>
      </w:r>
      <w:r w:rsidRPr="00371E5E">
        <w:rPr>
          <w:sz w:val="24"/>
          <w:szCs w:val="24"/>
        </w:rPr>
        <w:t>:</w:t>
      </w:r>
    </w:p>
    <w:p w14:paraId="1281F8B1" w14:textId="77777777" w:rsidR="008E5F5F" w:rsidRPr="00371E5E" w:rsidRDefault="008E5F5F" w:rsidP="00D8465A">
      <w:pPr>
        <w:rPr>
          <w:b/>
          <w:i/>
          <w:color w:val="000000"/>
          <w:sz w:val="24"/>
          <w:szCs w:val="24"/>
        </w:rPr>
      </w:pPr>
    </w:p>
    <w:p w14:paraId="1F2E4FC1" w14:textId="57D5241C" w:rsidR="008E5F5F" w:rsidRDefault="008E5F5F" w:rsidP="00D8465A">
      <w:pPr>
        <w:pStyle w:val="ListParagraph"/>
        <w:numPr>
          <w:ilvl w:val="0"/>
          <w:numId w:val="13"/>
        </w:numPr>
        <w:pBdr>
          <w:top w:val="nil"/>
          <w:left w:val="nil"/>
          <w:bottom w:val="nil"/>
          <w:right w:val="nil"/>
          <w:between w:val="nil"/>
        </w:pBdr>
        <w:ind w:left="426" w:hanging="426"/>
        <w:jc w:val="both"/>
        <w:rPr>
          <w:color w:val="000000"/>
          <w:sz w:val="24"/>
          <w:szCs w:val="24"/>
        </w:rPr>
      </w:pPr>
      <w:r w:rsidRPr="00864429">
        <w:rPr>
          <w:color w:val="000000"/>
          <w:sz w:val="24"/>
          <w:szCs w:val="24"/>
        </w:rPr>
        <w:t xml:space="preserve">CCMs shall ensure that their national legislation </w:t>
      </w:r>
      <w:r>
        <w:rPr>
          <w:color w:val="000000"/>
          <w:sz w:val="24"/>
          <w:szCs w:val="24"/>
        </w:rPr>
        <w:t>applies</w:t>
      </w:r>
      <w:r w:rsidRPr="00864429">
        <w:rPr>
          <w:color w:val="000000"/>
          <w:sz w:val="24"/>
          <w:szCs w:val="24"/>
        </w:rPr>
        <w:t xml:space="preserve"> to all crews</w:t>
      </w:r>
      <w:ins w:id="39" w:author="HODDER, Emma (GVA)" w:date="2021-11-18T13:50:00Z">
        <w:r w:rsidR="00F14204">
          <w:rPr>
            <w:rStyle w:val="FootnoteReference"/>
            <w:color w:val="000000"/>
            <w:sz w:val="24"/>
            <w:szCs w:val="24"/>
          </w:rPr>
          <w:footnoteReference w:id="1"/>
        </w:r>
      </w:ins>
      <w:r w:rsidRPr="00864429">
        <w:rPr>
          <w:color w:val="000000"/>
          <w:sz w:val="24"/>
          <w:szCs w:val="24"/>
        </w:rPr>
        <w:t xml:space="preserve"> working on fishing vessels </w:t>
      </w:r>
      <w:ins w:id="41" w:author="HODDER, Emma (GVA)" w:date="2021-11-17T16:35:00Z">
        <w:r w:rsidR="00624E8E">
          <w:rPr>
            <w:color w:val="000000"/>
            <w:sz w:val="24"/>
            <w:szCs w:val="24"/>
          </w:rPr>
          <w:t xml:space="preserve">fishing for highly migratory fish stocks </w:t>
        </w:r>
      </w:ins>
      <w:ins w:id="42" w:author="HODDER, Emma (GVA)" w:date="2021-11-17T16:36:00Z">
        <w:r w:rsidR="00624E8E">
          <w:rPr>
            <w:color w:val="000000"/>
            <w:sz w:val="24"/>
            <w:szCs w:val="24"/>
          </w:rPr>
          <w:t xml:space="preserve">that are authorized to </w:t>
        </w:r>
      </w:ins>
      <w:r w:rsidRPr="00864429">
        <w:rPr>
          <w:color w:val="000000"/>
          <w:sz w:val="24"/>
          <w:szCs w:val="24"/>
        </w:rPr>
        <w:t>fly</w:t>
      </w:r>
      <w:del w:id="43" w:author="HODDER, Emma (GVA)" w:date="2021-11-17T16:36:00Z">
        <w:r w:rsidRPr="00864429" w:rsidDel="00624E8E">
          <w:rPr>
            <w:color w:val="000000"/>
            <w:sz w:val="24"/>
            <w:szCs w:val="24"/>
          </w:rPr>
          <w:delText>ing</w:delText>
        </w:r>
      </w:del>
      <w:r w:rsidRPr="00864429">
        <w:rPr>
          <w:color w:val="000000"/>
          <w:sz w:val="24"/>
          <w:szCs w:val="24"/>
        </w:rPr>
        <w:t xml:space="preserve"> their flag </w:t>
      </w:r>
      <w:ins w:id="44" w:author="HODDER, Emma (GVA)" w:date="2021-07-11T16:13:00Z">
        <w:r>
          <w:rPr>
            <w:color w:val="000000"/>
            <w:sz w:val="24"/>
            <w:szCs w:val="24"/>
          </w:rPr>
          <w:t>[</w:t>
        </w:r>
      </w:ins>
      <w:r w:rsidRPr="00864429">
        <w:rPr>
          <w:color w:val="000000"/>
          <w:sz w:val="24"/>
          <w:szCs w:val="24"/>
        </w:rPr>
        <w:t xml:space="preserve">in the </w:t>
      </w:r>
      <w:commentRangeStart w:id="45"/>
      <w:ins w:id="46" w:author="HODDER, Emma (GVA)" w:date="2021-06-18T08:49:00Z">
        <w:r>
          <w:rPr>
            <w:color w:val="000000"/>
            <w:sz w:val="24"/>
            <w:szCs w:val="24"/>
          </w:rPr>
          <w:t xml:space="preserve">areas beyond their </w:t>
        </w:r>
      </w:ins>
      <w:ins w:id="47" w:author="HODDER, Emma (GVA)" w:date="2021-09-05T13:36:00Z">
        <w:r w:rsidR="00002006">
          <w:rPr>
            <w:color w:val="000000"/>
            <w:sz w:val="24"/>
            <w:szCs w:val="24"/>
          </w:rPr>
          <w:t xml:space="preserve">own </w:t>
        </w:r>
      </w:ins>
      <w:ins w:id="48" w:author="HODDER, Emma (GVA)" w:date="2021-09-05T13:38:00Z">
        <w:r w:rsidR="00002006">
          <w:rPr>
            <w:color w:val="000000"/>
            <w:sz w:val="24"/>
            <w:szCs w:val="24"/>
          </w:rPr>
          <w:t xml:space="preserve">national </w:t>
        </w:r>
      </w:ins>
      <w:ins w:id="49" w:author="HODDER, Emma (GVA)" w:date="2021-06-18T08:49:00Z">
        <w:r>
          <w:rPr>
            <w:color w:val="000000"/>
            <w:sz w:val="24"/>
            <w:szCs w:val="24"/>
          </w:rPr>
          <w:t xml:space="preserve">jurisdictions of the </w:t>
        </w:r>
      </w:ins>
      <w:commentRangeEnd w:id="45"/>
      <w:ins w:id="50" w:author="HODDER, Emma (GVA)" w:date="2021-07-11T15:37:00Z">
        <w:r>
          <w:rPr>
            <w:rStyle w:val="CommentReference"/>
          </w:rPr>
          <w:commentReference w:id="45"/>
        </w:r>
      </w:ins>
      <w:r w:rsidRPr="00864429">
        <w:rPr>
          <w:color w:val="000000"/>
          <w:sz w:val="24"/>
          <w:szCs w:val="24"/>
        </w:rPr>
        <w:t xml:space="preserve">WCPF Convention Area and, where appropriate and applicable, CCMs shall adopt measures into their national legislation to establish minimum standards regulating crew </w:t>
      </w:r>
      <w:proofErr w:type="spellStart"/>
      <w:r w:rsidRPr="00864429">
        <w:rPr>
          <w:color w:val="000000"/>
          <w:sz w:val="24"/>
          <w:szCs w:val="24"/>
        </w:rPr>
        <w:t>labour</w:t>
      </w:r>
      <w:proofErr w:type="spellEnd"/>
      <w:r w:rsidRPr="00864429">
        <w:rPr>
          <w:color w:val="000000"/>
          <w:sz w:val="24"/>
          <w:szCs w:val="24"/>
        </w:rPr>
        <w:t xml:space="preserve"> conditions</w:t>
      </w:r>
      <w:ins w:id="51" w:author="HODDER, Emma (GVA)" w:date="2021-06-18T08:49:00Z">
        <w:r>
          <w:rPr>
            <w:color w:val="000000"/>
            <w:sz w:val="24"/>
            <w:szCs w:val="24"/>
          </w:rPr>
          <w:t>,</w:t>
        </w:r>
      </w:ins>
      <w:ins w:id="52" w:author="HODDER, Emma (GVA)" w:date="2021-07-11T16:13:00Z">
        <w:r>
          <w:rPr>
            <w:color w:val="000000"/>
            <w:sz w:val="24"/>
            <w:szCs w:val="24"/>
          </w:rPr>
          <w:t>]</w:t>
        </w:r>
      </w:ins>
      <w:ins w:id="53" w:author="HODDER, Emma (GVA)" w:date="2021-06-18T08:49:00Z">
        <w:r>
          <w:rPr>
            <w:color w:val="000000"/>
            <w:sz w:val="24"/>
            <w:szCs w:val="24"/>
          </w:rPr>
          <w:t xml:space="preserve"> as provided for in the following</w:t>
        </w:r>
      </w:ins>
      <w:ins w:id="54" w:author="HODDER, Emma (GVA)" w:date="2021-06-18T08:50:00Z">
        <w:r>
          <w:rPr>
            <w:color w:val="000000"/>
            <w:sz w:val="24"/>
            <w:szCs w:val="24"/>
          </w:rPr>
          <w:t xml:space="preserve"> paragraphs of this CMM</w:t>
        </w:r>
      </w:ins>
      <w:r w:rsidRPr="00864429">
        <w:rPr>
          <w:color w:val="000000"/>
          <w:sz w:val="24"/>
          <w:szCs w:val="24"/>
        </w:rPr>
        <w:t xml:space="preserve">. </w:t>
      </w:r>
    </w:p>
    <w:p w14:paraId="4EB67475" w14:textId="77777777" w:rsidR="008E5F5F" w:rsidRDefault="008E5F5F" w:rsidP="008E5F5F">
      <w:pPr>
        <w:pStyle w:val="ListParagraph"/>
        <w:pBdr>
          <w:top w:val="nil"/>
          <w:left w:val="nil"/>
          <w:bottom w:val="nil"/>
          <w:right w:val="nil"/>
          <w:between w:val="nil"/>
        </w:pBdr>
        <w:ind w:left="785"/>
        <w:jc w:val="both"/>
        <w:rPr>
          <w:color w:val="000000"/>
          <w:sz w:val="24"/>
          <w:szCs w:val="24"/>
        </w:rPr>
      </w:pPr>
    </w:p>
    <w:p w14:paraId="489E8212" w14:textId="36A22535" w:rsidR="008E5F5F" w:rsidRDefault="008E5F5F" w:rsidP="00D8465A">
      <w:pPr>
        <w:pStyle w:val="ListParagraph"/>
        <w:pBdr>
          <w:top w:val="nil"/>
          <w:left w:val="nil"/>
          <w:bottom w:val="nil"/>
          <w:right w:val="nil"/>
          <w:between w:val="nil"/>
        </w:pBdr>
        <w:ind w:left="0"/>
        <w:jc w:val="both"/>
        <w:rPr>
          <w:ins w:id="55" w:author="HODDER, Emma (GVA)" w:date="2021-06-14T12:22:00Z"/>
          <w:color w:val="000000"/>
          <w:sz w:val="24"/>
          <w:szCs w:val="24"/>
        </w:rPr>
      </w:pPr>
      <w:ins w:id="56" w:author="HODDER, Emma (GVA)" w:date="2021-07-29T16:16:00Z">
        <w:r>
          <w:rPr>
            <w:color w:val="000000"/>
            <w:sz w:val="24"/>
            <w:szCs w:val="24"/>
          </w:rPr>
          <w:t xml:space="preserve">1ter (USA): The following paragraphs apply to all areas of high seas and all exclusive economic zones in the Convention Area [except where otherwise stated]. </w:t>
        </w:r>
        <w:r w:rsidRPr="00341943">
          <w:rPr>
            <w:sz w:val="24"/>
            <w:szCs w:val="24"/>
          </w:rPr>
          <w:t xml:space="preserve">Coastal </w:t>
        </w:r>
        <w:r w:rsidR="00621C4B">
          <w:rPr>
            <w:sz w:val="24"/>
            <w:szCs w:val="24"/>
          </w:rPr>
          <w:t>CCMs</w:t>
        </w:r>
        <w:r w:rsidRPr="00341943">
          <w:rPr>
            <w:sz w:val="24"/>
            <w:szCs w:val="24"/>
          </w:rPr>
          <w:t xml:space="preserve"> are encouraged to take </w:t>
        </w:r>
        <w:r>
          <w:rPr>
            <w:sz w:val="24"/>
            <w:szCs w:val="24"/>
          </w:rPr>
          <w:t xml:space="preserve">consistent </w:t>
        </w:r>
        <w:r w:rsidRPr="00341943">
          <w:rPr>
            <w:sz w:val="24"/>
            <w:szCs w:val="24"/>
          </w:rPr>
          <w:t>measures in archipelagic waters and territorial seas and to inform the Commission Secretariat of the relevant measures that they will apply in these waters</w:t>
        </w:r>
      </w:ins>
    </w:p>
    <w:p w14:paraId="03F0D704" w14:textId="21FBE414" w:rsidR="008E5F5F" w:rsidDel="0058467F" w:rsidRDefault="008E5F5F" w:rsidP="008E5F5F">
      <w:pPr>
        <w:pBdr>
          <w:top w:val="nil"/>
          <w:left w:val="nil"/>
          <w:bottom w:val="nil"/>
          <w:right w:val="nil"/>
          <w:between w:val="nil"/>
        </w:pBdr>
        <w:rPr>
          <w:ins w:id="57" w:author="HODDER, Emma (GVA)" w:date="2021-09-05T11:21:00Z"/>
          <w:del w:id="58" w:author="putuh suadela" w:date="2022-04-25T07:03:00Z"/>
          <w:sz w:val="24"/>
          <w:szCs w:val="24"/>
        </w:rPr>
      </w:pPr>
      <w:bookmarkStart w:id="59" w:name="_gjdgxs" w:colFirst="0" w:colLast="0"/>
      <w:bookmarkEnd w:id="59"/>
    </w:p>
    <w:p w14:paraId="57698A69" w14:textId="32CE2900" w:rsidR="00266E0C" w:rsidRDefault="00266E0C" w:rsidP="008E5F5F">
      <w:pPr>
        <w:pBdr>
          <w:top w:val="nil"/>
          <w:left w:val="nil"/>
          <w:bottom w:val="nil"/>
          <w:right w:val="nil"/>
          <w:between w:val="nil"/>
        </w:pBdr>
        <w:rPr>
          <w:ins w:id="60" w:author="HODDER, Emma (GVA)" w:date="2021-09-05T11:21:00Z"/>
          <w:sz w:val="24"/>
          <w:szCs w:val="24"/>
        </w:rPr>
      </w:pPr>
    </w:p>
    <w:p w14:paraId="44508272" w14:textId="77777777" w:rsidR="00266E0C" w:rsidRDefault="00266E0C" w:rsidP="00266E0C">
      <w:pPr>
        <w:pBdr>
          <w:top w:val="nil"/>
          <w:left w:val="nil"/>
          <w:bottom w:val="nil"/>
          <w:right w:val="nil"/>
          <w:between w:val="nil"/>
        </w:pBdr>
        <w:rPr>
          <w:ins w:id="61" w:author="HODDER, Emma (GVA)" w:date="2021-09-05T11:21:00Z"/>
          <w:sz w:val="24"/>
          <w:szCs w:val="24"/>
        </w:rPr>
      </w:pPr>
    </w:p>
    <w:p w14:paraId="5FA9220F" w14:textId="77777777" w:rsidR="00266E0C" w:rsidRDefault="00266E0C" w:rsidP="00266E0C">
      <w:pPr>
        <w:rPr>
          <w:ins w:id="62" w:author="HODDER, Emma (GVA)" w:date="2021-09-05T11:21:00Z"/>
          <w:rFonts w:cstheme="minorHAnsi"/>
          <w:b/>
          <w:bCs/>
          <w:lang w:val="en-NZ"/>
        </w:rPr>
      </w:pPr>
      <w:r>
        <w:rPr>
          <w:rFonts w:cstheme="minorHAnsi"/>
          <w:b/>
          <w:bCs/>
          <w:color w:val="4F81BD" w:themeColor="accent1"/>
        </w:rPr>
        <w:t>Fair and safe working conditions on board fishing vessels</w:t>
      </w:r>
    </w:p>
    <w:p w14:paraId="2A07A870" w14:textId="528382C3" w:rsidR="00266E0C" w:rsidRDefault="00266E0C" w:rsidP="008E5F5F">
      <w:pPr>
        <w:pBdr>
          <w:top w:val="nil"/>
          <w:left w:val="nil"/>
          <w:bottom w:val="nil"/>
          <w:right w:val="nil"/>
          <w:between w:val="nil"/>
        </w:pBdr>
        <w:rPr>
          <w:ins w:id="63" w:author="HODDER, Emma (GVA)" w:date="2021-09-05T11:21:00Z"/>
          <w:sz w:val="24"/>
          <w:szCs w:val="24"/>
        </w:rPr>
      </w:pPr>
    </w:p>
    <w:p w14:paraId="1A3C4E68" w14:textId="77777777" w:rsidR="00266E0C" w:rsidRPr="00371E5E" w:rsidRDefault="00266E0C" w:rsidP="008E5F5F">
      <w:pPr>
        <w:pBdr>
          <w:top w:val="nil"/>
          <w:left w:val="nil"/>
          <w:bottom w:val="nil"/>
          <w:right w:val="nil"/>
          <w:between w:val="nil"/>
        </w:pBdr>
        <w:rPr>
          <w:sz w:val="24"/>
          <w:szCs w:val="24"/>
        </w:rPr>
      </w:pPr>
    </w:p>
    <w:p w14:paraId="49756C33" w14:textId="117766F3" w:rsidR="008E5F5F" w:rsidRPr="008149DF" w:rsidRDefault="008E5F5F" w:rsidP="00D8465A">
      <w:pPr>
        <w:pStyle w:val="ListParagraph"/>
        <w:numPr>
          <w:ilvl w:val="0"/>
          <w:numId w:val="13"/>
        </w:numPr>
        <w:pBdr>
          <w:top w:val="nil"/>
          <w:left w:val="nil"/>
          <w:bottom w:val="nil"/>
          <w:right w:val="nil"/>
          <w:between w:val="nil"/>
        </w:pBdr>
        <w:ind w:left="426" w:hanging="426"/>
        <w:jc w:val="both"/>
        <w:rPr>
          <w:ins w:id="64" w:author="HODDER, Emma (GVA)" w:date="2021-07-29T16:18:00Z"/>
          <w:color w:val="000000"/>
          <w:sz w:val="24"/>
          <w:szCs w:val="24"/>
        </w:rPr>
      </w:pPr>
      <w:r w:rsidRPr="00864429">
        <w:rPr>
          <w:color w:val="000000"/>
          <w:sz w:val="24"/>
          <w:szCs w:val="24"/>
        </w:rPr>
        <w:t xml:space="preserve">CCMs shall </w:t>
      </w:r>
      <w:r>
        <w:rPr>
          <w:color w:val="000000"/>
          <w:sz w:val="24"/>
          <w:szCs w:val="24"/>
        </w:rPr>
        <w:t>provide</w:t>
      </w:r>
      <w:r w:rsidRPr="00864429">
        <w:rPr>
          <w:color w:val="000000"/>
          <w:sz w:val="24"/>
          <w:szCs w:val="24"/>
        </w:rPr>
        <w:t xml:space="preserve"> fair and safe working conditions on board for all crew working on fishing vessels </w:t>
      </w:r>
      <w:del w:id="65" w:author="HODDER, Emma (GVA)" w:date="2021-11-17T16:51:00Z">
        <w:r w:rsidRPr="00864429" w:rsidDel="00FE3DBB">
          <w:rPr>
            <w:color w:val="000000"/>
            <w:sz w:val="24"/>
            <w:szCs w:val="24"/>
          </w:rPr>
          <w:delText xml:space="preserve">flying </w:delText>
        </w:r>
      </w:del>
      <w:ins w:id="66" w:author="HODDER, Emma (GVA)" w:date="2021-11-17T16:51:00Z">
        <w:r w:rsidR="00FE3DBB">
          <w:rPr>
            <w:color w:val="000000"/>
            <w:sz w:val="24"/>
            <w:szCs w:val="24"/>
          </w:rPr>
          <w:t>authorized to fly</w:t>
        </w:r>
        <w:r w:rsidR="00FE3DBB" w:rsidRPr="00864429">
          <w:rPr>
            <w:color w:val="000000"/>
            <w:sz w:val="24"/>
            <w:szCs w:val="24"/>
          </w:rPr>
          <w:t xml:space="preserve"> </w:t>
        </w:r>
      </w:ins>
      <w:r w:rsidRPr="00864429">
        <w:rPr>
          <w:color w:val="000000"/>
          <w:sz w:val="24"/>
          <w:szCs w:val="24"/>
        </w:rPr>
        <w:t>their flag and operating within</w:t>
      </w:r>
      <w:del w:id="67" w:author="MCAVINCHEY, Sarah (PACREG)" w:date="2022-07-19T16:52:00Z">
        <w:r w:rsidRPr="00864429" w:rsidDel="008149DF">
          <w:rPr>
            <w:color w:val="000000"/>
            <w:sz w:val="24"/>
            <w:szCs w:val="24"/>
          </w:rPr>
          <w:delText xml:space="preserve"> </w:delText>
        </w:r>
      </w:del>
      <w:ins w:id="68" w:author="HODDER, Emma (GVA)" w:date="2021-07-11T15:32:00Z">
        <w:r w:rsidRPr="008149DF">
          <w:rPr>
            <w:color w:val="000000"/>
            <w:sz w:val="24"/>
            <w:szCs w:val="24"/>
          </w:rPr>
          <w:t xml:space="preserve"> </w:t>
        </w:r>
        <w:r w:rsidRPr="008149DF">
          <w:rPr>
            <w:color w:val="4169E1"/>
            <w:sz w:val="24"/>
            <w:szCs w:val="24"/>
            <w:u w:val="single"/>
          </w:rPr>
          <w:t>a</w:t>
        </w:r>
        <w:r w:rsidR="00FE3DBB" w:rsidRPr="008149DF">
          <w:rPr>
            <w:color w:val="4169E1"/>
            <w:sz w:val="24"/>
            <w:szCs w:val="24"/>
            <w:u w:val="single"/>
            <w:shd w:val="clear" w:color="auto" w:fill="FFFFFF"/>
          </w:rPr>
          <w:t xml:space="preserve">reas beyond their jurisdiction in </w:t>
        </w:r>
      </w:ins>
      <w:r w:rsidRPr="008149DF">
        <w:rPr>
          <w:color w:val="000000"/>
          <w:sz w:val="24"/>
          <w:szCs w:val="24"/>
        </w:rPr>
        <w:t xml:space="preserve">the WCPFC Convention area, including, </w:t>
      </w:r>
      <w:r w:rsidRPr="008149DF">
        <w:rPr>
          <w:i/>
          <w:color w:val="000000"/>
          <w:sz w:val="24"/>
          <w:szCs w:val="24"/>
        </w:rPr>
        <w:t>inter alia</w:t>
      </w:r>
      <w:r w:rsidRPr="008149DF">
        <w:rPr>
          <w:color w:val="000000"/>
          <w:sz w:val="24"/>
          <w:szCs w:val="24"/>
        </w:rPr>
        <w:t>:</w:t>
      </w:r>
    </w:p>
    <w:p w14:paraId="38C4BFC3" w14:textId="77777777" w:rsidR="008E5F5F" w:rsidRPr="0058467F" w:rsidRDefault="008E5F5F" w:rsidP="008E5F5F">
      <w:pPr>
        <w:pStyle w:val="ListParagraph"/>
        <w:pBdr>
          <w:top w:val="nil"/>
          <w:left w:val="nil"/>
          <w:bottom w:val="nil"/>
          <w:right w:val="nil"/>
          <w:between w:val="nil"/>
        </w:pBdr>
        <w:tabs>
          <w:tab w:val="left" w:pos="501"/>
        </w:tabs>
        <w:ind w:left="785"/>
        <w:jc w:val="both"/>
        <w:rPr>
          <w:ins w:id="69" w:author="HODDER, Emma (GVA)" w:date="2021-07-29T16:17:00Z"/>
          <w:color w:val="000000"/>
          <w:sz w:val="24"/>
          <w:szCs w:val="24"/>
        </w:rPr>
      </w:pPr>
    </w:p>
    <w:p w14:paraId="6EFD7082" w14:textId="0679E03E" w:rsidR="008E5F5F" w:rsidRPr="0058467F" w:rsidRDefault="008E5F5F" w:rsidP="00D8465A">
      <w:pPr>
        <w:pStyle w:val="ListParagraph"/>
        <w:pBdr>
          <w:top w:val="nil"/>
          <w:left w:val="nil"/>
          <w:bottom w:val="nil"/>
          <w:right w:val="nil"/>
          <w:between w:val="nil"/>
        </w:pBdr>
        <w:ind w:left="0"/>
        <w:jc w:val="both"/>
        <w:rPr>
          <w:color w:val="000000"/>
          <w:sz w:val="24"/>
          <w:szCs w:val="24"/>
        </w:rPr>
      </w:pPr>
      <w:commentRangeStart w:id="70"/>
      <w:ins w:id="71" w:author="HODDER, Emma (GVA)" w:date="2021-07-29T16:17:00Z">
        <w:r w:rsidRPr="0058467F">
          <w:rPr>
            <w:color w:val="000000"/>
            <w:sz w:val="24"/>
            <w:szCs w:val="24"/>
          </w:rPr>
          <w:t xml:space="preserve">2ter (USA): </w:t>
        </w:r>
        <w:r w:rsidRPr="00D8465A">
          <w:rPr>
            <w:color w:val="3C4043"/>
            <w:spacing w:val="3"/>
            <w:sz w:val="24"/>
            <w:szCs w:val="24"/>
            <w:shd w:val="clear" w:color="auto" w:fill="FFFFFF"/>
          </w:rPr>
          <w:t>CCMs shall require owners and operators of their fishing vessels</w:t>
        </w:r>
      </w:ins>
      <w:ins w:id="72" w:author="HODDER, Emma (GVA)" w:date="2021-11-17T16:51:00Z">
        <w:r w:rsidR="00FE3DBB" w:rsidRPr="00D8465A">
          <w:rPr>
            <w:color w:val="3C4043"/>
            <w:spacing w:val="3"/>
            <w:sz w:val="24"/>
            <w:szCs w:val="24"/>
            <w:shd w:val="clear" w:color="auto" w:fill="FFFFFF"/>
          </w:rPr>
          <w:t xml:space="preserve"> authorized to fly their flag, </w:t>
        </w:r>
      </w:ins>
      <w:ins w:id="73" w:author="HODDER, Emma (GVA)" w:date="2021-07-29T16:17:00Z">
        <w:r w:rsidRPr="00D8465A">
          <w:rPr>
            <w:color w:val="3C4043"/>
            <w:spacing w:val="3"/>
            <w:sz w:val="24"/>
            <w:szCs w:val="24"/>
            <w:shd w:val="clear" w:color="auto" w:fill="FFFFFF"/>
          </w:rPr>
          <w:t>o</w:t>
        </w:r>
        <w:r w:rsidR="00FE3DBB" w:rsidRPr="00D8465A">
          <w:rPr>
            <w:color w:val="3C4043"/>
            <w:spacing w:val="3"/>
            <w:sz w:val="24"/>
            <w:szCs w:val="24"/>
            <w:shd w:val="clear" w:color="auto" w:fill="FFFFFF"/>
          </w:rPr>
          <w:t xml:space="preserve">perating in [areas beyond national jurisdiction of] the Convention area </w:t>
        </w:r>
        <w:r w:rsidRPr="00D8465A">
          <w:rPr>
            <w:color w:val="3C4043"/>
            <w:spacing w:val="3"/>
            <w:sz w:val="24"/>
            <w:szCs w:val="24"/>
            <w:shd w:val="clear" w:color="auto" w:fill="FFFFFF"/>
          </w:rPr>
          <w:t>to establish</w:t>
        </w:r>
      </w:ins>
      <w:commentRangeEnd w:id="70"/>
      <w:ins w:id="74" w:author="HODDER, Emma (GVA)" w:date="2021-11-17T16:53:00Z">
        <w:r w:rsidR="00FE3DBB" w:rsidRPr="00D8465A">
          <w:rPr>
            <w:rStyle w:val="CommentReference"/>
            <w:sz w:val="24"/>
            <w:szCs w:val="24"/>
          </w:rPr>
          <w:commentReference w:id="70"/>
        </w:r>
      </w:ins>
      <w:ins w:id="75" w:author="HODDER, Emma (GVA)" w:date="2021-07-29T16:17:00Z">
        <w:r w:rsidRPr="00D8465A">
          <w:rPr>
            <w:color w:val="3C4043"/>
            <w:spacing w:val="3"/>
            <w:sz w:val="24"/>
            <w:szCs w:val="24"/>
            <w:shd w:val="clear" w:color="auto" w:fill="FFFFFF"/>
          </w:rPr>
          <w:t>:</w:t>
        </w:r>
      </w:ins>
    </w:p>
    <w:p w14:paraId="0BD20ECF" w14:textId="77777777" w:rsidR="008E5F5F" w:rsidRPr="00C52170" w:rsidRDefault="008E5F5F" w:rsidP="008E5F5F">
      <w:pPr>
        <w:pBdr>
          <w:top w:val="nil"/>
          <w:left w:val="nil"/>
          <w:bottom w:val="nil"/>
          <w:right w:val="nil"/>
          <w:between w:val="nil"/>
        </w:pBdr>
        <w:rPr>
          <w:sz w:val="24"/>
          <w:szCs w:val="24"/>
        </w:rPr>
      </w:pPr>
    </w:p>
    <w:p w14:paraId="148EDE1D" w14:textId="2530FF56" w:rsidR="008E5F5F" w:rsidRPr="00864429" w:rsidRDefault="008E5F5F" w:rsidP="008E5F5F">
      <w:pPr>
        <w:numPr>
          <w:ilvl w:val="1"/>
          <w:numId w:val="12"/>
        </w:numPr>
        <w:pBdr>
          <w:top w:val="nil"/>
          <w:left w:val="nil"/>
          <w:bottom w:val="nil"/>
          <w:right w:val="nil"/>
          <w:between w:val="nil"/>
        </w:pBdr>
        <w:tabs>
          <w:tab w:val="left" w:pos="993"/>
        </w:tabs>
        <w:ind w:left="993" w:hanging="426"/>
        <w:jc w:val="both"/>
        <w:rPr>
          <w:color w:val="000000"/>
          <w:sz w:val="23"/>
          <w:szCs w:val="23"/>
        </w:rPr>
      </w:pPr>
      <w:commentRangeStart w:id="76"/>
      <w:r w:rsidRPr="00C52170">
        <w:rPr>
          <w:color w:val="000000"/>
          <w:sz w:val="24"/>
          <w:szCs w:val="24"/>
        </w:rPr>
        <w:t xml:space="preserve">A safe </w:t>
      </w:r>
      <w:del w:id="77" w:author="MCAVINCHEY, Sarah (PACREG)" w:date="2022-07-14T14:52:00Z">
        <w:r w:rsidRPr="00C52170" w:rsidDel="007C7AEA">
          <w:rPr>
            <w:color w:val="000000"/>
            <w:sz w:val="24"/>
            <w:szCs w:val="24"/>
          </w:rPr>
          <w:delText xml:space="preserve">and secure </w:delText>
        </w:r>
      </w:del>
      <w:r w:rsidRPr="00C52170">
        <w:rPr>
          <w:color w:val="000000"/>
          <w:sz w:val="24"/>
          <w:szCs w:val="24"/>
        </w:rPr>
        <w:t xml:space="preserve">working environment </w:t>
      </w:r>
      <w:del w:id="78" w:author="HODDER, Emma (GVA)" w:date="2021-11-17T16:49:00Z">
        <w:r w:rsidRPr="00C52170" w:rsidDel="00FE3DBB">
          <w:rPr>
            <w:color w:val="000000"/>
            <w:sz w:val="24"/>
            <w:szCs w:val="24"/>
          </w:rPr>
          <w:delText xml:space="preserve">with </w:delText>
        </w:r>
        <w:r w:rsidRPr="00A11BE9" w:rsidDel="00FE3DBB">
          <w:rPr>
            <w:color w:val="000000"/>
            <w:sz w:val="24"/>
            <w:szCs w:val="24"/>
            <w:highlight w:val="yellow"/>
          </w:rPr>
          <w:delText>minimum risk</w:delText>
        </w:r>
        <w:r w:rsidRPr="00C52170" w:rsidDel="00FE3DBB">
          <w:rPr>
            <w:color w:val="000000"/>
            <w:sz w:val="24"/>
            <w:szCs w:val="24"/>
          </w:rPr>
          <w:delText xml:space="preserve"> to health</w:delText>
        </w:r>
        <w:r w:rsidDel="00FE3DBB">
          <w:rPr>
            <w:color w:val="000000"/>
            <w:sz w:val="24"/>
            <w:szCs w:val="24"/>
          </w:rPr>
          <w:delText>, safety,</w:delText>
        </w:r>
        <w:r w:rsidRPr="00C52170" w:rsidDel="00FE3DBB">
          <w:rPr>
            <w:color w:val="000000"/>
            <w:sz w:val="24"/>
            <w:szCs w:val="24"/>
          </w:rPr>
          <w:delText xml:space="preserve"> and </w:delText>
        </w:r>
        <w:r w:rsidDel="00FE3DBB">
          <w:rPr>
            <w:color w:val="000000"/>
            <w:sz w:val="24"/>
            <w:szCs w:val="24"/>
          </w:rPr>
          <w:delText>welfare</w:delText>
        </w:r>
        <w:r w:rsidRPr="00C52170" w:rsidDel="00FE3DBB">
          <w:rPr>
            <w:color w:val="000000"/>
            <w:sz w:val="24"/>
            <w:szCs w:val="24"/>
          </w:rPr>
          <w:delText>;</w:delText>
        </w:r>
        <w:commentRangeEnd w:id="76"/>
        <w:r w:rsidR="00A11BE9" w:rsidDel="00FE3DBB">
          <w:rPr>
            <w:rStyle w:val="CommentReference"/>
          </w:rPr>
          <w:commentReference w:id="76"/>
        </w:r>
      </w:del>
      <w:ins w:id="79" w:author="HODDER, Emma (GVA)" w:date="2021-11-17T16:49:00Z">
        <w:r w:rsidR="00FE3DBB">
          <w:rPr>
            <w:color w:val="000000"/>
            <w:sz w:val="24"/>
            <w:szCs w:val="24"/>
          </w:rPr>
          <w:t>where the welfare, occupation</w:t>
        </w:r>
      </w:ins>
      <w:ins w:id="80" w:author="MCAVINCHEY, Sarah (PACREG)" w:date="2022-04-21T15:19:00Z">
        <w:r w:rsidR="0089708B">
          <w:rPr>
            <w:color w:val="000000"/>
            <w:sz w:val="24"/>
            <w:szCs w:val="24"/>
          </w:rPr>
          <w:t>al</w:t>
        </w:r>
      </w:ins>
      <w:ins w:id="81" w:author="HODDER, Emma (GVA)" w:date="2021-11-17T16:49:00Z">
        <w:del w:id="82" w:author="MCAVINCHEY, Sarah (PACREG)" w:date="2022-04-21T15:19:00Z">
          <w:r w:rsidR="00FE3DBB" w:rsidDel="0089708B">
            <w:rPr>
              <w:color w:val="000000"/>
              <w:sz w:val="24"/>
              <w:szCs w:val="24"/>
            </w:rPr>
            <w:delText>s</w:delText>
          </w:r>
        </w:del>
        <w:r w:rsidR="00FE3DBB">
          <w:rPr>
            <w:color w:val="000000"/>
            <w:sz w:val="24"/>
            <w:szCs w:val="24"/>
          </w:rPr>
          <w:t xml:space="preserve"> safety and health of fishers is effectively protected. </w:t>
        </w:r>
      </w:ins>
    </w:p>
    <w:p w14:paraId="47EBB9E1" w14:textId="77777777" w:rsidR="008E5F5F" w:rsidRDefault="008E5F5F" w:rsidP="008E5F5F">
      <w:pPr>
        <w:pBdr>
          <w:top w:val="nil"/>
          <w:left w:val="nil"/>
          <w:bottom w:val="nil"/>
          <w:right w:val="nil"/>
          <w:between w:val="nil"/>
        </w:pBdr>
        <w:tabs>
          <w:tab w:val="left" w:pos="993"/>
        </w:tabs>
        <w:ind w:left="993"/>
        <w:jc w:val="both"/>
        <w:rPr>
          <w:color w:val="000000"/>
          <w:sz w:val="23"/>
          <w:szCs w:val="23"/>
        </w:rPr>
      </w:pPr>
    </w:p>
    <w:p w14:paraId="3946C12F" w14:textId="13D4091D" w:rsidR="008E5F5F" w:rsidRDefault="008E5F5F" w:rsidP="008E5F5F">
      <w:pPr>
        <w:numPr>
          <w:ilvl w:val="1"/>
          <w:numId w:val="12"/>
        </w:numPr>
        <w:pBdr>
          <w:top w:val="nil"/>
          <w:left w:val="nil"/>
          <w:bottom w:val="nil"/>
          <w:right w:val="nil"/>
          <w:between w:val="nil"/>
        </w:pBdr>
        <w:tabs>
          <w:tab w:val="left" w:pos="993"/>
        </w:tabs>
        <w:ind w:left="993" w:hanging="426"/>
        <w:jc w:val="both"/>
        <w:rPr>
          <w:color w:val="000000"/>
          <w:sz w:val="24"/>
          <w:szCs w:val="24"/>
        </w:rPr>
      </w:pPr>
      <w:commentRangeStart w:id="83"/>
      <w:del w:id="84" w:author="MCAVINCHEY, Sarah (PACREG)" w:date="2022-07-14T14:53:00Z">
        <w:r w:rsidRPr="00C52170" w:rsidDel="007C7AEA">
          <w:rPr>
            <w:color w:val="000000"/>
            <w:sz w:val="24"/>
            <w:szCs w:val="24"/>
          </w:rPr>
          <w:delText xml:space="preserve">Fair </w:delText>
        </w:r>
      </w:del>
      <w:commentRangeEnd w:id="83"/>
      <w:r w:rsidR="007C7AEA">
        <w:rPr>
          <w:rStyle w:val="CommentReference"/>
        </w:rPr>
        <w:commentReference w:id="83"/>
      </w:r>
      <w:del w:id="85" w:author="MCAVINCHEY, Sarah (PACREG)" w:date="2022-07-14T14:53:00Z">
        <w:r w:rsidRPr="00C52170" w:rsidDel="007C7AEA">
          <w:rPr>
            <w:color w:val="000000"/>
            <w:sz w:val="24"/>
            <w:szCs w:val="24"/>
          </w:rPr>
          <w:delText>t</w:delText>
        </w:r>
      </w:del>
      <w:ins w:id="86" w:author="MCAVINCHEY, Sarah (PACREG)" w:date="2022-07-14T14:53:00Z">
        <w:r w:rsidR="007C7AEA">
          <w:rPr>
            <w:color w:val="000000"/>
            <w:sz w:val="24"/>
            <w:szCs w:val="24"/>
          </w:rPr>
          <w:t>T</w:t>
        </w:r>
      </w:ins>
      <w:r w:rsidRPr="00C52170">
        <w:rPr>
          <w:color w:val="000000"/>
          <w:sz w:val="24"/>
          <w:szCs w:val="24"/>
        </w:rPr>
        <w:t xml:space="preserve">erms of employment, that are enshrined in a written contract </w:t>
      </w:r>
      <w:r>
        <w:rPr>
          <w:color w:val="000000"/>
          <w:sz w:val="24"/>
          <w:szCs w:val="24"/>
        </w:rPr>
        <w:t xml:space="preserve">or agreement </w:t>
      </w:r>
      <w:r w:rsidRPr="005E79E6">
        <w:rPr>
          <w:strike/>
          <w:color w:val="000000"/>
          <w:sz w:val="24"/>
          <w:szCs w:val="24"/>
        </w:rPr>
        <w:t>or in equivalent measures</w:t>
      </w:r>
      <w:r w:rsidRPr="00C52170">
        <w:rPr>
          <w:color w:val="000000"/>
          <w:sz w:val="24"/>
          <w:szCs w:val="24"/>
        </w:rPr>
        <w:t xml:space="preserve">, </w:t>
      </w:r>
      <w:r w:rsidR="00002006">
        <w:rPr>
          <w:color w:val="000000"/>
          <w:sz w:val="24"/>
          <w:szCs w:val="24"/>
        </w:rPr>
        <w:t>[</w:t>
      </w:r>
      <w:commentRangeStart w:id="87"/>
      <w:r w:rsidR="008D5B57">
        <w:rPr>
          <w:color w:val="000000"/>
          <w:sz w:val="24"/>
          <w:szCs w:val="24"/>
        </w:rPr>
        <w:t xml:space="preserve">CCMs may use </w:t>
      </w:r>
      <w:r>
        <w:rPr>
          <w:color w:val="000000"/>
          <w:sz w:val="24"/>
          <w:szCs w:val="24"/>
        </w:rPr>
        <w:t xml:space="preserve">the particulars </w:t>
      </w:r>
      <w:r w:rsidR="00B07D05">
        <w:rPr>
          <w:color w:val="000000"/>
          <w:sz w:val="24"/>
          <w:szCs w:val="24"/>
        </w:rPr>
        <w:t xml:space="preserve">included in the crew agreement as </w:t>
      </w:r>
      <w:r>
        <w:rPr>
          <w:color w:val="000000"/>
          <w:sz w:val="24"/>
          <w:szCs w:val="24"/>
        </w:rPr>
        <w:t>set out in the Attachment</w:t>
      </w:r>
      <w:r w:rsidR="00002006">
        <w:rPr>
          <w:color w:val="000000"/>
          <w:sz w:val="24"/>
          <w:szCs w:val="24"/>
        </w:rPr>
        <w:t xml:space="preserve"> as a guideline]</w:t>
      </w:r>
      <w:r>
        <w:rPr>
          <w:color w:val="000000"/>
          <w:sz w:val="24"/>
          <w:szCs w:val="24"/>
        </w:rPr>
        <w:t xml:space="preserve">, </w:t>
      </w:r>
      <w:commentRangeEnd w:id="87"/>
      <w:r w:rsidR="008D5B57">
        <w:rPr>
          <w:rStyle w:val="CommentReference"/>
        </w:rPr>
        <w:commentReference w:id="87"/>
      </w:r>
      <w:r w:rsidRPr="00C52170">
        <w:rPr>
          <w:color w:val="000000"/>
          <w:sz w:val="24"/>
          <w:szCs w:val="24"/>
        </w:rPr>
        <w:t xml:space="preserve">which are made available to the </w:t>
      </w:r>
      <w:r>
        <w:rPr>
          <w:color w:val="000000"/>
          <w:sz w:val="24"/>
          <w:szCs w:val="24"/>
        </w:rPr>
        <w:t>crew member</w:t>
      </w:r>
      <w:r w:rsidRPr="00C52170">
        <w:rPr>
          <w:color w:val="000000"/>
          <w:sz w:val="24"/>
          <w:szCs w:val="24"/>
        </w:rPr>
        <w:t xml:space="preserve">, in a form and language that facilitates the employee’s understanding of the terms and is agreed by the </w:t>
      </w:r>
      <w:r>
        <w:rPr>
          <w:color w:val="000000"/>
          <w:sz w:val="24"/>
          <w:szCs w:val="24"/>
        </w:rPr>
        <w:t>crew member</w:t>
      </w:r>
      <w:ins w:id="88" w:author="MCAVINCHEY, Sarah (PACREG)" w:date="2022-07-14T14:54:00Z">
        <w:r w:rsidR="007C7AEA">
          <w:rPr>
            <w:color w:val="000000"/>
            <w:sz w:val="24"/>
            <w:szCs w:val="24"/>
          </w:rPr>
          <w:t xml:space="preserve"> </w:t>
        </w:r>
      </w:ins>
      <w:del w:id="89" w:author="MCAVINCHEY, Sarah (PACREG)" w:date="2022-07-14T14:54:00Z">
        <w:r w:rsidDel="007C7AEA">
          <w:rPr>
            <w:color w:val="000000"/>
            <w:sz w:val="24"/>
            <w:szCs w:val="24"/>
          </w:rPr>
          <w:delText>,</w:delText>
        </w:r>
      </w:del>
      <w:ins w:id="90" w:author="MCAVINCHEY, Sarah (PACREG)" w:date="2022-07-14T14:54:00Z">
        <w:r w:rsidR="007C7AEA">
          <w:rPr>
            <w:color w:val="000000"/>
            <w:sz w:val="24"/>
            <w:szCs w:val="24"/>
          </w:rPr>
          <w:t>prior to departure</w:t>
        </w:r>
      </w:ins>
      <w:del w:id="91" w:author="MCAVINCHEY, Sarah (PACREG)" w:date="2022-07-14T14:54:00Z">
        <w:r w:rsidDel="007C7AEA">
          <w:rPr>
            <w:color w:val="000000"/>
            <w:sz w:val="24"/>
            <w:szCs w:val="24"/>
          </w:rPr>
          <w:delText xml:space="preserve"> </w:delText>
        </w:r>
      </w:del>
      <w:r w:rsidRPr="00C52170">
        <w:rPr>
          <w:color w:val="000000"/>
          <w:sz w:val="24"/>
          <w:szCs w:val="24"/>
        </w:rPr>
        <w:t>;</w:t>
      </w:r>
    </w:p>
    <w:p w14:paraId="6A6DF6BF" w14:textId="77777777" w:rsidR="008E5F5F" w:rsidRPr="00C52170" w:rsidRDefault="008E5F5F" w:rsidP="008E5F5F">
      <w:pPr>
        <w:pBdr>
          <w:top w:val="nil"/>
          <w:left w:val="nil"/>
          <w:bottom w:val="nil"/>
          <w:right w:val="nil"/>
          <w:between w:val="nil"/>
        </w:pBdr>
        <w:tabs>
          <w:tab w:val="left" w:pos="993"/>
        </w:tabs>
        <w:jc w:val="both"/>
        <w:rPr>
          <w:color w:val="000000"/>
          <w:sz w:val="24"/>
          <w:szCs w:val="24"/>
        </w:rPr>
      </w:pPr>
    </w:p>
    <w:p w14:paraId="179FF2F4" w14:textId="27C918FB" w:rsidR="008E5F5F" w:rsidRDefault="008E5F5F" w:rsidP="008E5F5F">
      <w:pPr>
        <w:numPr>
          <w:ilvl w:val="1"/>
          <w:numId w:val="12"/>
        </w:numPr>
        <w:pBdr>
          <w:top w:val="nil"/>
          <w:left w:val="nil"/>
          <w:bottom w:val="nil"/>
          <w:right w:val="nil"/>
          <w:between w:val="nil"/>
        </w:pBdr>
        <w:tabs>
          <w:tab w:val="left" w:pos="993"/>
        </w:tabs>
        <w:ind w:left="993" w:hanging="426"/>
        <w:jc w:val="both"/>
        <w:rPr>
          <w:color w:val="000000"/>
          <w:sz w:val="24"/>
          <w:szCs w:val="24"/>
        </w:rPr>
      </w:pPr>
      <w:commentRangeStart w:id="92"/>
      <w:r w:rsidRPr="00C52170">
        <w:rPr>
          <w:color w:val="000000"/>
          <w:sz w:val="24"/>
          <w:szCs w:val="24"/>
        </w:rPr>
        <w:t>Decent</w:t>
      </w:r>
      <w:commentRangeEnd w:id="92"/>
      <w:r w:rsidR="000B4F16">
        <w:rPr>
          <w:rStyle w:val="CommentReference"/>
        </w:rPr>
        <w:commentReference w:id="92"/>
      </w:r>
      <w:r w:rsidRPr="00C52170">
        <w:rPr>
          <w:color w:val="000000"/>
          <w:sz w:val="24"/>
          <w:szCs w:val="24"/>
        </w:rPr>
        <w:t xml:space="preserve"> working and living conditions on board </w:t>
      </w:r>
      <w:r>
        <w:rPr>
          <w:color w:val="000000"/>
          <w:sz w:val="24"/>
          <w:szCs w:val="24"/>
        </w:rPr>
        <w:t xml:space="preserve">fishing </w:t>
      </w:r>
      <w:r w:rsidRPr="00C52170">
        <w:rPr>
          <w:color w:val="000000"/>
          <w:sz w:val="24"/>
          <w:szCs w:val="24"/>
        </w:rPr>
        <w:t xml:space="preserve">vessels, including access to </w:t>
      </w:r>
      <w:del w:id="93" w:author="MCAVINCHEY, Sarah (PACREG)" w:date="2022-07-14T14:59:00Z">
        <w:r w:rsidRPr="00C52170" w:rsidDel="007C7AEA">
          <w:rPr>
            <w:color w:val="000000"/>
            <w:sz w:val="24"/>
            <w:szCs w:val="24"/>
          </w:rPr>
          <w:delText xml:space="preserve">sufficient </w:delText>
        </w:r>
      </w:del>
      <w:ins w:id="94" w:author="MCAVINCHEY, Sarah (PACREG)" w:date="2022-07-14T14:59:00Z">
        <w:r w:rsidR="007C7AEA">
          <w:rPr>
            <w:color w:val="000000"/>
            <w:sz w:val="24"/>
            <w:szCs w:val="24"/>
          </w:rPr>
          <w:t>clean or potable</w:t>
        </w:r>
        <w:r w:rsidR="007C7AEA" w:rsidRPr="00C52170">
          <w:rPr>
            <w:color w:val="000000"/>
            <w:sz w:val="24"/>
            <w:szCs w:val="24"/>
          </w:rPr>
          <w:t xml:space="preserve"> </w:t>
        </w:r>
      </w:ins>
      <w:r w:rsidRPr="00C52170">
        <w:rPr>
          <w:color w:val="000000"/>
          <w:sz w:val="24"/>
          <w:szCs w:val="24"/>
        </w:rPr>
        <w:t xml:space="preserve">freshwater and food, </w:t>
      </w:r>
      <w:commentRangeStart w:id="95"/>
      <w:ins w:id="96" w:author="MCAVINCHEY, Sarah (PACREG)" w:date="2022-07-14T15:42:00Z">
        <w:r w:rsidR="00073B7A">
          <w:rPr>
            <w:color w:val="000000"/>
            <w:sz w:val="24"/>
            <w:szCs w:val="24"/>
          </w:rPr>
          <w:t>occupational</w:t>
        </w:r>
      </w:ins>
      <w:commentRangeEnd w:id="95"/>
      <w:ins w:id="97" w:author="MCAVINCHEY, Sarah (PACREG)" w:date="2022-07-14T15:44:00Z">
        <w:r w:rsidR="00073B7A">
          <w:rPr>
            <w:rStyle w:val="CommentReference"/>
          </w:rPr>
          <w:commentReference w:id="95"/>
        </w:r>
      </w:ins>
      <w:ins w:id="98" w:author="MCAVINCHEY, Sarah (PACREG)" w:date="2022-07-14T15:42:00Z">
        <w:r w:rsidR="00073B7A">
          <w:rPr>
            <w:color w:val="000000"/>
            <w:sz w:val="24"/>
            <w:szCs w:val="24"/>
          </w:rPr>
          <w:t xml:space="preserve"> safety and health protection</w:t>
        </w:r>
      </w:ins>
      <w:del w:id="99" w:author="MCAVINCHEY, Sarah (PACREG)" w:date="2022-07-14T15:46:00Z">
        <w:r w:rsidRPr="00C52170" w:rsidDel="0064593B">
          <w:rPr>
            <w:color w:val="000000"/>
            <w:sz w:val="24"/>
            <w:szCs w:val="24"/>
          </w:rPr>
          <w:delText xml:space="preserve">operational safety protection </w:delText>
        </w:r>
      </w:del>
      <w:ins w:id="100" w:author="MCAVINCHEY, Sarah (PACREG)" w:date="2022-07-14T15:46:00Z">
        <w:r w:rsidR="0064593B">
          <w:rPr>
            <w:color w:val="000000"/>
            <w:sz w:val="24"/>
            <w:szCs w:val="24"/>
          </w:rPr>
          <w:t>,</w:t>
        </w:r>
      </w:ins>
      <w:del w:id="101" w:author="MCAVINCHEY, Sarah (PACREG)" w:date="2022-07-14T15:46:00Z">
        <w:r w:rsidRPr="00C52170" w:rsidDel="0064593B">
          <w:rPr>
            <w:color w:val="000000"/>
            <w:sz w:val="24"/>
            <w:szCs w:val="24"/>
          </w:rPr>
          <w:delText>and</w:delText>
        </w:r>
      </w:del>
      <w:r w:rsidRPr="00C52170">
        <w:rPr>
          <w:color w:val="000000"/>
          <w:sz w:val="24"/>
          <w:szCs w:val="24"/>
        </w:rPr>
        <w:t xml:space="preserve"> medical care, </w:t>
      </w:r>
      <w:r w:rsidR="00BC6E04">
        <w:rPr>
          <w:color w:val="000000"/>
          <w:sz w:val="24"/>
          <w:szCs w:val="24"/>
        </w:rPr>
        <w:t xml:space="preserve">rest periods, </w:t>
      </w:r>
      <w:r w:rsidRPr="00C52170">
        <w:rPr>
          <w:color w:val="000000"/>
          <w:sz w:val="24"/>
          <w:szCs w:val="24"/>
        </w:rPr>
        <w:t xml:space="preserve">and </w:t>
      </w:r>
      <w:r w:rsidR="00BC6E04">
        <w:rPr>
          <w:color w:val="000000"/>
          <w:sz w:val="24"/>
          <w:szCs w:val="24"/>
        </w:rPr>
        <w:t xml:space="preserve">conditions </w:t>
      </w:r>
      <w:r w:rsidRPr="00C52170">
        <w:rPr>
          <w:color w:val="000000"/>
          <w:sz w:val="24"/>
          <w:szCs w:val="24"/>
        </w:rPr>
        <w:t xml:space="preserve">that facilitate </w:t>
      </w:r>
      <w:ins w:id="102" w:author="MCAVINCHEY, Sarah (PACREG)" w:date="2022-07-14T15:47:00Z">
        <w:r w:rsidR="0064593B">
          <w:rPr>
            <w:color w:val="000000"/>
            <w:sz w:val="24"/>
            <w:szCs w:val="24"/>
          </w:rPr>
          <w:t xml:space="preserve">minimum </w:t>
        </w:r>
      </w:ins>
      <w:del w:id="103" w:author="MCAVINCHEY, Sarah (PACREG)" w:date="2022-07-14T15:47:00Z">
        <w:r w:rsidRPr="00C52170" w:rsidDel="0064593B">
          <w:rPr>
            <w:color w:val="000000"/>
            <w:sz w:val="24"/>
            <w:szCs w:val="24"/>
          </w:rPr>
          <w:delText xml:space="preserve">acceptable </w:delText>
        </w:r>
      </w:del>
      <w:r w:rsidRPr="00C52170">
        <w:rPr>
          <w:color w:val="000000"/>
          <w:sz w:val="24"/>
          <w:szCs w:val="24"/>
        </w:rPr>
        <w:t xml:space="preserve">standards of </w:t>
      </w:r>
      <w:ins w:id="104" w:author="MCAVINCHEY, Sarah (PACREG)" w:date="2022-07-14T15:47:00Z">
        <w:r w:rsidR="0064593B">
          <w:rPr>
            <w:color w:val="000000"/>
            <w:sz w:val="24"/>
            <w:szCs w:val="24"/>
          </w:rPr>
          <w:t>health</w:t>
        </w:r>
      </w:ins>
      <w:del w:id="105" w:author="MCAVINCHEY, Sarah (PACREG)" w:date="2022-07-14T15:47:00Z">
        <w:r w:rsidRPr="00C52170" w:rsidDel="0064593B">
          <w:rPr>
            <w:color w:val="000000"/>
            <w:sz w:val="24"/>
            <w:szCs w:val="24"/>
          </w:rPr>
          <w:delText>sa</w:delText>
        </w:r>
      </w:del>
      <w:del w:id="106" w:author="MCAVINCHEY, Sarah (PACREG)" w:date="2022-07-14T15:48:00Z">
        <w:r w:rsidRPr="00C52170" w:rsidDel="0064593B">
          <w:rPr>
            <w:color w:val="000000"/>
            <w:sz w:val="24"/>
            <w:szCs w:val="24"/>
          </w:rPr>
          <w:delText>nitary</w:delText>
        </w:r>
      </w:del>
      <w:ins w:id="107" w:author="MCAVINCHEY, Sarah (PACREG)" w:date="2022-07-14T15:48:00Z">
        <w:r w:rsidR="0064593B">
          <w:rPr>
            <w:color w:val="000000"/>
            <w:sz w:val="24"/>
            <w:szCs w:val="24"/>
          </w:rPr>
          <w:t xml:space="preserve"> and</w:t>
        </w:r>
      </w:ins>
      <w:r w:rsidRPr="00C52170">
        <w:rPr>
          <w:color w:val="000000"/>
          <w:sz w:val="24"/>
          <w:szCs w:val="24"/>
        </w:rPr>
        <w:t xml:space="preserve"> hygiene</w:t>
      </w:r>
      <w:r>
        <w:rPr>
          <w:color w:val="000000"/>
          <w:sz w:val="24"/>
          <w:szCs w:val="24"/>
        </w:rPr>
        <w:t xml:space="preserve"> which </w:t>
      </w:r>
      <w:del w:id="108" w:author="HODDER, Emma (GVA)" w:date="2021-11-14T14:53:00Z">
        <w:r w:rsidDel="00BC6E04">
          <w:rPr>
            <w:color w:val="000000"/>
            <w:sz w:val="24"/>
            <w:szCs w:val="24"/>
          </w:rPr>
          <w:delText xml:space="preserve">has </w:delText>
        </w:r>
      </w:del>
      <w:ins w:id="109" w:author="HODDER, Emma (GVA)" w:date="2021-11-14T14:53:00Z">
        <w:r w:rsidR="00BC6E04">
          <w:rPr>
            <w:color w:val="000000"/>
            <w:sz w:val="24"/>
            <w:szCs w:val="24"/>
          </w:rPr>
          <w:t xml:space="preserve">is </w:t>
        </w:r>
      </w:ins>
      <w:r>
        <w:rPr>
          <w:color w:val="000000"/>
          <w:sz w:val="24"/>
          <w:szCs w:val="24"/>
        </w:rPr>
        <w:t>to be provided by the fishing operator or the owner of the fishing vessel</w:t>
      </w:r>
      <w:r w:rsidRPr="00C52170">
        <w:rPr>
          <w:color w:val="000000"/>
          <w:sz w:val="24"/>
          <w:szCs w:val="24"/>
        </w:rPr>
        <w:t>;</w:t>
      </w:r>
    </w:p>
    <w:p w14:paraId="6E382DE4" w14:textId="77777777" w:rsidR="008E5F5F" w:rsidRPr="00C52170" w:rsidRDefault="008E5F5F" w:rsidP="008E5F5F">
      <w:pPr>
        <w:pBdr>
          <w:top w:val="nil"/>
          <w:left w:val="nil"/>
          <w:bottom w:val="nil"/>
          <w:right w:val="nil"/>
          <w:between w:val="nil"/>
        </w:pBdr>
        <w:tabs>
          <w:tab w:val="left" w:pos="993"/>
        </w:tabs>
        <w:jc w:val="both"/>
        <w:rPr>
          <w:color w:val="000000"/>
          <w:sz w:val="24"/>
          <w:szCs w:val="24"/>
        </w:rPr>
      </w:pPr>
    </w:p>
    <w:p w14:paraId="7C4566F4" w14:textId="733081E2" w:rsidR="008E5F5F" w:rsidRPr="00864429" w:rsidRDefault="008E5F5F" w:rsidP="008E5F5F">
      <w:pPr>
        <w:numPr>
          <w:ilvl w:val="1"/>
          <w:numId w:val="12"/>
        </w:numPr>
        <w:pBdr>
          <w:top w:val="nil"/>
          <w:left w:val="nil"/>
          <w:bottom w:val="nil"/>
          <w:right w:val="nil"/>
          <w:between w:val="nil"/>
        </w:pBdr>
        <w:tabs>
          <w:tab w:val="left" w:pos="993"/>
        </w:tabs>
        <w:ind w:left="993" w:hanging="426"/>
        <w:jc w:val="both"/>
        <w:rPr>
          <w:color w:val="000000"/>
          <w:sz w:val="23"/>
          <w:szCs w:val="23"/>
        </w:rPr>
      </w:pPr>
      <w:r w:rsidRPr="00C52170">
        <w:rPr>
          <w:color w:val="000000"/>
          <w:sz w:val="24"/>
          <w:szCs w:val="24"/>
        </w:rPr>
        <w:t>Decent and regular remuneration</w:t>
      </w:r>
      <w:ins w:id="110" w:author="HODDER, Emma (GVA)" w:date="2021-11-14T14:54:00Z">
        <w:r w:rsidR="00BC6E04">
          <w:rPr>
            <w:color w:val="000000"/>
            <w:sz w:val="24"/>
            <w:szCs w:val="24"/>
          </w:rPr>
          <w:t xml:space="preserve"> (</w:t>
        </w:r>
        <w:proofErr w:type="gramStart"/>
        <w:r w:rsidR="00BC6E04">
          <w:rPr>
            <w:color w:val="000000"/>
            <w:sz w:val="24"/>
            <w:szCs w:val="24"/>
          </w:rPr>
          <w:t>e</w:t>
        </w:r>
      </w:ins>
      <w:ins w:id="111" w:author="MCAVINCHEY, Sarah (PACREG)" w:date="2022-07-19T16:52:00Z">
        <w:r w:rsidR="008149DF">
          <w:rPr>
            <w:color w:val="000000"/>
            <w:sz w:val="24"/>
            <w:szCs w:val="24"/>
          </w:rPr>
          <w:t>.</w:t>
        </w:r>
      </w:ins>
      <w:ins w:id="112" w:author="HODDER, Emma (GVA)" w:date="2021-11-14T14:54:00Z">
        <w:r w:rsidR="00BC6E04">
          <w:rPr>
            <w:color w:val="000000"/>
            <w:sz w:val="24"/>
            <w:szCs w:val="24"/>
          </w:rPr>
          <w:t>g</w:t>
        </w:r>
      </w:ins>
      <w:ins w:id="113" w:author="MCAVINCHEY, Sarah (PACREG)" w:date="2022-07-19T16:52:00Z">
        <w:r w:rsidR="008149DF">
          <w:rPr>
            <w:color w:val="000000"/>
            <w:sz w:val="24"/>
            <w:szCs w:val="24"/>
          </w:rPr>
          <w:t>.</w:t>
        </w:r>
      </w:ins>
      <w:proofErr w:type="gramEnd"/>
      <w:ins w:id="114" w:author="HODDER, Emma (GVA)" w:date="2021-11-14T14:54:00Z">
        <w:r w:rsidR="00BC6E04">
          <w:rPr>
            <w:color w:val="000000"/>
            <w:sz w:val="24"/>
            <w:szCs w:val="24"/>
          </w:rPr>
          <w:t xml:space="preserve"> monthly)</w:t>
        </w:r>
      </w:ins>
      <w:r w:rsidR="00A11BE9">
        <w:rPr>
          <w:color w:val="000000"/>
          <w:sz w:val="24"/>
          <w:szCs w:val="24"/>
        </w:rPr>
        <w:t xml:space="preserve"> </w:t>
      </w:r>
      <w:ins w:id="115" w:author="HODDER, Emma (GVA)" w:date="2021-09-08T16:25:00Z">
        <w:r w:rsidR="00BC6E04">
          <w:rPr>
            <w:color w:val="000000"/>
            <w:sz w:val="24"/>
            <w:szCs w:val="24"/>
          </w:rPr>
          <w:t xml:space="preserve">that is </w:t>
        </w:r>
        <w:commentRangeStart w:id="116"/>
        <w:r w:rsidR="00BC6E04">
          <w:rPr>
            <w:color w:val="000000"/>
            <w:sz w:val="24"/>
            <w:szCs w:val="24"/>
          </w:rPr>
          <w:t xml:space="preserve">accessible </w:t>
        </w:r>
      </w:ins>
      <w:commentRangeEnd w:id="116"/>
      <w:r w:rsidR="00033D68">
        <w:rPr>
          <w:rStyle w:val="CommentReference"/>
        </w:rPr>
        <w:commentReference w:id="116"/>
      </w:r>
      <w:ins w:id="117" w:author="HODDER, Emma (GVA)" w:date="2021-09-08T16:25:00Z">
        <w:r w:rsidR="00BC6E04">
          <w:rPr>
            <w:color w:val="000000"/>
            <w:sz w:val="24"/>
            <w:szCs w:val="24"/>
          </w:rPr>
          <w:t>by</w:t>
        </w:r>
        <w:r w:rsidR="00A11BE9">
          <w:rPr>
            <w:color w:val="000000"/>
            <w:sz w:val="24"/>
            <w:szCs w:val="24"/>
          </w:rPr>
          <w:t xml:space="preserve"> crew</w:t>
        </w:r>
      </w:ins>
      <w:ins w:id="118" w:author="HODDER, Emma (GVA)" w:date="2021-11-14T14:54:00Z">
        <w:r w:rsidR="00BC6E04">
          <w:rPr>
            <w:color w:val="000000"/>
            <w:sz w:val="24"/>
            <w:szCs w:val="24"/>
          </w:rPr>
          <w:t xml:space="preserve"> that remain </w:t>
        </w:r>
        <w:r w:rsidR="00BC6E04">
          <w:rPr>
            <w:color w:val="000000"/>
            <w:sz w:val="24"/>
            <w:szCs w:val="24"/>
          </w:rPr>
          <w:lastRenderedPageBreak/>
          <w:t>at sea for long periods</w:t>
        </w:r>
      </w:ins>
      <w:r w:rsidRPr="00C52170">
        <w:rPr>
          <w:color w:val="000000"/>
          <w:sz w:val="24"/>
          <w:szCs w:val="24"/>
        </w:rPr>
        <w:t xml:space="preserve"> as well as appropriate insurance for the crew; </w:t>
      </w:r>
    </w:p>
    <w:p w14:paraId="0D8BAAD6" w14:textId="77777777" w:rsidR="008E5F5F" w:rsidRDefault="008E5F5F" w:rsidP="008E5F5F">
      <w:pPr>
        <w:pBdr>
          <w:top w:val="nil"/>
          <w:left w:val="nil"/>
          <w:bottom w:val="nil"/>
          <w:right w:val="nil"/>
          <w:between w:val="nil"/>
        </w:pBdr>
        <w:tabs>
          <w:tab w:val="left" w:pos="993"/>
        </w:tabs>
        <w:jc w:val="both"/>
        <w:rPr>
          <w:color w:val="000000"/>
          <w:sz w:val="23"/>
          <w:szCs w:val="23"/>
        </w:rPr>
      </w:pPr>
    </w:p>
    <w:p w14:paraId="42258186" w14:textId="0B0400DD" w:rsidR="008E5F5F" w:rsidRDefault="008E5F5F" w:rsidP="008E5F5F">
      <w:pPr>
        <w:numPr>
          <w:ilvl w:val="1"/>
          <w:numId w:val="12"/>
        </w:numPr>
        <w:pBdr>
          <w:top w:val="nil"/>
          <w:left w:val="nil"/>
          <w:bottom w:val="nil"/>
          <w:right w:val="nil"/>
          <w:between w:val="nil"/>
        </w:pBdr>
        <w:tabs>
          <w:tab w:val="left" w:pos="993"/>
        </w:tabs>
        <w:ind w:left="993" w:hanging="426"/>
        <w:jc w:val="both"/>
        <w:rPr>
          <w:color w:val="000000"/>
          <w:sz w:val="24"/>
          <w:szCs w:val="24"/>
        </w:rPr>
      </w:pPr>
      <w:r w:rsidRPr="00C52170">
        <w:rPr>
          <w:color w:val="000000"/>
          <w:sz w:val="24"/>
          <w:szCs w:val="24"/>
        </w:rPr>
        <w:t xml:space="preserve">Providing crew members with </w:t>
      </w:r>
      <w:r>
        <w:rPr>
          <w:color w:val="000000"/>
          <w:sz w:val="24"/>
          <w:szCs w:val="24"/>
        </w:rPr>
        <w:t xml:space="preserve">the reasonable </w:t>
      </w:r>
      <w:r w:rsidRPr="00C52170">
        <w:rPr>
          <w:color w:val="000000"/>
          <w:sz w:val="24"/>
          <w:szCs w:val="24"/>
        </w:rPr>
        <w:t xml:space="preserve">opportunity to disembark, </w:t>
      </w:r>
      <w:commentRangeStart w:id="119"/>
      <w:ins w:id="120" w:author="HODDER, Emma (GVA)" w:date="2021-11-18T14:15:00Z">
        <w:r w:rsidR="00F14204">
          <w:rPr>
            <w:color w:val="000000"/>
            <w:sz w:val="24"/>
            <w:szCs w:val="24"/>
          </w:rPr>
          <w:t xml:space="preserve">access </w:t>
        </w:r>
      </w:ins>
      <w:commentRangeEnd w:id="119"/>
      <w:r w:rsidR="00033D68">
        <w:rPr>
          <w:rStyle w:val="CommentReference"/>
        </w:rPr>
        <w:commentReference w:id="119"/>
      </w:r>
      <w:ins w:id="121" w:author="HODDER, Emma (GVA)" w:date="2021-11-18T14:15:00Z">
        <w:r w:rsidR="00F14204">
          <w:rPr>
            <w:color w:val="000000"/>
            <w:sz w:val="24"/>
            <w:szCs w:val="24"/>
          </w:rPr>
          <w:t xml:space="preserve">their </w:t>
        </w:r>
        <w:del w:id="122" w:author="MCAVINCHEY, Sarah (PACREG)" w:date="2022-07-14T15:33:00Z">
          <w:r w:rsidR="00F14204" w:rsidDel="00033D68">
            <w:rPr>
              <w:color w:val="000000"/>
              <w:sz w:val="24"/>
              <w:szCs w:val="24"/>
            </w:rPr>
            <w:delText>passport</w:delText>
          </w:r>
        </w:del>
      </w:ins>
      <w:ins w:id="123" w:author="MCAVINCHEY, Sarah (PACREG)" w:date="2022-07-14T15:33:00Z">
        <w:r w:rsidR="00033D68">
          <w:rPr>
            <w:color w:val="000000"/>
            <w:sz w:val="24"/>
            <w:szCs w:val="24"/>
          </w:rPr>
          <w:t>identity documents</w:t>
        </w:r>
      </w:ins>
      <w:ins w:id="124" w:author="HODDER, Emma (GVA)" w:date="2021-11-18T14:15:00Z">
        <w:r w:rsidR="00F14204">
          <w:rPr>
            <w:color w:val="000000"/>
            <w:sz w:val="24"/>
            <w:szCs w:val="24"/>
          </w:rPr>
          <w:t xml:space="preserve">, </w:t>
        </w:r>
      </w:ins>
      <w:r>
        <w:rPr>
          <w:color w:val="000000"/>
          <w:sz w:val="24"/>
          <w:szCs w:val="24"/>
        </w:rPr>
        <w:t xml:space="preserve">terminate the contract of employment, </w:t>
      </w:r>
      <w:ins w:id="125" w:author="MCAVINCHEY, Sarah (PACREG)" w:date="2022-07-14T15:50:00Z">
        <w:r w:rsidR="00DB1419">
          <w:rPr>
            <w:color w:val="000000"/>
            <w:sz w:val="24"/>
            <w:szCs w:val="24"/>
          </w:rPr>
          <w:t>access to communication with [union or workers</w:t>
        </w:r>
      </w:ins>
      <w:ins w:id="126" w:author="MCAVINCHEY, Sarah (PACREG)" w:date="2022-07-19T16:54:00Z">
        <w:r w:rsidR="008149DF">
          <w:rPr>
            <w:color w:val="000000"/>
            <w:sz w:val="24"/>
            <w:szCs w:val="24"/>
          </w:rPr>
          <w:t>’</w:t>
        </w:r>
      </w:ins>
      <w:ins w:id="127" w:author="MCAVINCHEY, Sarah (PACREG)" w:date="2022-07-14T15:50:00Z">
        <w:r w:rsidR="00DB1419">
          <w:rPr>
            <w:color w:val="000000"/>
            <w:sz w:val="24"/>
            <w:szCs w:val="24"/>
          </w:rPr>
          <w:t xml:space="preserve"> rights organization that can render assistance] </w:t>
        </w:r>
      </w:ins>
      <w:r w:rsidRPr="00C52170">
        <w:rPr>
          <w:color w:val="000000"/>
          <w:sz w:val="24"/>
          <w:szCs w:val="24"/>
        </w:rPr>
        <w:t>and seek repatriation</w:t>
      </w:r>
      <w:ins w:id="128" w:author="HODDER, Emma (GVA)" w:date="2021-09-23T11:34:00Z">
        <w:r w:rsidR="00B07D05">
          <w:rPr>
            <w:color w:val="000000"/>
            <w:sz w:val="24"/>
            <w:szCs w:val="24"/>
          </w:rPr>
          <w:t>. Transportation and other related expenses shall be at the employer’s cost in the case that the early termination of the contract is resulted from the employer</w:t>
        </w:r>
      </w:ins>
      <w:del w:id="129" w:author="HODDER, Emma (GVA)" w:date="2021-09-23T11:34:00Z">
        <w:r w:rsidDel="00B07D05">
          <w:rPr>
            <w:color w:val="000000"/>
            <w:sz w:val="24"/>
            <w:szCs w:val="24"/>
          </w:rPr>
          <w:delText xml:space="preserve"> at the employer’s cost</w:delText>
        </w:r>
      </w:del>
      <w:del w:id="130" w:author="MCAVINCHEY, Sarah (PACREG)" w:date="2022-07-19T16:53:00Z">
        <w:r w:rsidDel="008149DF">
          <w:rPr>
            <w:color w:val="000000"/>
            <w:sz w:val="24"/>
            <w:szCs w:val="24"/>
          </w:rPr>
          <w:delText>,</w:delText>
        </w:r>
      </w:del>
      <w:r>
        <w:rPr>
          <w:color w:val="000000"/>
          <w:sz w:val="24"/>
          <w:szCs w:val="24"/>
        </w:rPr>
        <w:t>;</w:t>
      </w:r>
    </w:p>
    <w:p w14:paraId="33E6CAD8" w14:textId="77777777" w:rsidR="008E5F5F" w:rsidRDefault="008E5F5F" w:rsidP="008E5F5F">
      <w:pPr>
        <w:pBdr>
          <w:top w:val="nil"/>
          <w:left w:val="nil"/>
          <w:bottom w:val="nil"/>
          <w:right w:val="nil"/>
          <w:between w:val="nil"/>
        </w:pBdr>
        <w:tabs>
          <w:tab w:val="left" w:pos="993"/>
        </w:tabs>
        <w:jc w:val="both"/>
        <w:rPr>
          <w:color w:val="000000"/>
          <w:sz w:val="24"/>
          <w:szCs w:val="24"/>
        </w:rPr>
      </w:pPr>
    </w:p>
    <w:p w14:paraId="3800A027" w14:textId="61AFE476" w:rsidR="008E5F5F" w:rsidRDefault="008E5F5F" w:rsidP="008E5F5F">
      <w:pPr>
        <w:numPr>
          <w:ilvl w:val="1"/>
          <w:numId w:val="12"/>
        </w:numPr>
        <w:pBdr>
          <w:top w:val="nil"/>
          <w:left w:val="nil"/>
          <w:bottom w:val="nil"/>
          <w:right w:val="nil"/>
          <w:between w:val="nil"/>
        </w:pBdr>
        <w:tabs>
          <w:tab w:val="left" w:pos="993"/>
        </w:tabs>
        <w:ind w:left="993" w:hanging="426"/>
        <w:jc w:val="both"/>
        <w:rPr>
          <w:color w:val="000000"/>
          <w:sz w:val="24"/>
          <w:szCs w:val="24"/>
        </w:rPr>
      </w:pPr>
      <w:r>
        <w:rPr>
          <w:color w:val="000000"/>
          <w:sz w:val="24"/>
          <w:szCs w:val="24"/>
        </w:rPr>
        <w:t>Crew providers</w:t>
      </w:r>
      <w:ins w:id="131" w:author="HODDER, Emma (GVA)" w:date="2021-07-27T08:59:00Z">
        <w:r>
          <w:rPr>
            <w:rStyle w:val="FootnoteReference"/>
            <w:color w:val="000000"/>
            <w:sz w:val="24"/>
            <w:szCs w:val="24"/>
          </w:rPr>
          <w:footnoteReference w:id="2"/>
        </w:r>
      </w:ins>
      <w:r>
        <w:rPr>
          <w:color w:val="000000"/>
          <w:sz w:val="24"/>
          <w:szCs w:val="24"/>
        </w:rPr>
        <w:t xml:space="preserve"> and </w:t>
      </w:r>
      <w:ins w:id="137" w:author="HODDER, Emma (GVA)" w:date="2021-11-14T11:12:00Z">
        <w:r w:rsidR="008545C2">
          <w:rPr>
            <w:color w:val="000000"/>
            <w:sz w:val="24"/>
            <w:szCs w:val="24"/>
          </w:rPr>
          <w:t xml:space="preserve">fishing </w:t>
        </w:r>
      </w:ins>
      <w:r>
        <w:rPr>
          <w:color w:val="000000"/>
          <w:sz w:val="24"/>
          <w:szCs w:val="24"/>
        </w:rPr>
        <w:t xml:space="preserve">vessel operators shall make sure crew members are aware of their rights, </w:t>
      </w:r>
      <w:ins w:id="138" w:author="MCAVINCHEY, Sarah (PACREG)" w:date="2022-07-14T16:35:00Z">
        <w:r w:rsidR="005941D4">
          <w:rPr>
            <w:color w:val="000000"/>
            <w:sz w:val="24"/>
            <w:szCs w:val="24"/>
          </w:rPr>
          <w:t>[</w:t>
        </w:r>
      </w:ins>
      <w:r>
        <w:rPr>
          <w:color w:val="000000"/>
          <w:sz w:val="24"/>
          <w:szCs w:val="24"/>
        </w:rPr>
        <w:t xml:space="preserve">access to legal support, and access to a </w:t>
      </w:r>
      <w:proofErr w:type="gramStart"/>
      <w:r>
        <w:rPr>
          <w:color w:val="000000"/>
          <w:sz w:val="24"/>
          <w:szCs w:val="24"/>
        </w:rPr>
        <w:t>disputes</w:t>
      </w:r>
      <w:proofErr w:type="gramEnd"/>
      <w:r>
        <w:rPr>
          <w:color w:val="000000"/>
          <w:sz w:val="24"/>
          <w:szCs w:val="24"/>
        </w:rPr>
        <w:t xml:space="preserve"> </w:t>
      </w:r>
      <w:commentRangeStart w:id="139"/>
      <w:r>
        <w:rPr>
          <w:color w:val="000000"/>
          <w:sz w:val="24"/>
          <w:szCs w:val="24"/>
        </w:rPr>
        <w:t>mechanism</w:t>
      </w:r>
      <w:commentRangeEnd w:id="139"/>
      <w:r w:rsidR="005941D4">
        <w:rPr>
          <w:rStyle w:val="CommentReference"/>
        </w:rPr>
        <w:commentReference w:id="139"/>
      </w:r>
      <w:ins w:id="140" w:author="MCAVINCHEY, Sarah (PACREG)" w:date="2022-07-14T16:35:00Z">
        <w:r w:rsidR="005941D4">
          <w:rPr>
            <w:color w:val="000000"/>
            <w:sz w:val="24"/>
            <w:szCs w:val="24"/>
          </w:rPr>
          <w:t>]</w:t>
        </w:r>
      </w:ins>
      <w:r>
        <w:rPr>
          <w:color w:val="000000"/>
          <w:sz w:val="24"/>
          <w:szCs w:val="24"/>
        </w:rPr>
        <w:t xml:space="preserve"> before a contract is signed, and before a crew member embarks on a </w:t>
      </w:r>
      <w:ins w:id="141" w:author="HODDER, Emma (GVA)" w:date="2021-11-14T11:12:00Z">
        <w:r w:rsidR="008545C2">
          <w:rPr>
            <w:color w:val="000000"/>
            <w:sz w:val="24"/>
            <w:szCs w:val="24"/>
          </w:rPr>
          <w:t xml:space="preserve">fishing </w:t>
        </w:r>
      </w:ins>
      <w:r>
        <w:rPr>
          <w:color w:val="000000"/>
          <w:sz w:val="24"/>
          <w:szCs w:val="24"/>
        </w:rPr>
        <w:t>vessel;</w:t>
      </w:r>
    </w:p>
    <w:p w14:paraId="0B0CD04A" w14:textId="77777777" w:rsidR="008E5F5F" w:rsidRDefault="008E5F5F" w:rsidP="008E5F5F">
      <w:pPr>
        <w:pStyle w:val="ListParagraph"/>
      </w:pPr>
    </w:p>
    <w:p w14:paraId="059F4B60" w14:textId="6C55A2C9" w:rsidR="008E5F5F" w:rsidRPr="00CE2427" w:rsidRDefault="008E5F5F" w:rsidP="008E5F5F">
      <w:pPr>
        <w:numPr>
          <w:ilvl w:val="1"/>
          <w:numId w:val="12"/>
        </w:numPr>
        <w:pBdr>
          <w:top w:val="nil"/>
          <w:left w:val="nil"/>
          <w:bottom w:val="nil"/>
          <w:right w:val="nil"/>
          <w:between w:val="nil"/>
        </w:pBdr>
        <w:tabs>
          <w:tab w:val="left" w:pos="993"/>
        </w:tabs>
        <w:ind w:left="993" w:hanging="426"/>
        <w:jc w:val="both"/>
        <w:rPr>
          <w:color w:val="000000"/>
          <w:sz w:val="24"/>
          <w:szCs w:val="24"/>
        </w:rPr>
      </w:pPr>
      <w:del w:id="142" w:author="HODDER, Emma (GVA)" w:date="2021-11-17T17:16:00Z">
        <w:r w:rsidRPr="00CE2427" w:rsidDel="000B4F16">
          <w:rPr>
            <w:sz w:val="24"/>
            <w:szCs w:val="24"/>
          </w:rPr>
          <w:delText xml:space="preserve">full </w:delText>
        </w:r>
      </w:del>
      <w:ins w:id="143" w:author="HODDER, Emma (GVA)" w:date="2021-11-17T17:16:00Z">
        <w:r w:rsidR="000B4F16">
          <w:rPr>
            <w:sz w:val="24"/>
            <w:szCs w:val="24"/>
          </w:rPr>
          <w:t>P</w:t>
        </w:r>
      </w:ins>
      <w:del w:id="144" w:author="HODDER, Emma (GVA)" w:date="2021-11-17T17:16:00Z">
        <w:r w:rsidRPr="00CE2427" w:rsidDel="000B4F16">
          <w:rPr>
            <w:sz w:val="24"/>
            <w:szCs w:val="24"/>
          </w:rPr>
          <w:delText>p</w:delText>
        </w:r>
      </w:del>
      <w:r w:rsidRPr="00CE2427">
        <w:rPr>
          <w:sz w:val="24"/>
          <w:szCs w:val="24"/>
        </w:rPr>
        <w:t xml:space="preserve">rotection of the health, safety and </w:t>
      </w:r>
      <w:ins w:id="145" w:author="MCAVINCHEY, Sarah (PACREG)" w:date="2022-07-14T16:41:00Z">
        <w:r w:rsidR="001D54AB">
          <w:rPr>
            <w:sz w:val="24"/>
            <w:szCs w:val="24"/>
          </w:rPr>
          <w:t>[</w:t>
        </w:r>
      </w:ins>
      <w:commentRangeStart w:id="146"/>
      <w:r w:rsidRPr="00CE2427">
        <w:rPr>
          <w:sz w:val="24"/>
          <w:szCs w:val="24"/>
        </w:rPr>
        <w:t>morals</w:t>
      </w:r>
      <w:commentRangeEnd w:id="146"/>
      <w:r w:rsidR="001D54AB">
        <w:rPr>
          <w:rStyle w:val="CommentReference"/>
        </w:rPr>
        <w:commentReference w:id="146"/>
      </w:r>
      <w:ins w:id="147" w:author="MCAVINCHEY, Sarah (PACREG)" w:date="2022-07-14T16:41:00Z">
        <w:r w:rsidR="001D54AB">
          <w:rPr>
            <w:sz w:val="24"/>
            <w:szCs w:val="24"/>
          </w:rPr>
          <w:t>]</w:t>
        </w:r>
      </w:ins>
      <w:r w:rsidRPr="00CE2427">
        <w:rPr>
          <w:sz w:val="24"/>
          <w:szCs w:val="24"/>
        </w:rPr>
        <w:t xml:space="preserve"> of young persons, including ensuring young persons have received adequate specific instruction or vocational training and have completed basic pre-sea safety </w:t>
      </w:r>
      <w:proofErr w:type="gramStart"/>
      <w:r w:rsidRPr="00CE2427">
        <w:rPr>
          <w:sz w:val="24"/>
          <w:szCs w:val="24"/>
        </w:rPr>
        <w:t>training</w:t>
      </w:r>
      <w:ins w:id="148" w:author="MCAVINCHEY, Sarah (PACREG)" w:date="2022-07-19T16:53:00Z">
        <w:r w:rsidR="008149DF">
          <w:rPr>
            <w:sz w:val="24"/>
            <w:szCs w:val="24"/>
          </w:rPr>
          <w:t>;</w:t>
        </w:r>
      </w:ins>
      <w:proofErr w:type="gramEnd"/>
    </w:p>
    <w:p w14:paraId="4B1B66F5" w14:textId="77777777" w:rsidR="008E5F5F" w:rsidRPr="00CE2427" w:rsidRDefault="008E5F5F" w:rsidP="008E5F5F">
      <w:pPr>
        <w:pStyle w:val="ListParagraph"/>
        <w:rPr>
          <w:sz w:val="24"/>
          <w:szCs w:val="24"/>
        </w:rPr>
      </w:pPr>
    </w:p>
    <w:p w14:paraId="7549B0F9" w14:textId="380F47B4" w:rsidR="008E5F5F" w:rsidRPr="00CE2427" w:rsidRDefault="008E5F5F" w:rsidP="008E5F5F">
      <w:pPr>
        <w:numPr>
          <w:ilvl w:val="1"/>
          <w:numId w:val="12"/>
        </w:numPr>
        <w:pBdr>
          <w:top w:val="nil"/>
          <w:left w:val="nil"/>
          <w:bottom w:val="nil"/>
          <w:right w:val="nil"/>
          <w:between w:val="nil"/>
        </w:pBdr>
        <w:tabs>
          <w:tab w:val="left" w:pos="993"/>
        </w:tabs>
        <w:ind w:left="993" w:hanging="426"/>
        <w:jc w:val="both"/>
        <w:rPr>
          <w:color w:val="000000"/>
          <w:sz w:val="24"/>
          <w:szCs w:val="24"/>
        </w:rPr>
      </w:pPr>
      <w:r w:rsidRPr="00CE2427">
        <w:rPr>
          <w:sz w:val="24"/>
          <w:szCs w:val="24"/>
        </w:rPr>
        <w:t xml:space="preserve"> </w:t>
      </w:r>
      <w:r w:rsidR="008C777C">
        <w:rPr>
          <w:sz w:val="24"/>
          <w:szCs w:val="24"/>
        </w:rPr>
        <w:t>Crew providers</w:t>
      </w:r>
      <w:r w:rsidRPr="00CE2427">
        <w:rPr>
          <w:sz w:val="24"/>
          <w:szCs w:val="24"/>
        </w:rPr>
        <w:t xml:space="preserve"> </w:t>
      </w:r>
      <w:ins w:id="149" w:author="HODDER, Emma (GVA)" w:date="2021-11-14T15:52:00Z">
        <w:r w:rsidR="008C777C">
          <w:rPr>
            <w:sz w:val="24"/>
            <w:szCs w:val="24"/>
          </w:rPr>
          <w:t>[</w:t>
        </w:r>
      </w:ins>
      <w:r w:rsidRPr="00CE2427">
        <w:rPr>
          <w:sz w:val="24"/>
          <w:szCs w:val="24"/>
        </w:rPr>
        <w:t>and vessel owners and operators</w:t>
      </w:r>
      <w:ins w:id="150" w:author="HODDER, Emma (GVA)" w:date="2021-11-14T15:52:00Z">
        <w:r w:rsidR="008C777C">
          <w:rPr>
            <w:sz w:val="24"/>
            <w:szCs w:val="24"/>
          </w:rPr>
          <w:t>]</w:t>
        </w:r>
      </w:ins>
      <w:r w:rsidRPr="00CE2427">
        <w:rPr>
          <w:sz w:val="24"/>
          <w:szCs w:val="24"/>
        </w:rPr>
        <w:t xml:space="preserve"> shall </w:t>
      </w:r>
      <w:ins w:id="151" w:author="HODDER, Emma (GVA)" w:date="2021-11-14T15:52:00Z">
        <w:r w:rsidR="008C777C">
          <w:rPr>
            <w:sz w:val="24"/>
            <w:szCs w:val="24"/>
          </w:rPr>
          <w:t>[</w:t>
        </w:r>
      </w:ins>
      <w:ins w:id="152" w:author="HODDER, Emma (GVA)" w:date="2021-09-02T16:49:00Z">
        <w:r w:rsidR="000E7CB5">
          <w:rPr>
            <w:sz w:val="24"/>
            <w:szCs w:val="24"/>
          </w:rPr>
          <w:t>make best efforts to</w:t>
        </w:r>
      </w:ins>
      <w:ins w:id="153" w:author="HODDER, Emma (GVA)" w:date="2021-11-14T15:52:00Z">
        <w:r w:rsidR="008C777C">
          <w:rPr>
            <w:sz w:val="24"/>
            <w:szCs w:val="24"/>
          </w:rPr>
          <w:t>]</w:t>
        </w:r>
      </w:ins>
      <w:ins w:id="154" w:author="HODDER, Emma (GVA)" w:date="2021-09-02T16:49:00Z">
        <w:r w:rsidR="000E7CB5">
          <w:rPr>
            <w:sz w:val="24"/>
            <w:szCs w:val="24"/>
          </w:rPr>
          <w:t xml:space="preserve"> </w:t>
        </w:r>
      </w:ins>
      <w:r w:rsidRPr="00CE2427">
        <w:rPr>
          <w:sz w:val="24"/>
          <w:szCs w:val="24"/>
        </w:rPr>
        <w:t xml:space="preserve">record </w:t>
      </w:r>
      <w:r w:rsidR="00B07D05">
        <w:rPr>
          <w:sz w:val="24"/>
          <w:szCs w:val="24"/>
        </w:rPr>
        <w:t xml:space="preserve">the contact details of </w:t>
      </w:r>
      <w:r w:rsidRPr="00CE2427">
        <w:rPr>
          <w:sz w:val="24"/>
          <w:szCs w:val="24"/>
        </w:rPr>
        <w:t xml:space="preserve">each crew member’s next of kin </w:t>
      </w:r>
      <w:r w:rsidR="00B07D05">
        <w:rPr>
          <w:sz w:val="24"/>
          <w:szCs w:val="24"/>
        </w:rPr>
        <w:t>or designated contact person</w:t>
      </w:r>
      <w:r w:rsidRPr="00CE2427">
        <w:rPr>
          <w:sz w:val="24"/>
          <w:szCs w:val="24"/>
        </w:rPr>
        <w:t xml:space="preserve"> before the crew member embarks on a vessel; and</w:t>
      </w:r>
    </w:p>
    <w:p w14:paraId="271736D8" w14:textId="77777777" w:rsidR="008E5F5F" w:rsidRPr="00CE2427" w:rsidRDefault="008E5F5F" w:rsidP="008E5F5F">
      <w:pPr>
        <w:pBdr>
          <w:top w:val="nil"/>
          <w:left w:val="nil"/>
          <w:bottom w:val="nil"/>
          <w:right w:val="nil"/>
          <w:between w:val="nil"/>
        </w:pBdr>
        <w:tabs>
          <w:tab w:val="left" w:pos="993"/>
        </w:tabs>
        <w:ind w:left="993"/>
        <w:jc w:val="both"/>
        <w:rPr>
          <w:color w:val="000000"/>
          <w:sz w:val="24"/>
          <w:szCs w:val="24"/>
        </w:rPr>
      </w:pPr>
    </w:p>
    <w:p w14:paraId="409FD602" w14:textId="7C2D3A76" w:rsidR="008E5F5F" w:rsidRPr="00CE2427" w:rsidRDefault="008E5F5F" w:rsidP="008E5F5F">
      <w:pPr>
        <w:numPr>
          <w:ilvl w:val="1"/>
          <w:numId w:val="12"/>
        </w:numPr>
        <w:pBdr>
          <w:top w:val="nil"/>
          <w:left w:val="nil"/>
          <w:bottom w:val="nil"/>
          <w:right w:val="nil"/>
          <w:between w:val="nil"/>
        </w:pBdr>
        <w:tabs>
          <w:tab w:val="left" w:pos="993"/>
        </w:tabs>
        <w:ind w:left="993" w:hanging="426"/>
        <w:jc w:val="both"/>
        <w:rPr>
          <w:color w:val="000000"/>
          <w:sz w:val="24"/>
          <w:szCs w:val="24"/>
        </w:rPr>
      </w:pPr>
      <w:del w:id="155" w:author="MCAVINCHEY, Sarah (PACREG)" w:date="2022-04-21T16:01:00Z">
        <w:r w:rsidRPr="00CE2427" w:rsidDel="004B00F5">
          <w:rPr>
            <w:color w:val="000000"/>
            <w:sz w:val="24"/>
            <w:szCs w:val="24"/>
          </w:rPr>
          <w:delText xml:space="preserve">; </w:delText>
        </w:r>
      </w:del>
      <w:r w:rsidRPr="00A11BE9">
        <w:rPr>
          <w:color w:val="000000"/>
          <w:sz w:val="24"/>
          <w:szCs w:val="24"/>
        </w:rPr>
        <w:t xml:space="preserve">Promote </w:t>
      </w:r>
      <w:ins w:id="156" w:author="MCAVINCHEY, Sarah (PACREG)" w:date="2022-04-21T15:59:00Z">
        <w:r w:rsidR="004B00F5">
          <w:rPr>
            <w:color w:val="000000"/>
            <w:sz w:val="24"/>
            <w:szCs w:val="24"/>
          </w:rPr>
          <w:t>[</w:t>
        </w:r>
      </w:ins>
      <w:r w:rsidRPr="00A11BE9">
        <w:rPr>
          <w:color w:val="000000"/>
          <w:sz w:val="24"/>
          <w:szCs w:val="24"/>
        </w:rPr>
        <w:t>sufficient</w:t>
      </w:r>
      <w:ins w:id="157" w:author="MCAVINCHEY, Sarah (PACREG)" w:date="2022-04-21T15:59:00Z">
        <w:r w:rsidR="004B00F5">
          <w:rPr>
            <w:color w:val="000000"/>
            <w:sz w:val="24"/>
            <w:szCs w:val="24"/>
          </w:rPr>
          <w:t>]</w:t>
        </w:r>
      </w:ins>
      <w:r w:rsidRPr="00A11BE9">
        <w:rPr>
          <w:color w:val="000000"/>
          <w:sz w:val="24"/>
          <w:szCs w:val="24"/>
        </w:rPr>
        <w:t xml:space="preserve"> training for all the fishers working on </w:t>
      </w:r>
      <w:commentRangeStart w:id="158"/>
      <w:r w:rsidRPr="00A11BE9">
        <w:rPr>
          <w:color w:val="000000"/>
          <w:sz w:val="24"/>
          <w:szCs w:val="24"/>
        </w:rPr>
        <w:t xml:space="preserve">board </w:t>
      </w:r>
      <w:commentRangeEnd w:id="158"/>
      <w:r w:rsidR="009F1AA6">
        <w:rPr>
          <w:rStyle w:val="CommentReference"/>
        </w:rPr>
        <w:commentReference w:id="158"/>
      </w:r>
      <w:r w:rsidRPr="00A11BE9">
        <w:rPr>
          <w:color w:val="000000"/>
          <w:sz w:val="24"/>
          <w:szCs w:val="24"/>
        </w:rPr>
        <w:t>-</w:t>
      </w:r>
      <w:r w:rsidR="00A11BE9" w:rsidRPr="00A11BE9">
        <w:rPr>
          <w:color w:val="1F497D"/>
          <w:sz w:val="24"/>
          <w:szCs w:val="24"/>
        </w:rPr>
        <w:t xml:space="preserve"> </w:t>
      </w:r>
      <w:commentRangeStart w:id="159"/>
      <w:r w:rsidR="00A11BE9" w:rsidRPr="00A11BE9">
        <w:rPr>
          <w:color w:val="1F497D"/>
          <w:sz w:val="24"/>
          <w:szCs w:val="24"/>
        </w:rPr>
        <w:t xml:space="preserve">with consideration to relevant international guidelines and standards, including </w:t>
      </w:r>
      <w:proofErr w:type="gramStart"/>
      <w:r w:rsidR="00A11BE9" w:rsidRPr="00A11BE9">
        <w:rPr>
          <w:color w:val="1F497D"/>
          <w:sz w:val="24"/>
          <w:szCs w:val="24"/>
        </w:rPr>
        <w:t xml:space="preserve">the </w:t>
      </w:r>
      <w:ins w:id="160" w:author="HODDER, Emma (GVA)" w:date="2021-11-14T10:45:00Z">
        <w:r w:rsidR="004E73C3">
          <w:rPr>
            <w:color w:val="1F497D"/>
            <w:sz w:val="24"/>
            <w:szCs w:val="24"/>
          </w:rPr>
          <w:t xml:space="preserve"> regulations</w:t>
        </w:r>
        <w:proofErr w:type="gramEnd"/>
        <w:r w:rsidR="004E73C3">
          <w:rPr>
            <w:color w:val="1F497D"/>
            <w:sz w:val="24"/>
            <w:szCs w:val="24"/>
          </w:rPr>
          <w:t xml:space="preserve"> set out in the </w:t>
        </w:r>
        <w:r w:rsidR="004E73C3" w:rsidRPr="00EC3B4A">
          <w:rPr>
            <w:color w:val="1F497D"/>
            <w:sz w:val="24"/>
            <w:szCs w:val="24"/>
          </w:rPr>
          <w:t xml:space="preserve">Basic </w:t>
        </w:r>
      </w:ins>
      <w:ins w:id="161" w:author="MCAVINCHEY, Sarah (PACREG)" w:date="2022-07-19T16:53:00Z">
        <w:r w:rsidR="008149DF">
          <w:rPr>
            <w:color w:val="1F497D"/>
            <w:sz w:val="24"/>
            <w:szCs w:val="24"/>
          </w:rPr>
          <w:t>S</w:t>
        </w:r>
      </w:ins>
      <w:ins w:id="162" w:author="HODDER, Emma (GVA)" w:date="2021-11-14T10:45:00Z">
        <w:r w:rsidR="004E73C3" w:rsidRPr="00EC3B4A">
          <w:rPr>
            <w:color w:val="1F497D"/>
            <w:sz w:val="24"/>
            <w:szCs w:val="24"/>
          </w:rPr>
          <w:t xml:space="preserve">afety </w:t>
        </w:r>
      </w:ins>
      <w:ins w:id="163" w:author="MCAVINCHEY, Sarah (PACREG)" w:date="2022-07-19T16:53:00Z">
        <w:r w:rsidR="008149DF">
          <w:rPr>
            <w:color w:val="1F497D"/>
            <w:sz w:val="24"/>
            <w:szCs w:val="24"/>
          </w:rPr>
          <w:t>T</w:t>
        </w:r>
      </w:ins>
      <w:ins w:id="164" w:author="HODDER, Emma (GVA)" w:date="2021-11-14T10:45:00Z">
        <w:r w:rsidR="004E73C3" w:rsidRPr="00EC3B4A">
          <w:rPr>
            <w:color w:val="1F497D"/>
            <w:sz w:val="24"/>
            <w:szCs w:val="24"/>
          </w:rPr>
          <w:t xml:space="preserve">raining for all fishing vessel personnel </w:t>
        </w:r>
        <w:r w:rsidR="004E73C3">
          <w:rPr>
            <w:color w:val="1F497D"/>
            <w:sz w:val="24"/>
            <w:szCs w:val="24"/>
          </w:rPr>
          <w:t xml:space="preserve">of  the </w:t>
        </w:r>
      </w:ins>
      <w:r w:rsidR="00A11BE9" w:rsidRPr="00A11BE9">
        <w:rPr>
          <w:color w:val="4D5156"/>
          <w:sz w:val="24"/>
          <w:szCs w:val="24"/>
          <w:shd w:val="clear" w:color="auto" w:fill="FFFFFF"/>
        </w:rPr>
        <w:t>International Convention on Standards of Training, Certification and Watchkeeping for Fishing Vessel Personnel (</w:t>
      </w:r>
      <w:r w:rsidR="00A11BE9" w:rsidRPr="00A11BE9">
        <w:rPr>
          <w:rStyle w:val="Emphasis"/>
          <w:b/>
          <w:bCs/>
          <w:i w:val="0"/>
          <w:iCs w:val="0"/>
          <w:color w:val="5F6368"/>
          <w:sz w:val="24"/>
          <w:szCs w:val="24"/>
          <w:shd w:val="clear" w:color="auto" w:fill="FFFFFF"/>
        </w:rPr>
        <w:t>STCW</w:t>
      </w:r>
      <w:r w:rsidR="00A11BE9" w:rsidRPr="00A11BE9">
        <w:rPr>
          <w:color w:val="4D5156"/>
          <w:sz w:val="24"/>
          <w:szCs w:val="24"/>
          <w:shd w:val="clear" w:color="auto" w:fill="FFFFFF"/>
        </w:rPr>
        <w:t>-</w:t>
      </w:r>
      <w:r w:rsidR="00A11BE9" w:rsidRPr="00A11BE9">
        <w:rPr>
          <w:rStyle w:val="Emphasis"/>
          <w:b/>
          <w:bCs/>
          <w:i w:val="0"/>
          <w:iCs w:val="0"/>
          <w:color w:val="5F6368"/>
          <w:sz w:val="24"/>
          <w:szCs w:val="24"/>
          <w:shd w:val="clear" w:color="auto" w:fill="FFFFFF"/>
        </w:rPr>
        <w:t>F</w:t>
      </w:r>
      <w:r w:rsidR="00A11BE9" w:rsidRPr="00A11BE9">
        <w:rPr>
          <w:color w:val="4D5156"/>
          <w:sz w:val="24"/>
          <w:szCs w:val="24"/>
          <w:shd w:val="clear" w:color="auto" w:fill="FFFFFF"/>
        </w:rPr>
        <w:t>)</w:t>
      </w:r>
      <w:commentRangeEnd w:id="159"/>
      <w:r w:rsidR="00A11BE9">
        <w:rPr>
          <w:rStyle w:val="CommentReference"/>
        </w:rPr>
        <w:commentReference w:id="159"/>
      </w:r>
      <w:ins w:id="165" w:author="MCAVINCHEY, Sarah (PACREG)" w:date="2022-07-19T16:54:00Z">
        <w:r w:rsidR="008149DF">
          <w:rPr>
            <w:color w:val="4D5156"/>
            <w:sz w:val="24"/>
            <w:szCs w:val="24"/>
            <w:shd w:val="clear" w:color="auto" w:fill="FFFFFF"/>
          </w:rPr>
          <w:t>.</w:t>
        </w:r>
      </w:ins>
    </w:p>
    <w:p w14:paraId="4EE1E6E3" w14:textId="09FBD8A0" w:rsidR="008E5F5F" w:rsidRDefault="008E5F5F" w:rsidP="008E5F5F">
      <w:pPr>
        <w:pBdr>
          <w:top w:val="nil"/>
          <w:left w:val="nil"/>
          <w:bottom w:val="nil"/>
          <w:right w:val="nil"/>
          <w:between w:val="nil"/>
        </w:pBdr>
        <w:tabs>
          <w:tab w:val="left" w:pos="1221"/>
        </w:tabs>
        <w:ind w:left="500" w:hanging="358"/>
        <w:jc w:val="both"/>
        <w:rPr>
          <w:ins w:id="166" w:author="HODDER, Emma (GVA)" w:date="2021-09-05T13:41:00Z"/>
          <w:color w:val="000000"/>
          <w:sz w:val="24"/>
          <w:szCs w:val="24"/>
        </w:rPr>
      </w:pPr>
    </w:p>
    <w:p w14:paraId="6F63B52D" w14:textId="77777777" w:rsidR="00D76AC9" w:rsidRPr="00A11BE9" w:rsidRDefault="00D76AC9" w:rsidP="00D76AC9">
      <w:pPr>
        <w:pBdr>
          <w:top w:val="nil"/>
          <w:left w:val="nil"/>
          <w:bottom w:val="nil"/>
          <w:right w:val="nil"/>
          <w:between w:val="nil"/>
        </w:pBdr>
        <w:tabs>
          <w:tab w:val="left" w:pos="1221"/>
        </w:tabs>
        <w:ind w:left="500" w:hanging="358"/>
        <w:jc w:val="both"/>
        <w:rPr>
          <w:ins w:id="167" w:author="HODDER, Emma (GVA)" w:date="2021-09-09T17:35:00Z"/>
          <w:i/>
          <w:color w:val="000000"/>
          <w:sz w:val="24"/>
          <w:szCs w:val="24"/>
        </w:rPr>
      </w:pPr>
      <w:ins w:id="168" w:author="HODDER, Emma (GVA)" w:date="2021-09-09T17:35:00Z">
        <w:r w:rsidRPr="00A11BE9">
          <w:rPr>
            <w:i/>
            <w:color w:val="000000"/>
            <w:sz w:val="24"/>
            <w:szCs w:val="24"/>
          </w:rPr>
          <w:t xml:space="preserve">2ter (USA) </w:t>
        </w:r>
        <w:r w:rsidRPr="00A11BE9">
          <w:rPr>
            <w:i/>
          </w:rPr>
          <w:tab/>
          <w:t xml:space="preserve">CCMs shall require owners and operators of their fishing vessels operating in the WCPFC Convention Area </w:t>
        </w:r>
        <w:commentRangeStart w:id="169"/>
        <w:r w:rsidRPr="00A11BE9">
          <w:rPr>
            <w:i/>
          </w:rPr>
          <w:t>to</w:t>
        </w:r>
      </w:ins>
      <w:commentRangeEnd w:id="169"/>
      <w:r w:rsidR="001D54AB">
        <w:rPr>
          <w:rStyle w:val="CommentReference"/>
        </w:rPr>
        <w:commentReference w:id="169"/>
      </w:r>
      <w:ins w:id="170" w:author="HODDER, Emma (GVA)" w:date="2021-09-09T17:35:00Z">
        <w:r w:rsidRPr="00A11BE9">
          <w:rPr>
            <w:i/>
          </w:rPr>
          <w:t>:</w:t>
        </w:r>
      </w:ins>
    </w:p>
    <w:p w14:paraId="5F2A8398" w14:textId="77777777" w:rsidR="00D76AC9" w:rsidRPr="00A11BE9" w:rsidRDefault="00D76AC9" w:rsidP="00D76AC9">
      <w:pPr>
        <w:rPr>
          <w:ins w:id="171" w:author="HODDER, Emma (GVA)" w:date="2021-09-09T17:35:00Z"/>
          <w:b/>
          <w:i/>
        </w:rPr>
      </w:pPr>
    </w:p>
    <w:p w14:paraId="38A79D85" w14:textId="77777777" w:rsidR="00D76AC9" w:rsidRPr="00A11BE9" w:rsidRDefault="00D76AC9" w:rsidP="00D76AC9">
      <w:pPr>
        <w:rPr>
          <w:ins w:id="172" w:author="HODDER, Emma (GVA)" w:date="2021-09-09T17:35:00Z"/>
          <w:i/>
        </w:rPr>
      </w:pPr>
    </w:p>
    <w:p w14:paraId="1152D7E7" w14:textId="77777777" w:rsidR="00D76AC9" w:rsidRPr="00A11BE9" w:rsidRDefault="00D76AC9" w:rsidP="00D76AC9">
      <w:pPr>
        <w:rPr>
          <w:ins w:id="173" w:author="HODDER, Emma (GVA)" w:date="2021-09-09T17:35:00Z"/>
          <w:i/>
        </w:rPr>
      </w:pPr>
      <w:commentRangeStart w:id="174"/>
      <w:ins w:id="175" w:author="HODDER, Emma (GVA)" w:date="2021-09-09T17:35:00Z">
        <w:r w:rsidRPr="00A11BE9">
          <w:rPr>
            <w:i/>
          </w:rPr>
          <w:t>[From ILO Art 23 and 24]</w:t>
        </w:r>
      </w:ins>
      <w:commentRangeEnd w:id="174"/>
      <w:ins w:id="176" w:author="HODDER, Emma (GVA)" w:date="2021-11-14T15:04:00Z">
        <w:r w:rsidR="00BC6E04">
          <w:rPr>
            <w:rStyle w:val="CommentReference"/>
          </w:rPr>
          <w:commentReference w:id="174"/>
        </w:r>
      </w:ins>
    </w:p>
    <w:p w14:paraId="03547BB7" w14:textId="710C1466" w:rsidR="00D76AC9" w:rsidRPr="00A11BE9" w:rsidRDefault="00D76AC9" w:rsidP="00D76AC9">
      <w:pPr>
        <w:rPr>
          <w:ins w:id="177" w:author="HODDER, Emma (GVA)" w:date="2021-09-09T17:35:00Z"/>
          <w:i/>
        </w:rPr>
      </w:pPr>
      <w:ins w:id="178" w:author="HODDER, Emma (GVA)" w:date="2021-09-09T17:35:00Z">
        <w:r w:rsidRPr="00A11BE9">
          <w:rPr>
            <w:i/>
          </w:rPr>
          <w:t>.</w:t>
        </w:r>
      </w:ins>
    </w:p>
    <w:p w14:paraId="5B1ABBEC" w14:textId="77777777" w:rsidR="00D76AC9" w:rsidRPr="00A11BE9" w:rsidRDefault="00D76AC9" w:rsidP="00D76AC9">
      <w:pPr>
        <w:rPr>
          <w:ins w:id="179" w:author="HODDER, Emma (GVA)" w:date="2021-09-09T17:35:00Z"/>
          <w:i/>
        </w:rPr>
      </w:pPr>
      <w:ins w:id="180" w:author="HODDER, Emma (GVA)" w:date="2021-09-09T17:35:00Z">
        <w:r w:rsidRPr="00A11BE9">
          <w:rPr>
            <w:i/>
          </w:rPr>
          <w:t>n) Not threaten crew or their family members with denunciation to the authorities or otherwise coerce such workers into taking up or maintaining employment.</w:t>
        </w:r>
      </w:ins>
    </w:p>
    <w:p w14:paraId="2BA83F87" w14:textId="77777777" w:rsidR="00D76AC9" w:rsidRPr="00A11BE9" w:rsidRDefault="00D76AC9" w:rsidP="00D76AC9">
      <w:pPr>
        <w:rPr>
          <w:ins w:id="181" w:author="HODDER, Emma (GVA)" w:date="2021-09-09T17:35:00Z"/>
          <w:i/>
        </w:rPr>
      </w:pPr>
      <w:ins w:id="182" w:author="HODDER, Emma (GVA)" w:date="2021-09-09T17:35:00Z">
        <w:r w:rsidRPr="00A11BE9">
          <w:rPr>
            <w:i/>
          </w:rPr>
          <w:t>o) Not charge a fee or any cost for recruitment directly or indirectly, in whole or in part, to the crew member.</w:t>
        </w:r>
      </w:ins>
    </w:p>
    <w:p w14:paraId="7099F302" w14:textId="77777777" w:rsidR="00D76AC9" w:rsidRPr="00A11BE9" w:rsidRDefault="00D76AC9" w:rsidP="00D76AC9">
      <w:pPr>
        <w:rPr>
          <w:ins w:id="183" w:author="HODDER, Emma (GVA)" w:date="2021-09-09T17:35:00Z"/>
          <w:i/>
        </w:rPr>
      </w:pPr>
      <w:ins w:id="184" w:author="HODDER, Emma (GVA)" w:date="2021-09-09T17:35:00Z">
        <w:r w:rsidRPr="00A11BE9">
          <w:rPr>
            <w:i/>
          </w:rPr>
          <w:t>p) Not retain or withhold personal documents or other valuable items for the purpose of binding crew to employment.</w:t>
        </w:r>
      </w:ins>
    </w:p>
    <w:p w14:paraId="5D0C932E" w14:textId="77777777" w:rsidR="00D76AC9" w:rsidRPr="00A11BE9" w:rsidRDefault="00D76AC9" w:rsidP="00D76AC9">
      <w:pPr>
        <w:rPr>
          <w:ins w:id="185" w:author="HODDER, Emma (GVA)" w:date="2021-09-09T17:35:00Z"/>
          <w:i/>
        </w:rPr>
      </w:pPr>
      <w:ins w:id="186" w:author="HODDER, Emma (GVA)" w:date="2021-09-09T17:35:00Z">
        <w:r w:rsidRPr="00A11BE9">
          <w:rPr>
            <w:i/>
          </w:rPr>
          <w:t>[Suggestion for Minimum Age]</w:t>
        </w:r>
      </w:ins>
    </w:p>
    <w:p w14:paraId="46772480" w14:textId="77777777" w:rsidR="00D76AC9" w:rsidRPr="00A11BE9" w:rsidRDefault="00D76AC9" w:rsidP="00D76AC9">
      <w:pPr>
        <w:rPr>
          <w:ins w:id="187" w:author="HODDER, Emma (GVA)" w:date="2021-09-09T17:35:00Z"/>
          <w:i/>
        </w:rPr>
      </w:pPr>
      <w:ins w:id="188" w:author="HODDER, Emma (GVA)" w:date="2021-09-09T17:35:00Z">
        <w:r w:rsidRPr="00A11BE9">
          <w:rPr>
            <w:i/>
          </w:rPr>
          <w:t xml:space="preserve">q) Ensure that the minimum age for work on board a fishing vessel shall be consistent with domestic laws of the CCM. </w:t>
        </w:r>
      </w:ins>
    </w:p>
    <w:p w14:paraId="57A029E8" w14:textId="77777777" w:rsidR="005F6650" w:rsidRDefault="005F6650" w:rsidP="008E5F5F">
      <w:pPr>
        <w:pBdr>
          <w:top w:val="nil"/>
          <w:left w:val="nil"/>
          <w:bottom w:val="nil"/>
          <w:right w:val="nil"/>
          <w:between w:val="nil"/>
        </w:pBdr>
        <w:tabs>
          <w:tab w:val="left" w:pos="1221"/>
        </w:tabs>
        <w:ind w:left="500" w:hanging="358"/>
        <w:jc w:val="both"/>
        <w:rPr>
          <w:ins w:id="189" w:author="HODDER, Emma (GVA)" w:date="2021-09-05T11:22:00Z"/>
          <w:color w:val="000000"/>
          <w:sz w:val="24"/>
          <w:szCs w:val="24"/>
        </w:rPr>
      </w:pPr>
    </w:p>
    <w:p w14:paraId="055C2D16" w14:textId="77777777" w:rsidR="00266E0C" w:rsidDel="000E6360" w:rsidRDefault="00266E0C" w:rsidP="00D8465A">
      <w:pPr>
        <w:tabs>
          <w:tab w:val="left" w:pos="1581"/>
        </w:tabs>
        <w:ind w:right="137"/>
        <w:rPr>
          <w:ins w:id="190" w:author="HODDER, Emma (GVA)" w:date="2021-09-05T11:22:00Z"/>
          <w:del w:id="191" w:author="putuh suadela" w:date="2022-04-25T07:30:00Z"/>
          <w:color w:val="000000"/>
          <w:sz w:val="24"/>
          <w:szCs w:val="24"/>
        </w:rPr>
      </w:pPr>
      <w:ins w:id="192" w:author="HODDER, Emma (GVA)" w:date="2021-09-05T11:22:00Z">
        <w:r w:rsidRPr="000E6360">
          <w:rPr>
            <w:rFonts w:cstheme="minorHAnsi"/>
            <w:b/>
            <w:bCs/>
            <w:color w:val="4F81BD" w:themeColor="accent1"/>
          </w:rPr>
          <w:t>Crew</w:t>
        </w:r>
        <w:r>
          <w:rPr>
            <w:b/>
            <w:bCs/>
            <w:color w:val="4F81BD" w:themeColor="accent1"/>
          </w:rPr>
          <w:t xml:space="preserve"> member missing or presumed fallen overboard</w:t>
        </w:r>
      </w:ins>
    </w:p>
    <w:p w14:paraId="65850768" w14:textId="2DE4DFB5" w:rsidR="00266E0C" w:rsidRDefault="00266E0C" w:rsidP="00D8465A">
      <w:pPr>
        <w:pBdr>
          <w:top w:val="nil"/>
          <w:left w:val="nil"/>
          <w:bottom w:val="nil"/>
          <w:right w:val="nil"/>
          <w:between w:val="nil"/>
        </w:pBdr>
        <w:tabs>
          <w:tab w:val="left" w:pos="1221"/>
        </w:tabs>
        <w:jc w:val="both"/>
        <w:rPr>
          <w:ins w:id="193" w:author="HODDER, Emma (GVA)" w:date="2021-09-05T11:22:00Z"/>
          <w:color w:val="000000"/>
          <w:sz w:val="24"/>
          <w:szCs w:val="24"/>
        </w:rPr>
      </w:pPr>
    </w:p>
    <w:p w14:paraId="4066F2DA" w14:textId="77777777" w:rsidR="00266E0C" w:rsidRPr="00C52170" w:rsidRDefault="00266E0C" w:rsidP="008E5F5F">
      <w:pPr>
        <w:pBdr>
          <w:top w:val="nil"/>
          <w:left w:val="nil"/>
          <w:bottom w:val="nil"/>
          <w:right w:val="nil"/>
          <w:between w:val="nil"/>
        </w:pBdr>
        <w:tabs>
          <w:tab w:val="left" w:pos="1221"/>
        </w:tabs>
        <w:ind w:left="500" w:hanging="358"/>
        <w:jc w:val="both"/>
        <w:rPr>
          <w:color w:val="000000"/>
          <w:sz w:val="24"/>
          <w:szCs w:val="24"/>
        </w:rPr>
      </w:pPr>
    </w:p>
    <w:p w14:paraId="4B637C57" w14:textId="1EF50E4A" w:rsidR="008E5F5F" w:rsidRPr="00864429" w:rsidRDefault="008E5F5F" w:rsidP="00D8465A">
      <w:pPr>
        <w:pStyle w:val="ListParagraph"/>
        <w:numPr>
          <w:ilvl w:val="0"/>
          <w:numId w:val="13"/>
        </w:numPr>
        <w:pBdr>
          <w:top w:val="nil"/>
          <w:left w:val="nil"/>
          <w:bottom w:val="nil"/>
          <w:right w:val="nil"/>
          <w:between w:val="nil"/>
        </w:pBdr>
        <w:ind w:left="426" w:hanging="426"/>
        <w:jc w:val="both"/>
        <w:rPr>
          <w:color w:val="000000"/>
          <w:sz w:val="23"/>
          <w:szCs w:val="23"/>
        </w:rPr>
      </w:pPr>
      <w:r w:rsidRPr="00864429">
        <w:rPr>
          <w:color w:val="000000"/>
          <w:sz w:val="24"/>
          <w:szCs w:val="24"/>
        </w:rPr>
        <w:lastRenderedPageBreak/>
        <w:t xml:space="preserve">In the event that a crew member of </w:t>
      </w:r>
      <w:r>
        <w:rPr>
          <w:color w:val="000000"/>
          <w:sz w:val="24"/>
          <w:szCs w:val="24"/>
        </w:rPr>
        <w:t xml:space="preserve">a </w:t>
      </w:r>
      <w:r w:rsidRPr="00864429">
        <w:rPr>
          <w:color w:val="000000"/>
          <w:sz w:val="24"/>
          <w:szCs w:val="24"/>
        </w:rPr>
        <w:t>fishing vessel</w:t>
      </w:r>
      <w:del w:id="194" w:author="HODDER, Emma (GVA)" w:date="2021-06-18T08:52:00Z">
        <w:r w:rsidRPr="00864429" w:rsidDel="00917CF0">
          <w:rPr>
            <w:color w:val="000000"/>
            <w:sz w:val="24"/>
            <w:szCs w:val="24"/>
          </w:rPr>
          <w:delText xml:space="preserve"> </w:delText>
        </w:r>
      </w:del>
      <w:r w:rsidRPr="00864429">
        <w:rPr>
          <w:color w:val="000000"/>
          <w:sz w:val="24"/>
          <w:szCs w:val="24"/>
        </w:rPr>
        <w:t xml:space="preserve">, is missing or presumed fallen overboard, the CCM to which the fishing vessel is flagged shall ensure </w:t>
      </w:r>
      <w:commentRangeStart w:id="195"/>
      <w:ins w:id="196" w:author="HODDER, Emma (GVA)" w:date="2021-11-14T15:04:00Z">
        <w:del w:id="197" w:author="MCAVINCHEY, Sarah (PACREG)" w:date="2022-07-14T16:55:00Z">
          <w:r w:rsidR="00BC6E04" w:rsidDel="008A4790">
            <w:rPr>
              <w:color w:val="000000"/>
              <w:sz w:val="24"/>
              <w:szCs w:val="24"/>
            </w:rPr>
            <w:delText>that the fishing vessel is subject to investigation in acco</w:delText>
          </w:r>
        </w:del>
      </w:ins>
      <w:ins w:id="198" w:author="HODDER, Emma (GVA)" w:date="2021-11-14T15:05:00Z">
        <w:del w:id="199" w:author="MCAVINCHEY, Sarah (PACREG)" w:date="2022-07-14T16:55:00Z">
          <w:r w:rsidR="00BC6E04" w:rsidDel="008A4790">
            <w:rPr>
              <w:color w:val="000000"/>
              <w:sz w:val="24"/>
              <w:szCs w:val="24"/>
            </w:rPr>
            <w:delText xml:space="preserve">rdance with relevant national laws and </w:delText>
          </w:r>
        </w:del>
      </w:ins>
      <w:commentRangeEnd w:id="195"/>
      <w:ins w:id="200" w:author="HODDER, Emma (GVA)" w:date="2021-11-17T17:19:00Z">
        <w:del w:id="201" w:author="MCAVINCHEY, Sarah (PACREG)" w:date="2022-07-14T16:55:00Z">
          <w:r w:rsidR="0049118F" w:rsidDel="008A4790">
            <w:rPr>
              <w:rStyle w:val="CommentReference"/>
            </w:rPr>
            <w:commentReference w:id="195"/>
          </w:r>
        </w:del>
      </w:ins>
      <w:commentRangeStart w:id="202"/>
      <w:r w:rsidRPr="00864429">
        <w:rPr>
          <w:color w:val="000000"/>
          <w:sz w:val="24"/>
          <w:szCs w:val="24"/>
        </w:rPr>
        <w:t>that</w:t>
      </w:r>
      <w:commentRangeEnd w:id="202"/>
      <w:r w:rsidR="008A4790">
        <w:rPr>
          <w:rStyle w:val="CommentReference"/>
        </w:rPr>
        <w:commentReference w:id="202"/>
      </w:r>
      <w:r w:rsidRPr="00864429">
        <w:rPr>
          <w:color w:val="000000"/>
          <w:sz w:val="24"/>
          <w:szCs w:val="24"/>
        </w:rPr>
        <w:t xml:space="preserve"> the </w:t>
      </w:r>
      <w:r>
        <w:rPr>
          <w:color w:val="000000"/>
          <w:sz w:val="24"/>
          <w:szCs w:val="24"/>
        </w:rPr>
        <w:t xml:space="preserve">operator of the </w:t>
      </w:r>
      <w:r w:rsidRPr="00864429">
        <w:rPr>
          <w:color w:val="000000"/>
          <w:sz w:val="24"/>
          <w:szCs w:val="24"/>
        </w:rPr>
        <w:t>fishing vessel:</w:t>
      </w:r>
    </w:p>
    <w:p w14:paraId="42A5E255" w14:textId="1FDAB72E" w:rsidR="008E5F5F" w:rsidRPr="00C52170" w:rsidRDefault="008E5F5F" w:rsidP="008E5F5F">
      <w:pPr>
        <w:numPr>
          <w:ilvl w:val="0"/>
          <w:numId w:val="8"/>
        </w:numPr>
        <w:pBdr>
          <w:top w:val="nil"/>
          <w:left w:val="nil"/>
          <w:bottom w:val="nil"/>
          <w:right w:val="nil"/>
          <w:between w:val="nil"/>
        </w:pBdr>
        <w:tabs>
          <w:tab w:val="left" w:pos="1581"/>
        </w:tabs>
        <w:ind w:left="993" w:hanging="426"/>
        <w:jc w:val="both"/>
        <w:rPr>
          <w:color w:val="000000"/>
        </w:rPr>
      </w:pPr>
      <w:r>
        <w:rPr>
          <w:color w:val="000000"/>
          <w:sz w:val="24"/>
          <w:szCs w:val="24"/>
        </w:rPr>
        <w:t>immediately ceases all fishing operations</w:t>
      </w:r>
      <w:ins w:id="203" w:author="MCAVINCHEY, Sarah (PACREG)" w:date="2022-07-14T16:56:00Z">
        <w:r w:rsidR="004E0DD9">
          <w:rPr>
            <w:color w:val="000000"/>
            <w:sz w:val="24"/>
            <w:szCs w:val="24"/>
          </w:rPr>
          <w:t xml:space="preserve"> following the commencement of search and </w:t>
        </w:r>
      </w:ins>
      <w:ins w:id="204" w:author="MCAVINCHEY, Sarah (PACREG)" w:date="2022-07-14T16:57:00Z">
        <w:r w:rsidR="004E0DD9">
          <w:rPr>
            <w:color w:val="000000"/>
            <w:sz w:val="24"/>
            <w:szCs w:val="24"/>
          </w:rPr>
          <w:t>rescue</w:t>
        </w:r>
      </w:ins>
      <w:ins w:id="205" w:author="MCAVINCHEY, Sarah (PACREG)" w:date="2022-07-14T16:56:00Z">
        <w:r w:rsidR="004E0DD9">
          <w:rPr>
            <w:color w:val="000000"/>
            <w:sz w:val="24"/>
            <w:szCs w:val="24"/>
          </w:rPr>
          <w:t xml:space="preserve"> </w:t>
        </w:r>
        <w:proofErr w:type="gramStart"/>
        <w:r w:rsidR="004E0DD9">
          <w:rPr>
            <w:color w:val="000000"/>
            <w:sz w:val="24"/>
            <w:szCs w:val="24"/>
          </w:rPr>
          <w:t>efforts</w:t>
        </w:r>
      </w:ins>
      <w:r>
        <w:rPr>
          <w:color w:val="000000"/>
          <w:sz w:val="24"/>
          <w:szCs w:val="24"/>
        </w:rPr>
        <w:t>;</w:t>
      </w:r>
      <w:proofErr w:type="gramEnd"/>
    </w:p>
    <w:p w14:paraId="70E8B0B7" w14:textId="642EE4D9" w:rsidR="008E5F5F" w:rsidDel="009C45E1" w:rsidRDefault="008E5F5F" w:rsidP="008E5F5F">
      <w:pPr>
        <w:numPr>
          <w:ilvl w:val="0"/>
          <w:numId w:val="8"/>
        </w:numPr>
        <w:pBdr>
          <w:top w:val="nil"/>
          <w:left w:val="nil"/>
          <w:bottom w:val="nil"/>
          <w:right w:val="nil"/>
          <w:between w:val="nil"/>
        </w:pBdr>
        <w:tabs>
          <w:tab w:val="left" w:pos="1581"/>
        </w:tabs>
        <w:ind w:left="993" w:right="132" w:hanging="426"/>
        <w:jc w:val="both"/>
        <w:rPr>
          <w:ins w:id="206" w:author="HODDER, Emma (GVA)" w:date="2021-11-18T09:32:00Z"/>
          <w:del w:id="207" w:author="putuh suadela" w:date="2022-04-25T07:27:00Z"/>
          <w:color w:val="000000"/>
          <w:sz w:val="24"/>
          <w:szCs w:val="24"/>
        </w:rPr>
      </w:pPr>
      <w:r>
        <w:rPr>
          <w:color w:val="000000"/>
          <w:sz w:val="24"/>
          <w:szCs w:val="24"/>
        </w:rPr>
        <w:t xml:space="preserve">immediately commences search and rescue if the crew member is missing, or presumed fallen overboard, and searches for at least 72 </w:t>
      </w:r>
      <w:commentRangeStart w:id="208"/>
      <w:del w:id="209" w:author="HODDER, Emma (GVA)" w:date="2021-11-14T15:05:00Z">
        <w:r w:rsidDel="00BC6E04">
          <w:rPr>
            <w:color w:val="000000"/>
            <w:sz w:val="24"/>
            <w:szCs w:val="24"/>
          </w:rPr>
          <w:delText xml:space="preserve">hours unless the crew member is found sooner, or </w:delText>
        </w:r>
      </w:del>
      <w:commentRangeEnd w:id="208"/>
      <w:r w:rsidR="006A5967">
        <w:rPr>
          <w:rStyle w:val="CommentReference"/>
        </w:rPr>
        <w:commentReference w:id="208"/>
      </w:r>
      <w:r>
        <w:rPr>
          <w:color w:val="000000"/>
          <w:sz w:val="24"/>
          <w:szCs w:val="24"/>
        </w:rPr>
        <w:t xml:space="preserve">unless instructed by the flag CCM to continue </w:t>
      </w:r>
      <w:r w:rsidRPr="00CD142C">
        <w:rPr>
          <w:color w:val="000000"/>
          <w:sz w:val="24"/>
          <w:szCs w:val="24"/>
        </w:rPr>
        <w:t>searching</w:t>
      </w:r>
      <w:r w:rsidRPr="00CD142C">
        <w:rPr>
          <w:color w:val="000000"/>
          <w:sz w:val="24"/>
          <w:szCs w:val="24"/>
          <w:vertAlign w:val="superscript"/>
        </w:rPr>
        <w:footnoteReference w:id="3"/>
      </w:r>
      <w:r w:rsidRPr="00CD142C">
        <w:rPr>
          <w:color w:val="000000"/>
          <w:sz w:val="24"/>
          <w:szCs w:val="24"/>
        </w:rPr>
        <w:t>;</w:t>
      </w:r>
    </w:p>
    <w:p w14:paraId="760E5582" w14:textId="77777777" w:rsidR="00B277A0" w:rsidRPr="009C45E1" w:rsidRDefault="00B277A0" w:rsidP="009C45E1">
      <w:pPr>
        <w:numPr>
          <w:ilvl w:val="0"/>
          <w:numId w:val="8"/>
        </w:numPr>
        <w:pBdr>
          <w:top w:val="nil"/>
          <w:left w:val="nil"/>
          <w:bottom w:val="nil"/>
          <w:right w:val="nil"/>
          <w:between w:val="nil"/>
        </w:pBdr>
        <w:tabs>
          <w:tab w:val="left" w:pos="1581"/>
        </w:tabs>
        <w:ind w:left="993" w:right="132" w:hanging="426"/>
        <w:jc w:val="both"/>
        <w:rPr>
          <w:color w:val="000000"/>
          <w:sz w:val="24"/>
          <w:szCs w:val="24"/>
        </w:rPr>
      </w:pPr>
    </w:p>
    <w:p w14:paraId="29D05484" w14:textId="0D27DB1A" w:rsidR="008E5F5F" w:rsidRPr="005E79E6" w:rsidDel="005E360E" w:rsidRDefault="008E5F5F" w:rsidP="008E5F5F">
      <w:pPr>
        <w:numPr>
          <w:ilvl w:val="0"/>
          <w:numId w:val="8"/>
        </w:numPr>
        <w:pBdr>
          <w:top w:val="nil"/>
          <w:left w:val="nil"/>
          <w:bottom w:val="nil"/>
          <w:right w:val="nil"/>
          <w:between w:val="nil"/>
        </w:pBdr>
        <w:tabs>
          <w:tab w:val="left" w:pos="1581"/>
        </w:tabs>
        <w:ind w:left="993" w:right="143" w:hanging="426"/>
        <w:jc w:val="both"/>
        <w:rPr>
          <w:del w:id="210" w:author="HODDER, Emma (GVA)" w:date="2021-07-11T15:33:00Z"/>
          <w:color w:val="000000"/>
          <w:sz w:val="24"/>
          <w:szCs w:val="24"/>
        </w:rPr>
      </w:pPr>
      <w:r w:rsidRPr="00CD142C">
        <w:rPr>
          <w:color w:val="000000"/>
          <w:sz w:val="24"/>
          <w:szCs w:val="24"/>
        </w:rPr>
        <w:t xml:space="preserve">immediately notifies the flag </w:t>
      </w:r>
      <w:proofErr w:type="spellStart"/>
      <w:r w:rsidRPr="00CD142C">
        <w:rPr>
          <w:color w:val="000000"/>
          <w:sz w:val="24"/>
          <w:szCs w:val="24"/>
        </w:rPr>
        <w:t>CCM</w:t>
      </w:r>
      <w:del w:id="211" w:author="HODDER, Emma (GVA)" w:date="2021-06-14T12:13:00Z">
        <w:r w:rsidRPr="00CD142C" w:rsidDel="00D12D37">
          <w:rPr>
            <w:color w:val="000000"/>
            <w:sz w:val="24"/>
            <w:szCs w:val="24"/>
          </w:rPr>
          <w:delText xml:space="preserve"> and </w:delText>
        </w:r>
      </w:del>
      <w:r w:rsidRPr="00CD142C">
        <w:rPr>
          <w:color w:val="000000"/>
          <w:sz w:val="24"/>
          <w:szCs w:val="24"/>
        </w:rPr>
        <w:t>relevant</w:t>
      </w:r>
      <w:proofErr w:type="spellEnd"/>
      <w:r w:rsidRPr="00CD142C">
        <w:rPr>
          <w:color w:val="000000"/>
          <w:sz w:val="24"/>
          <w:szCs w:val="24"/>
        </w:rPr>
        <w:t xml:space="preserve"> </w:t>
      </w:r>
      <w:commentRangeStart w:id="212"/>
      <w:del w:id="213" w:author="MCAVINCHEY, Sarah (PACREG)" w:date="2022-07-15T13:19:00Z">
        <w:r w:rsidRPr="00CD142C" w:rsidDel="006A5967">
          <w:rPr>
            <w:color w:val="000000"/>
            <w:sz w:val="24"/>
            <w:szCs w:val="24"/>
          </w:rPr>
          <w:delText xml:space="preserve">agencies </w:delText>
        </w:r>
      </w:del>
      <w:commentRangeEnd w:id="212"/>
      <w:ins w:id="214" w:author="MCAVINCHEY, Sarah (PACREG)" w:date="2022-07-15T13:19:00Z">
        <w:r w:rsidR="006A5967">
          <w:rPr>
            <w:color w:val="000000"/>
            <w:sz w:val="24"/>
            <w:szCs w:val="24"/>
          </w:rPr>
          <w:t>authorities</w:t>
        </w:r>
      </w:ins>
      <w:r w:rsidR="004E0DD9">
        <w:rPr>
          <w:rStyle w:val="CommentReference"/>
        </w:rPr>
        <w:commentReference w:id="212"/>
      </w:r>
      <w:del w:id="215" w:author="MCAVINCHEY, Sarah (PACREG)" w:date="2022-07-15T13:19:00Z">
        <w:r w:rsidRPr="00CD142C" w:rsidDel="006A5967">
          <w:rPr>
            <w:color w:val="000000"/>
            <w:sz w:val="24"/>
            <w:szCs w:val="24"/>
          </w:rPr>
          <w:delText>and</w:delText>
        </w:r>
      </w:del>
      <w:r w:rsidRPr="00CD142C">
        <w:rPr>
          <w:color w:val="000000"/>
          <w:sz w:val="24"/>
          <w:szCs w:val="24"/>
        </w:rPr>
        <w:t xml:space="preserve">, </w:t>
      </w:r>
      <w:commentRangeStart w:id="216"/>
      <w:del w:id="217" w:author="HODDER, Emma (GVA)" w:date="2021-11-14T15:54:00Z">
        <w:r w:rsidRPr="005E79E6" w:rsidDel="008C777C">
          <w:rPr>
            <w:sz w:val="24"/>
            <w:szCs w:val="24"/>
          </w:rPr>
          <w:delText xml:space="preserve">through </w:delText>
        </w:r>
      </w:del>
      <w:commentRangeEnd w:id="216"/>
      <w:r w:rsidR="006A5967">
        <w:rPr>
          <w:rStyle w:val="CommentReference"/>
        </w:rPr>
        <w:commentReference w:id="216"/>
      </w:r>
      <w:del w:id="218" w:author="HODDER, Emma (GVA)" w:date="2021-11-14T15:54:00Z">
        <w:r w:rsidRPr="005E79E6" w:rsidDel="008C777C">
          <w:rPr>
            <w:sz w:val="24"/>
            <w:szCs w:val="24"/>
          </w:rPr>
          <w:delText>the communication through contact points of the flag CCM and the crew provider</w:delText>
        </w:r>
      </w:del>
      <w:r w:rsidRPr="005E79E6">
        <w:rPr>
          <w:sz w:val="24"/>
          <w:szCs w:val="24"/>
        </w:rPr>
        <w:t xml:space="preserve">, </w:t>
      </w:r>
      <w:r w:rsidRPr="00CD142C">
        <w:rPr>
          <w:color w:val="000000"/>
          <w:sz w:val="24"/>
          <w:szCs w:val="24"/>
        </w:rPr>
        <w:t>crew member’s next of kin or designated contact person</w:t>
      </w:r>
      <w:ins w:id="219" w:author="HODDER, Emma (GVA)" w:date="2021-11-18T09:23:00Z">
        <w:r w:rsidR="00B277A0">
          <w:rPr>
            <w:color w:val="000000"/>
            <w:sz w:val="24"/>
            <w:szCs w:val="24"/>
          </w:rPr>
          <w:t xml:space="preserve"> [if known]</w:t>
        </w:r>
      </w:ins>
      <w:ins w:id="220" w:author="MCAVINCHEY, Sarah (PACREG)" w:date="2022-07-15T13:20:00Z">
        <w:r w:rsidR="006A5967">
          <w:rPr>
            <w:color w:val="000000"/>
            <w:sz w:val="24"/>
            <w:szCs w:val="24"/>
          </w:rPr>
          <w:t xml:space="preserve"> and crew provider if </w:t>
        </w:r>
        <w:proofErr w:type="spellStart"/>
        <w:r w:rsidR="006A5967">
          <w:rPr>
            <w:color w:val="000000"/>
            <w:sz w:val="24"/>
            <w:szCs w:val="24"/>
          </w:rPr>
          <w:t>appropriate</w:t>
        </w:r>
      </w:ins>
      <w:ins w:id="221" w:author="MCAVINCHEY, Sarah (PACREG)" w:date="2022-07-19T16:56:00Z">
        <w:r w:rsidR="008149DF">
          <w:rPr>
            <w:color w:val="000000"/>
            <w:sz w:val="24"/>
            <w:szCs w:val="24"/>
          </w:rPr>
          <w:t>;</w:t>
        </w:r>
      </w:ins>
    </w:p>
    <w:p w14:paraId="3847257E" w14:textId="77777777" w:rsidR="008E5F5F" w:rsidRPr="005E360E" w:rsidRDefault="008E5F5F" w:rsidP="008E5F5F">
      <w:pPr>
        <w:numPr>
          <w:ilvl w:val="0"/>
          <w:numId w:val="8"/>
        </w:numPr>
        <w:pBdr>
          <w:top w:val="nil"/>
          <w:left w:val="nil"/>
          <w:bottom w:val="nil"/>
          <w:right w:val="nil"/>
          <w:between w:val="nil"/>
        </w:pBdr>
        <w:tabs>
          <w:tab w:val="left" w:pos="1581"/>
        </w:tabs>
        <w:ind w:left="993" w:right="143" w:hanging="426"/>
        <w:jc w:val="both"/>
        <w:rPr>
          <w:color w:val="000000"/>
        </w:rPr>
      </w:pPr>
      <w:r w:rsidRPr="005E360E">
        <w:rPr>
          <w:color w:val="000000"/>
          <w:sz w:val="24"/>
          <w:szCs w:val="24"/>
        </w:rPr>
        <w:t>immediately</w:t>
      </w:r>
      <w:proofErr w:type="spellEnd"/>
      <w:r w:rsidRPr="005E360E">
        <w:rPr>
          <w:color w:val="000000"/>
          <w:sz w:val="24"/>
          <w:szCs w:val="24"/>
        </w:rPr>
        <w:t xml:space="preserve"> alerts other vessels in the vicinity by using all available means of </w:t>
      </w:r>
      <w:proofErr w:type="gramStart"/>
      <w:r w:rsidRPr="005E360E">
        <w:rPr>
          <w:color w:val="000000"/>
          <w:sz w:val="24"/>
          <w:szCs w:val="24"/>
        </w:rPr>
        <w:t>communication;</w:t>
      </w:r>
      <w:proofErr w:type="gramEnd"/>
    </w:p>
    <w:p w14:paraId="1C762EF0" w14:textId="1B2CE693" w:rsidR="008E5F5F" w:rsidRPr="00C52170" w:rsidRDefault="008E5F5F" w:rsidP="008E5F5F">
      <w:pPr>
        <w:numPr>
          <w:ilvl w:val="0"/>
          <w:numId w:val="8"/>
        </w:numPr>
        <w:pBdr>
          <w:top w:val="nil"/>
          <w:left w:val="nil"/>
          <w:bottom w:val="nil"/>
          <w:right w:val="nil"/>
          <w:between w:val="nil"/>
        </w:pBdr>
        <w:tabs>
          <w:tab w:val="left" w:pos="1581"/>
        </w:tabs>
        <w:ind w:left="993" w:hanging="426"/>
        <w:jc w:val="both"/>
        <w:rPr>
          <w:color w:val="000000"/>
        </w:rPr>
      </w:pPr>
      <w:r>
        <w:rPr>
          <w:color w:val="000000"/>
          <w:sz w:val="24"/>
          <w:szCs w:val="24"/>
        </w:rPr>
        <w:t xml:space="preserve">cooperates fully in any search and rescue </w:t>
      </w:r>
      <w:proofErr w:type="gramStart"/>
      <w:r>
        <w:rPr>
          <w:color w:val="000000"/>
          <w:sz w:val="24"/>
          <w:szCs w:val="24"/>
        </w:rPr>
        <w:t>operation</w:t>
      </w:r>
      <w:ins w:id="222" w:author="MCAVINCHEY, Sarah (PACREG)" w:date="2022-07-19T16:57:00Z">
        <w:r w:rsidR="008149DF">
          <w:rPr>
            <w:color w:val="000000"/>
            <w:sz w:val="24"/>
            <w:szCs w:val="24"/>
          </w:rPr>
          <w:t>;</w:t>
        </w:r>
      </w:ins>
      <w:proofErr w:type="gramEnd"/>
    </w:p>
    <w:p w14:paraId="22374FC2" w14:textId="58A4E09C" w:rsidR="008E5F5F" w:rsidRPr="00C52170" w:rsidRDefault="008E5F5F" w:rsidP="008E5F5F">
      <w:pPr>
        <w:numPr>
          <w:ilvl w:val="0"/>
          <w:numId w:val="8"/>
        </w:numPr>
        <w:pBdr>
          <w:top w:val="nil"/>
          <w:left w:val="nil"/>
          <w:bottom w:val="nil"/>
          <w:right w:val="nil"/>
          <w:between w:val="nil"/>
        </w:pBdr>
        <w:tabs>
          <w:tab w:val="left" w:pos="1581"/>
        </w:tabs>
        <w:ind w:left="993" w:right="131" w:hanging="426"/>
        <w:jc w:val="both"/>
        <w:rPr>
          <w:color w:val="000000"/>
        </w:rPr>
      </w:pPr>
      <w:r>
        <w:rPr>
          <w:color w:val="000000"/>
          <w:sz w:val="24"/>
          <w:szCs w:val="24"/>
        </w:rPr>
        <w:t>provides a report about the incident to</w:t>
      </w:r>
      <w:ins w:id="223" w:author="MCAVINCHEY, Sarah (PACREG)" w:date="2022-07-15T13:25:00Z">
        <w:r w:rsidR="006A5967">
          <w:rPr>
            <w:color w:val="000000"/>
            <w:sz w:val="24"/>
            <w:szCs w:val="24"/>
          </w:rPr>
          <w:t xml:space="preserve"> the appropriate authorities of the flag CCM; the</w:t>
        </w:r>
      </w:ins>
      <w:r>
        <w:rPr>
          <w:color w:val="000000"/>
          <w:sz w:val="24"/>
          <w:szCs w:val="24"/>
        </w:rPr>
        <w:t xml:space="preserve"> </w:t>
      </w:r>
      <w:ins w:id="224" w:author="HODDER, Emma (GVA)" w:date="2021-11-14T10:58:00Z">
        <w:r w:rsidR="00E13AB5">
          <w:rPr>
            <w:color w:val="000000"/>
            <w:sz w:val="24"/>
            <w:szCs w:val="24"/>
          </w:rPr>
          <w:t xml:space="preserve">CCM of </w:t>
        </w:r>
      </w:ins>
      <w:commentRangeStart w:id="225"/>
      <w:r w:rsidRPr="00E634B7">
        <w:rPr>
          <w:color w:val="000000"/>
          <w:sz w:val="24"/>
          <w:szCs w:val="24"/>
          <w:highlight w:val="yellow"/>
        </w:rPr>
        <w:t xml:space="preserve">the </w:t>
      </w:r>
      <w:r>
        <w:rPr>
          <w:color w:val="000000"/>
          <w:sz w:val="24"/>
          <w:szCs w:val="24"/>
        </w:rPr>
        <w:t>crew provider]</w:t>
      </w:r>
      <w:ins w:id="226" w:author="HODDER, Emma (GVA)" w:date="2021-07-30T11:27:00Z">
        <w:r>
          <w:rPr>
            <w:color w:val="000000"/>
            <w:sz w:val="24"/>
            <w:szCs w:val="24"/>
          </w:rPr>
          <w:t xml:space="preserve">, </w:t>
        </w:r>
      </w:ins>
      <w:ins w:id="227" w:author="HODDER, Emma (GVA)" w:date="2021-11-14T15:54:00Z">
        <w:r w:rsidR="008C777C">
          <w:rPr>
            <w:color w:val="000000"/>
            <w:sz w:val="24"/>
            <w:szCs w:val="24"/>
          </w:rPr>
          <w:t>[</w:t>
        </w:r>
      </w:ins>
      <w:ins w:id="228" w:author="HODDER, Emma (GVA)" w:date="2021-07-30T11:27:00Z">
        <w:r>
          <w:rPr>
            <w:color w:val="000000"/>
            <w:sz w:val="24"/>
            <w:szCs w:val="24"/>
          </w:rPr>
          <w:t xml:space="preserve">port </w:t>
        </w:r>
      </w:ins>
      <w:ins w:id="229" w:author="MCAVINCHEY, Sarah (PACREG)" w:date="2022-07-15T13:26:00Z">
        <w:r w:rsidR="006A5967">
          <w:rPr>
            <w:color w:val="000000"/>
            <w:sz w:val="24"/>
            <w:szCs w:val="24"/>
          </w:rPr>
          <w:t xml:space="preserve">or coastal </w:t>
        </w:r>
      </w:ins>
      <w:ins w:id="230" w:author="HODDER, Emma (GVA)" w:date="2021-11-18T09:44:00Z">
        <w:r w:rsidR="009F3EEB">
          <w:rPr>
            <w:color w:val="000000"/>
            <w:sz w:val="24"/>
            <w:szCs w:val="24"/>
          </w:rPr>
          <w:t>CCM</w:t>
        </w:r>
      </w:ins>
      <w:ins w:id="231" w:author="MCAVINCHEY, Sarah (PACREG)" w:date="2022-07-15T13:26:00Z">
        <w:r w:rsidR="006A5967">
          <w:rPr>
            <w:color w:val="000000"/>
            <w:sz w:val="24"/>
            <w:szCs w:val="24"/>
          </w:rPr>
          <w:t xml:space="preserve"> if appropriate</w:t>
        </w:r>
      </w:ins>
      <w:ins w:id="232" w:author="HODDER, Emma (GVA)" w:date="2021-11-14T15:54:00Z">
        <w:r w:rsidR="008C777C">
          <w:rPr>
            <w:color w:val="000000"/>
            <w:sz w:val="24"/>
            <w:szCs w:val="24"/>
          </w:rPr>
          <w:t>]</w:t>
        </w:r>
      </w:ins>
      <w:ins w:id="233" w:author="HODDER, Emma (GVA)" w:date="2021-07-30T11:27:00Z">
        <w:r>
          <w:rPr>
            <w:color w:val="000000"/>
            <w:sz w:val="24"/>
            <w:szCs w:val="24"/>
          </w:rPr>
          <w:t xml:space="preserve"> </w:t>
        </w:r>
      </w:ins>
      <w:r>
        <w:rPr>
          <w:color w:val="000000"/>
          <w:sz w:val="24"/>
          <w:szCs w:val="24"/>
        </w:rPr>
        <w:t xml:space="preserve">and appropriate authorities on the incident; </w:t>
      </w:r>
      <w:commentRangeEnd w:id="225"/>
      <w:r w:rsidR="00200808">
        <w:rPr>
          <w:rStyle w:val="CommentReference"/>
        </w:rPr>
        <w:commentReference w:id="225"/>
      </w:r>
    </w:p>
    <w:p w14:paraId="3EFB78F4" w14:textId="77777777" w:rsidR="008E5F5F" w:rsidRPr="008149DF" w:rsidRDefault="008E5F5F" w:rsidP="008E5F5F">
      <w:pPr>
        <w:numPr>
          <w:ilvl w:val="0"/>
          <w:numId w:val="8"/>
        </w:numPr>
        <w:pBdr>
          <w:top w:val="nil"/>
          <w:left w:val="nil"/>
          <w:bottom w:val="nil"/>
          <w:right w:val="nil"/>
          <w:between w:val="nil"/>
        </w:pBdr>
        <w:tabs>
          <w:tab w:val="left" w:pos="1581"/>
        </w:tabs>
        <w:ind w:left="993" w:right="137" w:hanging="426"/>
        <w:jc w:val="both"/>
        <w:rPr>
          <w:ins w:id="234" w:author="FINUCANE, Lexi (PACREG)" w:date="2021-05-10T14:31:00Z"/>
          <w:color w:val="000000"/>
          <w:sz w:val="24"/>
          <w:szCs w:val="24"/>
          <w:rPrChange w:id="235" w:author="MCAVINCHEY, Sarah (PACREG)" w:date="2022-07-19T16:57:00Z">
            <w:rPr>
              <w:ins w:id="236" w:author="FINUCANE, Lexi (PACREG)" w:date="2021-05-10T14:31:00Z"/>
              <w:color w:val="000000"/>
            </w:rPr>
          </w:rPrChange>
        </w:rPr>
      </w:pPr>
      <w:r w:rsidRPr="008149DF">
        <w:rPr>
          <w:color w:val="000000"/>
          <w:sz w:val="24"/>
          <w:szCs w:val="24"/>
        </w:rPr>
        <w:t>cooperates fully in all official investigations, and preserves any potential evidence and the personal effects and quarters of the deceased or missing crew member</w:t>
      </w:r>
      <w:ins w:id="237" w:author="FINUCANE, Lexi (PACREG)" w:date="2021-05-10T14:31:00Z">
        <w:r w:rsidRPr="008149DF">
          <w:rPr>
            <w:color w:val="000000"/>
            <w:sz w:val="24"/>
            <w:szCs w:val="24"/>
          </w:rPr>
          <w:t>; and</w:t>
        </w:r>
      </w:ins>
    </w:p>
    <w:p w14:paraId="739EA873" w14:textId="01A1B612" w:rsidR="008E5F5F" w:rsidRPr="008149DF" w:rsidRDefault="008E5F5F" w:rsidP="00D8465A">
      <w:pPr>
        <w:numPr>
          <w:ilvl w:val="0"/>
          <w:numId w:val="8"/>
        </w:numPr>
        <w:pBdr>
          <w:top w:val="nil"/>
          <w:left w:val="nil"/>
          <w:bottom w:val="nil"/>
          <w:right w:val="nil"/>
          <w:between w:val="nil"/>
        </w:pBdr>
        <w:tabs>
          <w:tab w:val="left" w:pos="1581"/>
        </w:tabs>
        <w:ind w:left="993" w:right="137" w:hanging="426"/>
        <w:jc w:val="both"/>
        <w:rPr>
          <w:ins w:id="238" w:author="HODDER, Emma (GVA)" w:date="2021-09-05T11:23:00Z"/>
          <w:sz w:val="24"/>
          <w:szCs w:val="24"/>
        </w:rPr>
      </w:pPr>
      <w:ins w:id="239" w:author="HODDER, Emma (GVA)" w:date="2021-07-13T13:03:00Z">
        <w:r w:rsidRPr="008149DF">
          <w:rPr>
            <w:color w:val="000000"/>
            <w:sz w:val="24"/>
            <w:szCs w:val="24"/>
          </w:rPr>
          <w:t xml:space="preserve">departs port only upon receiving clearance from the </w:t>
        </w:r>
      </w:ins>
      <w:ins w:id="240" w:author="HODDER, Emma (GVA)" w:date="2021-11-14T15:06:00Z">
        <w:r w:rsidR="00221860" w:rsidRPr="008149DF">
          <w:rPr>
            <w:sz w:val="24"/>
            <w:szCs w:val="24"/>
            <w:rPrChange w:id="241" w:author="MCAVINCHEY, Sarah (PACREG)" w:date="2022-07-19T16:57:00Z">
              <w:rPr/>
            </w:rPrChange>
          </w:rPr>
          <w:t xml:space="preserve">relevant port </w:t>
        </w:r>
      </w:ins>
      <w:ins w:id="242" w:author="HODDER, Emma (GVA)" w:date="2021-11-18T09:44:00Z">
        <w:r w:rsidR="009F3EEB" w:rsidRPr="008149DF">
          <w:rPr>
            <w:sz w:val="24"/>
            <w:szCs w:val="24"/>
            <w:rPrChange w:id="243" w:author="MCAVINCHEY, Sarah (PACREG)" w:date="2022-07-19T16:57:00Z">
              <w:rPr/>
            </w:rPrChange>
          </w:rPr>
          <w:t>CCM</w:t>
        </w:r>
      </w:ins>
      <w:ins w:id="244" w:author="HODDER, Emma (GVA)" w:date="2021-11-14T15:06:00Z">
        <w:r w:rsidR="00221860" w:rsidRPr="008149DF">
          <w:rPr>
            <w:sz w:val="24"/>
            <w:szCs w:val="24"/>
            <w:rPrChange w:id="245" w:author="MCAVINCHEY, Sarah (PACREG)" w:date="2022-07-19T16:57:00Z">
              <w:rPr/>
            </w:rPrChange>
          </w:rPr>
          <w:t xml:space="preserve"> authorities after the port authority has notified the flag CCM about the </w:t>
        </w:r>
        <w:commentRangeStart w:id="246"/>
        <w:r w:rsidR="00221860" w:rsidRPr="008149DF">
          <w:rPr>
            <w:sz w:val="24"/>
            <w:szCs w:val="24"/>
            <w:rPrChange w:id="247" w:author="MCAVINCHEY, Sarah (PACREG)" w:date="2022-07-19T16:57:00Z">
              <w:rPr/>
            </w:rPrChange>
          </w:rPr>
          <w:t>departure</w:t>
        </w:r>
      </w:ins>
      <w:commentRangeEnd w:id="246"/>
      <w:ins w:id="248" w:author="HODDER, Emma (GVA)" w:date="2021-11-18T09:29:00Z">
        <w:r w:rsidR="00B277A0" w:rsidRPr="008149DF">
          <w:rPr>
            <w:rStyle w:val="CommentReference"/>
            <w:sz w:val="24"/>
            <w:szCs w:val="24"/>
          </w:rPr>
          <w:commentReference w:id="246"/>
        </w:r>
      </w:ins>
      <w:ins w:id="249" w:author="MCAVINCHEY, Sarah (PACREG)" w:date="2022-07-19T16:58:00Z">
        <w:r w:rsidR="008149DF">
          <w:rPr>
            <w:sz w:val="24"/>
            <w:szCs w:val="24"/>
          </w:rPr>
          <w:t>.</w:t>
        </w:r>
      </w:ins>
    </w:p>
    <w:p w14:paraId="5CA953B5" w14:textId="4C451E21" w:rsidR="00266E0C" w:rsidRDefault="00266E0C" w:rsidP="008E5F5F">
      <w:pPr>
        <w:pBdr>
          <w:top w:val="nil"/>
          <w:left w:val="nil"/>
          <w:bottom w:val="nil"/>
          <w:right w:val="nil"/>
          <w:between w:val="nil"/>
        </w:pBdr>
        <w:tabs>
          <w:tab w:val="left" w:pos="1581"/>
        </w:tabs>
        <w:ind w:left="1220" w:right="137"/>
        <w:rPr>
          <w:ins w:id="250" w:author="HODDER, Emma (GVA)" w:date="2021-09-05T11:23:00Z"/>
        </w:rPr>
      </w:pPr>
    </w:p>
    <w:p w14:paraId="3C4A09A0" w14:textId="77777777" w:rsidR="00266E0C" w:rsidRDefault="00266E0C" w:rsidP="00266E0C">
      <w:pPr>
        <w:pBdr>
          <w:top w:val="nil"/>
          <w:left w:val="nil"/>
          <w:bottom w:val="nil"/>
          <w:right w:val="nil"/>
          <w:between w:val="nil"/>
        </w:pBdr>
        <w:tabs>
          <w:tab w:val="left" w:pos="1581"/>
        </w:tabs>
        <w:ind w:right="137"/>
      </w:pPr>
      <w:r>
        <w:rPr>
          <w:b/>
          <w:bCs/>
          <w:color w:val="4F81BD" w:themeColor="accent1"/>
        </w:rPr>
        <w:t>Death of a crew member</w:t>
      </w:r>
    </w:p>
    <w:p w14:paraId="12A1C29D" w14:textId="77777777" w:rsidR="00266E0C" w:rsidRPr="00C52170" w:rsidRDefault="00266E0C" w:rsidP="008E5F5F">
      <w:pPr>
        <w:pBdr>
          <w:top w:val="nil"/>
          <w:left w:val="nil"/>
          <w:bottom w:val="nil"/>
          <w:right w:val="nil"/>
          <w:between w:val="nil"/>
        </w:pBdr>
        <w:tabs>
          <w:tab w:val="left" w:pos="1581"/>
        </w:tabs>
        <w:ind w:left="1220" w:right="137"/>
      </w:pPr>
    </w:p>
    <w:p w14:paraId="28B1385E" w14:textId="13E47CE4" w:rsidR="008E5F5F" w:rsidRPr="00864429" w:rsidRDefault="008E5F5F" w:rsidP="00D8465A">
      <w:pPr>
        <w:pStyle w:val="ListParagraph"/>
        <w:numPr>
          <w:ilvl w:val="0"/>
          <w:numId w:val="13"/>
        </w:numPr>
        <w:pBdr>
          <w:top w:val="nil"/>
          <w:left w:val="nil"/>
          <w:bottom w:val="nil"/>
          <w:right w:val="nil"/>
          <w:between w:val="nil"/>
        </w:pBdr>
        <w:ind w:left="426" w:hanging="426"/>
        <w:jc w:val="both"/>
        <w:rPr>
          <w:color w:val="000000"/>
          <w:sz w:val="23"/>
          <w:szCs w:val="23"/>
        </w:rPr>
      </w:pPr>
      <w:commentRangeStart w:id="251"/>
      <w:r>
        <w:rPr>
          <w:color w:val="000000"/>
          <w:sz w:val="24"/>
          <w:szCs w:val="24"/>
        </w:rPr>
        <w:t xml:space="preserve">The </w:t>
      </w:r>
      <w:commentRangeEnd w:id="251"/>
      <w:r w:rsidR="001538AF">
        <w:rPr>
          <w:rStyle w:val="CommentReference"/>
        </w:rPr>
        <w:commentReference w:id="251"/>
      </w:r>
      <w:ins w:id="252" w:author="HODDER, Emma (GVA)" w:date="2021-09-08T16:42:00Z">
        <w:r w:rsidR="00200808">
          <w:rPr>
            <w:color w:val="000000"/>
            <w:sz w:val="24"/>
            <w:szCs w:val="24"/>
          </w:rPr>
          <w:t xml:space="preserve">relevant </w:t>
        </w:r>
      </w:ins>
      <w:r>
        <w:rPr>
          <w:color w:val="000000"/>
          <w:sz w:val="24"/>
          <w:szCs w:val="24"/>
        </w:rPr>
        <w:t xml:space="preserve">provisions of paragraph 3 </w:t>
      </w:r>
      <w:ins w:id="253" w:author="HODDER, Emma (GVA)" w:date="2021-11-14T15:54:00Z">
        <w:r w:rsidR="008C777C">
          <w:rPr>
            <w:color w:val="000000"/>
            <w:sz w:val="24"/>
            <w:szCs w:val="24"/>
          </w:rPr>
          <w:t xml:space="preserve">[ OR </w:t>
        </w:r>
        <w:r w:rsidR="008C777C" w:rsidRPr="00351284">
          <w:rPr>
            <w:color w:val="000000"/>
            <w:sz w:val="24"/>
            <w:szCs w:val="24"/>
            <w:highlight w:val="yellow"/>
          </w:rPr>
          <w:t>Paragraph 3 (a), (c) and (h</w:t>
        </w:r>
        <w:proofErr w:type="gramStart"/>
        <w:r w:rsidR="008C777C" w:rsidRPr="00351284">
          <w:rPr>
            <w:color w:val="000000"/>
            <w:sz w:val="24"/>
            <w:szCs w:val="24"/>
            <w:highlight w:val="yellow"/>
          </w:rPr>
          <w:t>)</w:t>
        </w:r>
        <w:r w:rsidR="008C777C">
          <w:rPr>
            <w:color w:val="000000"/>
            <w:sz w:val="24"/>
            <w:szCs w:val="24"/>
          </w:rPr>
          <w:t xml:space="preserve"> ]</w:t>
        </w:r>
        <w:proofErr w:type="gramEnd"/>
        <w:r w:rsidR="008C777C">
          <w:rPr>
            <w:color w:val="000000"/>
            <w:sz w:val="24"/>
            <w:szCs w:val="24"/>
          </w:rPr>
          <w:t xml:space="preserve"> </w:t>
        </w:r>
      </w:ins>
      <w:r>
        <w:rPr>
          <w:color w:val="000000"/>
          <w:sz w:val="24"/>
          <w:szCs w:val="24"/>
        </w:rPr>
        <w:t>also</w:t>
      </w:r>
      <w:r w:rsidRPr="00864429">
        <w:rPr>
          <w:color w:val="000000"/>
          <w:sz w:val="24"/>
          <w:szCs w:val="24"/>
        </w:rPr>
        <w:t xml:space="preserve"> apply </w:t>
      </w:r>
      <w:r>
        <w:rPr>
          <w:color w:val="000000"/>
          <w:sz w:val="24"/>
          <w:szCs w:val="24"/>
        </w:rPr>
        <w:t>if</w:t>
      </w:r>
      <w:r w:rsidRPr="00864429">
        <w:rPr>
          <w:color w:val="000000"/>
          <w:sz w:val="24"/>
          <w:szCs w:val="24"/>
        </w:rPr>
        <w:t xml:space="preserve"> a crew member dies. </w:t>
      </w:r>
      <w:r>
        <w:rPr>
          <w:color w:val="000000"/>
          <w:sz w:val="24"/>
          <w:szCs w:val="24"/>
        </w:rPr>
        <w:t>Also</w:t>
      </w:r>
      <w:ins w:id="254" w:author="MCAVINCHEY, Sarah (PACREG)" w:date="2022-07-19T16:58:00Z">
        <w:r w:rsidR="008149DF">
          <w:rPr>
            <w:color w:val="000000"/>
            <w:sz w:val="24"/>
            <w:szCs w:val="24"/>
          </w:rPr>
          <w:t>,</w:t>
        </w:r>
      </w:ins>
      <w:r w:rsidRPr="00864429">
        <w:rPr>
          <w:color w:val="000000"/>
          <w:sz w:val="24"/>
          <w:szCs w:val="24"/>
        </w:rPr>
        <w:t xml:space="preserve"> the flag CCM shall require that the</w:t>
      </w:r>
      <w:r>
        <w:rPr>
          <w:color w:val="000000"/>
          <w:sz w:val="24"/>
          <w:szCs w:val="24"/>
        </w:rPr>
        <w:t xml:space="preserve"> operator of the</w:t>
      </w:r>
      <w:r w:rsidRPr="00864429">
        <w:rPr>
          <w:color w:val="000000"/>
          <w:sz w:val="24"/>
          <w:szCs w:val="24"/>
        </w:rPr>
        <w:t xml:space="preserve"> fishing vessel ensure that the body is well-preserved for the purposes of an autopsy, investigation</w:t>
      </w:r>
      <w:r>
        <w:rPr>
          <w:color w:val="000000"/>
          <w:sz w:val="24"/>
          <w:szCs w:val="24"/>
        </w:rPr>
        <w:t>,</w:t>
      </w:r>
      <w:r w:rsidRPr="00864429">
        <w:rPr>
          <w:color w:val="000000"/>
          <w:sz w:val="24"/>
          <w:szCs w:val="24"/>
        </w:rPr>
        <w:t xml:space="preserve"> and repatriation.</w:t>
      </w:r>
    </w:p>
    <w:p w14:paraId="31CC39E7" w14:textId="376D6687" w:rsidR="008E5F5F" w:rsidRDefault="008E5F5F" w:rsidP="008E5F5F">
      <w:pPr>
        <w:pBdr>
          <w:top w:val="nil"/>
          <w:left w:val="nil"/>
          <w:bottom w:val="nil"/>
          <w:right w:val="nil"/>
          <w:between w:val="nil"/>
        </w:pBdr>
        <w:rPr>
          <w:sz w:val="24"/>
          <w:szCs w:val="24"/>
        </w:rPr>
      </w:pPr>
    </w:p>
    <w:p w14:paraId="184FEB77" w14:textId="77777777" w:rsidR="00266E0C" w:rsidRDefault="00266E0C" w:rsidP="00266E0C">
      <w:pPr>
        <w:rPr>
          <w:b/>
          <w:bCs/>
          <w:color w:val="FF0000"/>
          <w:lang w:val="en-NZ"/>
        </w:rPr>
      </w:pPr>
      <w:r>
        <w:rPr>
          <w:b/>
          <w:bCs/>
          <w:color w:val="4F81BD" w:themeColor="accent1"/>
        </w:rPr>
        <w:t>Illness or injury of a crew member</w:t>
      </w:r>
    </w:p>
    <w:p w14:paraId="7B0326ED" w14:textId="17B49A2C" w:rsidR="00266E0C" w:rsidDel="000E6360" w:rsidRDefault="00266E0C" w:rsidP="008E5F5F">
      <w:pPr>
        <w:pBdr>
          <w:top w:val="nil"/>
          <w:left w:val="nil"/>
          <w:bottom w:val="nil"/>
          <w:right w:val="nil"/>
          <w:between w:val="nil"/>
        </w:pBdr>
        <w:rPr>
          <w:del w:id="255" w:author="putuh suadela" w:date="2022-04-25T07:29:00Z"/>
          <w:sz w:val="24"/>
          <w:szCs w:val="24"/>
        </w:rPr>
      </w:pPr>
    </w:p>
    <w:p w14:paraId="068B5418" w14:textId="77777777" w:rsidR="00266E0C" w:rsidRPr="00C52170" w:rsidRDefault="00266E0C" w:rsidP="008E5F5F">
      <w:pPr>
        <w:pBdr>
          <w:top w:val="nil"/>
          <w:left w:val="nil"/>
          <w:bottom w:val="nil"/>
          <w:right w:val="nil"/>
          <w:between w:val="nil"/>
        </w:pBdr>
        <w:rPr>
          <w:sz w:val="24"/>
          <w:szCs w:val="24"/>
        </w:rPr>
      </w:pPr>
    </w:p>
    <w:p w14:paraId="02D61EE6" w14:textId="676AF670" w:rsidR="008E5F5F" w:rsidRPr="00864429" w:rsidRDefault="008E5F5F" w:rsidP="00D8465A">
      <w:pPr>
        <w:pStyle w:val="ListParagraph"/>
        <w:numPr>
          <w:ilvl w:val="0"/>
          <w:numId w:val="13"/>
        </w:numPr>
        <w:pBdr>
          <w:top w:val="nil"/>
          <w:left w:val="nil"/>
          <w:bottom w:val="nil"/>
          <w:right w:val="nil"/>
          <w:between w:val="nil"/>
        </w:pBdr>
        <w:ind w:left="426" w:hanging="426"/>
        <w:jc w:val="both"/>
        <w:rPr>
          <w:color w:val="000000"/>
          <w:sz w:val="23"/>
          <w:szCs w:val="23"/>
        </w:rPr>
      </w:pPr>
      <w:proofErr w:type="gramStart"/>
      <w:r w:rsidRPr="00864429">
        <w:rPr>
          <w:color w:val="000000"/>
          <w:sz w:val="24"/>
          <w:szCs w:val="24"/>
        </w:rPr>
        <w:t>In the event that</w:t>
      </w:r>
      <w:proofErr w:type="gramEnd"/>
      <w:r w:rsidRPr="00864429">
        <w:rPr>
          <w:color w:val="000000"/>
          <w:sz w:val="24"/>
          <w:szCs w:val="24"/>
        </w:rPr>
        <w:t xml:space="preserve"> a crew member suffers from a</w:t>
      </w:r>
      <w:ins w:id="256" w:author="HODDER, Emma (GVA)" w:date="2021-11-14T15:06:00Z">
        <w:r w:rsidR="00221860">
          <w:rPr>
            <w:color w:val="000000"/>
            <w:sz w:val="24"/>
            <w:szCs w:val="24"/>
          </w:rPr>
          <w:t xml:space="preserve"> se</w:t>
        </w:r>
      </w:ins>
      <w:ins w:id="257" w:author="HODDER, Emma (GVA)" w:date="2021-11-18T09:35:00Z">
        <w:r w:rsidR="00424006">
          <w:rPr>
            <w:color w:val="000000"/>
            <w:sz w:val="24"/>
            <w:szCs w:val="24"/>
          </w:rPr>
          <w:t>r</w:t>
        </w:r>
      </w:ins>
      <w:ins w:id="258" w:author="HODDER, Emma (GVA)" w:date="2021-11-14T15:06:00Z">
        <w:r w:rsidR="00221860">
          <w:rPr>
            <w:color w:val="000000"/>
            <w:sz w:val="24"/>
            <w:szCs w:val="24"/>
          </w:rPr>
          <w:t xml:space="preserve">ious </w:t>
        </w:r>
      </w:ins>
      <w:del w:id="259" w:author="HODDER, Emma (GVA)" w:date="2021-11-14T15:06:00Z">
        <w:r w:rsidDel="00221860">
          <w:rPr>
            <w:color w:val="000000"/>
            <w:sz w:val="24"/>
            <w:szCs w:val="24"/>
          </w:rPr>
          <w:delText>n</w:delText>
        </w:r>
      </w:del>
      <w:r w:rsidRPr="00864429">
        <w:rPr>
          <w:color w:val="000000"/>
          <w:sz w:val="24"/>
          <w:szCs w:val="24"/>
        </w:rPr>
        <w:t xml:space="preserve"> illness or injury that </w:t>
      </w:r>
      <w:r>
        <w:rPr>
          <w:color w:val="000000"/>
          <w:sz w:val="24"/>
          <w:szCs w:val="24"/>
        </w:rPr>
        <w:t xml:space="preserve">affects the performance of </w:t>
      </w:r>
      <w:r w:rsidRPr="00864429">
        <w:rPr>
          <w:color w:val="000000"/>
          <w:sz w:val="24"/>
          <w:szCs w:val="24"/>
        </w:rPr>
        <w:t xml:space="preserve">his or her </w:t>
      </w:r>
      <w:r>
        <w:rPr>
          <w:color w:val="000000"/>
          <w:sz w:val="24"/>
          <w:szCs w:val="24"/>
        </w:rPr>
        <w:t>work</w:t>
      </w:r>
      <w:r w:rsidRPr="00864429">
        <w:rPr>
          <w:color w:val="000000"/>
          <w:sz w:val="24"/>
          <w:szCs w:val="24"/>
        </w:rPr>
        <w:t xml:space="preserve"> or safety, the CCM to which the fishing vessel is flagged shall ensure that the </w:t>
      </w:r>
      <w:r>
        <w:rPr>
          <w:color w:val="000000"/>
          <w:sz w:val="24"/>
          <w:szCs w:val="24"/>
        </w:rPr>
        <w:t xml:space="preserve">operator of the </w:t>
      </w:r>
      <w:r w:rsidRPr="00864429">
        <w:rPr>
          <w:color w:val="000000"/>
          <w:sz w:val="24"/>
          <w:szCs w:val="24"/>
        </w:rPr>
        <w:t>fishing vessel:</w:t>
      </w:r>
    </w:p>
    <w:p w14:paraId="6B6C1812" w14:textId="77777777" w:rsidR="008E5F5F" w:rsidRPr="00A35531" w:rsidDel="0046747D" w:rsidRDefault="008E5F5F" w:rsidP="008E5F5F">
      <w:pPr>
        <w:pBdr>
          <w:top w:val="nil"/>
          <w:left w:val="nil"/>
          <w:bottom w:val="nil"/>
          <w:right w:val="nil"/>
          <w:between w:val="nil"/>
        </w:pBdr>
        <w:tabs>
          <w:tab w:val="left" w:pos="1581"/>
        </w:tabs>
        <w:ind w:right="137"/>
        <w:jc w:val="both"/>
        <w:rPr>
          <w:del w:id="260" w:author="HODDER, Emma (GVA)" w:date="2021-07-08T11:39:00Z"/>
          <w:color w:val="000000"/>
          <w:sz w:val="24"/>
          <w:szCs w:val="24"/>
        </w:rPr>
      </w:pPr>
    </w:p>
    <w:p w14:paraId="2CE4656D" w14:textId="42883F94" w:rsidR="008E5F5F" w:rsidRPr="0033214F" w:rsidRDefault="008E5F5F" w:rsidP="008E5F5F">
      <w:pPr>
        <w:numPr>
          <w:ilvl w:val="0"/>
          <w:numId w:val="9"/>
        </w:numPr>
        <w:pBdr>
          <w:top w:val="nil"/>
          <w:left w:val="nil"/>
          <w:bottom w:val="nil"/>
          <w:right w:val="nil"/>
          <w:between w:val="nil"/>
        </w:pBdr>
        <w:tabs>
          <w:tab w:val="left" w:pos="1581"/>
        </w:tabs>
        <w:ind w:left="993" w:right="137" w:hanging="426"/>
        <w:jc w:val="both"/>
        <w:rPr>
          <w:color w:val="000000"/>
        </w:rPr>
      </w:pPr>
      <w:commentRangeStart w:id="261"/>
      <w:r>
        <w:rPr>
          <w:color w:val="000000"/>
          <w:sz w:val="24"/>
          <w:szCs w:val="24"/>
          <w:lang w:eastAsia="ko-KR"/>
        </w:rPr>
        <w:t>designates</w:t>
      </w:r>
      <w:r>
        <w:rPr>
          <w:rFonts w:hint="eastAsia"/>
          <w:color w:val="000000"/>
          <w:sz w:val="24"/>
          <w:szCs w:val="24"/>
          <w:lang w:eastAsia="ko-KR"/>
        </w:rPr>
        <w:t xml:space="preserve"> at least one crew member among the crew </w:t>
      </w:r>
      <w:del w:id="262" w:author="HODDER, Emma (GVA)" w:date="2021-11-14T15:06:00Z">
        <w:r w:rsidDel="00221860">
          <w:rPr>
            <w:rFonts w:hint="eastAsia"/>
            <w:color w:val="000000"/>
            <w:sz w:val="24"/>
            <w:szCs w:val="24"/>
            <w:lang w:eastAsia="ko-KR"/>
          </w:rPr>
          <w:delText>to take care for</w:delText>
        </w:r>
      </w:del>
      <w:ins w:id="263" w:author="HODDER, Emma (GVA)" w:date="2021-11-14T15:06:00Z">
        <w:r w:rsidR="00221860">
          <w:rPr>
            <w:color w:val="000000"/>
            <w:sz w:val="24"/>
            <w:szCs w:val="24"/>
            <w:lang w:eastAsia="ko-KR"/>
          </w:rPr>
          <w:t>monitor</w:t>
        </w:r>
      </w:ins>
      <w:r>
        <w:rPr>
          <w:rFonts w:hint="eastAsia"/>
          <w:color w:val="000000"/>
          <w:sz w:val="24"/>
          <w:szCs w:val="24"/>
          <w:lang w:eastAsia="ko-KR"/>
        </w:rPr>
        <w:t xml:space="preserve"> the crew member</w:t>
      </w:r>
      <w:commentRangeEnd w:id="261"/>
      <w:r w:rsidR="00424006">
        <w:rPr>
          <w:rStyle w:val="CommentReference"/>
        </w:rPr>
        <w:commentReference w:id="261"/>
      </w:r>
      <w:ins w:id="264" w:author="MCAVINCHEY, Sarah (PACREG)" w:date="2022-07-15T13:51:00Z">
        <w:r w:rsidR="001538AF">
          <w:rPr>
            <w:color w:val="000000"/>
            <w:sz w:val="24"/>
            <w:szCs w:val="24"/>
            <w:lang w:eastAsia="ko-KR"/>
          </w:rPr>
          <w:t>;</w:t>
        </w:r>
      </w:ins>
    </w:p>
    <w:p w14:paraId="5113CCF4" w14:textId="1A7D17FD" w:rsidR="008E5F5F" w:rsidRPr="00A35531" w:rsidRDefault="008E5F5F" w:rsidP="008E5F5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Excuses the crew member</w:t>
      </w:r>
      <w:del w:id="265" w:author="MCAVINCHEY, Sarah (PACREG)" w:date="2022-07-19T16:58:00Z">
        <w:r w:rsidDel="008149DF">
          <w:rPr>
            <w:color w:val="000000"/>
            <w:sz w:val="24"/>
            <w:szCs w:val="24"/>
          </w:rPr>
          <w:delText xml:space="preserve"> </w:delText>
        </w:r>
      </w:del>
      <w:r>
        <w:rPr>
          <w:color w:val="000000"/>
          <w:sz w:val="24"/>
          <w:szCs w:val="24"/>
        </w:rPr>
        <w:t xml:space="preserve"> of </w:t>
      </w:r>
      <w:proofErr w:type="gramStart"/>
      <w:r>
        <w:rPr>
          <w:color w:val="000000"/>
          <w:sz w:val="24"/>
          <w:szCs w:val="24"/>
        </w:rPr>
        <w:t>any and all</w:t>
      </w:r>
      <w:proofErr w:type="gramEnd"/>
      <w:r>
        <w:rPr>
          <w:color w:val="000000"/>
          <w:sz w:val="24"/>
          <w:szCs w:val="24"/>
        </w:rPr>
        <w:t xml:space="preserve"> active duties, with </w:t>
      </w:r>
      <w:commentRangeStart w:id="266"/>
      <w:ins w:id="267" w:author="MCAVINCHEY, Sarah (PACREG)" w:date="2022-07-15T13:50:00Z">
        <w:r w:rsidR="001538AF">
          <w:rPr>
            <w:color w:val="000000"/>
            <w:sz w:val="24"/>
            <w:szCs w:val="24"/>
          </w:rPr>
          <w:t xml:space="preserve">fair </w:t>
        </w:r>
      </w:ins>
      <w:commentRangeEnd w:id="266"/>
      <w:ins w:id="268" w:author="MCAVINCHEY, Sarah (PACREG)" w:date="2022-07-15T13:51:00Z">
        <w:r w:rsidR="001538AF">
          <w:rPr>
            <w:rStyle w:val="CommentReference"/>
          </w:rPr>
          <w:commentReference w:id="266"/>
        </w:r>
        <w:r w:rsidR="001538AF">
          <w:rPr>
            <w:color w:val="000000"/>
            <w:sz w:val="24"/>
            <w:szCs w:val="24"/>
          </w:rPr>
          <w:t>compensation</w:t>
        </w:r>
      </w:ins>
      <w:ins w:id="269" w:author="MCAVINCHEY, Sarah (PACREG)" w:date="2022-07-15T13:50:00Z">
        <w:r w:rsidR="001538AF">
          <w:rPr>
            <w:color w:val="000000"/>
            <w:sz w:val="24"/>
            <w:szCs w:val="24"/>
          </w:rPr>
          <w:t xml:space="preserve"> in accordance with national or subnational </w:t>
        </w:r>
      </w:ins>
      <w:ins w:id="270" w:author="MCAVINCHEY, Sarah (PACREG)" w:date="2022-07-15T13:51:00Z">
        <w:r w:rsidR="001538AF">
          <w:rPr>
            <w:color w:val="000000"/>
            <w:sz w:val="24"/>
            <w:szCs w:val="24"/>
          </w:rPr>
          <w:t>legislation</w:t>
        </w:r>
      </w:ins>
      <w:ins w:id="271" w:author="MCAVINCHEY, Sarah (PACREG)" w:date="2022-07-15T13:50:00Z">
        <w:r w:rsidR="001538AF">
          <w:rPr>
            <w:color w:val="000000"/>
            <w:sz w:val="24"/>
            <w:szCs w:val="24"/>
          </w:rPr>
          <w:t xml:space="preserve"> of the flag state</w:t>
        </w:r>
      </w:ins>
      <w:ins w:id="272" w:author="MCAVINCHEY, Sarah (PACREG)" w:date="2022-07-15T13:51:00Z">
        <w:r w:rsidR="001538AF">
          <w:rPr>
            <w:color w:val="000000"/>
            <w:sz w:val="24"/>
            <w:szCs w:val="24"/>
          </w:rPr>
          <w:t>;</w:t>
        </w:r>
      </w:ins>
      <w:del w:id="273" w:author="MCAVINCHEY, Sarah (PACREG)" w:date="2022-07-15T13:50:00Z">
        <w:r w:rsidDel="001538AF">
          <w:rPr>
            <w:color w:val="000000"/>
            <w:sz w:val="24"/>
            <w:szCs w:val="24"/>
          </w:rPr>
          <w:delText>full</w:delText>
        </w:r>
      </w:del>
      <w:del w:id="274" w:author="MCAVINCHEY, Sarah (PACREG)" w:date="2022-07-15T13:51:00Z">
        <w:r w:rsidDel="001538AF">
          <w:rPr>
            <w:color w:val="000000"/>
            <w:sz w:val="24"/>
            <w:szCs w:val="24"/>
          </w:rPr>
          <w:delText xml:space="preserve"> pay</w:delText>
        </w:r>
      </w:del>
    </w:p>
    <w:p w14:paraId="7FAA9BFB" w14:textId="3F6DB185" w:rsidR="008E5F5F" w:rsidRPr="00C52170" w:rsidRDefault="008E5F5F" w:rsidP="008E5F5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immediately notifies the </w:t>
      </w:r>
      <w:ins w:id="275" w:author="HODDER, Emma (GVA)" w:date="2021-11-14T15:07:00Z">
        <w:r w:rsidR="00221860">
          <w:rPr>
            <w:color w:val="000000"/>
            <w:sz w:val="24"/>
            <w:szCs w:val="24"/>
          </w:rPr>
          <w:t xml:space="preserve">designated authorities of the </w:t>
        </w:r>
      </w:ins>
      <w:r>
        <w:rPr>
          <w:color w:val="000000"/>
          <w:sz w:val="24"/>
          <w:szCs w:val="24"/>
        </w:rPr>
        <w:t xml:space="preserve">flag CCM where the crew member suffers from serious illness of injury which requires immediate medical </w:t>
      </w:r>
      <w:r>
        <w:rPr>
          <w:color w:val="000000"/>
          <w:sz w:val="24"/>
          <w:szCs w:val="24"/>
        </w:rPr>
        <w:lastRenderedPageBreak/>
        <w:t xml:space="preserve">attention that is not available on </w:t>
      </w:r>
      <w:proofErr w:type="gramStart"/>
      <w:r>
        <w:rPr>
          <w:color w:val="000000"/>
          <w:sz w:val="24"/>
          <w:szCs w:val="24"/>
        </w:rPr>
        <w:t>board;</w:t>
      </w:r>
      <w:proofErr w:type="gramEnd"/>
    </w:p>
    <w:p w14:paraId="4F2EE93D" w14:textId="77777777" w:rsidR="008E5F5F" w:rsidRPr="00C52170" w:rsidRDefault="008E5F5F" w:rsidP="008E5F5F">
      <w:pPr>
        <w:numPr>
          <w:ilvl w:val="0"/>
          <w:numId w:val="9"/>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takes all necessary actions to care for the crew member and provide any medical treatment available and possible on board the </w:t>
      </w:r>
      <w:proofErr w:type="gramStart"/>
      <w:r>
        <w:rPr>
          <w:color w:val="000000"/>
          <w:sz w:val="24"/>
          <w:szCs w:val="24"/>
        </w:rPr>
        <w:t>vessel;</w:t>
      </w:r>
      <w:proofErr w:type="gramEnd"/>
    </w:p>
    <w:p w14:paraId="55B6A924" w14:textId="25A08E20" w:rsidR="008E5F5F" w:rsidRPr="00C52170" w:rsidRDefault="008E5F5F" w:rsidP="008E5F5F">
      <w:pPr>
        <w:numPr>
          <w:ilvl w:val="0"/>
          <w:numId w:val="9"/>
        </w:numPr>
        <w:pBdr>
          <w:top w:val="nil"/>
          <w:left w:val="nil"/>
          <w:bottom w:val="nil"/>
          <w:right w:val="nil"/>
          <w:between w:val="nil"/>
        </w:pBdr>
        <w:tabs>
          <w:tab w:val="left" w:pos="1581"/>
        </w:tabs>
        <w:ind w:left="993" w:right="137" w:hanging="426"/>
        <w:jc w:val="both"/>
        <w:rPr>
          <w:color w:val="000000"/>
        </w:rPr>
      </w:pPr>
      <w:del w:id="276" w:author="HODDER, Emma (GVA)" w:date="2021-09-08T16:45:00Z">
        <w:r w:rsidDel="00200808">
          <w:rPr>
            <w:color w:val="000000"/>
            <w:sz w:val="24"/>
            <w:szCs w:val="24"/>
          </w:rPr>
          <w:delText xml:space="preserve">where directed by the crew provider, or CCM to which the crew member is a national, </w:delText>
        </w:r>
        <w:r w:rsidDel="00200808">
          <w:rPr>
            <w:rFonts w:hint="eastAsia"/>
            <w:color w:val="000000"/>
            <w:sz w:val="24"/>
            <w:szCs w:val="24"/>
            <w:lang w:eastAsia="ko-KR"/>
          </w:rPr>
          <w:delText>and requested by the crew member</w:delText>
        </w:r>
        <w:r w:rsidDel="00200808">
          <w:rPr>
            <w:color w:val="000000"/>
            <w:sz w:val="24"/>
            <w:szCs w:val="24"/>
            <w:lang w:eastAsia="ko-KR"/>
          </w:rPr>
          <w:delText xml:space="preserve"> </w:delText>
        </w:r>
        <w:r w:rsidDel="00200808">
          <w:rPr>
            <w:color w:val="000000"/>
            <w:sz w:val="24"/>
            <w:szCs w:val="24"/>
          </w:rPr>
          <w:delText xml:space="preserve">if not already directed by the flag CCM, </w:delText>
        </w:r>
      </w:del>
      <w:ins w:id="277" w:author="FINUCANE, Lexi (PACREG)" w:date="2021-05-10T14:35:00Z">
        <w:del w:id="278" w:author="HODDER, Emma (GVA)" w:date="2021-09-08T16:45:00Z">
          <w:r w:rsidDel="00200808">
            <w:rPr>
              <w:color w:val="000000"/>
              <w:sz w:val="24"/>
              <w:szCs w:val="24"/>
            </w:rPr>
            <w:delText>to the extent possibl</w:delText>
          </w:r>
        </w:del>
      </w:ins>
      <w:del w:id="279" w:author="HODDER, Emma (GVA)" w:date="2021-09-08T16:45:00Z">
        <w:r w:rsidDel="00200808">
          <w:rPr>
            <w:color w:val="000000"/>
            <w:sz w:val="24"/>
            <w:szCs w:val="24"/>
          </w:rPr>
          <w:delText>e</w:delText>
        </w:r>
      </w:del>
      <w:ins w:id="280" w:author="FINUCANE, Lexi (PACREG)" w:date="2021-05-10T14:35:00Z">
        <w:del w:id="281" w:author="HODDER, Emma (GVA)" w:date="2021-06-14T12:16:00Z">
          <w:r w:rsidDel="00D12D37">
            <w:rPr>
              <w:color w:val="000000"/>
              <w:sz w:val="24"/>
              <w:szCs w:val="24"/>
            </w:rPr>
            <w:delText xml:space="preserve">, </w:delText>
          </w:r>
        </w:del>
      </w:ins>
      <w:r>
        <w:rPr>
          <w:color w:val="000000"/>
          <w:sz w:val="24"/>
          <w:szCs w:val="24"/>
        </w:rPr>
        <w:t xml:space="preserve">facilitates the disembarkation and transport of the </w:t>
      </w:r>
      <w:ins w:id="282" w:author="HODDER, Emma (GVA)" w:date="2021-09-08T16:45:00Z">
        <w:r w:rsidR="00200808">
          <w:rPr>
            <w:color w:val="000000"/>
            <w:sz w:val="24"/>
            <w:szCs w:val="24"/>
          </w:rPr>
          <w:t xml:space="preserve">seriously ill or injured </w:t>
        </w:r>
      </w:ins>
      <w:r>
        <w:rPr>
          <w:color w:val="000000"/>
          <w:sz w:val="24"/>
          <w:szCs w:val="24"/>
        </w:rPr>
        <w:t>crew</w:t>
      </w:r>
      <w:ins w:id="283" w:author="MCAVINCHEY, Sarah (PACREG)" w:date="2022-04-21T16:13:00Z">
        <w:r w:rsidR="00F87A6B">
          <w:rPr>
            <w:color w:val="000000"/>
            <w:sz w:val="24"/>
            <w:szCs w:val="24"/>
          </w:rPr>
          <w:t xml:space="preserve"> member</w:t>
        </w:r>
      </w:ins>
      <w:r>
        <w:rPr>
          <w:color w:val="000000"/>
          <w:sz w:val="24"/>
          <w:szCs w:val="24"/>
        </w:rPr>
        <w:t xml:space="preserve"> to a medical facility equipped to provide the required care,</w:t>
      </w:r>
      <w:del w:id="284" w:author="MCAVINCHEY, Sarah (PACREG)" w:date="2022-04-21T16:13:00Z">
        <w:r w:rsidDel="00F87A6B">
          <w:rPr>
            <w:color w:val="000000"/>
            <w:sz w:val="24"/>
            <w:szCs w:val="24"/>
          </w:rPr>
          <w:delText xml:space="preserve"> </w:delText>
        </w:r>
      </w:del>
      <w:ins w:id="285" w:author="HODDER, Emma (GVA)" w:date="2021-07-13T13:06:00Z">
        <w:del w:id="286" w:author="MCAVINCHEY, Sarah (PACREG)" w:date="2022-04-21T16:13:00Z">
          <w:r w:rsidDel="00F87A6B">
            <w:rPr>
              <w:rFonts w:hint="eastAsia"/>
              <w:color w:val="000000"/>
              <w:sz w:val="24"/>
              <w:szCs w:val="24"/>
              <w:lang w:eastAsia="ko-KR"/>
            </w:rPr>
            <w:delText>,</w:delText>
          </w:r>
        </w:del>
      </w:ins>
      <w:ins w:id="287" w:author="MCAVINCHEY, Sarah (PACREG)" w:date="2022-04-21T16:13:00Z">
        <w:r w:rsidR="00F87A6B">
          <w:rPr>
            <w:color w:val="000000"/>
            <w:sz w:val="24"/>
            <w:szCs w:val="24"/>
            <w:lang w:eastAsia="ko-KR"/>
          </w:rPr>
          <w:t xml:space="preserve"> </w:t>
        </w:r>
      </w:ins>
      <w:r>
        <w:rPr>
          <w:rFonts w:hint="eastAsia"/>
          <w:color w:val="000000"/>
          <w:sz w:val="24"/>
          <w:szCs w:val="24"/>
          <w:lang w:eastAsia="ko-KR"/>
        </w:rPr>
        <w:t xml:space="preserve"> including </w:t>
      </w:r>
      <w:ins w:id="288" w:author="HODDER, Emma (GVA)" w:date="2021-09-08T16:45:00Z">
        <w:r w:rsidR="00200808">
          <w:rPr>
            <w:color w:val="000000"/>
            <w:sz w:val="24"/>
            <w:szCs w:val="24"/>
            <w:lang w:eastAsia="ko-KR"/>
          </w:rPr>
          <w:t xml:space="preserve">if appropriate </w:t>
        </w:r>
      </w:ins>
      <w:r>
        <w:rPr>
          <w:rFonts w:hint="eastAsia"/>
          <w:color w:val="000000"/>
          <w:sz w:val="24"/>
          <w:szCs w:val="24"/>
          <w:lang w:eastAsia="ko-KR"/>
        </w:rPr>
        <w:t xml:space="preserve">by </w:t>
      </w:r>
      <w:r>
        <w:rPr>
          <w:color w:val="000000"/>
          <w:sz w:val="24"/>
          <w:szCs w:val="24"/>
          <w:lang w:eastAsia="ko-KR"/>
        </w:rPr>
        <w:t>transferring</w:t>
      </w:r>
      <w:r>
        <w:rPr>
          <w:rFonts w:hint="eastAsia"/>
          <w:color w:val="000000"/>
          <w:sz w:val="24"/>
          <w:szCs w:val="24"/>
          <w:lang w:eastAsia="ko-KR"/>
        </w:rPr>
        <w:t xml:space="preserve"> the crew member to another vessel operating </w:t>
      </w:r>
      <w:proofErr w:type="gramStart"/>
      <w:r>
        <w:rPr>
          <w:rFonts w:hint="eastAsia"/>
          <w:color w:val="000000"/>
          <w:sz w:val="24"/>
          <w:szCs w:val="24"/>
          <w:lang w:eastAsia="ko-KR"/>
        </w:rPr>
        <w:t xml:space="preserve">nearby, </w:t>
      </w:r>
      <w:r>
        <w:rPr>
          <w:color w:val="000000"/>
          <w:sz w:val="24"/>
          <w:szCs w:val="24"/>
        </w:rPr>
        <w:t xml:space="preserve"> as</w:t>
      </w:r>
      <w:proofErr w:type="gramEnd"/>
      <w:r>
        <w:rPr>
          <w:color w:val="000000"/>
          <w:sz w:val="24"/>
          <w:szCs w:val="24"/>
        </w:rPr>
        <w:t xml:space="preserve"> soon as practicable</w:t>
      </w:r>
      <w:del w:id="289" w:author="HODDER, Emma (GVA)" w:date="2021-11-18T09:16:00Z">
        <w:r w:rsidDel="006A6AE9">
          <w:rPr>
            <w:color w:val="000000"/>
            <w:sz w:val="24"/>
            <w:szCs w:val="24"/>
          </w:rPr>
          <w:delText xml:space="preserve"> </w:delText>
        </w:r>
        <w:commentRangeStart w:id="290"/>
        <w:r w:rsidDel="006A6AE9">
          <w:rPr>
            <w:color w:val="000000"/>
            <w:sz w:val="24"/>
            <w:szCs w:val="24"/>
          </w:rPr>
          <w:delText>at the operator’s expense</w:delText>
        </w:r>
      </w:del>
      <w:commentRangeEnd w:id="290"/>
      <w:r w:rsidR="00424006">
        <w:rPr>
          <w:rStyle w:val="CommentReference"/>
        </w:rPr>
        <w:commentReference w:id="290"/>
      </w:r>
      <w:r>
        <w:rPr>
          <w:color w:val="000000"/>
          <w:sz w:val="24"/>
          <w:szCs w:val="24"/>
        </w:rPr>
        <w:t>; and</w:t>
      </w:r>
    </w:p>
    <w:p w14:paraId="5B83BE11" w14:textId="59402794" w:rsidR="008E5F5F" w:rsidRPr="00475A2F" w:rsidRDefault="008E5F5F" w:rsidP="008E5F5F">
      <w:pPr>
        <w:numPr>
          <w:ilvl w:val="0"/>
          <w:numId w:val="9"/>
        </w:numPr>
        <w:pBdr>
          <w:top w:val="nil"/>
          <w:left w:val="nil"/>
          <w:bottom w:val="nil"/>
          <w:right w:val="nil"/>
          <w:between w:val="nil"/>
        </w:pBdr>
        <w:tabs>
          <w:tab w:val="left" w:pos="1581"/>
        </w:tabs>
        <w:ind w:left="993" w:right="137" w:hanging="426"/>
        <w:jc w:val="both"/>
        <w:rPr>
          <w:ins w:id="291" w:author="HODDER, Emma (GVA)" w:date="2021-11-18T09:16:00Z"/>
          <w:color w:val="000000"/>
          <w:sz w:val="24"/>
          <w:szCs w:val="24"/>
        </w:rPr>
      </w:pPr>
      <w:r w:rsidRPr="00475A2F">
        <w:rPr>
          <w:color w:val="000000"/>
          <w:sz w:val="24"/>
          <w:szCs w:val="24"/>
        </w:rPr>
        <w:t xml:space="preserve">cooperates fully in </w:t>
      </w:r>
      <w:proofErr w:type="gramStart"/>
      <w:r w:rsidRPr="00475A2F">
        <w:rPr>
          <w:color w:val="000000"/>
          <w:sz w:val="24"/>
          <w:szCs w:val="24"/>
        </w:rPr>
        <w:t>any and all</w:t>
      </w:r>
      <w:proofErr w:type="gramEnd"/>
      <w:r w:rsidRPr="00475A2F">
        <w:rPr>
          <w:color w:val="000000"/>
          <w:sz w:val="24"/>
          <w:szCs w:val="24"/>
        </w:rPr>
        <w:t xml:space="preserve"> official investigations into the cause of the illness or injury</w:t>
      </w:r>
      <w:ins w:id="292" w:author="MCAVINCHEY, Sarah (PACREG)" w:date="2022-07-19T17:00:00Z">
        <w:r w:rsidR="00475A2F">
          <w:rPr>
            <w:color w:val="000000"/>
            <w:sz w:val="24"/>
            <w:szCs w:val="24"/>
          </w:rPr>
          <w:t>;</w:t>
        </w:r>
      </w:ins>
      <w:del w:id="293" w:author="MCAVINCHEY, Sarah (PACREG)" w:date="2022-07-19T17:00:00Z">
        <w:r w:rsidRPr="00475A2F" w:rsidDel="00475A2F">
          <w:rPr>
            <w:color w:val="000000"/>
            <w:sz w:val="24"/>
            <w:szCs w:val="24"/>
          </w:rPr>
          <w:delText>.</w:delText>
        </w:r>
      </w:del>
    </w:p>
    <w:p w14:paraId="104286D5" w14:textId="5602424C" w:rsidR="006A6AE9" w:rsidRPr="00475A2F" w:rsidRDefault="006A6AE9" w:rsidP="008E5F5F">
      <w:pPr>
        <w:numPr>
          <w:ilvl w:val="0"/>
          <w:numId w:val="9"/>
        </w:numPr>
        <w:pBdr>
          <w:top w:val="nil"/>
          <w:left w:val="nil"/>
          <w:bottom w:val="nil"/>
          <w:right w:val="nil"/>
          <w:between w:val="nil"/>
        </w:pBdr>
        <w:tabs>
          <w:tab w:val="left" w:pos="1581"/>
        </w:tabs>
        <w:ind w:left="993" w:right="137" w:hanging="426"/>
        <w:jc w:val="both"/>
        <w:rPr>
          <w:color w:val="000000"/>
          <w:sz w:val="24"/>
          <w:szCs w:val="24"/>
        </w:rPr>
      </w:pPr>
      <w:commentRangeStart w:id="294"/>
      <w:ins w:id="295" w:author="HODDER, Emma (GVA)" w:date="2021-11-18T09:16:00Z">
        <w:r w:rsidRPr="00475A2F">
          <w:rPr>
            <w:color w:val="000000"/>
            <w:sz w:val="24"/>
            <w:szCs w:val="24"/>
            <w:lang w:eastAsia="zh-TW"/>
          </w:rPr>
          <w:t>pays</w:t>
        </w:r>
        <w:commentRangeEnd w:id="294"/>
        <w:r w:rsidRPr="00475A2F">
          <w:rPr>
            <w:rStyle w:val="CommentReference"/>
            <w:sz w:val="24"/>
            <w:szCs w:val="24"/>
          </w:rPr>
          <w:commentReference w:id="294"/>
        </w:r>
        <w:r w:rsidRPr="00475A2F">
          <w:rPr>
            <w:color w:val="000000"/>
            <w:sz w:val="24"/>
            <w:szCs w:val="24"/>
            <w:lang w:eastAsia="zh-TW"/>
          </w:rPr>
          <w:t xml:space="preserve"> for </w:t>
        </w:r>
        <w:proofErr w:type="gramStart"/>
        <w:r w:rsidRPr="00475A2F">
          <w:rPr>
            <w:color w:val="000000"/>
            <w:sz w:val="24"/>
            <w:szCs w:val="24"/>
            <w:lang w:eastAsia="zh-TW"/>
          </w:rPr>
          <w:t>all of</w:t>
        </w:r>
        <w:proofErr w:type="gramEnd"/>
        <w:r w:rsidRPr="00475A2F">
          <w:rPr>
            <w:color w:val="000000"/>
            <w:sz w:val="24"/>
            <w:szCs w:val="24"/>
            <w:lang w:eastAsia="zh-TW"/>
          </w:rPr>
          <w:t xml:space="preserve"> the medical treatment, transportation fees and other related expenses if the crew member is sick or injured </w:t>
        </w:r>
        <w:del w:id="296" w:author="MCAVINCHEY, Sarah (PACREG)" w:date="2022-07-15T14:00:00Z">
          <w:r w:rsidRPr="00475A2F" w:rsidDel="000B1830">
            <w:rPr>
              <w:color w:val="000000"/>
              <w:sz w:val="24"/>
              <w:szCs w:val="24"/>
              <w:lang w:eastAsia="zh-TW"/>
            </w:rPr>
            <w:delText xml:space="preserve">resulted from performing </w:delText>
          </w:r>
          <w:commentRangeStart w:id="297"/>
          <w:r w:rsidRPr="00475A2F" w:rsidDel="000B1830">
            <w:rPr>
              <w:color w:val="000000"/>
              <w:sz w:val="24"/>
              <w:szCs w:val="24"/>
              <w:lang w:eastAsia="zh-TW"/>
            </w:rPr>
            <w:delText>duties</w:delText>
          </w:r>
        </w:del>
      </w:ins>
      <w:ins w:id="298" w:author="MCAVINCHEY, Sarah (PACREG)" w:date="2022-07-15T14:00:00Z">
        <w:r w:rsidR="000B1830" w:rsidRPr="00475A2F">
          <w:rPr>
            <w:color w:val="000000"/>
            <w:sz w:val="24"/>
            <w:szCs w:val="24"/>
            <w:lang w:eastAsia="zh-TW"/>
          </w:rPr>
          <w:t xml:space="preserve">whilst </w:t>
        </w:r>
      </w:ins>
      <w:commentRangeEnd w:id="297"/>
      <w:ins w:id="299" w:author="MCAVINCHEY, Sarah (PACREG)" w:date="2022-07-15T14:01:00Z">
        <w:r w:rsidR="000B1830" w:rsidRPr="00475A2F">
          <w:rPr>
            <w:rStyle w:val="CommentReference"/>
            <w:sz w:val="24"/>
            <w:szCs w:val="24"/>
          </w:rPr>
          <w:commentReference w:id="297"/>
        </w:r>
      </w:ins>
      <w:ins w:id="300" w:author="MCAVINCHEY, Sarah (PACREG)" w:date="2022-07-15T14:00:00Z">
        <w:r w:rsidR="000B1830" w:rsidRPr="00475A2F">
          <w:rPr>
            <w:color w:val="000000"/>
            <w:sz w:val="24"/>
            <w:szCs w:val="24"/>
            <w:lang w:eastAsia="zh-TW"/>
          </w:rPr>
          <w:t>working on the fishing vessel.</w:t>
        </w:r>
      </w:ins>
    </w:p>
    <w:p w14:paraId="681F72E8" w14:textId="77777777" w:rsidR="008E5F5F" w:rsidRPr="00C52170" w:rsidRDefault="008E5F5F" w:rsidP="008E5F5F">
      <w:pPr>
        <w:pBdr>
          <w:top w:val="nil"/>
          <w:left w:val="nil"/>
          <w:bottom w:val="nil"/>
          <w:right w:val="nil"/>
          <w:between w:val="nil"/>
        </w:pBdr>
        <w:rPr>
          <w:sz w:val="24"/>
          <w:szCs w:val="24"/>
        </w:rPr>
      </w:pPr>
    </w:p>
    <w:p w14:paraId="19881B3B" w14:textId="04B4804A" w:rsidR="008E5F5F" w:rsidRPr="00864429" w:rsidRDefault="008E5F5F" w:rsidP="00D8465A">
      <w:pPr>
        <w:pStyle w:val="ListParagraph"/>
        <w:numPr>
          <w:ilvl w:val="0"/>
          <w:numId w:val="13"/>
        </w:numPr>
        <w:pBdr>
          <w:top w:val="nil"/>
          <w:left w:val="nil"/>
          <w:bottom w:val="nil"/>
          <w:right w:val="nil"/>
          <w:between w:val="nil"/>
        </w:pBdr>
        <w:ind w:left="426" w:hanging="426"/>
        <w:jc w:val="both"/>
        <w:rPr>
          <w:color w:val="000000"/>
          <w:sz w:val="23"/>
          <w:szCs w:val="23"/>
        </w:rPr>
      </w:pPr>
      <w:r w:rsidRPr="00864429">
        <w:rPr>
          <w:color w:val="000000"/>
          <w:sz w:val="24"/>
          <w:szCs w:val="24"/>
        </w:rPr>
        <w:t xml:space="preserve">For the purposes of paragraphs </w:t>
      </w:r>
      <w:r w:rsidRPr="005E79E6">
        <w:rPr>
          <w:color w:val="000000"/>
          <w:sz w:val="24"/>
          <w:szCs w:val="24"/>
        </w:rPr>
        <w:t>3 through 5,</w:t>
      </w:r>
      <w:r w:rsidRPr="00864429">
        <w:rPr>
          <w:color w:val="000000"/>
          <w:sz w:val="24"/>
          <w:szCs w:val="24"/>
        </w:rPr>
        <w:t xml:space="preserve"> the flag CCM shall ensure that the appropriate Maritime Rescue Coordination Centre</w:t>
      </w:r>
      <w:r>
        <w:rPr>
          <w:vertAlign w:val="superscript"/>
        </w:rPr>
        <w:footnoteReference w:id="4"/>
      </w:r>
      <w:r w:rsidRPr="00864429">
        <w:rPr>
          <w:color w:val="000000"/>
          <w:sz w:val="24"/>
          <w:szCs w:val="24"/>
        </w:rPr>
        <w:t xml:space="preserve">, </w:t>
      </w:r>
      <w:ins w:id="301" w:author="HODDER, Emma (GVA)" w:date="2021-11-18T09:16:00Z">
        <w:r w:rsidR="006A6AE9">
          <w:rPr>
            <w:color w:val="000000"/>
            <w:sz w:val="24"/>
            <w:szCs w:val="24"/>
          </w:rPr>
          <w:t xml:space="preserve">the CCM of the </w:t>
        </w:r>
      </w:ins>
      <w:r>
        <w:rPr>
          <w:color w:val="000000"/>
          <w:sz w:val="24"/>
          <w:szCs w:val="24"/>
        </w:rPr>
        <w:t>crew provider</w:t>
      </w:r>
      <w:r w:rsidRPr="00864429">
        <w:rPr>
          <w:color w:val="000000"/>
          <w:sz w:val="24"/>
          <w:szCs w:val="24"/>
        </w:rPr>
        <w:t xml:space="preserve"> and Secretariat are immediately notified.</w:t>
      </w:r>
    </w:p>
    <w:p w14:paraId="15895DF5" w14:textId="7C2256DC" w:rsidR="008E5F5F" w:rsidRDefault="008E5F5F" w:rsidP="008E5F5F">
      <w:pPr>
        <w:pBdr>
          <w:top w:val="nil"/>
          <w:left w:val="nil"/>
          <w:bottom w:val="nil"/>
          <w:right w:val="nil"/>
          <w:between w:val="nil"/>
        </w:pBdr>
        <w:rPr>
          <w:color w:val="000000"/>
          <w:sz w:val="24"/>
          <w:szCs w:val="24"/>
        </w:rPr>
      </w:pPr>
    </w:p>
    <w:p w14:paraId="309573C6" w14:textId="52F1F5ED" w:rsidR="00266E0C" w:rsidRDefault="00266E0C" w:rsidP="00266E0C">
      <w:pPr>
        <w:tabs>
          <w:tab w:val="left" w:pos="861"/>
        </w:tabs>
        <w:rPr>
          <w:rFonts w:cstheme="minorHAnsi"/>
          <w:b/>
          <w:bCs/>
          <w:color w:val="4F81BD" w:themeColor="accent1"/>
          <w:lang w:val="en-NZ"/>
        </w:rPr>
      </w:pPr>
      <w:r>
        <w:rPr>
          <w:rFonts w:cstheme="minorHAnsi"/>
          <w:b/>
          <w:bCs/>
          <w:color w:val="4F81BD" w:themeColor="accent1"/>
        </w:rPr>
        <w:t xml:space="preserve">Assault, intimidation, threat, harassment or forced </w:t>
      </w:r>
      <w:proofErr w:type="spellStart"/>
      <w:r>
        <w:rPr>
          <w:rFonts w:cstheme="minorHAnsi"/>
          <w:b/>
          <w:bCs/>
          <w:color w:val="4F81BD" w:themeColor="accent1"/>
        </w:rPr>
        <w:t>labour</w:t>
      </w:r>
      <w:proofErr w:type="spellEnd"/>
      <w:r>
        <w:rPr>
          <w:rFonts w:cstheme="minorHAnsi"/>
          <w:b/>
          <w:bCs/>
          <w:color w:val="4F81BD" w:themeColor="accent1"/>
        </w:rPr>
        <w:t xml:space="preserve"> of crew – crew member wants to leave</w:t>
      </w:r>
      <w:ins w:id="302" w:author="MCAVINCHEY, Sarah (PACREG)" w:date="2022-07-15T14:01:00Z">
        <w:r w:rsidR="000B1830">
          <w:rPr>
            <w:rFonts w:cstheme="minorHAnsi"/>
            <w:b/>
            <w:bCs/>
            <w:color w:val="4F81BD" w:themeColor="accent1"/>
          </w:rPr>
          <w:t xml:space="preserve"> fishing vessel</w:t>
        </w:r>
      </w:ins>
    </w:p>
    <w:p w14:paraId="4C6B3872" w14:textId="77777777" w:rsidR="00266E0C" w:rsidRPr="00C52170" w:rsidRDefault="00266E0C" w:rsidP="008E5F5F">
      <w:pPr>
        <w:pBdr>
          <w:top w:val="nil"/>
          <w:left w:val="nil"/>
          <w:bottom w:val="nil"/>
          <w:right w:val="nil"/>
          <w:between w:val="nil"/>
        </w:pBdr>
        <w:rPr>
          <w:color w:val="000000"/>
          <w:sz w:val="24"/>
          <w:szCs w:val="24"/>
        </w:rPr>
      </w:pPr>
    </w:p>
    <w:p w14:paraId="51E64A55" w14:textId="1BCE84EA" w:rsidR="008E5F5F" w:rsidRPr="00864429" w:rsidRDefault="008E5F5F" w:rsidP="00D8465A">
      <w:pPr>
        <w:pStyle w:val="ListParagraph"/>
        <w:numPr>
          <w:ilvl w:val="0"/>
          <w:numId w:val="13"/>
        </w:numPr>
        <w:pBdr>
          <w:top w:val="nil"/>
          <w:left w:val="nil"/>
          <w:bottom w:val="nil"/>
          <w:right w:val="nil"/>
          <w:between w:val="nil"/>
        </w:pBdr>
        <w:ind w:left="426" w:hanging="426"/>
        <w:jc w:val="both"/>
        <w:rPr>
          <w:color w:val="000000"/>
          <w:sz w:val="23"/>
          <w:szCs w:val="23"/>
        </w:rPr>
      </w:pPr>
      <w:r w:rsidRPr="00864429">
        <w:rPr>
          <w:color w:val="000000"/>
          <w:sz w:val="24"/>
          <w:szCs w:val="24"/>
        </w:rPr>
        <w:t>In the event that there are reasonable grounds to believe a crew member</w:t>
      </w:r>
      <w:ins w:id="303" w:author="MCAVINCHEY, Sarah (PACREG)" w:date="2022-07-15T14:03:00Z">
        <w:r w:rsidR="000B1830">
          <w:rPr>
            <w:color w:val="000000"/>
            <w:sz w:val="24"/>
            <w:szCs w:val="24"/>
          </w:rPr>
          <w:t xml:space="preserve">’s </w:t>
        </w:r>
        <w:commentRangeStart w:id="304"/>
        <w:r w:rsidR="000B1830">
          <w:rPr>
            <w:color w:val="000000"/>
            <w:sz w:val="24"/>
            <w:szCs w:val="24"/>
          </w:rPr>
          <w:t xml:space="preserve">health </w:t>
        </w:r>
      </w:ins>
      <w:commentRangeEnd w:id="304"/>
      <w:ins w:id="305" w:author="MCAVINCHEY, Sarah (PACREG)" w:date="2022-07-15T14:06:00Z">
        <w:r w:rsidR="000B1830">
          <w:rPr>
            <w:rStyle w:val="CommentReference"/>
          </w:rPr>
          <w:commentReference w:id="304"/>
        </w:r>
      </w:ins>
      <w:ins w:id="306" w:author="MCAVINCHEY, Sarah (PACREG)" w:date="2022-07-15T14:03:00Z">
        <w:r w:rsidR="000B1830">
          <w:rPr>
            <w:color w:val="000000"/>
            <w:sz w:val="24"/>
            <w:szCs w:val="24"/>
          </w:rPr>
          <w:t xml:space="preserve">and safety are endangered, or that the crew member has been subjected to any forced </w:t>
        </w:r>
        <w:proofErr w:type="spellStart"/>
        <w:r w:rsidR="000B1830">
          <w:rPr>
            <w:color w:val="000000"/>
            <w:sz w:val="24"/>
            <w:szCs w:val="24"/>
          </w:rPr>
          <w:t>labour</w:t>
        </w:r>
        <w:proofErr w:type="spellEnd"/>
        <w:r w:rsidR="000B1830">
          <w:rPr>
            <w:color w:val="000000"/>
            <w:sz w:val="24"/>
            <w:szCs w:val="24"/>
          </w:rPr>
          <w:t xml:space="preserve"> practices, such as having been denied access to potable water, adequate food, toilets, rest, medical attention, or restriction of movement</w:t>
        </w:r>
      </w:ins>
      <w:del w:id="307" w:author="MCAVINCHEY, Sarah (PACREG)" w:date="2022-07-15T14:04:00Z">
        <w:r w:rsidRPr="00864429" w:rsidDel="000B1830">
          <w:rPr>
            <w:color w:val="000000"/>
            <w:sz w:val="24"/>
            <w:szCs w:val="24"/>
          </w:rPr>
          <w:delText xml:space="preserve"> has been assaulted, intimidated, threate</w:delText>
        </w:r>
      </w:del>
      <w:del w:id="308" w:author="MCAVINCHEY, Sarah (PACREG)" w:date="2022-07-15T14:05:00Z">
        <w:r w:rsidRPr="00864429" w:rsidDel="000B1830">
          <w:rPr>
            <w:color w:val="000000"/>
            <w:sz w:val="24"/>
            <w:szCs w:val="24"/>
          </w:rPr>
          <w:delText>ned, harassed</w:delText>
        </w:r>
        <w:r w:rsidDel="000B1830">
          <w:rPr>
            <w:color w:val="000000"/>
            <w:sz w:val="24"/>
            <w:szCs w:val="24"/>
          </w:rPr>
          <w:delText>, or there are indicators of forced labor</w:delText>
        </w:r>
        <w:r w:rsidRPr="00864429" w:rsidDel="000B1830">
          <w:rPr>
            <w:color w:val="000000"/>
            <w:sz w:val="24"/>
            <w:szCs w:val="24"/>
          </w:rPr>
          <w:delText xml:space="preserve">  such that their health or safety is endangered and the crew member indicates to the CCM to which the fishing vessel is flagged that they wish for the crew member to be removed from the fishing vessel</w:delText>
        </w:r>
      </w:del>
      <w:r w:rsidRPr="00864429">
        <w:rPr>
          <w:color w:val="000000"/>
          <w:sz w:val="24"/>
          <w:szCs w:val="24"/>
        </w:rPr>
        <w:t xml:space="preserve">, the CCM to which the fishing vessel is flagged shall ensure that the </w:t>
      </w:r>
      <w:r>
        <w:rPr>
          <w:color w:val="000000"/>
          <w:sz w:val="24"/>
          <w:szCs w:val="24"/>
        </w:rPr>
        <w:t xml:space="preserve"> operator of the </w:t>
      </w:r>
      <w:r w:rsidRPr="00864429">
        <w:rPr>
          <w:color w:val="000000"/>
          <w:sz w:val="24"/>
          <w:szCs w:val="24"/>
        </w:rPr>
        <w:t>fishing vessel:</w:t>
      </w:r>
    </w:p>
    <w:p w14:paraId="0ABE7FEA" w14:textId="77777777" w:rsidR="008E5F5F" w:rsidRPr="00C52170" w:rsidRDefault="008E5F5F" w:rsidP="008E5F5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immediately takes action to preserve the safety of the crew member and mitigate and resolve the situation on </w:t>
      </w:r>
      <w:proofErr w:type="gramStart"/>
      <w:r>
        <w:rPr>
          <w:color w:val="000000"/>
          <w:sz w:val="24"/>
          <w:szCs w:val="24"/>
        </w:rPr>
        <w:t>board;</w:t>
      </w:r>
      <w:proofErr w:type="gramEnd"/>
    </w:p>
    <w:p w14:paraId="493DF01A" w14:textId="64FF462C" w:rsidR="008E5F5F" w:rsidRPr="00C52170" w:rsidRDefault="008E5F5F" w:rsidP="008E5F5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immediately notifies the flag CCM</w:t>
      </w:r>
      <w:ins w:id="309" w:author="HODDER, Emma (GVA)" w:date="2021-11-14T15:08:00Z">
        <w:r w:rsidR="00221860">
          <w:rPr>
            <w:color w:val="000000"/>
            <w:sz w:val="24"/>
            <w:szCs w:val="24"/>
          </w:rPr>
          <w:t>’s designated authorities</w:t>
        </w:r>
      </w:ins>
      <w:r>
        <w:rPr>
          <w:color w:val="000000"/>
          <w:sz w:val="24"/>
          <w:szCs w:val="24"/>
        </w:rPr>
        <w:t xml:space="preserve"> of the situation, including the status and location of the crew member, </w:t>
      </w:r>
      <w:proofErr w:type="gramStart"/>
      <w:r>
        <w:rPr>
          <w:color w:val="000000"/>
          <w:sz w:val="24"/>
          <w:szCs w:val="24"/>
        </w:rPr>
        <w:t>as soon as possible;</w:t>
      </w:r>
      <w:proofErr w:type="gramEnd"/>
    </w:p>
    <w:p w14:paraId="6830E2D8" w14:textId="35A5386E" w:rsidR="008E5F5F" w:rsidRPr="00C52170" w:rsidRDefault="008E5F5F" w:rsidP="008E5F5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facilitates the safe disembarkation of the crew member in a manner and place, as agreed by the flag CCM</w:t>
      </w:r>
      <w:ins w:id="310" w:author="MCAVINCHEY, Sarah (PACREG)" w:date="2022-07-15T14:24:00Z">
        <w:r w:rsidR="00A47E03">
          <w:rPr>
            <w:color w:val="000000"/>
            <w:sz w:val="24"/>
            <w:szCs w:val="24"/>
          </w:rPr>
          <w:t xml:space="preserve"> and crew member</w:t>
        </w:r>
      </w:ins>
      <w:r>
        <w:rPr>
          <w:color w:val="000000"/>
          <w:sz w:val="24"/>
          <w:szCs w:val="24"/>
        </w:rPr>
        <w:t xml:space="preserve">, </w:t>
      </w:r>
      <w:ins w:id="311" w:author="MCAVINCHEY, Sarah (PACREG)" w:date="2022-07-15T14:24:00Z">
        <w:r w:rsidR="00A47E03">
          <w:rPr>
            <w:color w:val="000000"/>
            <w:sz w:val="24"/>
            <w:szCs w:val="24"/>
          </w:rPr>
          <w:t>including</w:t>
        </w:r>
      </w:ins>
      <w:del w:id="312" w:author="MCAVINCHEY, Sarah (PACREG)" w:date="2022-07-15T14:24:00Z">
        <w:r w:rsidDel="00A47E03">
          <w:rPr>
            <w:color w:val="000000"/>
            <w:sz w:val="24"/>
            <w:szCs w:val="24"/>
          </w:rPr>
          <w:delText>that facilitates</w:delText>
        </w:r>
      </w:del>
      <w:r>
        <w:rPr>
          <w:color w:val="000000"/>
          <w:sz w:val="24"/>
          <w:szCs w:val="24"/>
        </w:rPr>
        <w:t xml:space="preserve"> access to any needed medical treatment at the expense of the </w:t>
      </w:r>
      <w:del w:id="313" w:author="HODDER, Emma (GVA)" w:date="2021-09-08T16:51:00Z">
        <w:r w:rsidDel="00B354A8">
          <w:rPr>
            <w:color w:val="000000"/>
            <w:sz w:val="24"/>
            <w:szCs w:val="24"/>
          </w:rPr>
          <w:delText>employer</w:delText>
        </w:r>
      </w:del>
      <w:ins w:id="314" w:author="HODDER, Emma (GVA)" w:date="2021-09-08T16:51:00Z">
        <w:r w:rsidR="00B354A8">
          <w:rPr>
            <w:color w:val="000000"/>
            <w:sz w:val="24"/>
            <w:szCs w:val="24"/>
          </w:rPr>
          <w:t>operator</w:t>
        </w:r>
      </w:ins>
      <w:r>
        <w:rPr>
          <w:color w:val="000000"/>
          <w:sz w:val="24"/>
          <w:szCs w:val="24"/>
        </w:rPr>
        <w:t>; and</w:t>
      </w:r>
    </w:p>
    <w:p w14:paraId="367B6AA9" w14:textId="77777777" w:rsidR="008E5F5F" w:rsidRPr="00C52170" w:rsidRDefault="008E5F5F" w:rsidP="008E5F5F">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cooperates fully in </w:t>
      </w:r>
      <w:proofErr w:type="gramStart"/>
      <w:r>
        <w:rPr>
          <w:color w:val="000000"/>
          <w:sz w:val="24"/>
          <w:szCs w:val="24"/>
        </w:rPr>
        <w:t>any and all</w:t>
      </w:r>
      <w:proofErr w:type="gramEnd"/>
      <w:r>
        <w:rPr>
          <w:color w:val="000000"/>
          <w:sz w:val="24"/>
          <w:szCs w:val="24"/>
        </w:rPr>
        <w:t xml:space="preserve"> official investigations into the incident.</w:t>
      </w:r>
    </w:p>
    <w:p w14:paraId="37B7A857" w14:textId="77777777" w:rsidR="008E5F5F" w:rsidRPr="00C52170" w:rsidRDefault="008E5F5F" w:rsidP="008E5F5F">
      <w:pPr>
        <w:pBdr>
          <w:top w:val="nil"/>
          <w:left w:val="nil"/>
          <w:bottom w:val="nil"/>
          <w:right w:val="nil"/>
          <w:between w:val="nil"/>
        </w:pBdr>
        <w:rPr>
          <w:color w:val="000000"/>
          <w:sz w:val="24"/>
          <w:szCs w:val="24"/>
        </w:rPr>
      </w:pPr>
    </w:p>
    <w:p w14:paraId="1BC1EE5F" w14:textId="25502E2E" w:rsidR="008E5F5F" w:rsidRPr="00864429" w:rsidRDefault="000B1830" w:rsidP="00D8465A">
      <w:pPr>
        <w:pStyle w:val="ListParagraph"/>
        <w:numPr>
          <w:ilvl w:val="0"/>
          <w:numId w:val="13"/>
        </w:numPr>
        <w:pBdr>
          <w:top w:val="nil"/>
          <w:left w:val="nil"/>
          <w:bottom w:val="nil"/>
          <w:right w:val="nil"/>
          <w:between w:val="nil"/>
        </w:pBdr>
        <w:ind w:left="426" w:hanging="426"/>
        <w:jc w:val="both"/>
        <w:rPr>
          <w:color w:val="000000"/>
          <w:sz w:val="23"/>
          <w:szCs w:val="23"/>
        </w:rPr>
      </w:pPr>
      <w:ins w:id="315" w:author="MCAVINCHEY, Sarah (PACREG)" w:date="2022-07-15T14:10:00Z">
        <w:r>
          <w:rPr>
            <w:color w:val="000000"/>
            <w:sz w:val="24"/>
            <w:szCs w:val="24"/>
          </w:rPr>
          <w:t>[</w:t>
        </w:r>
      </w:ins>
      <w:r w:rsidR="008E5F5F" w:rsidRPr="00864429">
        <w:rPr>
          <w:color w:val="000000"/>
          <w:sz w:val="24"/>
          <w:szCs w:val="24"/>
        </w:rPr>
        <w:t xml:space="preserve">In the event that there are reasonable grounds to believe that a crew member has </w:t>
      </w:r>
      <w:commentRangeStart w:id="316"/>
      <w:r w:rsidR="008E5F5F" w:rsidRPr="00864429">
        <w:rPr>
          <w:color w:val="000000"/>
          <w:sz w:val="24"/>
          <w:szCs w:val="24"/>
        </w:rPr>
        <w:t xml:space="preserve">been </w:t>
      </w:r>
      <w:commentRangeEnd w:id="316"/>
      <w:r>
        <w:rPr>
          <w:rStyle w:val="CommentReference"/>
        </w:rPr>
        <w:commentReference w:id="316"/>
      </w:r>
      <w:r w:rsidR="008E5F5F" w:rsidRPr="00864429">
        <w:rPr>
          <w:color w:val="000000"/>
          <w:sz w:val="24"/>
          <w:szCs w:val="24"/>
        </w:rPr>
        <w:t>assaulted, intimidated, threatened, harassed</w:t>
      </w:r>
      <w:r w:rsidR="008E5F5F">
        <w:rPr>
          <w:color w:val="000000"/>
          <w:sz w:val="24"/>
          <w:szCs w:val="24"/>
        </w:rPr>
        <w:t xml:space="preserve">, or there are indicators of forced </w:t>
      </w:r>
      <w:proofErr w:type="gramStart"/>
      <w:r w:rsidR="008E5F5F">
        <w:rPr>
          <w:color w:val="000000"/>
          <w:sz w:val="24"/>
          <w:szCs w:val="24"/>
        </w:rPr>
        <w:t>labor</w:t>
      </w:r>
      <w:r w:rsidR="008E5F5F" w:rsidRPr="00864429">
        <w:rPr>
          <w:color w:val="000000"/>
          <w:sz w:val="24"/>
          <w:szCs w:val="24"/>
        </w:rPr>
        <w:t xml:space="preserve">  but</w:t>
      </w:r>
      <w:proofErr w:type="gramEnd"/>
      <w:r w:rsidR="008E5F5F" w:rsidRPr="00864429">
        <w:rPr>
          <w:color w:val="000000"/>
          <w:sz w:val="24"/>
          <w:szCs w:val="24"/>
        </w:rPr>
        <w:t xml:space="preserve"> neither the crew member </w:t>
      </w:r>
      <w:r w:rsidR="008E5F5F">
        <w:rPr>
          <w:color w:val="000000"/>
          <w:sz w:val="24"/>
          <w:szCs w:val="24"/>
        </w:rPr>
        <w:t>[</w:t>
      </w:r>
      <w:r w:rsidR="008E5F5F" w:rsidRPr="00864429">
        <w:rPr>
          <w:color w:val="000000"/>
          <w:sz w:val="24"/>
          <w:szCs w:val="24"/>
        </w:rPr>
        <w:t xml:space="preserve">nor the </w:t>
      </w:r>
      <w:r w:rsidR="008E5F5F">
        <w:rPr>
          <w:color w:val="000000"/>
          <w:sz w:val="24"/>
          <w:szCs w:val="24"/>
        </w:rPr>
        <w:t xml:space="preserve"> crew provider]</w:t>
      </w:r>
      <w:r w:rsidR="008E5F5F" w:rsidRPr="00864429">
        <w:rPr>
          <w:color w:val="000000"/>
          <w:sz w:val="24"/>
          <w:szCs w:val="24"/>
        </w:rPr>
        <w:t xml:space="preserve"> wishes that the crew member be removed from the fishing vessel, the CCM to which the fishing vessel is flagged shall ensure that the </w:t>
      </w:r>
      <w:r w:rsidR="008E5F5F">
        <w:rPr>
          <w:color w:val="000000"/>
          <w:sz w:val="24"/>
          <w:szCs w:val="24"/>
        </w:rPr>
        <w:t xml:space="preserve">operator of the </w:t>
      </w:r>
      <w:r w:rsidR="008E5F5F" w:rsidRPr="00864429">
        <w:rPr>
          <w:color w:val="000000"/>
          <w:sz w:val="24"/>
          <w:szCs w:val="24"/>
        </w:rPr>
        <w:t>fishing vessel:</w:t>
      </w:r>
    </w:p>
    <w:p w14:paraId="79E2610A" w14:textId="6004D796" w:rsidR="008E5F5F" w:rsidRPr="00C52170" w:rsidRDefault="008E5F5F" w:rsidP="00D8465A">
      <w:pPr>
        <w:numPr>
          <w:ilvl w:val="0"/>
          <w:numId w:val="15"/>
        </w:numPr>
        <w:pBdr>
          <w:top w:val="nil"/>
          <w:left w:val="nil"/>
          <w:bottom w:val="nil"/>
          <w:right w:val="nil"/>
          <w:between w:val="nil"/>
        </w:pBdr>
        <w:tabs>
          <w:tab w:val="left" w:pos="1580"/>
          <w:tab w:val="left" w:pos="1581"/>
        </w:tabs>
        <w:ind w:right="137"/>
        <w:jc w:val="both"/>
        <w:rPr>
          <w:color w:val="000000"/>
        </w:rPr>
      </w:pPr>
      <w:r>
        <w:rPr>
          <w:color w:val="000000"/>
          <w:sz w:val="24"/>
          <w:szCs w:val="24"/>
        </w:rPr>
        <w:t xml:space="preserve">immediately takes action to preserve the safety of the crew member and mitigate and resolve the situation on board </w:t>
      </w:r>
      <w:proofErr w:type="gramStart"/>
      <w:r>
        <w:rPr>
          <w:color w:val="000000"/>
          <w:sz w:val="24"/>
          <w:szCs w:val="24"/>
        </w:rPr>
        <w:t>as soon as possible;</w:t>
      </w:r>
      <w:proofErr w:type="gramEnd"/>
    </w:p>
    <w:p w14:paraId="7CB1B51D" w14:textId="2B8872CD" w:rsidR="008E5F5F" w:rsidRPr="00C52170" w:rsidRDefault="008E5F5F" w:rsidP="00D8465A">
      <w:pPr>
        <w:numPr>
          <w:ilvl w:val="0"/>
          <w:numId w:val="15"/>
        </w:numPr>
        <w:pBdr>
          <w:top w:val="nil"/>
          <w:left w:val="nil"/>
          <w:bottom w:val="nil"/>
          <w:right w:val="nil"/>
          <w:between w:val="nil"/>
        </w:pBdr>
        <w:tabs>
          <w:tab w:val="left" w:pos="1580"/>
          <w:tab w:val="left" w:pos="1581"/>
        </w:tabs>
        <w:ind w:right="137"/>
        <w:jc w:val="both"/>
        <w:rPr>
          <w:color w:val="000000"/>
        </w:rPr>
      </w:pPr>
      <w:r>
        <w:rPr>
          <w:color w:val="000000"/>
          <w:sz w:val="24"/>
          <w:szCs w:val="24"/>
        </w:rPr>
        <w:t xml:space="preserve">immediately notifies the flag CCM </w:t>
      </w:r>
      <w:ins w:id="317" w:author="HODDER, Emma (GVA)" w:date="2021-11-18T09:17:00Z">
        <w:r w:rsidR="006A6AE9">
          <w:rPr>
            <w:color w:val="000000"/>
            <w:sz w:val="24"/>
            <w:szCs w:val="24"/>
          </w:rPr>
          <w:t xml:space="preserve">and the </w:t>
        </w:r>
        <w:commentRangeStart w:id="318"/>
        <w:r w:rsidR="006A6AE9">
          <w:rPr>
            <w:color w:val="000000"/>
            <w:sz w:val="24"/>
            <w:szCs w:val="24"/>
          </w:rPr>
          <w:t xml:space="preserve">flag CCM of the </w:t>
        </w:r>
        <w:commentRangeEnd w:id="318"/>
        <w:r w:rsidR="006A6AE9">
          <w:rPr>
            <w:rStyle w:val="CommentReference"/>
          </w:rPr>
          <w:commentReference w:id="318"/>
        </w:r>
      </w:ins>
      <w:r>
        <w:rPr>
          <w:color w:val="000000"/>
          <w:sz w:val="24"/>
          <w:szCs w:val="24"/>
        </w:rPr>
        <w:t xml:space="preserve">crew provider of the </w:t>
      </w:r>
      <w:r>
        <w:rPr>
          <w:color w:val="000000"/>
          <w:sz w:val="24"/>
          <w:szCs w:val="24"/>
        </w:rPr>
        <w:lastRenderedPageBreak/>
        <w:t>situation as soon as possible; and</w:t>
      </w:r>
    </w:p>
    <w:p w14:paraId="487E1CBC" w14:textId="713B4C7C" w:rsidR="008E5F5F" w:rsidRPr="00C52170" w:rsidRDefault="008E5F5F" w:rsidP="00D8465A">
      <w:pPr>
        <w:numPr>
          <w:ilvl w:val="0"/>
          <w:numId w:val="15"/>
        </w:numPr>
        <w:pBdr>
          <w:top w:val="nil"/>
          <w:left w:val="nil"/>
          <w:bottom w:val="nil"/>
          <w:right w:val="nil"/>
          <w:between w:val="nil"/>
        </w:pBdr>
        <w:tabs>
          <w:tab w:val="left" w:pos="1580"/>
          <w:tab w:val="left" w:pos="1581"/>
        </w:tabs>
        <w:ind w:right="137"/>
        <w:jc w:val="both"/>
        <w:rPr>
          <w:color w:val="000000"/>
        </w:rPr>
      </w:pPr>
      <w:r>
        <w:rPr>
          <w:color w:val="000000"/>
          <w:sz w:val="24"/>
          <w:szCs w:val="24"/>
        </w:rPr>
        <w:t>cooperates fully in all official investigations into the incident.</w:t>
      </w:r>
      <w:ins w:id="319" w:author="MCAVINCHEY, Sarah (PACREG)" w:date="2022-07-15T14:10:00Z">
        <w:r w:rsidR="00B51CD9">
          <w:rPr>
            <w:color w:val="000000"/>
            <w:sz w:val="24"/>
            <w:szCs w:val="24"/>
          </w:rPr>
          <w:t>]</w:t>
        </w:r>
      </w:ins>
    </w:p>
    <w:p w14:paraId="2921343C" w14:textId="77777777" w:rsidR="008E5F5F" w:rsidRPr="00C52170" w:rsidRDefault="008E5F5F" w:rsidP="008E5F5F">
      <w:pPr>
        <w:pBdr>
          <w:top w:val="nil"/>
          <w:left w:val="nil"/>
          <w:bottom w:val="nil"/>
          <w:right w:val="nil"/>
          <w:between w:val="nil"/>
        </w:pBdr>
        <w:rPr>
          <w:color w:val="000000"/>
          <w:sz w:val="24"/>
          <w:szCs w:val="24"/>
        </w:rPr>
      </w:pPr>
    </w:p>
    <w:p w14:paraId="79DDB6C3" w14:textId="47308BD5" w:rsidR="008E5F5F" w:rsidRPr="00864429" w:rsidRDefault="008E5F5F" w:rsidP="00D8465A">
      <w:pPr>
        <w:pStyle w:val="ListParagraph"/>
        <w:numPr>
          <w:ilvl w:val="0"/>
          <w:numId w:val="13"/>
        </w:numPr>
        <w:pBdr>
          <w:top w:val="nil"/>
          <w:left w:val="nil"/>
          <w:bottom w:val="nil"/>
          <w:right w:val="nil"/>
          <w:between w:val="nil"/>
        </w:pBdr>
        <w:ind w:left="426" w:hanging="426"/>
        <w:jc w:val="both"/>
        <w:rPr>
          <w:color w:val="000000"/>
          <w:sz w:val="23"/>
          <w:szCs w:val="23"/>
        </w:rPr>
      </w:pPr>
      <w:r w:rsidRPr="00864429">
        <w:rPr>
          <w:color w:val="000000"/>
          <w:sz w:val="24"/>
          <w:szCs w:val="24"/>
        </w:rPr>
        <w:t xml:space="preserve">If any of the events in paragraphs </w:t>
      </w:r>
      <w:r w:rsidRPr="00B354A8">
        <w:rPr>
          <w:sz w:val="24"/>
          <w:szCs w:val="24"/>
        </w:rPr>
        <w:t xml:space="preserve">3 – 7 </w:t>
      </w:r>
      <w:r w:rsidRPr="00864429">
        <w:rPr>
          <w:color w:val="000000"/>
          <w:sz w:val="24"/>
          <w:szCs w:val="24"/>
        </w:rPr>
        <w:t>occur, port CCMs, shall facilitate entry of the fishing vessel to allow disembarkation of the crew</w:t>
      </w:r>
      <w:ins w:id="320" w:author="HODDER, Emma (GVA)" w:date="2021-06-18T08:53:00Z">
        <w:r>
          <w:rPr>
            <w:color w:val="000000"/>
            <w:sz w:val="24"/>
            <w:szCs w:val="24"/>
          </w:rPr>
          <w:t xml:space="preserve"> </w:t>
        </w:r>
      </w:ins>
      <w:r w:rsidRPr="00864429">
        <w:rPr>
          <w:color w:val="000000"/>
          <w:sz w:val="24"/>
          <w:szCs w:val="24"/>
        </w:rPr>
        <w:t>member</w:t>
      </w:r>
      <w:del w:id="321" w:author="MCAVINCHEY, Sarah (PACREG)" w:date="2022-07-15T14:22:00Z">
        <w:r w:rsidRPr="00864429" w:rsidDel="00A47E03">
          <w:rPr>
            <w:color w:val="000000"/>
            <w:sz w:val="24"/>
            <w:szCs w:val="24"/>
          </w:rPr>
          <w:delText xml:space="preserve"> and,</w:delText>
        </w:r>
      </w:del>
      <w:r w:rsidRPr="00864429">
        <w:rPr>
          <w:color w:val="000000"/>
          <w:sz w:val="24"/>
          <w:szCs w:val="24"/>
        </w:rPr>
        <w:t xml:space="preserve"> to the extent possible</w:t>
      </w:r>
      <w:ins w:id="322" w:author="MCAVINCHEY, Sarah (PACREG)" w:date="2022-07-15T14:11:00Z">
        <w:r w:rsidR="00D020C2">
          <w:rPr>
            <w:color w:val="000000"/>
            <w:sz w:val="24"/>
            <w:szCs w:val="24"/>
          </w:rPr>
          <w:t xml:space="preserve"> </w:t>
        </w:r>
        <w:commentRangeStart w:id="323"/>
        <w:r w:rsidR="00D020C2">
          <w:rPr>
            <w:color w:val="000000"/>
            <w:sz w:val="24"/>
            <w:szCs w:val="24"/>
          </w:rPr>
          <w:t xml:space="preserve">under </w:t>
        </w:r>
      </w:ins>
      <w:commentRangeEnd w:id="323"/>
      <w:ins w:id="324" w:author="MCAVINCHEY, Sarah (PACREG)" w:date="2022-07-15T14:23:00Z">
        <w:r w:rsidR="00A47E03">
          <w:rPr>
            <w:rStyle w:val="CommentReference"/>
          </w:rPr>
          <w:commentReference w:id="323"/>
        </w:r>
      </w:ins>
      <w:ins w:id="325" w:author="MCAVINCHEY, Sarah (PACREG)" w:date="2022-07-15T14:11:00Z">
        <w:r w:rsidR="00D020C2">
          <w:rPr>
            <w:color w:val="000000"/>
            <w:sz w:val="24"/>
            <w:szCs w:val="24"/>
          </w:rPr>
          <w:t>national law</w:t>
        </w:r>
      </w:ins>
      <w:ins w:id="326" w:author="MCAVINCHEY, Sarah (PACREG)" w:date="2022-07-15T14:22:00Z">
        <w:r w:rsidR="00A47E03">
          <w:rPr>
            <w:color w:val="000000"/>
            <w:sz w:val="24"/>
            <w:szCs w:val="24"/>
          </w:rPr>
          <w:t xml:space="preserve"> and</w:t>
        </w:r>
      </w:ins>
      <w:r w:rsidRPr="00864429">
        <w:rPr>
          <w:color w:val="000000"/>
          <w:sz w:val="24"/>
          <w:szCs w:val="24"/>
        </w:rPr>
        <w:t>, assist in any investigations if so requested by the flag CCM</w:t>
      </w:r>
      <w:ins w:id="327" w:author="HODDER, Emma (GVA)" w:date="2021-11-14T15:08:00Z">
        <w:r w:rsidR="00221860">
          <w:rPr>
            <w:color w:val="000000"/>
            <w:sz w:val="24"/>
            <w:szCs w:val="24"/>
          </w:rPr>
          <w:t xml:space="preserve"> </w:t>
        </w:r>
      </w:ins>
      <w:ins w:id="328" w:author="MCAVINCHEY, Sarah (PACREG)" w:date="2022-07-15T14:23:00Z">
        <w:r w:rsidR="00A47E03">
          <w:rPr>
            <w:color w:val="000000"/>
            <w:sz w:val="24"/>
            <w:szCs w:val="24"/>
          </w:rPr>
          <w:t>[</w:t>
        </w:r>
      </w:ins>
      <w:ins w:id="329" w:author="HODDER, Emma (GVA)" w:date="2021-11-14T15:08:00Z">
        <w:r w:rsidR="00221860" w:rsidRPr="7F2B80AC">
          <w:rPr>
            <w:color w:val="E3008C"/>
            <w:sz w:val="24"/>
            <w:szCs w:val="24"/>
            <w:u w:val="single"/>
          </w:rPr>
          <w:t xml:space="preserve">including by providing access </w:t>
        </w:r>
        <w:proofErr w:type="gramStart"/>
        <w:r w:rsidR="00221860" w:rsidRPr="7F2B80AC">
          <w:rPr>
            <w:color w:val="E3008C"/>
            <w:sz w:val="24"/>
            <w:szCs w:val="24"/>
            <w:u w:val="single"/>
          </w:rPr>
          <w:t xml:space="preserve">to  </w:t>
        </w:r>
        <w:r w:rsidR="00221860">
          <w:rPr>
            <w:color w:val="E3008C"/>
            <w:sz w:val="24"/>
            <w:szCs w:val="24"/>
            <w:u w:val="single"/>
          </w:rPr>
          <w:t>all</w:t>
        </w:r>
        <w:proofErr w:type="gramEnd"/>
        <w:r w:rsidR="00221860">
          <w:rPr>
            <w:color w:val="E3008C"/>
            <w:sz w:val="24"/>
            <w:szCs w:val="24"/>
            <w:u w:val="single"/>
          </w:rPr>
          <w:t xml:space="preserve"> crew members remaining on the vessel</w:t>
        </w:r>
      </w:ins>
      <w:del w:id="330" w:author="HODDER, Emma (GVA)" w:date="2021-11-14T15:08:00Z">
        <w:r w:rsidRPr="00864429" w:rsidDel="00221860">
          <w:rPr>
            <w:color w:val="000000"/>
            <w:sz w:val="24"/>
            <w:szCs w:val="24"/>
          </w:rPr>
          <w:delText>.</w:delText>
        </w:r>
      </w:del>
      <w:ins w:id="331" w:author="MCAVINCHEY, Sarah (PACREG)" w:date="2022-07-15T14:23:00Z">
        <w:r w:rsidR="00A47E03">
          <w:rPr>
            <w:color w:val="000000"/>
            <w:sz w:val="24"/>
            <w:szCs w:val="24"/>
          </w:rPr>
          <w:t>]</w:t>
        </w:r>
      </w:ins>
    </w:p>
    <w:p w14:paraId="49B9564B" w14:textId="6A2BB803" w:rsidR="008E5F5F" w:rsidRDefault="008E5F5F" w:rsidP="008E5F5F">
      <w:pPr>
        <w:pBdr>
          <w:top w:val="nil"/>
          <w:left w:val="nil"/>
          <w:bottom w:val="nil"/>
          <w:right w:val="nil"/>
          <w:between w:val="nil"/>
        </w:pBdr>
        <w:rPr>
          <w:ins w:id="332" w:author="HODDER, Emma (GVA)" w:date="2021-09-05T11:24:00Z"/>
          <w:sz w:val="24"/>
          <w:szCs w:val="24"/>
        </w:rPr>
      </w:pPr>
    </w:p>
    <w:p w14:paraId="29C52AE9" w14:textId="45F8CE52" w:rsidR="00266E0C" w:rsidRDefault="00266E0C" w:rsidP="00D8465A">
      <w:pPr>
        <w:pBdr>
          <w:top w:val="nil"/>
          <w:left w:val="nil"/>
          <w:bottom w:val="nil"/>
          <w:right w:val="nil"/>
          <w:between w:val="nil"/>
        </w:pBdr>
        <w:jc w:val="both"/>
        <w:rPr>
          <w:sz w:val="24"/>
          <w:szCs w:val="24"/>
        </w:rPr>
      </w:pPr>
      <w:r>
        <w:rPr>
          <w:b/>
          <w:bCs/>
          <w:color w:val="4F81BD" w:themeColor="accent1"/>
        </w:rPr>
        <w:t xml:space="preserve">Allegation of assault, harassment or forced </w:t>
      </w:r>
      <w:proofErr w:type="spellStart"/>
      <w:r>
        <w:rPr>
          <w:b/>
          <w:bCs/>
          <w:color w:val="4F81BD" w:themeColor="accent1"/>
        </w:rPr>
        <w:t>labour</w:t>
      </w:r>
      <w:proofErr w:type="spellEnd"/>
      <w:r>
        <w:rPr>
          <w:b/>
          <w:bCs/>
          <w:color w:val="4F81BD" w:themeColor="accent1"/>
        </w:rPr>
        <w:t xml:space="preserve"> – reported by</w:t>
      </w:r>
      <w:ins w:id="333" w:author="MCAVINCHEY, Sarah (PACREG)" w:date="2022-07-15T14:25:00Z">
        <w:r w:rsidR="00A47E03">
          <w:rPr>
            <w:b/>
            <w:bCs/>
            <w:color w:val="4F81BD" w:themeColor="accent1"/>
          </w:rPr>
          <w:t xml:space="preserve"> to port CCM by</w:t>
        </w:r>
      </w:ins>
      <w:r>
        <w:rPr>
          <w:b/>
          <w:bCs/>
          <w:color w:val="4F81BD" w:themeColor="accent1"/>
        </w:rPr>
        <w:t xml:space="preserve"> crew member after disembarkation</w:t>
      </w:r>
    </w:p>
    <w:p w14:paraId="2A3F2814" w14:textId="15E3E0CF" w:rsidR="00266E0C" w:rsidDel="000E6360" w:rsidRDefault="00266E0C" w:rsidP="008E5F5F">
      <w:pPr>
        <w:pBdr>
          <w:top w:val="nil"/>
          <w:left w:val="nil"/>
          <w:bottom w:val="nil"/>
          <w:right w:val="nil"/>
          <w:between w:val="nil"/>
        </w:pBdr>
        <w:rPr>
          <w:ins w:id="334" w:author="HODDER, Emma (GVA)" w:date="2021-09-05T11:24:00Z"/>
          <w:del w:id="335" w:author="putuh suadela" w:date="2022-04-25T07:29:00Z"/>
          <w:sz w:val="24"/>
          <w:szCs w:val="24"/>
        </w:rPr>
      </w:pPr>
    </w:p>
    <w:p w14:paraId="623410BB" w14:textId="77777777" w:rsidR="00266E0C" w:rsidRPr="00C52170" w:rsidRDefault="00266E0C" w:rsidP="008E5F5F">
      <w:pPr>
        <w:pBdr>
          <w:top w:val="nil"/>
          <w:left w:val="nil"/>
          <w:bottom w:val="nil"/>
          <w:right w:val="nil"/>
          <w:between w:val="nil"/>
        </w:pBdr>
        <w:rPr>
          <w:sz w:val="24"/>
          <w:szCs w:val="24"/>
        </w:rPr>
      </w:pPr>
    </w:p>
    <w:p w14:paraId="66305409" w14:textId="47F30123" w:rsidR="008E5F5F" w:rsidRPr="0033214F" w:rsidRDefault="008E5F5F" w:rsidP="00D8465A">
      <w:pPr>
        <w:pStyle w:val="ListParagraph"/>
        <w:numPr>
          <w:ilvl w:val="0"/>
          <w:numId w:val="13"/>
        </w:numPr>
        <w:pBdr>
          <w:top w:val="nil"/>
          <w:left w:val="nil"/>
          <w:bottom w:val="nil"/>
          <w:right w:val="nil"/>
          <w:between w:val="nil"/>
        </w:pBdr>
        <w:ind w:left="426" w:hanging="426"/>
        <w:jc w:val="both"/>
        <w:rPr>
          <w:color w:val="000000"/>
          <w:sz w:val="23"/>
          <w:szCs w:val="23"/>
        </w:rPr>
      </w:pPr>
      <w:r w:rsidRPr="0033214F">
        <w:rPr>
          <w:color w:val="000000"/>
          <w:sz w:val="24"/>
          <w:szCs w:val="24"/>
        </w:rPr>
        <w:t xml:space="preserve">In the event that, after disembarkation from a fishing vessel </w:t>
      </w:r>
      <w:del w:id="336" w:author="MCAVINCHEY, Sarah (PACREG)" w:date="2022-07-15T14:25:00Z">
        <w:r w:rsidRPr="0033214F" w:rsidDel="00A47E03">
          <w:rPr>
            <w:color w:val="000000"/>
            <w:sz w:val="24"/>
            <w:szCs w:val="24"/>
          </w:rPr>
          <w:delText xml:space="preserve">of </w:delText>
        </w:r>
      </w:del>
      <w:r w:rsidRPr="0033214F">
        <w:rPr>
          <w:color w:val="000000"/>
          <w:sz w:val="24"/>
          <w:szCs w:val="24"/>
        </w:rPr>
        <w:t>a crew member</w:t>
      </w:r>
      <w:ins w:id="337" w:author="MCAVINCHEY, Sarah (PACREG)" w:date="2022-07-15T14:26:00Z">
        <w:r w:rsidR="00A47E03">
          <w:rPr>
            <w:color w:val="000000"/>
            <w:sz w:val="24"/>
            <w:szCs w:val="24"/>
          </w:rPr>
          <w:t xml:space="preserve"> </w:t>
        </w:r>
        <w:commentRangeStart w:id="338"/>
        <w:r w:rsidR="00A47E03">
          <w:rPr>
            <w:color w:val="000000"/>
            <w:sz w:val="24"/>
            <w:szCs w:val="24"/>
          </w:rPr>
          <w:t xml:space="preserve">reports </w:t>
        </w:r>
      </w:ins>
      <w:commentRangeEnd w:id="338"/>
      <w:ins w:id="339" w:author="MCAVINCHEY, Sarah (PACREG)" w:date="2022-07-15T14:29:00Z">
        <w:r w:rsidR="00A47E03">
          <w:rPr>
            <w:rStyle w:val="CommentReference"/>
          </w:rPr>
          <w:commentReference w:id="338"/>
        </w:r>
      </w:ins>
      <w:ins w:id="340" w:author="MCAVINCHEY, Sarah (PACREG)" w:date="2022-07-15T14:28:00Z">
        <w:r w:rsidR="00A47E03">
          <w:rPr>
            <w:color w:val="000000"/>
            <w:sz w:val="24"/>
            <w:szCs w:val="24"/>
          </w:rPr>
          <w:t>to the port CCM an allegation of</w:t>
        </w:r>
      </w:ins>
      <w:del w:id="341" w:author="MCAVINCHEY, Sarah (PACREG)" w:date="2022-07-15T14:28:00Z">
        <w:r w:rsidRPr="0033214F" w:rsidDel="00A47E03">
          <w:rPr>
            <w:color w:val="000000"/>
            <w:sz w:val="24"/>
            <w:szCs w:val="24"/>
          </w:rPr>
          <w:delText>, a possible violation involving</w:delText>
        </w:r>
      </w:del>
      <w:r w:rsidRPr="0033214F">
        <w:rPr>
          <w:color w:val="000000"/>
          <w:sz w:val="24"/>
          <w:szCs w:val="24"/>
        </w:rPr>
        <w:t xml:space="preserve"> </w:t>
      </w:r>
      <w:ins w:id="342" w:author="MCAVINCHEY, Sarah (PACREG)" w:date="2022-07-15T14:33:00Z">
        <w:r w:rsidR="001A658A">
          <w:rPr>
            <w:color w:val="000000"/>
            <w:sz w:val="24"/>
            <w:szCs w:val="24"/>
          </w:rPr>
          <w:t>[</w:t>
        </w:r>
      </w:ins>
      <w:r w:rsidRPr="0033214F">
        <w:rPr>
          <w:color w:val="000000"/>
          <w:sz w:val="24"/>
          <w:szCs w:val="24"/>
        </w:rPr>
        <w:t xml:space="preserve">assault or </w:t>
      </w:r>
      <w:commentRangeStart w:id="343"/>
      <w:r w:rsidRPr="0033214F">
        <w:rPr>
          <w:color w:val="000000"/>
          <w:sz w:val="24"/>
          <w:szCs w:val="24"/>
        </w:rPr>
        <w:t>harassment</w:t>
      </w:r>
      <w:commentRangeEnd w:id="343"/>
      <w:r w:rsidR="001A658A">
        <w:rPr>
          <w:rStyle w:val="CommentReference"/>
        </w:rPr>
        <w:commentReference w:id="343"/>
      </w:r>
      <w:ins w:id="344" w:author="MCAVINCHEY, Sarah (PACREG)" w:date="2022-07-15T14:33:00Z">
        <w:r w:rsidR="001A658A">
          <w:rPr>
            <w:color w:val="000000"/>
            <w:sz w:val="24"/>
            <w:szCs w:val="24"/>
          </w:rPr>
          <w:t>]</w:t>
        </w:r>
      </w:ins>
      <w:r w:rsidRPr="0033214F">
        <w:rPr>
          <w:color w:val="000000"/>
          <w:sz w:val="24"/>
          <w:szCs w:val="24"/>
        </w:rPr>
        <w:t xml:space="preserve"> </w:t>
      </w:r>
      <w:del w:id="345" w:author="MCAVINCHEY, Sarah (PACREG)" w:date="2022-07-15T14:29:00Z">
        <w:r w:rsidRPr="0033214F" w:rsidDel="00A47E03">
          <w:rPr>
            <w:color w:val="000000"/>
            <w:sz w:val="24"/>
            <w:szCs w:val="24"/>
          </w:rPr>
          <w:delText xml:space="preserve">of the crew </w:delText>
        </w:r>
      </w:del>
      <w:r w:rsidRPr="0033214F">
        <w:rPr>
          <w:color w:val="000000"/>
          <w:sz w:val="24"/>
          <w:szCs w:val="24"/>
        </w:rPr>
        <w:t>while on board the fishing vessel</w:t>
      </w:r>
      <w:del w:id="346" w:author="MCAVINCHEY, Sarah (PACREG)" w:date="2022-07-15T14:29:00Z">
        <w:r w:rsidDel="00A47E03">
          <w:rPr>
            <w:color w:val="000000"/>
            <w:sz w:val="24"/>
            <w:szCs w:val="24"/>
          </w:rPr>
          <w:delText xml:space="preserve"> is identified</w:delText>
        </w:r>
        <w:r w:rsidR="00B07D05" w:rsidDel="00A47E03">
          <w:rPr>
            <w:color w:val="000000"/>
            <w:sz w:val="24"/>
            <w:szCs w:val="24"/>
          </w:rPr>
          <w:delText xml:space="preserve"> by the port CCM</w:delText>
        </w:r>
      </w:del>
      <w:r w:rsidRPr="0033214F">
        <w:rPr>
          <w:color w:val="000000"/>
          <w:sz w:val="24"/>
          <w:szCs w:val="24"/>
        </w:rPr>
        <w:t xml:space="preserve">, </w:t>
      </w:r>
      <w:r w:rsidRPr="00E634B7">
        <w:rPr>
          <w:color w:val="FF0000"/>
          <w:sz w:val="24"/>
          <w:szCs w:val="24"/>
        </w:rPr>
        <w:t xml:space="preserve">the </w:t>
      </w:r>
      <w:r>
        <w:rPr>
          <w:color w:val="FF0000"/>
          <w:sz w:val="24"/>
          <w:szCs w:val="24"/>
        </w:rPr>
        <w:t xml:space="preserve">port CMM </w:t>
      </w:r>
      <w:r w:rsidRPr="00E634B7">
        <w:rPr>
          <w:color w:val="FF0000"/>
          <w:sz w:val="24"/>
          <w:szCs w:val="24"/>
        </w:rPr>
        <w:t>shall notify</w:t>
      </w:r>
      <w:r w:rsidRPr="0033214F">
        <w:rPr>
          <w:color w:val="000000"/>
          <w:sz w:val="24"/>
          <w:szCs w:val="24"/>
        </w:rPr>
        <w:t>, in writing, the flag CCM and the Secretariat</w:t>
      </w:r>
      <w:ins w:id="347" w:author="MCAVINCHEY, Sarah (PACREG)" w:date="2022-07-15T14:30:00Z">
        <w:r w:rsidR="00FE7770">
          <w:rPr>
            <w:color w:val="000000"/>
            <w:sz w:val="24"/>
            <w:szCs w:val="24"/>
          </w:rPr>
          <w:t>. The</w:t>
        </w:r>
      </w:ins>
      <w:del w:id="348" w:author="MCAVINCHEY, Sarah (PACREG)" w:date="2022-07-15T14:30:00Z">
        <w:r w:rsidRPr="0033214F" w:rsidDel="00FE7770">
          <w:rPr>
            <w:color w:val="000000"/>
            <w:sz w:val="24"/>
            <w:szCs w:val="24"/>
          </w:rPr>
          <w:delText>,</w:delText>
        </w:r>
      </w:del>
      <w:r w:rsidRPr="0033214F">
        <w:rPr>
          <w:color w:val="000000"/>
          <w:sz w:val="24"/>
          <w:szCs w:val="24"/>
        </w:rPr>
        <w:t xml:space="preserve"> and the flag CCM shall:</w:t>
      </w:r>
    </w:p>
    <w:p w14:paraId="6714C079" w14:textId="543677B3" w:rsidR="008E5F5F" w:rsidRPr="0033214F" w:rsidRDefault="008E5F5F" w:rsidP="008E5F5F">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 xml:space="preserve">immediately investigate the </w:t>
      </w:r>
      <w:del w:id="349" w:author="MCAVINCHEY, Sarah (PACREG)" w:date="2022-07-15T14:30:00Z">
        <w:r w:rsidRPr="0033214F" w:rsidDel="00FE7770">
          <w:rPr>
            <w:color w:val="000000"/>
            <w:sz w:val="24"/>
            <w:szCs w:val="24"/>
          </w:rPr>
          <w:delText xml:space="preserve">event </w:delText>
        </w:r>
      </w:del>
      <w:ins w:id="350" w:author="MCAVINCHEY, Sarah (PACREG)" w:date="2022-07-15T14:30:00Z">
        <w:r w:rsidR="00FE7770">
          <w:rPr>
            <w:color w:val="000000"/>
            <w:sz w:val="24"/>
            <w:szCs w:val="24"/>
          </w:rPr>
          <w:t>allegations, including through</w:t>
        </w:r>
      </w:ins>
      <w:del w:id="351" w:author="MCAVINCHEY, Sarah (PACREG)" w:date="2022-07-15T14:30:00Z">
        <w:r w:rsidRPr="0033214F" w:rsidDel="00FE7770">
          <w:rPr>
            <w:color w:val="000000"/>
            <w:sz w:val="24"/>
            <w:szCs w:val="24"/>
          </w:rPr>
          <w:delText>based on the</w:delText>
        </w:r>
      </w:del>
      <w:r w:rsidRPr="0033214F">
        <w:rPr>
          <w:color w:val="000000"/>
          <w:sz w:val="24"/>
          <w:szCs w:val="24"/>
        </w:rPr>
        <w:t xml:space="preserve"> information provided by the </w:t>
      </w:r>
      <w:r>
        <w:rPr>
          <w:color w:val="000000"/>
          <w:sz w:val="24"/>
          <w:szCs w:val="24"/>
        </w:rPr>
        <w:t>crew</w:t>
      </w:r>
      <w:ins w:id="352" w:author="MCAVINCHEY, Sarah (PACREG)" w:date="2022-07-15T14:30:00Z">
        <w:r w:rsidR="00FE7770">
          <w:rPr>
            <w:color w:val="000000"/>
            <w:sz w:val="24"/>
            <w:szCs w:val="24"/>
          </w:rPr>
          <w:t xml:space="preserve"> member (and crew</w:t>
        </w:r>
      </w:ins>
      <w:r>
        <w:rPr>
          <w:color w:val="000000"/>
          <w:sz w:val="24"/>
          <w:szCs w:val="24"/>
        </w:rPr>
        <w:t xml:space="preserve"> provider</w:t>
      </w:r>
      <w:ins w:id="353" w:author="MCAVINCHEY, Sarah (PACREG)" w:date="2022-07-15T14:31:00Z">
        <w:r w:rsidR="00FE7770">
          <w:rPr>
            <w:color w:val="000000"/>
            <w:sz w:val="24"/>
            <w:szCs w:val="24"/>
          </w:rPr>
          <w:t xml:space="preserve"> as relevant), </w:t>
        </w:r>
      </w:ins>
      <w:del w:id="354" w:author="MCAVINCHEY, Sarah (PACREG)" w:date="2022-07-15T14:31:00Z">
        <w:r w:rsidRPr="0033214F" w:rsidDel="00FE7770">
          <w:rPr>
            <w:color w:val="000000"/>
            <w:sz w:val="24"/>
            <w:szCs w:val="24"/>
          </w:rPr>
          <w:delText xml:space="preserve"> </w:delText>
        </w:r>
        <w:r w:rsidDel="00FE7770">
          <w:rPr>
            <w:color w:val="000000"/>
            <w:sz w:val="24"/>
            <w:szCs w:val="24"/>
          </w:rPr>
          <w:delText xml:space="preserve">and </w:delText>
        </w:r>
      </w:del>
      <w:r>
        <w:rPr>
          <w:color w:val="000000"/>
          <w:sz w:val="24"/>
          <w:szCs w:val="24"/>
        </w:rPr>
        <w:t>port CCM</w:t>
      </w:r>
      <w:ins w:id="355" w:author="MCAVINCHEY, Sarah (PACREG)" w:date="2022-07-15T14:31:00Z">
        <w:r w:rsidR="00FE7770">
          <w:rPr>
            <w:color w:val="000000"/>
            <w:sz w:val="24"/>
            <w:szCs w:val="24"/>
          </w:rPr>
          <w:t>, and crew on the fishing vessel</w:t>
        </w:r>
      </w:ins>
      <w:r>
        <w:rPr>
          <w:color w:val="000000"/>
          <w:sz w:val="24"/>
          <w:szCs w:val="24"/>
        </w:rPr>
        <w:t xml:space="preserve"> </w:t>
      </w:r>
      <w:r w:rsidRPr="0033214F">
        <w:rPr>
          <w:color w:val="000000"/>
          <w:sz w:val="24"/>
          <w:szCs w:val="24"/>
        </w:rPr>
        <w:t xml:space="preserve">and take any appropriate action in response to the results of the </w:t>
      </w:r>
      <w:proofErr w:type="gramStart"/>
      <w:r w:rsidRPr="0033214F">
        <w:rPr>
          <w:color w:val="000000"/>
          <w:sz w:val="24"/>
          <w:szCs w:val="24"/>
        </w:rPr>
        <w:t>investigation;</w:t>
      </w:r>
      <w:proofErr w:type="gramEnd"/>
    </w:p>
    <w:p w14:paraId="2228CEAE" w14:textId="6E5BBB37" w:rsidR="008E5F5F" w:rsidRPr="0033214F" w:rsidRDefault="008E5F5F" w:rsidP="008E5F5F">
      <w:pPr>
        <w:numPr>
          <w:ilvl w:val="0"/>
          <w:numId w:val="11"/>
        </w:numPr>
        <w:pBdr>
          <w:top w:val="nil"/>
          <w:left w:val="nil"/>
          <w:bottom w:val="nil"/>
          <w:right w:val="nil"/>
          <w:between w:val="nil"/>
        </w:pBdr>
        <w:tabs>
          <w:tab w:val="left" w:pos="1581"/>
        </w:tabs>
        <w:ind w:left="993" w:right="137" w:hanging="426"/>
        <w:jc w:val="both"/>
        <w:rPr>
          <w:color w:val="000000"/>
        </w:rPr>
      </w:pPr>
      <w:r w:rsidRPr="0033214F">
        <w:rPr>
          <w:color w:val="000000"/>
          <w:sz w:val="24"/>
          <w:szCs w:val="24"/>
        </w:rPr>
        <w:t xml:space="preserve">cooperate fully in any investigation conducted by the </w:t>
      </w:r>
      <w:ins w:id="356" w:author="HODDER, Emma (GVA)" w:date="2021-11-18T09:18:00Z">
        <w:r w:rsidR="006A6AE9">
          <w:rPr>
            <w:color w:val="000000"/>
            <w:sz w:val="24"/>
            <w:szCs w:val="24"/>
          </w:rPr>
          <w:t>CCM of the</w:t>
        </w:r>
      </w:ins>
      <w:del w:id="357" w:author="MCAVINCHEY, Sarah (PACREG)" w:date="2022-07-15T14:31:00Z">
        <w:r w:rsidDel="00FE7770">
          <w:rPr>
            <w:color w:val="000000"/>
            <w:sz w:val="24"/>
            <w:szCs w:val="24"/>
          </w:rPr>
          <w:delText>/</w:delText>
        </w:r>
      </w:del>
      <w:ins w:id="358" w:author="MCAVINCHEY, Sarah (PACREG)" w:date="2022-07-15T14:31:00Z">
        <w:r w:rsidR="00FE7770">
          <w:rPr>
            <w:color w:val="000000"/>
            <w:sz w:val="24"/>
            <w:szCs w:val="24"/>
          </w:rPr>
          <w:t xml:space="preserve"> </w:t>
        </w:r>
      </w:ins>
      <w:r>
        <w:rPr>
          <w:color w:val="000000"/>
          <w:sz w:val="24"/>
          <w:szCs w:val="24"/>
        </w:rPr>
        <w:t>crew provider or port CCM</w:t>
      </w:r>
      <w:r w:rsidRPr="0033214F">
        <w:rPr>
          <w:color w:val="000000"/>
          <w:sz w:val="24"/>
          <w:szCs w:val="24"/>
        </w:rPr>
        <w:t>, including providing the</w:t>
      </w:r>
      <w:ins w:id="359" w:author="MCAVINCHEY, Sarah (PACREG)" w:date="2022-07-15T14:31:00Z">
        <w:r w:rsidR="001A658A">
          <w:rPr>
            <w:color w:val="000000"/>
            <w:sz w:val="24"/>
            <w:szCs w:val="24"/>
          </w:rPr>
          <w:t xml:space="preserve"> flag CCM</w:t>
        </w:r>
      </w:ins>
      <w:ins w:id="360" w:author="MCAVINCHEY, Sarah (PACREG)" w:date="2022-07-15T14:32:00Z">
        <w:r w:rsidR="001A658A">
          <w:rPr>
            <w:color w:val="000000"/>
            <w:sz w:val="24"/>
            <w:szCs w:val="24"/>
          </w:rPr>
          <w:t>’s investigation</w:t>
        </w:r>
      </w:ins>
      <w:r w:rsidRPr="0033214F">
        <w:rPr>
          <w:color w:val="000000"/>
          <w:sz w:val="24"/>
          <w:szCs w:val="24"/>
        </w:rPr>
        <w:t xml:space="preserve"> report to the crew member provider and</w:t>
      </w:r>
      <w:ins w:id="361" w:author="MCAVINCHEY, Sarah (PACREG)" w:date="2022-07-15T14:32:00Z">
        <w:r w:rsidR="001A658A">
          <w:rPr>
            <w:color w:val="000000"/>
            <w:sz w:val="24"/>
            <w:szCs w:val="24"/>
          </w:rPr>
          <w:t xml:space="preserve"> CCM</w:t>
        </w:r>
      </w:ins>
      <w:del w:id="362" w:author="MCAVINCHEY, Sarah (PACREG)" w:date="2022-07-15T14:32:00Z">
        <w:r w:rsidRPr="0033214F" w:rsidDel="001A658A">
          <w:rPr>
            <w:color w:val="000000"/>
            <w:sz w:val="24"/>
            <w:szCs w:val="24"/>
          </w:rPr>
          <w:delText xml:space="preserve"> appropriate authorities of the incident</w:delText>
        </w:r>
      </w:del>
      <w:r w:rsidRPr="0033214F">
        <w:rPr>
          <w:color w:val="000000"/>
          <w:sz w:val="24"/>
          <w:szCs w:val="24"/>
        </w:rPr>
        <w:t>; and</w:t>
      </w:r>
    </w:p>
    <w:p w14:paraId="128DB232" w14:textId="05F19D33" w:rsidR="008E5F5F" w:rsidRPr="0033214F" w:rsidRDefault="00FC7CC9" w:rsidP="008E5F5F">
      <w:pPr>
        <w:numPr>
          <w:ilvl w:val="0"/>
          <w:numId w:val="11"/>
        </w:numPr>
        <w:pBdr>
          <w:top w:val="nil"/>
          <w:left w:val="nil"/>
          <w:bottom w:val="nil"/>
          <w:right w:val="nil"/>
          <w:between w:val="nil"/>
        </w:pBdr>
        <w:tabs>
          <w:tab w:val="left" w:pos="1581"/>
        </w:tabs>
        <w:ind w:left="993" w:right="137" w:hanging="426"/>
        <w:jc w:val="both"/>
        <w:rPr>
          <w:color w:val="000000"/>
        </w:rPr>
      </w:pPr>
      <w:ins w:id="363" w:author="MCAVINCHEY, Sarah (PACREG)" w:date="2022-07-15T14:36:00Z">
        <w:r>
          <w:rPr>
            <w:color w:val="000000"/>
            <w:sz w:val="24"/>
            <w:szCs w:val="24"/>
          </w:rPr>
          <w:t>[</w:t>
        </w:r>
      </w:ins>
      <w:r w:rsidR="008E5F5F" w:rsidRPr="0033214F">
        <w:rPr>
          <w:color w:val="000000"/>
          <w:sz w:val="24"/>
          <w:szCs w:val="24"/>
        </w:rPr>
        <w:t>notify the</w:t>
      </w:r>
      <w:r w:rsidR="008E5F5F">
        <w:rPr>
          <w:color w:val="000000"/>
          <w:sz w:val="24"/>
          <w:szCs w:val="24"/>
        </w:rPr>
        <w:t xml:space="preserve"> </w:t>
      </w:r>
      <w:ins w:id="364" w:author="HODDER, Emma (GVA)" w:date="2021-11-18T09:18:00Z">
        <w:r w:rsidR="006A6AE9">
          <w:rPr>
            <w:color w:val="000000"/>
            <w:sz w:val="24"/>
            <w:szCs w:val="24"/>
          </w:rPr>
          <w:t xml:space="preserve">CCM of the </w:t>
        </w:r>
      </w:ins>
      <w:r w:rsidR="008E5F5F">
        <w:rPr>
          <w:color w:val="000000"/>
          <w:sz w:val="24"/>
          <w:szCs w:val="24"/>
        </w:rPr>
        <w:t>crew provider</w:t>
      </w:r>
      <w:r w:rsidR="008E5F5F" w:rsidRPr="0033214F">
        <w:rPr>
          <w:color w:val="000000"/>
          <w:sz w:val="24"/>
          <w:szCs w:val="24"/>
        </w:rPr>
        <w:t xml:space="preserve"> </w:t>
      </w:r>
      <w:r w:rsidR="008E5F5F">
        <w:rPr>
          <w:color w:val="000000"/>
          <w:sz w:val="24"/>
          <w:szCs w:val="24"/>
        </w:rPr>
        <w:t>or port CCM]</w:t>
      </w:r>
      <w:r w:rsidR="008E5F5F" w:rsidRPr="0033214F">
        <w:rPr>
          <w:color w:val="000000"/>
          <w:sz w:val="24"/>
          <w:szCs w:val="24"/>
        </w:rPr>
        <w:t xml:space="preserve">and the Secretariat of the results of its investigation and any actions </w:t>
      </w:r>
      <w:commentRangeStart w:id="365"/>
      <w:r w:rsidR="008E5F5F" w:rsidRPr="0033214F">
        <w:rPr>
          <w:color w:val="000000"/>
          <w:sz w:val="24"/>
          <w:szCs w:val="24"/>
        </w:rPr>
        <w:t>taken</w:t>
      </w:r>
      <w:commentRangeEnd w:id="365"/>
      <w:r>
        <w:rPr>
          <w:rStyle w:val="CommentReference"/>
        </w:rPr>
        <w:commentReference w:id="365"/>
      </w:r>
      <w:r w:rsidR="008E5F5F" w:rsidRPr="0033214F">
        <w:rPr>
          <w:color w:val="000000"/>
          <w:sz w:val="24"/>
          <w:szCs w:val="24"/>
        </w:rPr>
        <w:t>.</w:t>
      </w:r>
      <w:ins w:id="366" w:author="MCAVINCHEY, Sarah (PACREG)" w:date="2022-07-15T14:36:00Z">
        <w:r>
          <w:rPr>
            <w:color w:val="000000"/>
            <w:sz w:val="24"/>
            <w:szCs w:val="24"/>
          </w:rPr>
          <w:t>]</w:t>
        </w:r>
      </w:ins>
    </w:p>
    <w:p w14:paraId="60F9D87E" w14:textId="6A2F136D" w:rsidR="008E5F5F" w:rsidRDefault="008E5F5F" w:rsidP="008E5F5F">
      <w:pPr>
        <w:pBdr>
          <w:top w:val="nil"/>
          <w:left w:val="nil"/>
          <w:bottom w:val="nil"/>
          <w:right w:val="nil"/>
          <w:between w:val="nil"/>
        </w:pBdr>
        <w:rPr>
          <w:ins w:id="367" w:author="HODDER, Emma (GVA)" w:date="2021-09-05T11:24:00Z"/>
          <w:sz w:val="24"/>
          <w:szCs w:val="24"/>
        </w:rPr>
      </w:pPr>
    </w:p>
    <w:p w14:paraId="1DCBF981" w14:textId="732748A4" w:rsidR="00266E0C" w:rsidRDefault="00266E0C" w:rsidP="00266E0C">
      <w:pPr>
        <w:pBdr>
          <w:top w:val="nil"/>
          <w:left w:val="nil"/>
          <w:bottom w:val="nil"/>
          <w:right w:val="nil"/>
          <w:between w:val="nil"/>
        </w:pBdr>
        <w:rPr>
          <w:sz w:val="24"/>
          <w:szCs w:val="24"/>
        </w:rPr>
      </w:pPr>
      <w:commentRangeStart w:id="368"/>
      <w:r>
        <w:rPr>
          <w:rFonts w:cstheme="minorHAnsi"/>
          <w:b/>
          <w:bCs/>
          <w:color w:val="4F81BD" w:themeColor="accent1"/>
        </w:rPr>
        <w:t xml:space="preserve">Role </w:t>
      </w:r>
      <w:commentRangeEnd w:id="368"/>
      <w:r w:rsidR="00761A85">
        <w:rPr>
          <w:rStyle w:val="CommentReference"/>
        </w:rPr>
        <w:commentReference w:id="368"/>
      </w:r>
      <w:r>
        <w:rPr>
          <w:rFonts w:cstheme="minorHAnsi"/>
          <w:b/>
          <w:bCs/>
          <w:color w:val="4F81BD" w:themeColor="accent1"/>
        </w:rPr>
        <w:t>of vessels, including HSBI vessels, to assist in search and rescue operations</w:t>
      </w:r>
      <w:ins w:id="369" w:author="MCAVINCHEY, Sarah (PACREG)" w:date="2022-07-15T14:32:00Z">
        <w:r w:rsidR="001A658A">
          <w:rPr>
            <w:rFonts w:cstheme="minorHAnsi"/>
            <w:b/>
            <w:bCs/>
            <w:color w:val="4F81BD" w:themeColor="accent1"/>
          </w:rPr>
          <w:t xml:space="preserve"> for members</w:t>
        </w:r>
      </w:ins>
    </w:p>
    <w:p w14:paraId="2B093B4E" w14:textId="77777777" w:rsidR="00266E0C" w:rsidRPr="00C52170" w:rsidRDefault="00266E0C" w:rsidP="008E5F5F">
      <w:pPr>
        <w:pBdr>
          <w:top w:val="nil"/>
          <w:left w:val="nil"/>
          <w:bottom w:val="nil"/>
          <w:right w:val="nil"/>
          <w:between w:val="nil"/>
        </w:pBdr>
        <w:rPr>
          <w:sz w:val="24"/>
          <w:szCs w:val="24"/>
        </w:rPr>
      </w:pPr>
    </w:p>
    <w:p w14:paraId="6BF339AE" w14:textId="01D39554" w:rsidR="008E5F5F" w:rsidRPr="00864429" w:rsidRDefault="00FC7CC9" w:rsidP="00D8465A">
      <w:pPr>
        <w:pStyle w:val="ListParagraph"/>
        <w:numPr>
          <w:ilvl w:val="0"/>
          <w:numId w:val="13"/>
        </w:numPr>
        <w:pBdr>
          <w:top w:val="nil"/>
          <w:left w:val="nil"/>
          <w:bottom w:val="nil"/>
          <w:right w:val="nil"/>
          <w:between w:val="nil"/>
        </w:pBdr>
        <w:ind w:left="426" w:hanging="426"/>
        <w:jc w:val="both"/>
        <w:rPr>
          <w:color w:val="000000"/>
          <w:sz w:val="23"/>
          <w:szCs w:val="23"/>
        </w:rPr>
      </w:pPr>
      <w:ins w:id="370" w:author="MCAVINCHEY, Sarah (PACREG)" w:date="2022-07-15T14:40:00Z">
        <w:r>
          <w:rPr>
            <w:color w:val="000000"/>
            <w:sz w:val="24"/>
            <w:szCs w:val="24"/>
          </w:rPr>
          <w:t>In accordance with paragraph 3(d)</w:t>
        </w:r>
      </w:ins>
      <w:del w:id="371" w:author="MCAVINCHEY, Sarah (PACREG)" w:date="2022-07-15T14:40:00Z">
        <w:r w:rsidR="008E5F5F" w:rsidRPr="00864429" w:rsidDel="00FC7CC9">
          <w:rPr>
            <w:color w:val="000000"/>
            <w:sz w:val="24"/>
            <w:szCs w:val="24"/>
          </w:rPr>
          <w:delText>Notwithstanding paragraph 1</w:delText>
        </w:r>
      </w:del>
      <w:r w:rsidR="008E5F5F" w:rsidRPr="00864429">
        <w:rPr>
          <w:color w:val="000000"/>
          <w:sz w:val="24"/>
          <w:szCs w:val="24"/>
        </w:rPr>
        <w:t xml:space="preserve"> CCMs shall </w:t>
      </w:r>
      <w:del w:id="372" w:author="HODDER, Emma (GVA)" w:date="2021-09-08T16:56:00Z">
        <w:r w:rsidR="008E5F5F" w:rsidRPr="00CE2427" w:rsidDel="006C4423">
          <w:rPr>
            <w:color w:val="000000"/>
            <w:sz w:val="24"/>
            <w:szCs w:val="24"/>
          </w:rPr>
          <w:delText xml:space="preserve"> </w:delText>
        </w:r>
      </w:del>
      <w:commentRangeStart w:id="373"/>
      <w:r w:rsidR="008E5F5F">
        <w:rPr>
          <w:color w:val="000000"/>
          <w:sz w:val="24"/>
          <w:szCs w:val="24"/>
        </w:rPr>
        <w:t>encourage</w:t>
      </w:r>
      <w:r w:rsidR="008E5F5F" w:rsidRPr="00864429">
        <w:rPr>
          <w:color w:val="000000"/>
          <w:sz w:val="24"/>
          <w:szCs w:val="24"/>
        </w:rPr>
        <w:t xml:space="preserve"> </w:t>
      </w:r>
      <w:commentRangeEnd w:id="373"/>
      <w:r>
        <w:rPr>
          <w:rStyle w:val="CommentReference"/>
        </w:rPr>
        <w:commentReference w:id="373"/>
      </w:r>
      <w:r w:rsidR="008E5F5F" w:rsidRPr="00864429">
        <w:rPr>
          <w:color w:val="000000"/>
          <w:sz w:val="24"/>
          <w:szCs w:val="24"/>
        </w:rPr>
        <w:t xml:space="preserve">any authorized High Seas Boarding and Inspection vessels flying their flag </w:t>
      </w:r>
      <w:ins w:id="374" w:author="MCAVINCHEY, Sarah (PACREG)" w:date="2022-07-15T14:40:00Z">
        <w:r>
          <w:rPr>
            <w:color w:val="000000"/>
            <w:sz w:val="24"/>
            <w:szCs w:val="24"/>
          </w:rPr>
          <w:t>to contribute to</w:t>
        </w:r>
      </w:ins>
      <w:del w:id="375" w:author="MCAVINCHEY, Sarah (PACREG)" w:date="2022-07-15T14:41:00Z">
        <w:r w:rsidR="008E5F5F" w:rsidDel="00FC7CC9">
          <w:rPr>
            <w:color w:val="000000"/>
            <w:sz w:val="24"/>
            <w:szCs w:val="24"/>
          </w:rPr>
          <w:delText>facilitate</w:delText>
        </w:r>
      </w:del>
      <w:r w:rsidR="008E5F5F" w:rsidRPr="00864429">
        <w:rPr>
          <w:color w:val="000000"/>
          <w:sz w:val="24"/>
          <w:szCs w:val="24"/>
        </w:rPr>
        <w:t xml:space="preserve"> any search and rescue operation </w:t>
      </w:r>
      <w:ins w:id="376" w:author="MCAVINCHEY, Sarah (PACREG)" w:date="2022-07-15T14:41:00Z">
        <w:r>
          <w:rPr>
            <w:color w:val="000000"/>
            <w:sz w:val="24"/>
            <w:szCs w:val="24"/>
          </w:rPr>
          <w:t xml:space="preserve">for </w:t>
        </w:r>
      </w:ins>
      <w:del w:id="377" w:author="MCAVINCHEY, Sarah (PACREG)" w:date="2022-07-15T14:41:00Z">
        <w:r w:rsidR="008E5F5F" w:rsidRPr="00864429" w:rsidDel="00FC7CC9">
          <w:rPr>
            <w:color w:val="000000"/>
            <w:sz w:val="24"/>
            <w:szCs w:val="24"/>
          </w:rPr>
          <w:delText xml:space="preserve">involving </w:delText>
        </w:r>
      </w:del>
      <w:r w:rsidR="008E5F5F" w:rsidRPr="00864429">
        <w:rPr>
          <w:color w:val="000000"/>
          <w:sz w:val="24"/>
          <w:szCs w:val="24"/>
        </w:rPr>
        <w:t>a crew member</w:t>
      </w:r>
      <w:ins w:id="378" w:author="MCAVINCHEY, Sarah (PACREG)" w:date="2022-07-15T14:41:00Z">
        <w:r>
          <w:rPr>
            <w:color w:val="000000"/>
            <w:sz w:val="24"/>
            <w:szCs w:val="24"/>
          </w:rPr>
          <w:t xml:space="preserve"> from a fishing vessel</w:t>
        </w:r>
      </w:ins>
      <w:r w:rsidR="008E5F5F" w:rsidRPr="00864429">
        <w:rPr>
          <w:color w:val="000000"/>
          <w:sz w:val="24"/>
          <w:szCs w:val="24"/>
        </w:rPr>
        <w:t xml:space="preserve">. CCMs shall also encourage any other vessels flying their flag to participate, to the greatest extent possible, in any search and rescue operations involving a </w:t>
      </w:r>
      <w:ins w:id="379" w:author="MCAVINCHEY, Sarah (PACREG)" w:date="2022-07-15T14:41:00Z">
        <w:r>
          <w:rPr>
            <w:color w:val="000000"/>
            <w:sz w:val="24"/>
            <w:szCs w:val="24"/>
          </w:rPr>
          <w:t xml:space="preserve">fishing </w:t>
        </w:r>
      </w:ins>
      <w:r w:rsidR="008E5F5F" w:rsidRPr="00864429">
        <w:rPr>
          <w:color w:val="000000"/>
          <w:sz w:val="24"/>
          <w:szCs w:val="24"/>
        </w:rPr>
        <w:t>crew member.</w:t>
      </w:r>
    </w:p>
    <w:p w14:paraId="6CF8B53B" w14:textId="62B363CE" w:rsidR="008E5F5F" w:rsidRDefault="008E5F5F" w:rsidP="008E5F5F">
      <w:pPr>
        <w:pBdr>
          <w:top w:val="nil"/>
          <w:left w:val="nil"/>
          <w:bottom w:val="nil"/>
          <w:right w:val="nil"/>
          <w:between w:val="nil"/>
        </w:pBdr>
        <w:rPr>
          <w:ins w:id="380" w:author="putuh suadela" w:date="2022-04-25T07:30:00Z"/>
          <w:sz w:val="24"/>
          <w:szCs w:val="24"/>
        </w:rPr>
      </w:pPr>
    </w:p>
    <w:p w14:paraId="1708BD3D" w14:textId="77777777" w:rsidR="004B0416" w:rsidRDefault="004B0416" w:rsidP="008E5F5F">
      <w:pPr>
        <w:pBdr>
          <w:top w:val="nil"/>
          <w:left w:val="nil"/>
          <w:bottom w:val="nil"/>
          <w:right w:val="nil"/>
          <w:between w:val="nil"/>
        </w:pBdr>
        <w:rPr>
          <w:sz w:val="24"/>
          <w:szCs w:val="24"/>
        </w:rPr>
      </w:pPr>
    </w:p>
    <w:p w14:paraId="191511C7" w14:textId="3AE43B58" w:rsidR="00266E0C" w:rsidDel="00761A85" w:rsidRDefault="00266E0C" w:rsidP="00266E0C">
      <w:pPr>
        <w:pBdr>
          <w:top w:val="nil"/>
          <w:left w:val="nil"/>
          <w:bottom w:val="nil"/>
          <w:right w:val="nil"/>
          <w:between w:val="nil"/>
        </w:pBdr>
        <w:rPr>
          <w:del w:id="381" w:author="MCAVINCHEY, Sarah (PACREG)" w:date="2022-07-15T14:50:00Z"/>
          <w:sz w:val="24"/>
          <w:szCs w:val="24"/>
        </w:rPr>
      </w:pPr>
      <w:del w:id="382" w:author="MCAVINCHEY, Sarah (PACREG)" w:date="2022-07-15T14:50:00Z">
        <w:r w:rsidDel="00761A85">
          <w:rPr>
            <w:rFonts w:cstheme="minorHAnsi"/>
            <w:b/>
            <w:bCs/>
            <w:color w:val="4F81BD" w:themeColor="accent1"/>
          </w:rPr>
          <w:delText xml:space="preserve">Role of vessels, including HSBI vessels, to assist in search and rescue </w:delText>
        </w:r>
        <w:commentRangeStart w:id="383"/>
        <w:r w:rsidDel="00761A85">
          <w:rPr>
            <w:rFonts w:cstheme="minorHAnsi"/>
            <w:b/>
            <w:bCs/>
            <w:color w:val="4F81BD" w:themeColor="accent1"/>
          </w:rPr>
          <w:delText>operations</w:delText>
        </w:r>
      </w:del>
      <w:commentRangeEnd w:id="383"/>
      <w:r w:rsidR="00EE6867">
        <w:rPr>
          <w:rStyle w:val="CommentReference"/>
        </w:rPr>
        <w:commentReference w:id="383"/>
      </w:r>
    </w:p>
    <w:p w14:paraId="6A56882A" w14:textId="77777777" w:rsidR="00266E0C" w:rsidRPr="00621C4B" w:rsidRDefault="00266E0C" w:rsidP="008E5F5F">
      <w:pPr>
        <w:pBdr>
          <w:top w:val="nil"/>
          <w:left w:val="nil"/>
          <w:bottom w:val="nil"/>
          <w:right w:val="nil"/>
          <w:between w:val="nil"/>
        </w:pBdr>
        <w:rPr>
          <w:sz w:val="24"/>
          <w:szCs w:val="24"/>
        </w:rPr>
      </w:pPr>
    </w:p>
    <w:p w14:paraId="3AC53DFF" w14:textId="144EEFFE" w:rsidR="006C4423" w:rsidRPr="00621C4B" w:rsidRDefault="006C4423" w:rsidP="00D8465A">
      <w:pPr>
        <w:pStyle w:val="ListParagraph"/>
        <w:numPr>
          <w:ilvl w:val="0"/>
          <w:numId w:val="13"/>
        </w:numPr>
        <w:pBdr>
          <w:top w:val="nil"/>
          <w:left w:val="nil"/>
          <w:bottom w:val="nil"/>
          <w:right w:val="nil"/>
          <w:between w:val="nil"/>
        </w:pBdr>
        <w:ind w:left="426" w:hanging="426"/>
        <w:jc w:val="both"/>
        <w:rPr>
          <w:rFonts w:eastAsia="Calibri"/>
          <w:sz w:val="24"/>
          <w:szCs w:val="24"/>
          <w:lang w:val="en-NZ"/>
        </w:rPr>
      </w:pPr>
      <w:del w:id="384" w:author="MCAVINCHEY, Sarah (PACREG)" w:date="2022-07-19T17:02:00Z">
        <w:r w:rsidRPr="00621C4B" w:rsidDel="00475A2F">
          <w:rPr>
            <w:rFonts w:eastAsia="Calibri"/>
            <w:color w:val="4472C4"/>
            <w:sz w:val="24"/>
            <w:szCs w:val="24"/>
            <w:lang w:val="en-NZ"/>
          </w:rPr>
          <w:delText>:</w:delText>
        </w:r>
        <w:r w:rsidRPr="00621C4B" w:rsidDel="00475A2F">
          <w:rPr>
            <w:rFonts w:eastAsia="Calibri"/>
            <w:sz w:val="24"/>
            <w:szCs w:val="24"/>
            <w:lang w:val="en-NZ"/>
          </w:rPr>
          <w:delText xml:space="preserve"> </w:delText>
        </w:r>
      </w:del>
      <w:r w:rsidRPr="00D8465A">
        <w:rPr>
          <w:color w:val="000000"/>
          <w:sz w:val="24"/>
          <w:szCs w:val="24"/>
        </w:rPr>
        <w:t>CCMs</w:t>
      </w:r>
      <w:r w:rsidRPr="00621C4B">
        <w:rPr>
          <w:rFonts w:eastAsia="Calibri"/>
          <w:sz w:val="24"/>
          <w:szCs w:val="24"/>
          <w:lang w:val="en-NZ"/>
        </w:rPr>
        <w:t xml:space="preserve"> shall cooperate and support investigations into incidents related to crew members on fishing vessels, including facilitating evidence from crew providers in their jurisdiction</w:t>
      </w:r>
      <w:ins w:id="385" w:author="HODDER, Emma (GVA)" w:date="2021-11-18T13:10:00Z">
        <w:r w:rsidR="00621C4B">
          <w:rPr>
            <w:rFonts w:eastAsia="Calibri"/>
            <w:sz w:val="24"/>
            <w:szCs w:val="24"/>
            <w:lang w:val="en-NZ"/>
          </w:rPr>
          <w:t xml:space="preserve"> or from their nationals, where possible</w:t>
        </w:r>
      </w:ins>
      <w:r w:rsidRPr="00621C4B">
        <w:rPr>
          <w:rFonts w:eastAsia="Calibri"/>
          <w:sz w:val="24"/>
          <w:szCs w:val="24"/>
          <w:lang w:val="en-NZ"/>
        </w:rPr>
        <w:t>. This may include ensuring that the relevant crew provider:</w:t>
      </w:r>
    </w:p>
    <w:p w14:paraId="38AF88D8" w14:textId="6D502606" w:rsidR="006C4423" w:rsidRPr="00621C4B" w:rsidDel="009C45E1" w:rsidRDefault="006C4423" w:rsidP="006C4423">
      <w:pPr>
        <w:numPr>
          <w:ilvl w:val="0"/>
          <w:numId w:val="14"/>
        </w:numPr>
        <w:pBdr>
          <w:top w:val="nil"/>
          <w:left w:val="nil"/>
          <w:bottom w:val="nil"/>
          <w:right w:val="nil"/>
          <w:between w:val="nil"/>
        </w:pBdr>
        <w:tabs>
          <w:tab w:val="left" w:pos="1580"/>
          <w:tab w:val="left" w:pos="1581"/>
        </w:tabs>
        <w:spacing w:after="160" w:line="259" w:lineRule="auto"/>
        <w:ind w:left="993" w:right="137" w:hanging="426"/>
        <w:jc w:val="both"/>
        <w:rPr>
          <w:del w:id="386" w:author="putuh suadela" w:date="2022-04-25T07:28:00Z"/>
          <w:color w:val="000000"/>
          <w:sz w:val="24"/>
          <w:szCs w:val="24"/>
        </w:rPr>
      </w:pPr>
      <w:del w:id="387" w:author="putuh suadela" w:date="2022-04-25T07:28:00Z">
        <w:r w:rsidRPr="00621C4B" w:rsidDel="009C45E1">
          <w:rPr>
            <w:color w:val="000000"/>
            <w:sz w:val="24"/>
            <w:szCs w:val="24"/>
          </w:rPr>
          <w:delText>immediately notify the flag CCM in the event that a crew member dies, is missing or presumed fallen overboard in the course of their duties;</w:delText>
        </w:r>
      </w:del>
    </w:p>
    <w:p w14:paraId="4121A328" w14:textId="4CF60FAA" w:rsidR="006C4423" w:rsidRPr="00621C4B" w:rsidRDefault="006C4423" w:rsidP="006C4423">
      <w:pPr>
        <w:numPr>
          <w:ilvl w:val="0"/>
          <w:numId w:val="14"/>
        </w:numPr>
        <w:pBdr>
          <w:top w:val="nil"/>
          <w:left w:val="nil"/>
          <w:bottom w:val="nil"/>
          <w:right w:val="nil"/>
          <w:between w:val="nil"/>
        </w:pBdr>
        <w:tabs>
          <w:tab w:val="left" w:pos="1580"/>
          <w:tab w:val="left" w:pos="1581"/>
        </w:tabs>
        <w:spacing w:after="160" w:line="259" w:lineRule="auto"/>
        <w:ind w:left="993" w:right="137" w:hanging="426"/>
        <w:jc w:val="both"/>
        <w:rPr>
          <w:color w:val="000000"/>
          <w:sz w:val="24"/>
          <w:szCs w:val="24"/>
        </w:rPr>
      </w:pPr>
      <w:r w:rsidRPr="00621C4B">
        <w:rPr>
          <w:color w:val="000000"/>
          <w:sz w:val="24"/>
          <w:szCs w:val="24"/>
        </w:rPr>
        <w:t>cooperate fully in any search and rescue operation</w:t>
      </w:r>
      <w:ins w:id="388" w:author="HODDER, Emma (GVA)" w:date="2021-11-18T13:11:00Z">
        <w:r w:rsidR="00621C4B">
          <w:rPr>
            <w:color w:val="000000"/>
            <w:sz w:val="24"/>
            <w:szCs w:val="24"/>
          </w:rPr>
          <w:t xml:space="preserve"> consistent with their recognized search and rescue </w:t>
        </w:r>
        <w:proofErr w:type="gramStart"/>
        <w:r w:rsidR="00621C4B">
          <w:rPr>
            <w:color w:val="000000"/>
            <w:sz w:val="24"/>
            <w:szCs w:val="24"/>
          </w:rPr>
          <w:t>responsibilities</w:t>
        </w:r>
      </w:ins>
      <w:r w:rsidRPr="00621C4B">
        <w:rPr>
          <w:color w:val="000000"/>
          <w:sz w:val="24"/>
          <w:szCs w:val="24"/>
        </w:rPr>
        <w:t>;</w:t>
      </w:r>
      <w:proofErr w:type="gramEnd"/>
    </w:p>
    <w:p w14:paraId="427D0375" w14:textId="05F0C387" w:rsidR="006C4423" w:rsidRPr="00621C4B" w:rsidRDefault="006C4423" w:rsidP="006C4423">
      <w:pPr>
        <w:numPr>
          <w:ilvl w:val="0"/>
          <w:numId w:val="14"/>
        </w:numPr>
        <w:pBdr>
          <w:top w:val="nil"/>
          <w:left w:val="nil"/>
          <w:bottom w:val="nil"/>
          <w:right w:val="nil"/>
          <w:between w:val="nil"/>
        </w:pBdr>
        <w:tabs>
          <w:tab w:val="left" w:pos="1580"/>
          <w:tab w:val="left" w:pos="1581"/>
        </w:tabs>
        <w:spacing w:after="160" w:line="259" w:lineRule="auto"/>
        <w:ind w:left="993" w:right="137" w:hanging="426"/>
        <w:jc w:val="both"/>
        <w:rPr>
          <w:color w:val="000000"/>
          <w:sz w:val="24"/>
          <w:szCs w:val="24"/>
        </w:rPr>
      </w:pPr>
      <w:r w:rsidRPr="00621C4B">
        <w:rPr>
          <w:color w:val="000000"/>
          <w:sz w:val="24"/>
          <w:szCs w:val="24"/>
        </w:rPr>
        <w:t xml:space="preserve">cooperate fully in any and all official investigations into any incident involving a </w:t>
      </w:r>
      <w:r w:rsidRPr="00621C4B">
        <w:rPr>
          <w:color w:val="000000"/>
          <w:sz w:val="24"/>
          <w:szCs w:val="24"/>
        </w:rPr>
        <w:lastRenderedPageBreak/>
        <w:t>crew member</w:t>
      </w:r>
      <w:ins w:id="389" w:author="HODDER, Emma (GVA)" w:date="2021-11-18T13:11:00Z">
        <w:r w:rsidR="00621C4B">
          <w:rPr>
            <w:color w:val="000000"/>
            <w:sz w:val="24"/>
            <w:szCs w:val="24"/>
          </w:rPr>
          <w:t xml:space="preserve"> where such cooperation is </w:t>
        </w:r>
        <w:del w:id="390" w:author="MCAVINCHEY, Sarah (PACREG)" w:date="2022-07-15T15:02:00Z">
          <w:r w:rsidR="00621C4B" w:rsidDel="00EE6867">
            <w:rPr>
              <w:color w:val="000000"/>
              <w:sz w:val="24"/>
              <w:szCs w:val="24"/>
            </w:rPr>
            <w:delText>warranted</w:delText>
          </w:r>
        </w:del>
      </w:ins>
      <w:proofErr w:type="gramStart"/>
      <w:ins w:id="391" w:author="MCAVINCHEY, Sarah (PACREG)" w:date="2022-07-15T15:02:00Z">
        <w:r w:rsidR="00EE6867">
          <w:rPr>
            <w:color w:val="000000"/>
            <w:sz w:val="24"/>
            <w:szCs w:val="24"/>
          </w:rPr>
          <w:t>requested</w:t>
        </w:r>
      </w:ins>
      <w:r w:rsidRPr="00621C4B">
        <w:rPr>
          <w:color w:val="000000"/>
          <w:sz w:val="24"/>
          <w:szCs w:val="24"/>
        </w:rPr>
        <w:t>;</w:t>
      </w:r>
      <w:proofErr w:type="gramEnd"/>
    </w:p>
    <w:p w14:paraId="50FA75BF" w14:textId="50726299" w:rsidR="006C4423" w:rsidRPr="00621C4B" w:rsidRDefault="00621C4B" w:rsidP="006C4423">
      <w:pPr>
        <w:numPr>
          <w:ilvl w:val="0"/>
          <w:numId w:val="14"/>
        </w:numPr>
        <w:pBdr>
          <w:top w:val="nil"/>
          <w:left w:val="nil"/>
          <w:bottom w:val="nil"/>
          <w:right w:val="nil"/>
          <w:between w:val="nil"/>
        </w:pBdr>
        <w:tabs>
          <w:tab w:val="left" w:pos="1581"/>
        </w:tabs>
        <w:spacing w:after="160" w:line="259" w:lineRule="auto"/>
        <w:ind w:left="993" w:right="137" w:hanging="426"/>
        <w:jc w:val="both"/>
        <w:rPr>
          <w:color w:val="000000"/>
          <w:sz w:val="24"/>
          <w:szCs w:val="24"/>
        </w:rPr>
      </w:pPr>
      <w:ins w:id="392" w:author="HODDER, Emma (GVA)" w:date="2021-11-18T13:11:00Z">
        <w:r>
          <w:rPr>
            <w:color w:val="000000"/>
            <w:sz w:val="24"/>
            <w:szCs w:val="24"/>
          </w:rPr>
          <w:t xml:space="preserve">subject to national laws, </w:t>
        </w:r>
      </w:ins>
      <w:r w:rsidR="006C4423" w:rsidRPr="00621C4B">
        <w:rPr>
          <w:color w:val="000000"/>
          <w:sz w:val="24"/>
          <w:szCs w:val="24"/>
        </w:rPr>
        <w:t>facilitate the disembarkation and replacement of a crew member</w:t>
      </w:r>
      <w:ins w:id="393" w:author="MCAVINCHEY, Sarah (PACREG)" w:date="2022-07-15T14:56:00Z">
        <w:r w:rsidR="00EE6867">
          <w:rPr>
            <w:color w:val="000000"/>
            <w:sz w:val="24"/>
            <w:szCs w:val="24"/>
          </w:rPr>
          <w:t xml:space="preserve"> from a fishing vessel as soon as possible where the crew member has suffered </w:t>
        </w:r>
      </w:ins>
      <w:del w:id="394" w:author="MCAVINCHEY, Sarah (PACREG)" w:date="2022-07-15T14:57:00Z">
        <w:r w:rsidR="006C4423" w:rsidRPr="00621C4B" w:rsidDel="00EE6867">
          <w:rPr>
            <w:color w:val="000000"/>
            <w:sz w:val="24"/>
            <w:szCs w:val="24"/>
          </w:rPr>
          <w:delText xml:space="preserve"> in a situation involving the </w:delText>
        </w:r>
      </w:del>
      <w:r w:rsidR="006C4423" w:rsidRPr="00621C4B">
        <w:rPr>
          <w:color w:val="000000"/>
          <w:sz w:val="24"/>
          <w:szCs w:val="24"/>
        </w:rPr>
        <w:t>serious illness or injury</w:t>
      </w:r>
      <w:del w:id="395" w:author="MCAVINCHEY, Sarah (PACREG)" w:date="2022-07-15T14:57:00Z">
        <w:r w:rsidR="006C4423" w:rsidRPr="00621C4B" w:rsidDel="00EE6867">
          <w:rPr>
            <w:color w:val="000000"/>
            <w:sz w:val="24"/>
            <w:szCs w:val="24"/>
          </w:rPr>
          <w:delText xml:space="preserve"> of that crew member as soon as possible</w:delText>
        </w:r>
      </w:del>
      <w:r w:rsidR="006C4423" w:rsidRPr="00621C4B">
        <w:rPr>
          <w:color w:val="000000"/>
          <w:sz w:val="24"/>
          <w:szCs w:val="24"/>
        </w:rPr>
        <w:t>; and</w:t>
      </w:r>
    </w:p>
    <w:p w14:paraId="3383FCD9" w14:textId="55CA24EF" w:rsidR="006C4423" w:rsidRPr="00621C4B" w:rsidDel="008E27D0" w:rsidRDefault="00621C4B" w:rsidP="006C4423">
      <w:pPr>
        <w:numPr>
          <w:ilvl w:val="0"/>
          <w:numId w:val="14"/>
        </w:numPr>
        <w:pBdr>
          <w:top w:val="nil"/>
          <w:left w:val="nil"/>
          <w:bottom w:val="nil"/>
          <w:right w:val="nil"/>
          <w:between w:val="nil"/>
        </w:pBdr>
        <w:tabs>
          <w:tab w:val="left" w:pos="1581"/>
        </w:tabs>
        <w:spacing w:after="160" w:line="259" w:lineRule="auto"/>
        <w:ind w:left="993" w:right="137" w:hanging="426"/>
        <w:jc w:val="both"/>
        <w:rPr>
          <w:del w:id="396" w:author="MCAVINCHEY, Sarah (PACREG)" w:date="2022-07-19T17:03:00Z"/>
          <w:color w:val="000000"/>
          <w:sz w:val="24"/>
          <w:szCs w:val="24"/>
        </w:rPr>
      </w:pPr>
      <w:ins w:id="397" w:author="HODDER, Emma (GVA)" w:date="2021-11-18T13:11:00Z">
        <w:r>
          <w:rPr>
            <w:color w:val="000000"/>
            <w:sz w:val="24"/>
            <w:szCs w:val="24"/>
          </w:rPr>
          <w:t>subject to national laws,</w:t>
        </w:r>
      </w:ins>
      <w:ins w:id="398" w:author="MCAVINCHEY, Sarah (PACREG)" w:date="2022-07-15T15:33:00Z">
        <w:r w:rsidR="00C7184B">
          <w:rPr>
            <w:color w:val="000000"/>
            <w:sz w:val="24"/>
            <w:szCs w:val="24"/>
          </w:rPr>
          <w:t xml:space="preserve"> and the agreement of the crew member,</w:t>
        </w:r>
      </w:ins>
      <w:ins w:id="399" w:author="HODDER, Emma (GVA)" w:date="2021-11-18T13:11:00Z">
        <w:r>
          <w:rPr>
            <w:color w:val="000000"/>
            <w:sz w:val="24"/>
            <w:szCs w:val="24"/>
          </w:rPr>
          <w:t xml:space="preserve"> </w:t>
        </w:r>
      </w:ins>
      <w:r w:rsidR="006C4423" w:rsidRPr="00621C4B">
        <w:rPr>
          <w:color w:val="000000"/>
          <w:sz w:val="24"/>
          <w:szCs w:val="24"/>
        </w:rPr>
        <w:t>facilitate the disembarkation of a crew member</w:t>
      </w:r>
      <w:ins w:id="400" w:author="MCAVINCHEY, Sarah (PACREG)" w:date="2022-07-15T15:33:00Z">
        <w:r w:rsidR="00C7184B">
          <w:rPr>
            <w:color w:val="000000"/>
            <w:sz w:val="24"/>
            <w:szCs w:val="24"/>
          </w:rPr>
          <w:t xml:space="preserve"> from a fishing vessel as soon as is practicable where there are reasonable grounds to believe a crew member has been</w:t>
        </w:r>
      </w:ins>
      <w:del w:id="401" w:author="MCAVINCHEY, Sarah (PACREG)" w:date="2022-07-15T15:34:00Z">
        <w:r w:rsidR="006C4423" w:rsidRPr="00621C4B" w:rsidDel="00C7184B">
          <w:rPr>
            <w:color w:val="000000"/>
            <w:sz w:val="24"/>
            <w:szCs w:val="24"/>
          </w:rPr>
          <w:delText xml:space="preserve"> in any situation involving the</w:delText>
        </w:r>
      </w:del>
      <w:r w:rsidR="006C4423" w:rsidRPr="00621C4B">
        <w:rPr>
          <w:color w:val="000000"/>
          <w:sz w:val="24"/>
          <w:szCs w:val="24"/>
        </w:rPr>
        <w:t xml:space="preserve"> assault</w:t>
      </w:r>
      <w:ins w:id="402" w:author="MCAVINCHEY, Sarah (PACREG)" w:date="2022-07-15T15:34:00Z">
        <w:r w:rsidR="00C7184B">
          <w:rPr>
            <w:color w:val="000000"/>
            <w:sz w:val="24"/>
            <w:szCs w:val="24"/>
          </w:rPr>
          <w:t>ed</w:t>
        </w:r>
      </w:ins>
      <w:r w:rsidR="006C4423" w:rsidRPr="00621C4B">
        <w:rPr>
          <w:color w:val="000000"/>
          <w:sz w:val="24"/>
          <w:szCs w:val="24"/>
        </w:rPr>
        <w:t>, intimidat</w:t>
      </w:r>
      <w:ins w:id="403" w:author="MCAVINCHEY, Sarah (PACREG)" w:date="2022-07-15T15:34:00Z">
        <w:r w:rsidR="00C7184B">
          <w:rPr>
            <w:color w:val="000000"/>
            <w:sz w:val="24"/>
            <w:szCs w:val="24"/>
          </w:rPr>
          <w:t>ed</w:t>
        </w:r>
      </w:ins>
      <w:del w:id="404" w:author="MCAVINCHEY, Sarah (PACREG)" w:date="2022-07-15T15:34:00Z">
        <w:r w:rsidR="006C4423" w:rsidRPr="00621C4B" w:rsidDel="00C7184B">
          <w:rPr>
            <w:color w:val="000000"/>
            <w:sz w:val="24"/>
            <w:szCs w:val="24"/>
          </w:rPr>
          <w:delText>ion</w:delText>
        </w:r>
      </w:del>
      <w:r w:rsidR="006C4423" w:rsidRPr="00621C4B">
        <w:rPr>
          <w:color w:val="000000"/>
          <w:sz w:val="24"/>
          <w:szCs w:val="24"/>
        </w:rPr>
        <w:t>, threat</w:t>
      </w:r>
      <w:ins w:id="405" w:author="MCAVINCHEY, Sarah (PACREG)" w:date="2022-07-15T15:34:00Z">
        <w:r w:rsidR="00C7184B">
          <w:rPr>
            <w:color w:val="000000"/>
            <w:sz w:val="24"/>
            <w:szCs w:val="24"/>
          </w:rPr>
          <w:t>ened</w:t>
        </w:r>
      </w:ins>
      <w:del w:id="406" w:author="MCAVINCHEY, Sarah (PACREG)" w:date="2022-07-15T15:34:00Z">
        <w:r w:rsidR="006C4423" w:rsidRPr="00621C4B" w:rsidDel="00C7184B">
          <w:rPr>
            <w:color w:val="000000"/>
            <w:sz w:val="24"/>
            <w:szCs w:val="24"/>
          </w:rPr>
          <w:delText>s to</w:delText>
        </w:r>
      </w:del>
      <w:r w:rsidR="006C4423" w:rsidRPr="00621C4B">
        <w:rPr>
          <w:color w:val="000000"/>
          <w:sz w:val="24"/>
          <w:szCs w:val="24"/>
        </w:rPr>
        <w:t>, or harass</w:t>
      </w:r>
      <w:ins w:id="407" w:author="MCAVINCHEY, Sarah (PACREG)" w:date="2022-07-15T15:34:00Z">
        <w:r w:rsidR="00C7184B">
          <w:rPr>
            <w:color w:val="000000"/>
            <w:sz w:val="24"/>
            <w:szCs w:val="24"/>
          </w:rPr>
          <w:t xml:space="preserve">ed, </w:t>
        </w:r>
      </w:ins>
      <w:ins w:id="408" w:author="MCAVINCHEY, Sarah (PACREG)" w:date="2022-07-15T15:35:00Z">
        <w:r w:rsidR="00C7184B">
          <w:rPr>
            <w:color w:val="000000"/>
            <w:sz w:val="24"/>
            <w:szCs w:val="24"/>
          </w:rPr>
          <w:t xml:space="preserve">or there are indicators of forced </w:t>
        </w:r>
        <w:proofErr w:type="spellStart"/>
        <w:r w:rsidR="00C7184B">
          <w:rPr>
            <w:color w:val="000000"/>
            <w:sz w:val="24"/>
            <w:szCs w:val="24"/>
          </w:rPr>
          <w:t>labour</w:t>
        </w:r>
        <w:proofErr w:type="spellEnd"/>
        <w:r w:rsidR="00C7184B">
          <w:rPr>
            <w:color w:val="000000"/>
            <w:sz w:val="24"/>
            <w:szCs w:val="24"/>
          </w:rPr>
          <w:t xml:space="preserve"> such that the crew member’s health or safety is endangered</w:t>
        </w:r>
      </w:ins>
      <w:del w:id="409" w:author="MCAVINCHEY, Sarah (PACREG)" w:date="2022-07-15T15:35:00Z">
        <w:r w:rsidR="006C4423" w:rsidRPr="00621C4B" w:rsidDel="00C7184B">
          <w:rPr>
            <w:color w:val="000000"/>
            <w:sz w:val="24"/>
            <w:szCs w:val="24"/>
          </w:rPr>
          <w:delText>ment of that crew member to such an extent that the crew member wishes to be removed from the vessel, as soon as possible</w:delText>
        </w:r>
      </w:del>
      <w:r w:rsidR="006C4423" w:rsidRPr="00621C4B">
        <w:rPr>
          <w:color w:val="000000"/>
          <w:sz w:val="24"/>
          <w:szCs w:val="24"/>
        </w:rPr>
        <w:t>.</w:t>
      </w:r>
      <w:del w:id="410" w:author="MCAVINCHEY, Sarah (PACREG)" w:date="2022-07-15T14:52:00Z">
        <w:r w:rsidR="006C4423" w:rsidRPr="00621C4B" w:rsidDel="00761A85">
          <w:rPr>
            <w:color w:val="000000"/>
            <w:sz w:val="24"/>
            <w:szCs w:val="24"/>
          </w:rPr>
          <w:delText>;</w:delText>
        </w:r>
      </w:del>
      <w:del w:id="411" w:author="MCAVINCHEY, Sarah (PACREG)" w:date="2022-07-15T14:51:00Z">
        <w:r w:rsidR="006C4423" w:rsidRPr="00621C4B" w:rsidDel="00761A85">
          <w:rPr>
            <w:color w:val="000000"/>
            <w:sz w:val="24"/>
            <w:szCs w:val="24"/>
          </w:rPr>
          <w:delText xml:space="preserve"> </w:delText>
        </w:r>
      </w:del>
    </w:p>
    <w:p w14:paraId="5E63B77E" w14:textId="126F683B" w:rsidR="006C4423" w:rsidRPr="006C4423" w:rsidRDefault="006C4423" w:rsidP="00CD390F">
      <w:pPr>
        <w:pStyle w:val="ListParagraph"/>
        <w:numPr>
          <w:ilvl w:val="0"/>
          <w:numId w:val="13"/>
        </w:numPr>
        <w:pBdr>
          <w:top w:val="nil"/>
          <w:left w:val="nil"/>
          <w:bottom w:val="nil"/>
          <w:right w:val="nil"/>
          <w:between w:val="nil"/>
        </w:pBdr>
        <w:ind w:left="426" w:hanging="426"/>
        <w:jc w:val="both"/>
        <w:rPr>
          <w:ins w:id="412" w:author="HODDER, Emma (GVA)" w:date="2021-09-08T17:02:00Z"/>
          <w:color w:val="000000"/>
          <w:sz w:val="24"/>
          <w:szCs w:val="24"/>
        </w:rPr>
      </w:pPr>
      <w:r w:rsidRPr="00CE2427">
        <w:rPr>
          <w:color w:val="000000"/>
          <w:sz w:val="24"/>
          <w:szCs w:val="24"/>
          <w:lang w:val="en-NZ" w:eastAsia="en-NZ"/>
        </w:rPr>
        <w:t xml:space="preserve">CCMs shall advise the Commission (in Part 2 of their Annual Report) on </w:t>
      </w:r>
      <w:r w:rsidRPr="00CD390F">
        <w:rPr>
          <w:color w:val="000000"/>
          <w:sz w:val="24"/>
          <w:szCs w:val="24"/>
        </w:rPr>
        <w:t>implementation</w:t>
      </w:r>
      <w:r w:rsidRPr="00CE2427">
        <w:rPr>
          <w:color w:val="000000"/>
          <w:sz w:val="24"/>
          <w:szCs w:val="24"/>
          <w:lang w:val="en-NZ" w:eastAsia="en-NZ"/>
        </w:rPr>
        <w:t xml:space="preserve"> of this CMM</w:t>
      </w:r>
      <w:r>
        <w:rPr>
          <w:color w:val="000000"/>
          <w:sz w:val="24"/>
          <w:szCs w:val="24"/>
          <w:lang w:val="en-NZ" w:eastAsia="en-NZ"/>
        </w:rPr>
        <w:t>, which will then be formally reviewed by the Technical and Compliance Committee as part of the compliance monitoring review process</w:t>
      </w:r>
    </w:p>
    <w:p w14:paraId="56FE6364" w14:textId="77777777" w:rsidR="006C4423" w:rsidRPr="006C4423" w:rsidRDefault="006C4423" w:rsidP="006C4423">
      <w:pPr>
        <w:pStyle w:val="ListParagraph"/>
        <w:pBdr>
          <w:top w:val="nil"/>
          <w:left w:val="nil"/>
          <w:bottom w:val="nil"/>
          <w:right w:val="nil"/>
          <w:between w:val="nil"/>
        </w:pBdr>
        <w:tabs>
          <w:tab w:val="left" w:pos="501"/>
        </w:tabs>
        <w:ind w:left="785"/>
        <w:jc w:val="both"/>
        <w:rPr>
          <w:color w:val="000000"/>
          <w:sz w:val="24"/>
          <w:szCs w:val="24"/>
        </w:rPr>
      </w:pPr>
    </w:p>
    <w:p w14:paraId="389196A9" w14:textId="54CF4B20" w:rsidR="008E5F5F" w:rsidRDefault="008E5F5F" w:rsidP="00CD390F">
      <w:pPr>
        <w:pStyle w:val="ListParagraph"/>
        <w:numPr>
          <w:ilvl w:val="0"/>
          <w:numId w:val="13"/>
        </w:numPr>
        <w:pBdr>
          <w:top w:val="nil"/>
          <w:left w:val="nil"/>
          <w:bottom w:val="nil"/>
          <w:right w:val="nil"/>
          <w:between w:val="nil"/>
        </w:pBdr>
        <w:ind w:left="426" w:hanging="426"/>
        <w:jc w:val="both"/>
        <w:rPr>
          <w:color w:val="000000"/>
          <w:sz w:val="24"/>
          <w:szCs w:val="24"/>
        </w:rPr>
      </w:pPr>
      <w:r w:rsidRPr="00864429">
        <w:rPr>
          <w:color w:val="000000"/>
          <w:sz w:val="24"/>
          <w:szCs w:val="24"/>
        </w:rPr>
        <w:t xml:space="preserve">To implement this </w:t>
      </w:r>
      <w:r>
        <w:rPr>
          <w:color w:val="000000"/>
          <w:sz w:val="24"/>
          <w:szCs w:val="24"/>
        </w:rPr>
        <w:t>Measure</w:t>
      </w:r>
      <w:r w:rsidRPr="00864429">
        <w:rPr>
          <w:color w:val="000000"/>
          <w:sz w:val="24"/>
          <w:szCs w:val="24"/>
        </w:rPr>
        <w:t>, developed CCMs are encouraged to make efforts and consider options to assist developing CCMs, both flag CCMs and coastal CCMs</w:t>
      </w:r>
      <w:proofErr w:type="gramStart"/>
      <w:r w:rsidRPr="00864429">
        <w:rPr>
          <w:color w:val="000000"/>
          <w:sz w:val="24"/>
          <w:szCs w:val="24"/>
        </w:rPr>
        <w:t>, ,</w:t>
      </w:r>
      <w:proofErr w:type="gramEnd"/>
      <w:r w:rsidRPr="00864429">
        <w:rPr>
          <w:color w:val="000000"/>
          <w:sz w:val="24"/>
          <w:szCs w:val="24"/>
        </w:rPr>
        <w:t xml:space="preserve"> including working with local industries (which includes </w:t>
      </w:r>
      <w:r>
        <w:rPr>
          <w:color w:val="000000"/>
          <w:sz w:val="24"/>
          <w:szCs w:val="24"/>
        </w:rPr>
        <w:t>crew providers</w:t>
      </w:r>
      <w:r w:rsidRPr="00864429">
        <w:rPr>
          <w:color w:val="000000"/>
          <w:sz w:val="24"/>
          <w:szCs w:val="24"/>
        </w:rPr>
        <w:t xml:space="preserve">) to help them meet the </w:t>
      </w:r>
      <w:del w:id="413" w:author="MCAVINCHEY, Sarah (PACREG)" w:date="2022-07-15T14:53:00Z">
        <w:r w:rsidRPr="00864429" w:rsidDel="002076A2">
          <w:rPr>
            <w:color w:val="000000"/>
            <w:sz w:val="24"/>
            <w:szCs w:val="24"/>
          </w:rPr>
          <w:delText xml:space="preserve">minimum </w:delText>
        </w:r>
      </w:del>
      <w:commentRangeStart w:id="414"/>
      <w:r w:rsidRPr="00864429">
        <w:rPr>
          <w:color w:val="000000"/>
          <w:sz w:val="24"/>
          <w:szCs w:val="24"/>
        </w:rPr>
        <w:t>standards</w:t>
      </w:r>
      <w:commentRangeEnd w:id="414"/>
      <w:r w:rsidR="002076A2">
        <w:rPr>
          <w:rStyle w:val="CommentReference"/>
        </w:rPr>
        <w:commentReference w:id="414"/>
      </w:r>
      <w:r w:rsidRPr="00864429">
        <w:rPr>
          <w:color w:val="000000"/>
          <w:sz w:val="24"/>
          <w:szCs w:val="24"/>
        </w:rPr>
        <w:t xml:space="preserve"> in this </w:t>
      </w:r>
      <w:r>
        <w:rPr>
          <w:color w:val="000000"/>
          <w:sz w:val="24"/>
          <w:szCs w:val="24"/>
        </w:rPr>
        <w:t>Measure</w:t>
      </w:r>
      <w:r w:rsidRPr="00864429">
        <w:rPr>
          <w:color w:val="000000"/>
          <w:sz w:val="24"/>
          <w:szCs w:val="24"/>
        </w:rPr>
        <w:t>.</w:t>
      </w:r>
    </w:p>
    <w:p w14:paraId="444DAD55" w14:textId="77777777" w:rsidR="008E5F5F" w:rsidRPr="00D21532" w:rsidRDefault="008E5F5F" w:rsidP="008E5F5F">
      <w:pPr>
        <w:pStyle w:val="ListParagraph"/>
        <w:rPr>
          <w:color w:val="000000"/>
          <w:sz w:val="24"/>
          <w:szCs w:val="24"/>
        </w:rPr>
      </w:pPr>
    </w:p>
    <w:p w14:paraId="72FF6AD8" w14:textId="77777777" w:rsidR="008E5F5F" w:rsidRPr="005E79E6" w:rsidRDefault="008E5F5F" w:rsidP="00CD390F">
      <w:pPr>
        <w:pStyle w:val="ListParagraph"/>
        <w:numPr>
          <w:ilvl w:val="0"/>
          <w:numId w:val="13"/>
        </w:numPr>
        <w:pBdr>
          <w:top w:val="nil"/>
          <w:left w:val="nil"/>
          <w:bottom w:val="nil"/>
          <w:right w:val="nil"/>
          <w:between w:val="nil"/>
        </w:pBdr>
        <w:ind w:left="426" w:hanging="426"/>
        <w:jc w:val="both"/>
        <w:rPr>
          <w:color w:val="000000"/>
          <w:sz w:val="24"/>
          <w:szCs w:val="24"/>
        </w:rPr>
      </w:pPr>
      <w:r>
        <w:rPr>
          <w:rFonts w:hint="eastAsia"/>
          <w:color w:val="000000"/>
          <w:sz w:val="24"/>
          <w:szCs w:val="24"/>
          <w:lang w:eastAsia="ja-JP"/>
        </w:rPr>
        <w:t>T</w:t>
      </w:r>
      <w:r>
        <w:rPr>
          <w:color w:val="000000"/>
          <w:sz w:val="24"/>
          <w:szCs w:val="24"/>
          <w:lang w:eastAsia="ja-JP"/>
        </w:rPr>
        <w:t>his measure will take effect on 1 January 2023</w:t>
      </w:r>
    </w:p>
    <w:p w14:paraId="4BB2DFEC" w14:textId="77777777" w:rsidR="008E5F5F" w:rsidRDefault="008E5F5F" w:rsidP="008E5F5F">
      <w:pPr>
        <w:widowControl/>
        <w:rPr>
          <w:ins w:id="415" w:author="HODDER, Emma (GVA)" w:date="2021-07-12T10:25:00Z"/>
        </w:rPr>
      </w:pPr>
      <w:ins w:id="416" w:author="HODDER, Emma (GVA)" w:date="2021-07-12T10:25:00Z">
        <w:r>
          <w:br w:type="page"/>
        </w:r>
      </w:ins>
    </w:p>
    <w:p w14:paraId="28453987" w14:textId="77777777" w:rsidR="008E5F5F" w:rsidRDefault="008E5F5F" w:rsidP="008E5F5F">
      <w:pPr>
        <w:widowControl/>
        <w:autoSpaceDE w:val="0"/>
        <w:autoSpaceDN w:val="0"/>
        <w:adjustRightInd w:val="0"/>
        <w:rPr>
          <w:rFonts w:ascii="CIDFont+F7" w:hAnsi="CIDFont+F7" w:cs="CIDFont+F7"/>
          <w:sz w:val="23"/>
          <w:szCs w:val="23"/>
          <w:lang w:val="en-NZ"/>
        </w:rPr>
      </w:pPr>
      <w:commentRangeStart w:id="417"/>
      <w:r>
        <w:rPr>
          <w:rFonts w:ascii="CIDFont+F7" w:hAnsi="CIDFont+F7" w:cs="CIDFont+F7"/>
          <w:sz w:val="23"/>
          <w:szCs w:val="23"/>
          <w:lang w:val="en-NZ"/>
        </w:rPr>
        <w:lastRenderedPageBreak/>
        <w:t>ATTACHMENT</w:t>
      </w:r>
      <w:commentRangeEnd w:id="417"/>
      <w:r w:rsidR="00CD390F">
        <w:rPr>
          <w:rStyle w:val="CommentReference"/>
        </w:rPr>
        <w:commentReference w:id="417"/>
      </w:r>
    </w:p>
    <w:p w14:paraId="02BCACE4" w14:textId="77777777" w:rsidR="008E5F5F" w:rsidRDefault="008E5F5F" w:rsidP="008E5F5F">
      <w:pPr>
        <w:widowControl/>
        <w:autoSpaceDE w:val="0"/>
        <w:autoSpaceDN w:val="0"/>
        <w:adjustRightInd w:val="0"/>
        <w:rPr>
          <w:rFonts w:ascii="CIDFont+F7" w:hAnsi="CIDFont+F7" w:cs="CIDFont+F7"/>
          <w:sz w:val="23"/>
          <w:szCs w:val="23"/>
          <w:lang w:val="en-NZ"/>
        </w:rPr>
      </w:pPr>
    </w:p>
    <w:p w14:paraId="1B4146D3" w14:textId="02A5D519" w:rsidR="008E5F5F" w:rsidRDefault="008E5F5F" w:rsidP="008E5F5F">
      <w:pPr>
        <w:widowControl/>
        <w:autoSpaceDE w:val="0"/>
        <w:autoSpaceDN w:val="0"/>
        <w:adjustRightInd w:val="0"/>
        <w:rPr>
          <w:rFonts w:ascii="CIDFont+F7" w:hAnsi="CIDFont+F7" w:cs="CIDFont+F7"/>
          <w:lang w:val="en-NZ"/>
        </w:rPr>
      </w:pPr>
      <w:r>
        <w:rPr>
          <w:rFonts w:ascii="CIDFont+F7" w:hAnsi="CIDFont+F7" w:cs="CIDFont+F7"/>
          <w:lang w:val="en-NZ"/>
        </w:rPr>
        <w:t xml:space="preserve">PARTICULARS </w:t>
      </w:r>
      <w:del w:id="418" w:author="HODDER, Emma (GVA)" w:date="2021-09-23T11:50:00Z">
        <w:r w:rsidDel="002728B8">
          <w:rPr>
            <w:rFonts w:ascii="CIDFont+F7" w:hAnsi="CIDFont+F7" w:cs="CIDFont+F7"/>
            <w:lang w:val="en-NZ"/>
          </w:rPr>
          <w:delText xml:space="preserve">OF </w:delText>
        </w:r>
      </w:del>
      <w:ins w:id="419" w:author="HODDER, Emma (GVA)" w:date="2021-09-23T11:50:00Z">
        <w:r w:rsidR="002728B8">
          <w:rPr>
            <w:rFonts w:ascii="CIDFont+F7" w:hAnsi="CIDFont+F7" w:cs="CIDFont+F7"/>
            <w:lang w:val="en-NZ"/>
          </w:rPr>
          <w:t xml:space="preserve">THAT MAY BE INCLUDED IN </w:t>
        </w:r>
      </w:ins>
      <w:ins w:id="420" w:author="HODDER, Emma (GVA)" w:date="2021-11-18T13:12:00Z">
        <w:r w:rsidR="00CF1E8A">
          <w:rPr>
            <w:rFonts w:ascii="CIDFont+F7" w:hAnsi="CIDFont+F7" w:cs="CIDFont+F7"/>
            <w:lang w:val="en-NZ"/>
          </w:rPr>
          <w:t>A</w:t>
        </w:r>
      </w:ins>
      <w:ins w:id="421" w:author="HODDER, Emma (GVA)" w:date="2021-09-23T11:50:00Z">
        <w:r w:rsidR="002728B8">
          <w:rPr>
            <w:rFonts w:ascii="CIDFont+F7" w:hAnsi="CIDFont+F7" w:cs="CIDFont+F7"/>
            <w:lang w:val="en-NZ"/>
          </w:rPr>
          <w:t xml:space="preserve"> </w:t>
        </w:r>
      </w:ins>
      <w:r>
        <w:rPr>
          <w:rFonts w:ascii="CIDFont+F7" w:hAnsi="CIDFont+F7" w:cs="CIDFont+F7"/>
          <w:lang w:val="en-NZ"/>
        </w:rPr>
        <w:t>CREW AGREEMENT</w:t>
      </w:r>
    </w:p>
    <w:p w14:paraId="3246D5A3" w14:textId="77777777" w:rsidR="008E5F5F" w:rsidRPr="001E7950" w:rsidRDefault="008E5F5F" w:rsidP="008E5F5F">
      <w:pPr>
        <w:widowControl/>
        <w:autoSpaceDE w:val="0"/>
        <w:autoSpaceDN w:val="0"/>
        <w:adjustRightInd w:val="0"/>
        <w:rPr>
          <w:sz w:val="24"/>
          <w:szCs w:val="24"/>
          <w:lang w:val="en-NZ"/>
        </w:rPr>
      </w:pPr>
    </w:p>
    <w:p w14:paraId="627E958B" w14:textId="0972B4D4"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The Crew’s family name and other names, date of birth or age, and </w:t>
      </w:r>
      <w:proofErr w:type="gramStart"/>
      <w:r w:rsidRPr="001E7950">
        <w:rPr>
          <w:sz w:val="24"/>
          <w:szCs w:val="24"/>
          <w:lang w:val="en-NZ"/>
        </w:rPr>
        <w:t>birthplace;</w:t>
      </w:r>
      <w:proofErr w:type="gramEnd"/>
    </w:p>
    <w:p w14:paraId="2D3BF2B4" w14:textId="629E3152"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The place at which and date on which the agreement was </w:t>
      </w:r>
      <w:proofErr w:type="gramStart"/>
      <w:r w:rsidRPr="001E7950">
        <w:rPr>
          <w:sz w:val="24"/>
          <w:szCs w:val="24"/>
          <w:lang w:val="en-NZ"/>
        </w:rPr>
        <w:t>concluded;</w:t>
      </w:r>
      <w:proofErr w:type="gramEnd"/>
    </w:p>
    <w:p w14:paraId="6FDAAADF" w14:textId="767C718E"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details of the next of Kin in the event of an emergency</w:t>
      </w:r>
    </w:p>
    <w:p w14:paraId="32DA11CB" w14:textId="6D856B9B"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The name of the fishing vessel or vessels and the registration number of the vessel or vessels on board which the Crew undertakes to </w:t>
      </w:r>
      <w:proofErr w:type="gramStart"/>
      <w:r w:rsidRPr="001E7950">
        <w:rPr>
          <w:sz w:val="24"/>
          <w:szCs w:val="24"/>
          <w:lang w:val="en-NZ"/>
        </w:rPr>
        <w:t>work;</w:t>
      </w:r>
      <w:proofErr w:type="gramEnd"/>
    </w:p>
    <w:p w14:paraId="7CE423F1" w14:textId="4EE9A862" w:rsidR="008E5F5F" w:rsidRPr="001E7950" w:rsidRDefault="008E5F5F" w:rsidP="00456D87">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name of the employer, or fishing vessel owner, or other party to the agreement with</w:t>
      </w:r>
      <w:r w:rsidR="001E7950" w:rsidRPr="001E7950">
        <w:rPr>
          <w:sz w:val="24"/>
          <w:szCs w:val="24"/>
          <w:lang w:val="en-NZ"/>
        </w:rPr>
        <w:t xml:space="preserve"> the </w:t>
      </w:r>
      <w:proofErr w:type="gramStart"/>
      <w:r w:rsidR="001E7950" w:rsidRPr="001E7950">
        <w:rPr>
          <w:sz w:val="24"/>
          <w:szCs w:val="24"/>
          <w:lang w:val="en-NZ"/>
        </w:rPr>
        <w:t>crew</w:t>
      </w:r>
      <w:r w:rsidRPr="001E7950">
        <w:rPr>
          <w:sz w:val="24"/>
          <w:szCs w:val="24"/>
          <w:lang w:val="en-NZ"/>
        </w:rPr>
        <w:t>;</w:t>
      </w:r>
      <w:proofErr w:type="gramEnd"/>
    </w:p>
    <w:p w14:paraId="5743D55A" w14:textId="33BB9D3D"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The voyage or voyages to be undertaken, if this can be determined at the time of making the </w:t>
      </w:r>
      <w:proofErr w:type="gramStart"/>
      <w:r w:rsidRPr="001E7950">
        <w:rPr>
          <w:sz w:val="24"/>
          <w:szCs w:val="24"/>
          <w:lang w:val="en-NZ"/>
        </w:rPr>
        <w:t>agreement;</w:t>
      </w:r>
      <w:proofErr w:type="gramEnd"/>
    </w:p>
    <w:p w14:paraId="605CC0D3" w14:textId="19B29FDE"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The capacity in which the Crew is to be employed or </w:t>
      </w:r>
      <w:proofErr w:type="gramStart"/>
      <w:r w:rsidRPr="001E7950">
        <w:rPr>
          <w:sz w:val="24"/>
          <w:szCs w:val="24"/>
          <w:lang w:val="en-NZ"/>
        </w:rPr>
        <w:t>engaged;</w:t>
      </w:r>
      <w:proofErr w:type="gramEnd"/>
    </w:p>
    <w:p w14:paraId="615E4467" w14:textId="1AE3CFEB"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If possible, the place at which and date on which the Crew is required to report on board for </w:t>
      </w:r>
      <w:proofErr w:type="gramStart"/>
      <w:r w:rsidRPr="001E7950">
        <w:rPr>
          <w:sz w:val="24"/>
          <w:szCs w:val="24"/>
          <w:lang w:val="en-NZ"/>
        </w:rPr>
        <w:t>service;</w:t>
      </w:r>
      <w:proofErr w:type="gramEnd"/>
    </w:p>
    <w:p w14:paraId="787316E1" w14:textId="4CB171D0"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provisions to be supplied to the Crew,</w:t>
      </w:r>
      <w:ins w:id="422" w:author="HODDER, Emma (GVA)" w:date="2021-11-14T15:11:00Z">
        <w:r w:rsidR="00221860" w:rsidRPr="001E7950">
          <w:rPr>
            <w:sz w:val="24"/>
            <w:szCs w:val="24"/>
            <w:lang w:val="en-NZ"/>
          </w:rPr>
          <w:t xml:space="preserve"> </w:t>
        </w:r>
        <w:r w:rsidR="00221860" w:rsidRPr="001E7950">
          <w:rPr>
            <w:rFonts w:eastAsia="Segoe UI"/>
            <w:color w:val="E3008C"/>
            <w:sz w:val="24"/>
            <w:szCs w:val="24"/>
            <w:u w:val="single"/>
          </w:rPr>
          <w:t>any in-kind payments of a limited proportion of the remuneration</w:t>
        </w:r>
      </w:ins>
      <w:r w:rsidRPr="001E7950">
        <w:rPr>
          <w:sz w:val="24"/>
          <w:szCs w:val="24"/>
          <w:lang w:val="en-NZ"/>
        </w:rPr>
        <w:t xml:space="preserve"> the amount of wages, or the amount of the share and the method of calculating such share if remuneration is to be on a share basis, or the amount of the wage and share and the method of calculating the latter if remuneration is to be on a combined basis, and any agreed minimum </w:t>
      </w:r>
      <w:proofErr w:type="gramStart"/>
      <w:r w:rsidRPr="001E7950">
        <w:rPr>
          <w:sz w:val="24"/>
          <w:szCs w:val="24"/>
          <w:lang w:val="en-NZ"/>
        </w:rPr>
        <w:t>wage;</w:t>
      </w:r>
      <w:proofErr w:type="gramEnd"/>
    </w:p>
    <w:p w14:paraId="7241B26B" w14:textId="6E3534C6"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termination of the agreement and the conditions thereof, namely:</w:t>
      </w:r>
    </w:p>
    <w:p w14:paraId="5D66964D" w14:textId="47BC1F71" w:rsidR="008E5F5F" w:rsidRPr="001E7950" w:rsidRDefault="008E5F5F" w:rsidP="009F441F">
      <w:pPr>
        <w:pStyle w:val="ListParagraph"/>
        <w:widowControl/>
        <w:numPr>
          <w:ilvl w:val="5"/>
          <w:numId w:val="17"/>
        </w:numPr>
        <w:autoSpaceDE w:val="0"/>
        <w:autoSpaceDN w:val="0"/>
        <w:adjustRightInd w:val="0"/>
        <w:ind w:left="993" w:hanging="284"/>
        <w:rPr>
          <w:sz w:val="24"/>
          <w:szCs w:val="24"/>
          <w:lang w:val="en-NZ"/>
        </w:rPr>
      </w:pPr>
      <w:r w:rsidRPr="001E7950">
        <w:rPr>
          <w:sz w:val="24"/>
          <w:szCs w:val="24"/>
          <w:lang w:val="en-NZ"/>
        </w:rPr>
        <w:t xml:space="preserve">if the agreement has been made for a definite period, the date fixed for its </w:t>
      </w:r>
      <w:proofErr w:type="gramStart"/>
      <w:r w:rsidRPr="001E7950">
        <w:rPr>
          <w:sz w:val="24"/>
          <w:szCs w:val="24"/>
          <w:lang w:val="en-NZ"/>
        </w:rPr>
        <w:t>expiry;</w:t>
      </w:r>
      <w:proofErr w:type="gramEnd"/>
    </w:p>
    <w:p w14:paraId="43A0E34F" w14:textId="0133ED92" w:rsidR="008E5F5F" w:rsidRPr="001E7950" w:rsidRDefault="008E5F5F" w:rsidP="009F441F">
      <w:pPr>
        <w:pStyle w:val="ListParagraph"/>
        <w:widowControl/>
        <w:numPr>
          <w:ilvl w:val="2"/>
          <w:numId w:val="17"/>
        </w:numPr>
        <w:autoSpaceDE w:val="0"/>
        <w:autoSpaceDN w:val="0"/>
        <w:adjustRightInd w:val="0"/>
        <w:ind w:left="993" w:hanging="284"/>
        <w:rPr>
          <w:sz w:val="24"/>
          <w:szCs w:val="24"/>
          <w:lang w:val="en-NZ"/>
        </w:rPr>
      </w:pPr>
      <w:r w:rsidRPr="001E7950">
        <w:rPr>
          <w:sz w:val="24"/>
          <w:szCs w:val="24"/>
          <w:lang w:val="en-NZ"/>
        </w:rPr>
        <w:t xml:space="preserve">if the agreement has been made for a voyage, the port of destination and the time which </w:t>
      </w:r>
      <w:proofErr w:type="gramStart"/>
      <w:r w:rsidRPr="001E7950">
        <w:rPr>
          <w:sz w:val="24"/>
          <w:szCs w:val="24"/>
          <w:lang w:val="en-NZ"/>
        </w:rPr>
        <w:t>has to</w:t>
      </w:r>
      <w:proofErr w:type="gramEnd"/>
      <w:r w:rsidRPr="001E7950">
        <w:rPr>
          <w:sz w:val="24"/>
          <w:szCs w:val="24"/>
          <w:lang w:val="en-NZ"/>
        </w:rPr>
        <w:t xml:space="preserve"> expire after arrival before the Crew shall be discharged; and</w:t>
      </w:r>
    </w:p>
    <w:p w14:paraId="0E3D37A7" w14:textId="4A55EE84" w:rsidR="008E5F5F" w:rsidRPr="001E7950" w:rsidRDefault="008E5F5F" w:rsidP="009F441F">
      <w:pPr>
        <w:pStyle w:val="ListParagraph"/>
        <w:widowControl/>
        <w:numPr>
          <w:ilvl w:val="2"/>
          <w:numId w:val="17"/>
        </w:numPr>
        <w:autoSpaceDE w:val="0"/>
        <w:autoSpaceDN w:val="0"/>
        <w:adjustRightInd w:val="0"/>
        <w:ind w:left="993" w:hanging="284"/>
        <w:rPr>
          <w:sz w:val="24"/>
          <w:szCs w:val="24"/>
          <w:lang w:val="en-NZ"/>
        </w:rPr>
      </w:pPr>
      <w:r w:rsidRPr="001E7950">
        <w:rPr>
          <w:sz w:val="24"/>
          <w:szCs w:val="24"/>
          <w:lang w:val="en-NZ"/>
        </w:rPr>
        <w:t xml:space="preserve">if the agreement has been made for an indefinite period, the conditions which shall entitle either party to rescind it, as well as the required period of notice for rescission, provided that such period shall not be less for the employer, or fishing vessel owner or other party to the agreement with the </w:t>
      </w:r>
      <w:proofErr w:type="gramStart"/>
      <w:r w:rsidRPr="001E7950">
        <w:rPr>
          <w:sz w:val="24"/>
          <w:szCs w:val="24"/>
          <w:lang w:val="en-NZ"/>
        </w:rPr>
        <w:t>Crew;</w:t>
      </w:r>
      <w:proofErr w:type="gramEnd"/>
    </w:p>
    <w:p w14:paraId="5D8CAF00" w14:textId="182F1B71"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right of termination by the Crew in the event of mistreatment and abuse</w:t>
      </w:r>
      <w:ins w:id="423" w:author="HODDER, Emma (GVA)" w:date="2021-11-14T15:11:00Z">
        <w:r w:rsidR="00221860" w:rsidRPr="001E7950">
          <w:rPr>
            <w:sz w:val="24"/>
            <w:szCs w:val="24"/>
            <w:lang w:val="en-NZ"/>
          </w:rPr>
          <w:t xml:space="preserve">, </w:t>
        </w:r>
        <w:r w:rsidR="00221860" w:rsidRPr="001E7950">
          <w:rPr>
            <w:rFonts w:eastAsia="Segoe UI"/>
            <w:color w:val="333333"/>
            <w:sz w:val="24"/>
            <w:szCs w:val="24"/>
          </w:rPr>
          <w:t xml:space="preserve">to clearly account for deductions made against the crew member's wages for any in-kind </w:t>
        </w:r>
        <w:proofErr w:type="gramStart"/>
        <w:r w:rsidR="00221860" w:rsidRPr="001E7950">
          <w:rPr>
            <w:rFonts w:eastAsia="Segoe UI"/>
            <w:color w:val="333333"/>
            <w:sz w:val="24"/>
            <w:szCs w:val="24"/>
          </w:rPr>
          <w:t>contributions</w:t>
        </w:r>
        <w:r w:rsidR="00221860" w:rsidRPr="001E7950">
          <w:rPr>
            <w:sz w:val="24"/>
            <w:szCs w:val="24"/>
            <w:lang w:val="en-NZ"/>
          </w:rPr>
          <w:t>;</w:t>
        </w:r>
      </w:ins>
      <w:proofErr w:type="gramEnd"/>
    </w:p>
    <w:p w14:paraId="792268B7" w14:textId="4CD42F63"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The protection that will cover the Crew in the event of mistreatment and abuse, sickness, injury or death in connection with </w:t>
      </w:r>
      <w:proofErr w:type="gramStart"/>
      <w:r w:rsidRPr="001E7950">
        <w:rPr>
          <w:sz w:val="24"/>
          <w:szCs w:val="24"/>
          <w:lang w:val="en-NZ"/>
        </w:rPr>
        <w:t>service;</w:t>
      </w:r>
      <w:proofErr w:type="gramEnd"/>
    </w:p>
    <w:p w14:paraId="38182CE4" w14:textId="032AD384"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The amount of paid annual leave or the formula used for calculating leave, where </w:t>
      </w:r>
      <w:proofErr w:type="gramStart"/>
      <w:r w:rsidRPr="001E7950">
        <w:rPr>
          <w:sz w:val="24"/>
          <w:szCs w:val="24"/>
          <w:lang w:val="en-NZ"/>
        </w:rPr>
        <w:t>applicable;</w:t>
      </w:r>
      <w:proofErr w:type="gramEnd"/>
    </w:p>
    <w:p w14:paraId="127EFCC6" w14:textId="1D012DAC" w:rsidR="008E5F5F" w:rsidRPr="001E7950" w:rsidRDefault="008E5F5F" w:rsidP="009F441F">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The health and social benefits coverage and benefits to be provided to the Crew by the employer, fishing vessel owner, or other party or parties to the Crew’s work agreement, as </w:t>
      </w:r>
      <w:proofErr w:type="gramStart"/>
      <w:r w:rsidRPr="001E7950">
        <w:rPr>
          <w:sz w:val="24"/>
          <w:szCs w:val="24"/>
          <w:lang w:val="en-NZ"/>
        </w:rPr>
        <w:t>applicable;</w:t>
      </w:r>
      <w:proofErr w:type="gramEnd"/>
    </w:p>
    <w:p w14:paraId="2CB3F885" w14:textId="5141D43C" w:rsidR="008E5F5F" w:rsidRPr="001E7950" w:rsidRDefault="008E5F5F" w:rsidP="009F441F">
      <w:pPr>
        <w:pStyle w:val="ListParagraph"/>
        <w:widowControl/>
        <w:numPr>
          <w:ilvl w:val="3"/>
          <w:numId w:val="14"/>
        </w:numPr>
        <w:autoSpaceDE w:val="0"/>
        <w:autoSpaceDN w:val="0"/>
        <w:adjustRightInd w:val="0"/>
        <w:ind w:left="426"/>
        <w:rPr>
          <w:sz w:val="24"/>
          <w:szCs w:val="24"/>
        </w:rPr>
      </w:pPr>
      <w:r w:rsidRPr="001E7950">
        <w:rPr>
          <w:sz w:val="24"/>
          <w:szCs w:val="24"/>
          <w:lang w:val="en-NZ"/>
        </w:rPr>
        <w:t>The Crew's entitlement to repatriation.</w:t>
      </w:r>
    </w:p>
    <w:p w14:paraId="0F51CFD3" w14:textId="77777777" w:rsidR="00803EF1" w:rsidRDefault="00803EF1" w:rsidP="003F4A6D"/>
    <w:sectPr w:rsidR="00803EF1" w:rsidSect="002B6045">
      <w:headerReference w:type="even" r:id="rId13"/>
      <w:headerReference w:type="default" r:id="rId14"/>
      <w:footerReference w:type="even" r:id="rId15"/>
      <w:footerReference w:type="default" r:id="rId16"/>
      <w:headerReference w:type="first" r:id="rId17"/>
      <w:footerReference w:type="first" r:id="rId18"/>
      <w:pgSz w:w="11906" w:h="16838"/>
      <w:pgMar w:top="1701" w:right="1418" w:bottom="1701" w:left="1418" w:header="397" w:footer="39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MCAVINCHEY, Sarah (PACREG)" w:date="2022-07-13T10:40:00Z" w:initials="MS(">
    <w:p w14:paraId="6C7EA8A4" w14:textId="4231858C" w:rsidR="00F030F9" w:rsidRDefault="00F030F9">
      <w:pPr>
        <w:pStyle w:val="CommentText"/>
      </w:pPr>
      <w:r>
        <w:rPr>
          <w:rStyle w:val="CommentReference"/>
        </w:rPr>
        <w:annotationRef/>
      </w:r>
      <w:r>
        <w:t>NZ suggested Reordered preamble paragraph and US addition of “human”</w:t>
      </w:r>
    </w:p>
  </w:comment>
  <w:comment w:id="16" w:author="MCAVINCHEY, Sarah (PACREG)" w:date="2022-07-13T10:46:00Z" w:initials="MS(">
    <w:p w14:paraId="59DBBB45" w14:textId="3DBBA2F9" w:rsidR="00F030F9" w:rsidRDefault="00F030F9" w:rsidP="00F030F9">
      <w:pPr>
        <w:pStyle w:val="CommentText"/>
      </w:pPr>
      <w:r>
        <w:rPr>
          <w:rStyle w:val="CommentReference"/>
        </w:rPr>
        <w:annotationRef/>
      </w:r>
      <w:r>
        <w:t>NZ – move PP regarding UNDHR to pp3</w:t>
      </w:r>
    </w:p>
  </w:comment>
  <w:comment w:id="25" w:author="MCAVINCHEY, Sarah (PACREG)" w:date="2022-07-13T10:46:00Z" w:initials="MS(">
    <w:p w14:paraId="1156EB6A" w14:textId="0C754F8A" w:rsidR="00F030F9" w:rsidRDefault="00F030F9">
      <w:pPr>
        <w:pStyle w:val="CommentText"/>
      </w:pPr>
      <w:r>
        <w:rPr>
          <w:rStyle w:val="CommentReference"/>
        </w:rPr>
        <w:annotationRef/>
      </w:r>
      <w:r>
        <w:t xml:space="preserve">NZ – separate </w:t>
      </w:r>
    </w:p>
    <w:p w14:paraId="0B791849" w14:textId="208C7859" w:rsidR="00F030F9" w:rsidRDefault="00F030F9">
      <w:pPr>
        <w:pStyle w:val="CommentText"/>
      </w:pPr>
    </w:p>
    <w:p w14:paraId="47F1B37E" w14:textId="23015B12" w:rsidR="00F030F9" w:rsidRDefault="00F030F9">
      <w:pPr>
        <w:pStyle w:val="CommentText"/>
      </w:pPr>
      <w:r>
        <w:t>Keep reference to converntion</w:t>
      </w:r>
      <w:r w:rsidR="00184D07">
        <w:t xml:space="preserve"> on the rights of the child</w:t>
      </w:r>
      <w:r>
        <w:t xml:space="preserve"> – but updated SARAH</w:t>
      </w:r>
    </w:p>
  </w:comment>
  <w:comment w:id="35" w:author="MCAVINCHEY, Sarah (PACREG)" w:date="2022-07-13T10:57:00Z" w:initials="MS(">
    <w:p w14:paraId="61F4DF40" w14:textId="4D046F17" w:rsidR="00184D07" w:rsidRDefault="00184D07">
      <w:pPr>
        <w:pStyle w:val="CommentText"/>
      </w:pPr>
      <w:r>
        <w:rPr>
          <w:rStyle w:val="CommentReference"/>
        </w:rPr>
        <w:annotationRef/>
      </w:r>
      <w:r>
        <w:t>US edits</w:t>
      </w:r>
      <w:r w:rsidR="00A4328B">
        <w:t xml:space="preserve"> tracked</w:t>
      </w:r>
    </w:p>
  </w:comment>
  <w:comment w:id="37" w:author="MCAVINCHEY, Sarah (PACREG)" w:date="2022-07-13T10:59:00Z" w:initials="MS(">
    <w:p w14:paraId="1AAFE004" w14:textId="48034571" w:rsidR="00184D07" w:rsidRDefault="00184D07">
      <w:pPr>
        <w:pStyle w:val="CommentText"/>
      </w:pPr>
      <w:r>
        <w:rPr>
          <w:rStyle w:val="CommentReference"/>
        </w:rPr>
        <w:annotationRef/>
      </w:r>
      <w:r>
        <w:t>These two paras require further discussion from members. US/JP</w:t>
      </w:r>
      <w:r w:rsidR="00344AFA">
        <w:t>/CT</w:t>
      </w:r>
      <w:r>
        <w:t xml:space="preserve"> support deleting PP 16.</w:t>
      </w:r>
    </w:p>
    <w:p w14:paraId="09D635DD" w14:textId="7AA11311" w:rsidR="00184D07" w:rsidRDefault="00184D07">
      <w:pPr>
        <w:pStyle w:val="CommentText"/>
      </w:pPr>
    </w:p>
    <w:p w14:paraId="10656EF6" w14:textId="4DE77770" w:rsidR="00184D07" w:rsidRDefault="00184D07">
      <w:pPr>
        <w:pStyle w:val="CommentText"/>
      </w:pPr>
      <w:r>
        <w:t>NZ support delet</w:t>
      </w:r>
      <w:r w:rsidR="00344AFA">
        <w:t>ing</w:t>
      </w:r>
      <w:r>
        <w:t xml:space="preserve"> PP 14 and 15</w:t>
      </w:r>
    </w:p>
  </w:comment>
  <w:comment w:id="45" w:author="HODDER, Emma (GVA)" w:date="2021-07-11T15:37:00Z" w:initials="HE(">
    <w:p w14:paraId="1B35E4AA" w14:textId="181DED2D" w:rsidR="008E5F5F" w:rsidRDefault="008E5F5F" w:rsidP="008E5F5F">
      <w:pPr>
        <w:pStyle w:val="CommentText"/>
      </w:pPr>
      <w:r>
        <w:rPr>
          <w:rStyle w:val="CommentReference"/>
        </w:rPr>
        <w:annotationRef/>
      </w:r>
      <w:r w:rsidR="00624E8E">
        <w:t xml:space="preserve">CT, Japan and PNA+ </w:t>
      </w:r>
      <w:r>
        <w:t>support “in the areas beyond national jurisdiction”. Japan noted</w:t>
      </w:r>
      <w:r w:rsidRPr="0056298F">
        <w:t xml:space="preserve"> </w:t>
      </w:r>
      <w:r>
        <w:t>uptake of ILO convention was slow because of complexity of small scale fishers</w:t>
      </w:r>
      <w:r w:rsidR="00002006">
        <w:t xml:space="preserve">. Other CMMs support applying to all of convention area. </w:t>
      </w:r>
      <w:r w:rsidR="00624E8E">
        <w:t xml:space="preserve">Tracked changes to reflect comments from PNA+, CT, Canada. EU supports 1ter. </w:t>
      </w:r>
    </w:p>
  </w:comment>
  <w:comment w:id="70" w:author="HODDER, Emma (GVA)" w:date="2021-11-17T16:53:00Z" w:initials="HE(">
    <w:p w14:paraId="50540006" w14:textId="78CF2943" w:rsidR="00FE3DBB" w:rsidRDefault="00FE3DBB">
      <w:pPr>
        <w:pStyle w:val="CommentText"/>
      </w:pPr>
      <w:r>
        <w:rPr>
          <w:rStyle w:val="CommentReference"/>
        </w:rPr>
        <w:annotationRef/>
      </w:r>
      <w:r>
        <w:t>Supported by AU, CAN additional langu</w:t>
      </w:r>
      <w:r w:rsidR="00A4328B">
        <w:t>a</w:t>
      </w:r>
      <w:r>
        <w:t>ge</w:t>
      </w:r>
    </w:p>
  </w:comment>
  <w:comment w:id="76" w:author="HODDER, Emma (GVA)" w:date="2021-09-08T16:24:00Z" w:initials="HE(">
    <w:p w14:paraId="6AE0A48C" w14:textId="35FBE3D2" w:rsidR="00A11BE9" w:rsidRDefault="00A11BE9">
      <w:pPr>
        <w:pStyle w:val="CommentText"/>
      </w:pPr>
      <w:r>
        <w:rPr>
          <w:rStyle w:val="CommentReference"/>
        </w:rPr>
        <w:annotationRef/>
      </w:r>
      <w:r w:rsidR="00FE3DBB">
        <w:t>Tracked changes reflect AU and US comments.</w:t>
      </w:r>
    </w:p>
  </w:comment>
  <w:comment w:id="83" w:author="MCAVINCHEY, Sarah (PACREG)" w:date="2022-07-14T14:53:00Z" w:initials="MS(">
    <w:p w14:paraId="287DEA62" w14:textId="4F7C252E" w:rsidR="007C7AEA" w:rsidRDefault="007C7AEA">
      <w:pPr>
        <w:pStyle w:val="CommentText"/>
      </w:pPr>
      <w:r>
        <w:rPr>
          <w:rStyle w:val="CommentReference"/>
        </w:rPr>
        <w:annotationRef/>
      </w:r>
      <w:r>
        <w:t>Tracked changes reflect US comments</w:t>
      </w:r>
    </w:p>
  </w:comment>
  <w:comment w:id="87" w:author="HODDER, Emma (GVA)" w:date="2021-11-17T17:05:00Z" w:initials="HE(">
    <w:p w14:paraId="25C74133" w14:textId="53A23609" w:rsidR="008D5B57" w:rsidRDefault="008D5B57">
      <w:pPr>
        <w:pStyle w:val="CommentText"/>
      </w:pPr>
      <w:r>
        <w:rPr>
          <w:rStyle w:val="CommentReference"/>
        </w:rPr>
        <w:annotationRef/>
      </w:r>
      <w:r w:rsidR="000B4F16">
        <w:t>Slight amendment to incorporate CK language. GLA prefers contract “shall contain particulars”.</w:t>
      </w:r>
    </w:p>
  </w:comment>
  <w:comment w:id="92" w:author="HODDER, Emma (GVA)" w:date="2021-11-17T17:08:00Z" w:initials="HE(">
    <w:p w14:paraId="42A61E25" w14:textId="4B1592D2" w:rsidR="00073B7A" w:rsidRPr="00073B7A" w:rsidRDefault="000B4F16">
      <w:pPr>
        <w:pStyle w:val="CommentText"/>
        <w:rPr>
          <w:color w:val="0000FF"/>
          <w:u w:val="single"/>
        </w:rPr>
      </w:pPr>
      <w:r>
        <w:rPr>
          <w:rStyle w:val="CommentReference"/>
        </w:rPr>
        <w:annotationRef/>
      </w:r>
      <w:r>
        <w:t xml:space="preserve">Some queries around term ‘decent’. See ILO material on decent work here: </w:t>
      </w:r>
      <w:hyperlink r:id="rId1" w:history="1">
        <w:r>
          <w:rPr>
            <w:rStyle w:val="Hyperlink"/>
          </w:rPr>
          <w:t>Decent work (ilo.org)</w:t>
        </w:r>
      </w:hyperlink>
    </w:p>
  </w:comment>
  <w:comment w:id="95" w:author="MCAVINCHEY, Sarah (PACREG)" w:date="2022-07-14T15:44:00Z" w:initials="MS(">
    <w:p w14:paraId="6B6A6F2B" w14:textId="679A48D7" w:rsidR="00073B7A" w:rsidRDefault="00073B7A">
      <w:pPr>
        <w:pStyle w:val="CommentText"/>
      </w:pPr>
      <w:r>
        <w:rPr>
          <w:rStyle w:val="CommentReference"/>
        </w:rPr>
        <w:annotationRef/>
      </w:r>
      <w:r>
        <w:t>Track changes reflect US comments</w:t>
      </w:r>
      <w:r w:rsidR="009753F3">
        <w:t>, consistent with ILO 188</w:t>
      </w:r>
    </w:p>
  </w:comment>
  <w:comment w:id="116" w:author="MCAVINCHEY, Sarah (PACREG)" w:date="2022-07-14T15:31:00Z" w:initials="MS(">
    <w:p w14:paraId="3C06988F" w14:textId="1B822DE0" w:rsidR="00033D68" w:rsidRDefault="00033D68">
      <w:pPr>
        <w:pStyle w:val="CommentText"/>
      </w:pPr>
      <w:r>
        <w:rPr>
          <w:rStyle w:val="CommentReference"/>
        </w:rPr>
        <w:annotationRef/>
      </w:r>
      <w:r>
        <w:t xml:space="preserve">CT – question </w:t>
      </w:r>
      <w:r w:rsidR="00DB1419">
        <w:t xml:space="preserve">in </w:t>
      </w:r>
      <w:r>
        <w:t xml:space="preserve">what form will remuneration be accessible. For discussion. </w:t>
      </w:r>
    </w:p>
  </w:comment>
  <w:comment w:id="119" w:author="MCAVINCHEY, Sarah (PACREG)" w:date="2022-07-14T15:33:00Z" w:initials="MS(">
    <w:p w14:paraId="58FF7321" w14:textId="187C8E0F" w:rsidR="00033D68" w:rsidRDefault="00033D68">
      <w:pPr>
        <w:pStyle w:val="CommentText"/>
      </w:pPr>
      <w:r>
        <w:rPr>
          <w:rStyle w:val="CommentReference"/>
        </w:rPr>
        <w:annotationRef/>
      </w:r>
      <w:r>
        <w:t>Tracked changes from CA and US.</w:t>
      </w:r>
    </w:p>
    <w:p w14:paraId="7D628CAB" w14:textId="65FA1019" w:rsidR="00033D68" w:rsidRDefault="00033D68">
      <w:pPr>
        <w:pStyle w:val="CommentText"/>
      </w:pPr>
    </w:p>
    <w:p w14:paraId="45488DC9" w14:textId="798324E4" w:rsidR="00033D68" w:rsidRDefault="00033D68">
      <w:pPr>
        <w:pStyle w:val="CommentText"/>
      </w:pPr>
      <w:r>
        <w:t>APIL – support crew having access to their documents.</w:t>
      </w:r>
    </w:p>
    <w:p w14:paraId="372B2CF9" w14:textId="2DCB57EE" w:rsidR="00033D68" w:rsidRDefault="00033D68">
      <w:pPr>
        <w:pStyle w:val="CommentText"/>
      </w:pPr>
    </w:p>
    <w:p w14:paraId="6CF90320" w14:textId="230A948F" w:rsidR="00033D68" w:rsidRDefault="00BD6AF8">
      <w:pPr>
        <w:pStyle w:val="CommentText"/>
      </w:pPr>
      <w:r>
        <w:t>Possible alternative language</w:t>
      </w:r>
      <w:r w:rsidR="00A4328B">
        <w:t xml:space="preserve"> consitstent with</w:t>
      </w:r>
      <w:r w:rsidR="005941D4">
        <w:t xml:space="preserve"> ILO</w:t>
      </w:r>
      <w:r>
        <w:t>188 21(2) could reference</w:t>
      </w:r>
      <w:r w:rsidR="005941D4">
        <w:t xml:space="preserve"> </w:t>
      </w:r>
      <w:r w:rsidR="00A4328B">
        <w:t>–</w:t>
      </w:r>
      <w:r>
        <w:t xml:space="preserve"> </w:t>
      </w:r>
      <w:r w:rsidR="00A4328B">
        <w:t>“</w:t>
      </w:r>
      <w:r>
        <w:t>the cost the repatriation shall be the responsibility by the fishing vessel owner expect where the crew is found to be in violation of national law or in serious vi</w:t>
      </w:r>
      <w:r w:rsidR="00A4328B">
        <w:t>olation of their work agreement”</w:t>
      </w:r>
    </w:p>
  </w:comment>
  <w:comment w:id="139" w:author="MCAVINCHEY, Sarah (PACREG)" w:date="2022-07-14T16:35:00Z" w:initials="MS(">
    <w:p w14:paraId="66B8ED20" w14:textId="39AF22AF" w:rsidR="005941D4" w:rsidRDefault="005941D4">
      <w:pPr>
        <w:pStyle w:val="CommentText"/>
      </w:pPr>
      <w:r>
        <w:rPr>
          <w:rStyle w:val="CommentReference"/>
        </w:rPr>
        <w:annotationRef/>
      </w:r>
      <w:r>
        <w:t>Comment that some CCMs will str</w:t>
      </w:r>
      <w:r w:rsidR="00A4328B">
        <w:t>uggle to implement access to legal support and dispute mechanisms.</w:t>
      </w:r>
    </w:p>
    <w:p w14:paraId="0ED26027" w14:textId="6DEA5149" w:rsidR="00A4328B" w:rsidRDefault="00A4328B">
      <w:pPr>
        <w:pStyle w:val="CommentText"/>
      </w:pPr>
    </w:p>
    <w:p w14:paraId="513D3F3A" w14:textId="7E298350" w:rsidR="00A4328B" w:rsidRDefault="00A4328B">
      <w:pPr>
        <w:pStyle w:val="CommentText"/>
      </w:pPr>
      <w:r>
        <w:t>Suggest these clause could be moved to Annex.</w:t>
      </w:r>
    </w:p>
  </w:comment>
  <w:comment w:id="146" w:author="MCAVINCHEY, Sarah (PACREG)" w:date="2022-07-14T16:41:00Z" w:initials="MS(">
    <w:p w14:paraId="52375DFB" w14:textId="764DC10C" w:rsidR="001D54AB" w:rsidRDefault="001D54AB">
      <w:pPr>
        <w:pStyle w:val="CommentText"/>
      </w:pPr>
      <w:r>
        <w:rPr>
          <w:rStyle w:val="CommentReference"/>
        </w:rPr>
        <w:annotationRef/>
      </w:r>
      <w:r>
        <w:t>Comment regarding appropriateness of including morals and definition of young person.</w:t>
      </w:r>
    </w:p>
    <w:p w14:paraId="1FF3E55E" w14:textId="6F642570" w:rsidR="001D54AB" w:rsidRDefault="001D54AB">
      <w:pPr>
        <w:pStyle w:val="CommentText"/>
      </w:pPr>
    </w:p>
    <w:p w14:paraId="6FFD1E2A" w14:textId="222CC78A" w:rsidR="001D54AB" w:rsidRDefault="001D54AB">
      <w:pPr>
        <w:pStyle w:val="CommentText"/>
      </w:pPr>
      <w:r>
        <w:t>CT – this CMM should set a minimum age for application so that all ages should be protected.</w:t>
      </w:r>
    </w:p>
  </w:comment>
  <w:comment w:id="158" w:author="MCAVINCHEY, Sarah (PACREG)" w:date="2022-07-14T16:46:00Z" w:initials="MS(">
    <w:p w14:paraId="7C73B277" w14:textId="38F1C00D" w:rsidR="009F1AA6" w:rsidRDefault="009F1AA6">
      <w:pPr>
        <w:pStyle w:val="CommentText"/>
      </w:pPr>
      <w:r>
        <w:rPr>
          <w:rStyle w:val="CommentReference"/>
        </w:rPr>
        <w:annotationRef/>
      </w:r>
      <w:r>
        <w:t xml:space="preserve">US – question use of “sufficient” and enforceability </w:t>
      </w:r>
    </w:p>
  </w:comment>
  <w:comment w:id="159" w:author="HODDER, Emma (GVA)" w:date="2021-09-08T16:30:00Z" w:initials="HE(">
    <w:p w14:paraId="6A2CDA3F" w14:textId="3C0787C4" w:rsidR="00A11BE9" w:rsidRDefault="00A11BE9">
      <w:pPr>
        <w:pStyle w:val="CommentText"/>
      </w:pPr>
      <w:r>
        <w:rPr>
          <w:rStyle w:val="CommentReference"/>
        </w:rPr>
        <w:annotationRef/>
      </w:r>
      <w:r w:rsidR="0049118F">
        <w:t>Some additional language from CT</w:t>
      </w:r>
    </w:p>
  </w:comment>
  <w:comment w:id="169" w:author="MCAVINCHEY, Sarah (PACREG)" w:date="2022-07-14T16:44:00Z" w:initials="MS(">
    <w:p w14:paraId="7973EE3B" w14:textId="5B606A36" w:rsidR="001D54AB" w:rsidRDefault="001D54AB">
      <w:pPr>
        <w:pStyle w:val="CommentText"/>
      </w:pPr>
      <w:r>
        <w:rPr>
          <w:rStyle w:val="CommentReference"/>
        </w:rPr>
        <w:annotationRef/>
      </w:r>
      <w:r>
        <w:t>CT – paras (n), (o), (p) should also be required of crew providers.</w:t>
      </w:r>
    </w:p>
    <w:p w14:paraId="1CD78D16" w14:textId="32495779" w:rsidR="001D54AB" w:rsidRDefault="001D54AB">
      <w:pPr>
        <w:pStyle w:val="CommentText"/>
      </w:pPr>
    </w:p>
    <w:p w14:paraId="42AD7CCC" w14:textId="526174C2" w:rsidR="001D54AB" w:rsidRDefault="001D54AB">
      <w:pPr>
        <w:pStyle w:val="CommentText"/>
      </w:pPr>
      <w:r>
        <w:t>APIL – support para (o)</w:t>
      </w:r>
    </w:p>
  </w:comment>
  <w:comment w:id="174" w:author="HODDER, Emma (GVA)" w:date="2021-11-14T15:04:00Z" w:initials="HE(">
    <w:p w14:paraId="684D2DD5" w14:textId="4FF7BF14" w:rsidR="00BC6E04" w:rsidRDefault="00BC6E04">
      <w:pPr>
        <w:pStyle w:val="CommentText"/>
      </w:pPr>
      <w:r>
        <w:rPr>
          <w:rStyle w:val="CommentReference"/>
        </w:rPr>
        <w:annotationRef/>
      </w:r>
      <w:r>
        <w:t>US proposal removed apart from n-q which we will consider incorporating into para 2.</w:t>
      </w:r>
    </w:p>
  </w:comment>
  <w:comment w:id="195" w:author="HODDER, Emma (GVA)" w:date="2021-11-17T17:19:00Z" w:initials="HE(">
    <w:p w14:paraId="536A4FEC" w14:textId="24984963" w:rsidR="0049118F" w:rsidRDefault="0049118F">
      <w:pPr>
        <w:pStyle w:val="CommentText"/>
      </w:pPr>
      <w:r>
        <w:rPr>
          <w:rStyle w:val="CommentReference"/>
        </w:rPr>
        <w:annotationRef/>
      </w:r>
      <w:r>
        <w:t>US language tracked</w:t>
      </w:r>
    </w:p>
  </w:comment>
  <w:comment w:id="202" w:author="MCAVINCHEY, Sarah (PACREG)" w:date="2022-07-14T16:55:00Z" w:initials="MS(">
    <w:p w14:paraId="7B6E55A3" w14:textId="2B3E9E88" w:rsidR="008A4790" w:rsidRDefault="008A4790">
      <w:pPr>
        <w:pStyle w:val="CommentText"/>
      </w:pPr>
      <w:r>
        <w:rPr>
          <w:rStyle w:val="CommentReference"/>
        </w:rPr>
        <w:annotationRef/>
      </w:r>
      <w:r>
        <w:t>Suggest deleting US text as this is covered in para (f)</w:t>
      </w:r>
    </w:p>
  </w:comment>
  <w:comment w:id="208" w:author="MCAVINCHEY, Sarah (PACREG)" w:date="2022-07-15T13:19:00Z" w:initials="MS(">
    <w:p w14:paraId="71AAB58E" w14:textId="248F496B" w:rsidR="006A5967" w:rsidRDefault="006A5967">
      <w:pPr>
        <w:pStyle w:val="CommentText"/>
      </w:pPr>
      <w:r>
        <w:rPr>
          <w:rStyle w:val="CommentReference"/>
        </w:rPr>
        <w:annotationRef/>
      </w:r>
      <w:r>
        <w:t>NZ – unclear why this has been deleted</w:t>
      </w:r>
    </w:p>
  </w:comment>
  <w:comment w:id="212" w:author="MCAVINCHEY, Sarah (PACREG)" w:date="2022-07-14T16:57:00Z" w:initials="MS(">
    <w:p w14:paraId="195CD758" w14:textId="1F7C8D2D" w:rsidR="004E0DD9" w:rsidRDefault="004E0DD9">
      <w:pPr>
        <w:pStyle w:val="CommentText"/>
      </w:pPr>
      <w:r>
        <w:rPr>
          <w:rStyle w:val="CommentReference"/>
        </w:rPr>
        <w:annotationRef/>
      </w:r>
      <w:r>
        <w:t xml:space="preserve">Does notification include WCPFC Secretariat?  Other entities to receive notification? </w:t>
      </w:r>
    </w:p>
  </w:comment>
  <w:comment w:id="216" w:author="MCAVINCHEY, Sarah (PACREG)" w:date="2022-07-15T13:20:00Z" w:initials="MS(">
    <w:p w14:paraId="79646FA5" w14:textId="7185C458" w:rsidR="006A5967" w:rsidRDefault="006A5967">
      <w:pPr>
        <w:pStyle w:val="CommentText"/>
      </w:pPr>
      <w:r>
        <w:rPr>
          <w:rStyle w:val="CommentReference"/>
        </w:rPr>
        <w:annotationRef/>
      </w:r>
      <w:r>
        <w:t>NZ language tracked</w:t>
      </w:r>
    </w:p>
  </w:comment>
  <w:comment w:id="225" w:author="HODDER, Emma (GVA)" w:date="2021-09-08T16:40:00Z" w:initials="HE(">
    <w:p w14:paraId="6F85C42F" w14:textId="090490A7" w:rsidR="00200808" w:rsidRDefault="00200808">
      <w:pPr>
        <w:pStyle w:val="CommentText"/>
      </w:pPr>
      <w:r>
        <w:rPr>
          <w:rStyle w:val="CommentReference"/>
        </w:rPr>
        <w:annotationRef/>
      </w:r>
      <w:r w:rsidR="006A6AE9">
        <w:t>Minor tracked change</w:t>
      </w:r>
    </w:p>
  </w:comment>
  <w:comment w:id="246" w:author="HODDER, Emma (GVA)" w:date="2021-11-18T09:29:00Z" w:initials="HE(">
    <w:p w14:paraId="6298F3A0" w14:textId="6E610168" w:rsidR="00B277A0" w:rsidRDefault="00B277A0">
      <w:pPr>
        <w:pStyle w:val="CommentText"/>
      </w:pPr>
      <w:r>
        <w:rPr>
          <w:rStyle w:val="CommentReference"/>
        </w:rPr>
        <w:annotationRef/>
      </w:r>
      <w:r>
        <w:t>Additional language from US.</w:t>
      </w:r>
    </w:p>
  </w:comment>
  <w:comment w:id="251" w:author="MCAVINCHEY, Sarah (PACREG)" w:date="2022-07-15T13:46:00Z" w:initials="MS(">
    <w:p w14:paraId="13BB0980" w14:textId="30E4D9FB" w:rsidR="001538AF" w:rsidRDefault="001538AF">
      <w:pPr>
        <w:pStyle w:val="CommentText"/>
      </w:pPr>
      <w:r>
        <w:rPr>
          <w:rStyle w:val="CommentReference"/>
        </w:rPr>
        <w:annotationRef/>
      </w:r>
      <w:r>
        <w:t xml:space="preserve">For discussion – what are the obligations regarding the repatriation </w:t>
      </w:r>
      <w:r w:rsidR="00F91A5D">
        <w:t>of a body of a deceased crew member?</w:t>
      </w:r>
    </w:p>
  </w:comment>
  <w:comment w:id="261" w:author="HODDER, Emma (GVA)" w:date="2021-11-18T09:35:00Z" w:initials="HE(">
    <w:p w14:paraId="1D97EC8A" w14:textId="6E8F399D" w:rsidR="00424006" w:rsidRDefault="00424006">
      <w:pPr>
        <w:pStyle w:val="CommentText"/>
      </w:pPr>
      <w:r>
        <w:rPr>
          <w:rStyle w:val="CommentReference"/>
        </w:rPr>
        <w:annotationRef/>
      </w:r>
      <w:r>
        <w:t>CK: suggest this is covered adequately in (d)</w:t>
      </w:r>
      <w:r w:rsidR="001538AF">
        <w:t>.  CT agrees.</w:t>
      </w:r>
    </w:p>
  </w:comment>
  <w:comment w:id="266" w:author="MCAVINCHEY, Sarah (PACREG)" w:date="2022-07-15T13:51:00Z" w:initials="MS(">
    <w:p w14:paraId="73D28823" w14:textId="22F72B05" w:rsidR="001538AF" w:rsidRDefault="001538AF">
      <w:pPr>
        <w:pStyle w:val="CommentText"/>
      </w:pPr>
      <w:r>
        <w:rPr>
          <w:rStyle w:val="CommentReference"/>
        </w:rPr>
        <w:annotationRef/>
      </w:r>
      <w:r>
        <w:t>CA comments tracked.</w:t>
      </w:r>
    </w:p>
  </w:comment>
  <w:comment w:id="290" w:author="HODDER, Emma (GVA)" w:date="2021-11-18T09:37:00Z" w:initials="HE(">
    <w:p w14:paraId="69540CF0" w14:textId="7D0712B5" w:rsidR="00424006" w:rsidRDefault="00424006">
      <w:pPr>
        <w:pStyle w:val="CommentText"/>
      </w:pPr>
      <w:r>
        <w:rPr>
          <w:rStyle w:val="CommentReference"/>
        </w:rPr>
        <w:annotationRef/>
      </w:r>
      <w:r>
        <w:t>Now covered under (g)</w:t>
      </w:r>
    </w:p>
  </w:comment>
  <w:comment w:id="294" w:author="HODDER, Emma (GVA)" w:date="2021-11-18T09:16:00Z" w:initials="HE(">
    <w:p w14:paraId="47AE9284" w14:textId="224A3B77" w:rsidR="006A6AE9" w:rsidRDefault="006A6AE9">
      <w:pPr>
        <w:pStyle w:val="CommentText"/>
      </w:pPr>
      <w:r>
        <w:rPr>
          <w:rStyle w:val="CommentReference"/>
        </w:rPr>
        <w:annotationRef/>
      </w:r>
      <w:r>
        <w:t>New text from Chinese Taipei</w:t>
      </w:r>
    </w:p>
  </w:comment>
  <w:comment w:id="297" w:author="MCAVINCHEY, Sarah (PACREG)" w:date="2022-07-15T14:01:00Z" w:initials="MS(">
    <w:p w14:paraId="6B4C285D" w14:textId="242A7C14" w:rsidR="000B1830" w:rsidRDefault="000B1830">
      <w:pPr>
        <w:pStyle w:val="CommentText"/>
      </w:pPr>
      <w:r>
        <w:rPr>
          <w:rStyle w:val="CommentReference"/>
        </w:rPr>
        <w:annotationRef/>
      </w:r>
      <w:r>
        <w:t>NZ comments tracked.</w:t>
      </w:r>
    </w:p>
  </w:comment>
  <w:comment w:id="304" w:author="MCAVINCHEY, Sarah (PACREG)" w:date="2022-07-15T14:06:00Z" w:initials="MS(">
    <w:p w14:paraId="481A4786" w14:textId="751453FB" w:rsidR="000B1830" w:rsidRDefault="000B1830">
      <w:pPr>
        <w:pStyle w:val="CommentText"/>
      </w:pPr>
      <w:r>
        <w:rPr>
          <w:rStyle w:val="CommentReference"/>
        </w:rPr>
        <w:annotationRef/>
      </w:r>
      <w:r>
        <w:t>US comments tracked.</w:t>
      </w:r>
    </w:p>
  </w:comment>
  <w:comment w:id="316" w:author="MCAVINCHEY, Sarah (PACREG)" w:date="2022-07-15T14:06:00Z" w:initials="MS(">
    <w:p w14:paraId="37855826" w14:textId="00A89B17" w:rsidR="000B1830" w:rsidRDefault="000B1830">
      <w:pPr>
        <w:pStyle w:val="CommentText"/>
      </w:pPr>
      <w:r>
        <w:rPr>
          <w:rStyle w:val="CommentReference"/>
        </w:rPr>
        <w:annotationRef/>
      </w:r>
      <w:r>
        <w:t>These issues are now addressed in para above, if agreed, this para can be deleted</w:t>
      </w:r>
    </w:p>
  </w:comment>
  <w:comment w:id="318" w:author="HODDER, Emma (GVA)" w:date="2021-11-18T09:17:00Z" w:initials="HE(">
    <w:p w14:paraId="724D4C09" w14:textId="65CAA38C" w:rsidR="006A6AE9" w:rsidRDefault="006A6AE9">
      <w:pPr>
        <w:pStyle w:val="CommentText"/>
      </w:pPr>
      <w:r>
        <w:rPr>
          <w:rStyle w:val="CommentReference"/>
        </w:rPr>
        <w:annotationRef/>
      </w:r>
      <w:r>
        <w:t>New language from CT</w:t>
      </w:r>
    </w:p>
  </w:comment>
  <w:comment w:id="323" w:author="MCAVINCHEY, Sarah (PACREG)" w:date="2022-07-15T14:23:00Z" w:initials="MS(">
    <w:p w14:paraId="192158FF" w14:textId="082299D1" w:rsidR="00A47E03" w:rsidRDefault="00A47E03">
      <w:pPr>
        <w:pStyle w:val="CommentText"/>
      </w:pPr>
      <w:r>
        <w:rPr>
          <w:rStyle w:val="CommentReference"/>
        </w:rPr>
        <w:annotationRef/>
      </w:r>
      <w:r>
        <w:t>US comments tracked.</w:t>
      </w:r>
    </w:p>
  </w:comment>
  <w:comment w:id="338" w:author="MCAVINCHEY, Sarah (PACREG)" w:date="2022-07-15T14:29:00Z" w:initials="MS(">
    <w:p w14:paraId="74B84FD0" w14:textId="0EC51E92" w:rsidR="00A47E03" w:rsidRDefault="00A47E03">
      <w:pPr>
        <w:pStyle w:val="CommentText"/>
      </w:pPr>
      <w:r>
        <w:rPr>
          <w:rStyle w:val="CommentReference"/>
        </w:rPr>
        <w:annotationRef/>
      </w:r>
      <w:r>
        <w:t>NZ comments tracked</w:t>
      </w:r>
    </w:p>
  </w:comment>
  <w:comment w:id="343" w:author="MCAVINCHEY, Sarah (PACREG)" w:date="2022-07-15T14:33:00Z" w:initials="MS(">
    <w:p w14:paraId="4BE773C2" w14:textId="3E075082" w:rsidR="001A658A" w:rsidRDefault="001A658A">
      <w:pPr>
        <w:pStyle w:val="CommentText"/>
      </w:pPr>
      <w:r>
        <w:rPr>
          <w:rStyle w:val="CommentReference"/>
        </w:rPr>
        <w:annotationRef/>
      </w:r>
      <w:r>
        <w:t>Suggestion from CA to change to “indicators of forced labour”</w:t>
      </w:r>
    </w:p>
  </w:comment>
  <w:comment w:id="365" w:author="MCAVINCHEY, Sarah (PACREG)" w:date="2022-07-15T14:36:00Z" w:initials="MS(">
    <w:p w14:paraId="7B44B0B3" w14:textId="149B585F" w:rsidR="00FC7CC9" w:rsidRDefault="00FC7CC9">
      <w:pPr>
        <w:pStyle w:val="CommentText"/>
      </w:pPr>
      <w:r>
        <w:rPr>
          <w:rStyle w:val="CommentReference"/>
        </w:rPr>
        <w:annotationRef/>
      </w:r>
      <w:r>
        <w:t>Suggest from CT to delete this para, as it’s covered in (b)</w:t>
      </w:r>
    </w:p>
  </w:comment>
  <w:comment w:id="368" w:author="MCAVINCHEY, Sarah (PACREG)" w:date="2022-07-15T14:52:00Z" w:initials="MS(">
    <w:p w14:paraId="1229BD64" w14:textId="539B9C3C" w:rsidR="00761A85" w:rsidRDefault="00761A85">
      <w:pPr>
        <w:pStyle w:val="CommentText"/>
      </w:pPr>
      <w:r>
        <w:rPr>
          <w:rStyle w:val="CommentReference"/>
        </w:rPr>
        <w:annotationRef/>
      </w:r>
      <w:r>
        <w:t>Revise title to cover paras 11-</w:t>
      </w:r>
      <w:r w:rsidR="007311A3">
        <w:t>12</w:t>
      </w:r>
    </w:p>
  </w:comment>
  <w:comment w:id="373" w:author="MCAVINCHEY, Sarah (PACREG)" w:date="2022-07-15T14:41:00Z" w:initials="MS(">
    <w:p w14:paraId="36A97A82" w14:textId="41449A9A" w:rsidR="00FC7CC9" w:rsidRDefault="00FC7CC9">
      <w:pPr>
        <w:pStyle w:val="CommentText"/>
      </w:pPr>
      <w:r>
        <w:rPr>
          <w:rStyle w:val="CommentReference"/>
        </w:rPr>
        <w:annotationRef/>
      </w:r>
      <w:r>
        <w:t>NZ comments tracked</w:t>
      </w:r>
    </w:p>
  </w:comment>
  <w:comment w:id="383" w:author="MCAVINCHEY, Sarah (PACREG)" w:date="2022-07-15T15:02:00Z" w:initials="MS(">
    <w:p w14:paraId="5528AAA7" w14:textId="785F2755" w:rsidR="00EE6867" w:rsidRDefault="00EE6867">
      <w:pPr>
        <w:pStyle w:val="CommentText"/>
      </w:pPr>
      <w:r>
        <w:rPr>
          <w:rStyle w:val="CommentReference"/>
        </w:rPr>
        <w:annotationRef/>
      </w:r>
      <w:r>
        <w:t>Tracked changes from CK and NZ</w:t>
      </w:r>
    </w:p>
  </w:comment>
  <w:comment w:id="414" w:author="MCAVINCHEY, Sarah (PACREG)" w:date="2022-07-15T14:53:00Z" w:initials="MS(">
    <w:p w14:paraId="1FF11402" w14:textId="539E2492" w:rsidR="002076A2" w:rsidRDefault="002076A2">
      <w:pPr>
        <w:pStyle w:val="CommentText"/>
      </w:pPr>
      <w:r>
        <w:rPr>
          <w:rStyle w:val="CommentReference"/>
        </w:rPr>
        <w:annotationRef/>
      </w:r>
      <w:r>
        <w:t>CA suggestion tracked.</w:t>
      </w:r>
    </w:p>
  </w:comment>
  <w:comment w:id="417" w:author="MCAVINCHEY, Sarah (PACREG)" w:date="2022-04-27T12:32:00Z" w:initials="MS(">
    <w:p w14:paraId="37EB96D4" w14:textId="77777777" w:rsidR="00CD390F" w:rsidRDefault="00CD390F">
      <w:pPr>
        <w:pStyle w:val="CommentText"/>
      </w:pPr>
      <w:r>
        <w:rPr>
          <w:rStyle w:val="CommentReference"/>
        </w:rPr>
        <w:annotationRef/>
      </w:r>
      <w:r>
        <w:t>Status of attachment for discussion.  Sugges</w:t>
      </w:r>
      <w:r w:rsidR="00732771">
        <w:t>tion is for this to be</w:t>
      </w:r>
      <w:r>
        <w:t xml:space="preserve"> best practice guidelines.</w:t>
      </w:r>
    </w:p>
    <w:p w14:paraId="660C1854" w14:textId="77777777" w:rsidR="00C819AC" w:rsidRDefault="00C819AC">
      <w:pPr>
        <w:pStyle w:val="CommentText"/>
      </w:pPr>
    </w:p>
    <w:p w14:paraId="75B89956" w14:textId="77777777" w:rsidR="000C7EA7" w:rsidRDefault="000C7EA7">
      <w:pPr>
        <w:pStyle w:val="CommentText"/>
      </w:pPr>
      <w:r>
        <w:t>Other items for consideration:</w:t>
      </w:r>
    </w:p>
    <w:p w14:paraId="56FE198E" w14:textId="77777777" w:rsidR="00C819AC" w:rsidRDefault="00C819AC" w:rsidP="000C7EA7">
      <w:pPr>
        <w:pStyle w:val="CommentText"/>
        <w:numPr>
          <w:ilvl w:val="0"/>
          <w:numId w:val="18"/>
        </w:numPr>
      </w:pPr>
      <w:r>
        <w:t xml:space="preserve"> vessel operator to retrain crew contact info onboard either electronically or paper.</w:t>
      </w:r>
    </w:p>
    <w:p w14:paraId="73FDFFBF" w14:textId="3F7E3211" w:rsidR="000C7EA7" w:rsidRDefault="000C7EA7" w:rsidP="000C7EA7">
      <w:pPr>
        <w:pStyle w:val="CommentText"/>
        <w:numPr>
          <w:ilvl w:val="0"/>
          <w:numId w:val="18"/>
        </w:numPr>
      </w:pPr>
      <w:r>
        <w:t>Access to dispute mechanisms or legal advice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7EA8A4" w15:done="0"/>
  <w15:commentEx w15:paraId="59DBBB45" w15:done="0"/>
  <w15:commentEx w15:paraId="47F1B37E" w15:done="0"/>
  <w15:commentEx w15:paraId="61F4DF40" w15:done="0"/>
  <w15:commentEx w15:paraId="10656EF6" w15:done="0"/>
  <w15:commentEx w15:paraId="1B35E4AA" w15:done="0"/>
  <w15:commentEx w15:paraId="50540006" w15:done="0"/>
  <w15:commentEx w15:paraId="6AE0A48C" w15:done="0"/>
  <w15:commentEx w15:paraId="287DEA62" w15:done="0"/>
  <w15:commentEx w15:paraId="25C74133" w15:done="0"/>
  <w15:commentEx w15:paraId="42A61E25" w15:done="0"/>
  <w15:commentEx w15:paraId="6B6A6F2B" w15:done="0"/>
  <w15:commentEx w15:paraId="3C06988F" w15:done="0"/>
  <w15:commentEx w15:paraId="6CF90320" w15:done="0"/>
  <w15:commentEx w15:paraId="513D3F3A" w15:done="0"/>
  <w15:commentEx w15:paraId="6FFD1E2A" w15:done="0"/>
  <w15:commentEx w15:paraId="7C73B277" w15:done="0"/>
  <w15:commentEx w15:paraId="6A2CDA3F" w15:done="0"/>
  <w15:commentEx w15:paraId="42AD7CCC" w15:done="0"/>
  <w15:commentEx w15:paraId="684D2DD5" w15:done="0"/>
  <w15:commentEx w15:paraId="536A4FEC" w15:done="0"/>
  <w15:commentEx w15:paraId="7B6E55A3" w15:done="0"/>
  <w15:commentEx w15:paraId="71AAB58E" w15:done="0"/>
  <w15:commentEx w15:paraId="195CD758" w15:done="0"/>
  <w15:commentEx w15:paraId="79646FA5" w15:done="0"/>
  <w15:commentEx w15:paraId="6F85C42F" w15:done="0"/>
  <w15:commentEx w15:paraId="6298F3A0" w15:done="0"/>
  <w15:commentEx w15:paraId="13BB0980" w15:done="0"/>
  <w15:commentEx w15:paraId="1D97EC8A" w15:done="0"/>
  <w15:commentEx w15:paraId="73D28823" w15:done="0"/>
  <w15:commentEx w15:paraId="69540CF0" w15:done="0"/>
  <w15:commentEx w15:paraId="47AE9284" w15:done="0"/>
  <w15:commentEx w15:paraId="6B4C285D" w15:done="0"/>
  <w15:commentEx w15:paraId="481A4786" w15:done="0"/>
  <w15:commentEx w15:paraId="37855826" w15:done="0"/>
  <w15:commentEx w15:paraId="724D4C09" w15:done="0"/>
  <w15:commentEx w15:paraId="192158FF" w15:done="0"/>
  <w15:commentEx w15:paraId="74B84FD0" w15:done="0"/>
  <w15:commentEx w15:paraId="4BE773C2" w15:done="0"/>
  <w15:commentEx w15:paraId="7B44B0B3" w15:done="0"/>
  <w15:commentEx w15:paraId="1229BD64" w15:done="0"/>
  <w15:commentEx w15:paraId="36A97A82" w15:done="0"/>
  <w15:commentEx w15:paraId="5528AAA7" w15:done="0"/>
  <w15:commentEx w15:paraId="1FF11402" w15:done="0"/>
  <w15:commentEx w15:paraId="73FDFF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0C317" w16cex:dateUtc="2021-07-11T08:37:00Z"/>
  <w16cex:commentExtensible w16cex:durableId="2610C318" w16cex:dateUtc="2021-11-17T09:53:00Z"/>
  <w16cex:commentExtensible w16cex:durableId="2610C319" w16cex:dateUtc="2021-09-08T09:24:00Z"/>
  <w16cex:commentExtensible w16cex:durableId="2610C31A" w16cex:dateUtc="2021-11-17T10:05:00Z"/>
  <w16cex:commentExtensible w16cex:durableId="2610C31D" w16cex:dateUtc="2021-09-08T09:30:00Z"/>
  <w16cex:commentExtensible w16cex:durableId="2610C31E" w16cex:dateUtc="2021-11-14T08:04:00Z"/>
  <w16cex:commentExtensible w16cex:durableId="2610C31F" w16cex:dateUtc="2021-11-17T10:19:00Z"/>
  <w16cex:commentExtensible w16cex:durableId="2610C321" w16cex:dateUtc="2021-09-08T09:40:00Z"/>
  <w16cex:commentExtensible w16cex:durableId="2610C322" w16cex:dateUtc="2021-11-18T02:29:00Z"/>
  <w16cex:commentExtensible w16cex:durableId="2610C323" w16cex:dateUtc="2021-11-18T02:35:00Z"/>
  <w16cex:commentExtensible w16cex:durableId="2610C324" w16cex:dateUtc="2021-11-18T02:37:00Z"/>
  <w16cex:commentExtensible w16cex:durableId="2610C325" w16cex:dateUtc="2021-11-18T02:16:00Z"/>
  <w16cex:commentExtensible w16cex:durableId="2610C326" w16cex:dateUtc="2021-11-18T0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7EA8A4" w16cid:durableId="26817CE8"/>
  <w16cid:commentId w16cid:paraId="59DBBB45" w16cid:durableId="26817CE9"/>
  <w16cid:commentId w16cid:paraId="47F1B37E" w16cid:durableId="26817CEA"/>
  <w16cid:commentId w16cid:paraId="61F4DF40" w16cid:durableId="26817CEB"/>
  <w16cid:commentId w16cid:paraId="10656EF6" w16cid:durableId="26817CEC"/>
  <w16cid:commentId w16cid:paraId="1B35E4AA" w16cid:durableId="2610C317"/>
  <w16cid:commentId w16cid:paraId="50540006" w16cid:durableId="2610C318"/>
  <w16cid:commentId w16cid:paraId="6AE0A48C" w16cid:durableId="2610C319"/>
  <w16cid:commentId w16cid:paraId="287DEA62" w16cid:durableId="26817CF0"/>
  <w16cid:commentId w16cid:paraId="25C74133" w16cid:durableId="2610C31A"/>
  <w16cid:commentId w16cid:paraId="42A61E25" w16cid:durableId="26817CF2"/>
  <w16cid:commentId w16cid:paraId="6B6A6F2B" w16cid:durableId="26817CF3"/>
  <w16cid:commentId w16cid:paraId="3C06988F" w16cid:durableId="26817CF4"/>
  <w16cid:commentId w16cid:paraId="6CF90320" w16cid:durableId="26817CF5"/>
  <w16cid:commentId w16cid:paraId="513D3F3A" w16cid:durableId="26817CF6"/>
  <w16cid:commentId w16cid:paraId="6FFD1E2A" w16cid:durableId="26817CF7"/>
  <w16cid:commentId w16cid:paraId="7C73B277" w16cid:durableId="26817CF8"/>
  <w16cid:commentId w16cid:paraId="6A2CDA3F" w16cid:durableId="2610C31D"/>
  <w16cid:commentId w16cid:paraId="42AD7CCC" w16cid:durableId="26817CFA"/>
  <w16cid:commentId w16cid:paraId="684D2DD5" w16cid:durableId="2610C31E"/>
  <w16cid:commentId w16cid:paraId="536A4FEC" w16cid:durableId="2610C31F"/>
  <w16cid:commentId w16cid:paraId="7B6E55A3" w16cid:durableId="26817CFD"/>
  <w16cid:commentId w16cid:paraId="71AAB58E" w16cid:durableId="26817CFE"/>
  <w16cid:commentId w16cid:paraId="195CD758" w16cid:durableId="26817CFF"/>
  <w16cid:commentId w16cid:paraId="79646FA5" w16cid:durableId="26817D00"/>
  <w16cid:commentId w16cid:paraId="6F85C42F" w16cid:durableId="2610C321"/>
  <w16cid:commentId w16cid:paraId="6298F3A0" w16cid:durableId="2610C322"/>
  <w16cid:commentId w16cid:paraId="13BB0980" w16cid:durableId="26817D03"/>
  <w16cid:commentId w16cid:paraId="1D97EC8A" w16cid:durableId="2610C323"/>
  <w16cid:commentId w16cid:paraId="73D28823" w16cid:durableId="26817D05"/>
  <w16cid:commentId w16cid:paraId="69540CF0" w16cid:durableId="2610C324"/>
  <w16cid:commentId w16cid:paraId="47AE9284" w16cid:durableId="2610C325"/>
  <w16cid:commentId w16cid:paraId="6B4C285D" w16cid:durableId="26817D08"/>
  <w16cid:commentId w16cid:paraId="481A4786" w16cid:durableId="26817D09"/>
  <w16cid:commentId w16cid:paraId="37855826" w16cid:durableId="26817D0A"/>
  <w16cid:commentId w16cid:paraId="724D4C09" w16cid:durableId="2610C326"/>
  <w16cid:commentId w16cid:paraId="192158FF" w16cid:durableId="26817D0C"/>
  <w16cid:commentId w16cid:paraId="74B84FD0" w16cid:durableId="26817D0D"/>
  <w16cid:commentId w16cid:paraId="4BE773C2" w16cid:durableId="26817D0E"/>
  <w16cid:commentId w16cid:paraId="7B44B0B3" w16cid:durableId="26817D0F"/>
  <w16cid:commentId w16cid:paraId="1229BD64" w16cid:durableId="26817D10"/>
  <w16cid:commentId w16cid:paraId="36A97A82" w16cid:durableId="26817D11"/>
  <w16cid:commentId w16cid:paraId="5528AAA7" w16cid:durableId="26817D12"/>
  <w16cid:commentId w16cid:paraId="1FF11402" w16cid:durableId="26817D13"/>
  <w16cid:commentId w16cid:paraId="73FDFFBF" w16cid:durableId="26817D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2021A" w14:textId="77777777" w:rsidR="00EC0753" w:rsidRDefault="00EC0753" w:rsidP="00023335">
      <w:r>
        <w:separator/>
      </w:r>
    </w:p>
  </w:endnote>
  <w:endnote w:type="continuationSeparator" w:id="0">
    <w:p w14:paraId="49380D5D" w14:textId="77777777" w:rsidR="00EC0753" w:rsidRDefault="00EC0753" w:rsidP="0002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7">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91BE" w14:textId="77777777" w:rsidR="00BC7820" w:rsidRDefault="00BC78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83946" w14:textId="77777777" w:rsidR="00CE1AA0" w:rsidRPr="00D175FF" w:rsidRDefault="00CE1AA0" w:rsidP="00CE1AA0">
    <w:pPr>
      <w:pStyle w:val="Footer"/>
      <w:tabs>
        <w:tab w:val="left" w:pos="2565"/>
      </w:tabs>
      <w:jc w:val="center"/>
      <w:rPr>
        <w:sz w:val="20"/>
        <w:szCs w:val="20"/>
      </w:rPr>
    </w:pPr>
  </w:p>
  <w:p w14:paraId="475DA1D2" w14:textId="77777777" w:rsidR="00023335" w:rsidRDefault="00023335" w:rsidP="00CE1AA0">
    <w:pPr>
      <w:pStyle w:val="Footer"/>
      <w:jc w:val="center"/>
    </w:pPr>
    <w:bookmarkStart w:id="425" w:name="covering_classification_footer2"/>
    <w:bookmarkEnd w:id="42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D7BB6" w14:textId="77777777" w:rsidR="00CE1AA0" w:rsidRPr="00D175FF" w:rsidRDefault="00CE1AA0" w:rsidP="00CE1AA0">
    <w:pPr>
      <w:pStyle w:val="Footer"/>
      <w:rPr>
        <w:sz w:val="20"/>
      </w:rPr>
    </w:pPr>
  </w:p>
  <w:p w14:paraId="2E74788B" w14:textId="77777777" w:rsidR="00023335" w:rsidRDefault="00023335" w:rsidP="00CE1AA0">
    <w:pPr>
      <w:pStyle w:val="Footer"/>
      <w:jc w:val="center"/>
    </w:pPr>
    <w:bookmarkStart w:id="427" w:name="covering_classification_footer"/>
    <w:bookmarkEnd w:id="42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7C8C5" w14:textId="77777777" w:rsidR="00EC0753" w:rsidRDefault="00EC0753" w:rsidP="00023335">
      <w:r>
        <w:separator/>
      </w:r>
    </w:p>
  </w:footnote>
  <w:footnote w:type="continuationSeparator" w:id="0">
    <w:p w14:paraId="32081499" w14:textId="77777777" w:rsidR="00EC0753" w:rsidRDefault="00EC0753" w:rsidP="00023335">
      <w:r>
        <w:continuationSeparator/>
      </w:r>
    </w:p>
  </w:footnote>
  <w:footnote w:id="1">
    <w:p w14:paraId="34299012" w14:textId="130949E3" w:rsidR="00F14204" w:rsidRPr="00F14204" w:rsidRDefault="00F14204">
      <w:pPr>
        <w:pStyle w:val="FootnoteText"/>
        <w:rPr>
          <w:lang w:val="en-NZ"/>
        </w:rPr>
      </w:pPr>
      <w:ins w:id="40" w:author="HODDER, Emma (GVA)" w:date="2021-11-18T13:50:00Z">
        <w:r>
          <w:rPr>
            <w:rStyle w:val="FootnoteReference"/>
          </w:rPr>
          <w:footnoteRef/>
        </w:r>
        <w:r>
          <w:t xml:space="preserve"> </w:t>
        </w:r>
        <w:r>
          <w:rPr>
            <w:lang w:val="en-NZ"/>
          </w:rPr>
          <w:t>Crew includes all persons of any age, on board a fishing vessel.</w:t>
        </w:r>
      </w:ins>
    </w:p>
  </w:footnote>
  <w:footnote w:id="2">
    <w:p w14:paraId="40E895EB" w14:textId="62E9E3B8" w:rsidR="008E5F5F" w:rsidRDefault="008E5F5F" w:rsidP="008E5F5F">
      <w:pPr>
        <w:pStyle w:val="FootnoteText"/>
      </w:pPr>
      <w:r>
        <w:rPr>
          <w:rStyle w:val="FootnoteReference"/>
        </w:rPr>
        <w:footnoteRef/>
      </w:r>
      <w:r>
        <w:t xml:space="preserve"> “Crew provider” means any person, company, institution, agency or other organization, in the public or the private sector, which is </w:t>
      </w:r>
      <w:del w:id="132" w:author="HODDER, Emma (GVA)" w:date="2021-11-14T15:50:00Z">
        <w:r w:rsidDel="008C777C">
          <w:delText xml:space="preserve">engaged in </w:delText>
        </w:r>
      </w:del>
      <w:r>
        <w:t xml:space="preserve">recruiting </w:t>
      </w:r>
      <w:del w:id="133" w:author="HODDER, Emma (GVA)" w:date="2021-11-14T15:51:00Z">
        <w:r w:rsidDel="008C777C">
          <w:delText xml:space="preserve">fisheries </w:delText>
        </w:r>
      </w:del>
      <w:ins w:id="134" w:author="HODDER, Emma (GVA)" w:date="2021-11-14T15:51:00Z">
        <w:r w:rsidR="008C777C">
          <w:t xml:space="preserve">crew members </w:t>
        </w:r>
      </w:ins>
      <w:r>
        <w:t xml:space="preserve">on behalf of, or placing </w:t>
      </w:r>
      <w:del w:id="135" w:author="HODDER, Emma (GVA)" w:date="2021-11-14T15:51:00Z">
        <w:r w:rsidDel="008C777C">
          <w:delText xml:space="preserve">fisheries </w:delText>
        </w:r>
      </w:del>
      <w:ins w:id="136" w:author="HODDER, Emma (GVA)" w:date="2021-11-14T15:51:00Z">
        <w:r w:rsidR="008C777C">
          <w:t xml:space="preserve">crew members </w:t>
        </w:r>
      </w:ins>
      <w:r>
        <w:t>with, fishing vessel operators.</w:t>
      </w:r>
    </w:p>
  </w:footnote>
  <w:footnote w:id="3">
    <w:p w14:paraId="35CC349C" w14:textId="77777777" w:rsidR="008E5F5F" w:rsidRDefault="008E5F5F" w:rsidP="008E5F5F">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In the event of force majeure, flag CCMs may allow their vessels to cease search and rescue operations before 72 hours have elapsed.  </w:t>
      </w:r>
    </w:p>
  </w:footnote>
  <w:footnote w:id="4">
    <w:p w14:paraId="760B0F26" w14:textId="77777777" w:rsidR="008E5F5F" w:rsidRDefault="008E5F5F" w:rsidP="008E5F5F">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hyperlink r:id="rId1" w:history="1">
        <w:r>
          <w:rPr>
            <w:color w:val="000000"/>
            <w:sz w:val="20"/>
            <w:szCs w:val="20"/>
          </w:rPr>
          <w:t>http://sarcontacts.info/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CDF6D" w14:textId="77777777" w:rsidR="00BC7820" w:rsidRDefault="00BC78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59803" w14:textId="77777777" w:rsidR="00CE1AA0" w:rsidRPr="00D175FF" w:rsidRDefault="00CE1AA0" w:rsidP="00CE1AA0">
    <w:pPr>
      <w:jc w:val="center"/>
    </w:pPr>
    <w:bookmarkStart w:id="424" w:name="covering_classification_header2"/>
    <w:bookmarkEnd w:id="424"/>
  </w:p>
  <w:p w14:paraId="70E55918" w14:textId="77777777" w:rsidR="00CE1AA0" w:rsidRPr="00F452A0" w:rsidRDefault="00CE1AA0" w:rsidP="00CE1AA0">
    <w:pPr>
      <w:pStyle w:val="Header"/>
      <w:jc w:val="center"/>
      <w:rPr>
        <w:rStyle w:val="PageNumber"/>
      </w:rPr>
    </w:pPr>
  </w:p>
  <w:p w14:paraId="2997DBCA" w14:textId="7B12DCBA" w:rsidR="00CE1AA0" w:rsidRPr="00F452A0" w:rsidRDefault="00CE1AA0" w:rsidP="00CE1AA0">
    <w:pPr>
      <w:pStyle w:val="PageNumbers"/>
      <w:framePr w:wrap="around"/>
      <w:rPr>
        <w:sz w:val="16"/>
      </w:rPr>
    </w:pPr>
    <w:r w:rsidRPr="00F452A0">
      <w:rPr>
        <w:rStyle w:val="PageNumber"/>
      </w:rPr>
      <w:t xml:space="preserve">Page </w:t>
    </w:r>
    <w:r w:rsidRPr="00F452A0">
      <w:rPr>
        <w:rStyle w:val="PageNumber"/>
      </w:rPr>
      <w:fldChar w:fldCharType="begin"/>
    </w:r>
    <w:r w:rsidRPr="00F452A0">
      <w:rPr>
        <w:rStyle w:val="PageNumber"/>
      </w:rPr>
      <w:instrText xml:space="preserve"> PAGE </w:instrText>
    </w:r>
    <w:r w:rsidRPr="00F452A0">
      <w:rPr>
        <w:rStyle w:val="PageNumber"/>
      </w:rPr>
      <w:fldChar w:fldCharType="separate"/>
    </w:r>
    <w:r w:rsidR="001E7950">
      <w:rPr>
        <w:rStyle w:val="PageNumber"/>
        <w:noProof/>
      </w:rPr>
      <w:t>9</w:t>
    </w:r>
    <w:r w:rsidRPr="00F452A0">
      <w:rPr>
        <w:rStyle w:val="PageNumber"/>
      </w:rPr>
      <w:fldChar w:fldCharType="end"/>
    </w:r>
    <w:r w:rsidRPr="00F452A0">
      <w:rPr>
        <w:rStyle w:val="PageNumber"/>
      </w:rPr>
      <w:t xml:space="preserve"> of </w:t>
    </w:r>
    <w:r w:rsidRPr="00F452A0">
      <w:rPr>
        <w:rStyle w:val="PageNumber"/>
      </w:rPr>
      <w:fldChar w:fldCharType="begin"/>
    </w:r>
    <w:r w:rsidRPr="00F452A0">
      <w:rPr>
        <w:rStyle w:val="PageNumber"/>
      </w:rPr>
      <w:instrText xml:space="preserve"> NUMPAGES   \* MERGEFORMAT </w:instrText>
    </w:r>
    <w:r w:rsidRPr="00F452A0">
      <w:rPr>
        <w:rStyle w:val="PageNumber"/>
      </w:rPr>
      <w:fldChar w:fldCharType="separate"/>
    </w:r>
    <w:r w:rsidR="001E7950">
      <w:rPr>
        <w:rStyle w:val="PageNumber"/>
        <w:noProof/>
      </w:rPr>
      <w:t>9</w:t>
    </w:r>
    <w:r w:rsidRPr="00F452A0">
      <w:rPr>
        <w:rStyle w:val="PageNumber"/>
      </w:rPr>
      <w:fldChar w:fldCharType="end"/>
    </w:r>
  </w:p>
  <w:p w14:paraId="41D7A7C7" w14:textId="77777777" w:rsidR="00023335" w:rsidRPr="00023335" w:rsidRDefault="00023335" w:rsidP="000233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3BD0" w14:textId="77777777" w:rsidR="00023335" w:rsidRDefault="00023335" w:rsidP="00CE1AA0">
    <w:pPr>
      <w:pStyle w:val="SecurityClassification"/>
    </w:pPr>
    <w:bookmarkStart w:id="426" w:name="covering_classification_header"/>
    <w:bookmarkEnd w:id="42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AE2BA04"/>
    <w:lvl w:ilvl="0">
      <w:start w:val="1"/>
      <w:numFmt w:val="decimal"/>
      <w:pStyle w:val="ListNumber2"/>
      <w:lvlText w:val="%1."/>
      <w:lvlJc w:val="left"/>
      <w:pPr>
        <w:tabs>
          <w:tab w:val="num" w:pos="643"/>
        </w:tabs>
        <w:ind w:left="643" w:hanging="360"/>
      </w:pPr>
    </w:lvl>
  </w:abstractNum>
  <w:abstractNum w:abstractNumId="1" w15:restartNumberingAfterBreak="0">
    <w:nsid w:val="01AA7BF7"/>
    <w:multiLevelType w:val="hybridMultilevel"/>
    <w:tmpl w:val="3466BCDA"/>
    <w:lvl w:ilvl="0" w:tplc="4CBEABC4">
      <w:start w:val="1"/>
      <w:numFmt w:val="bullet"/>
      <w:pStyle w:val="Bulletpointsindent2MFAT"/>
      <w:lvlText w:val=""/>
      <w:lvlJc w:val="left"/>
      <w:pPr>
        <w:ind w:left="1494" w:hanging="360"/>
      </w:pPr>
      <w:rPr>
        <w:rFonts w:ascii="Symbol" w:hAnsi="Symbol" w:hint="default"/>
        <w:b w:val="0"/>
        <w:i w:val="0"/>
        <w:color w:val="000000" w:themeColor="text1"/>
        <w:sz w:val="20"/>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 w15:restartNumberingAfterBreak="0">
    <w:nsid w:val="0B851962"/>
    <w:multiLevelType w:val="hybridMultilevel"/>
    <w:tmpl w:val="09DE02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05C43F8"/>
    <w:multiLevelType w:val="hybridMultilevel"/>
    <w:tmpl w:val="8FF41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81F22"/>
    <w:multiLevelType w:val="hybridMultilevel"/>
    <w:tmpl w:val="087E1E14"/>
    <w:lvl w:ilvl="0" w:tplc="0409000F">
      <w:start w:val="1"/>
      <w:numFmt w:val="decimal"/>
      <w:lvlText w:val="%1."/>
      <w:lvlJc w:val="left"/>
      <w:pPr>
        <w:ind w:left="785" w:hanging="360"/>
      </w:p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5" w15:restartNumberingAfterBreak="0">
    <w:nsid w:val="13AC6793"/>
    <w:multiLevelType w:val="hybridMultilevel"/>
    <w:tmpl w:val="8CB205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2574EB"/>
    <w:multiLevelType w:val="multilevel"/>
    <w:tmpl w:val="B44AE9C0"/>
    <w:lvl w:ilvl="0">
      <w:start w:val="1"/>
      <w:numFmt w:val="bullet"/>
      <w:pStyle w:val="ListBullet"/>
      <w:lvlText w:val=""/>
      <w:lvlJc w:val="left"/>
      <w:pPr>
        <w:ind w:left="567" w:hanging="567"/>
      </w:pPr>
      <w:rPr>
        <w:rFonts w:ascii="Symbol" w:hAnsi="Symbol" w:hint="default"/>
        <w:color w:val="A6A6A6" w:themeColor="background1" w:themeShade="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7" w15:restartNumberingAfterBreak="0">
    <w:nsid w:val="3FB550DB"/>
    <w:multiLevelType w:val="multilevel"/>
    <w:tmpl w:val="52F278B0"/>
    <w:lvl w:ilvl="0">
      <w:start w:val="1"/>
      <w:numFmt w:val="decimal"/>
      <w:lvlText w:val="%1."/>
      <w:lvlJc w:val="left"/>
      <w:pPr>
        <w:ind w:left="500" w:hanging="360"/>
      </w:pPr>
      <w:rPr>
        <w:rFonts w:ascii="Times New Roman" w:eastAsia="Times New Roman" w:hAnsi="Times New Roman" w:cs="Times New Roman"/>
        <w:sz w:val="23"/>
        <w:szCs w:val="23"/>
      </w:rPr>
    </w:lvl>
    <w:lvl w:ilvl="1">
      <w:start w:val="1"/>
      <w:numFmt w:val="lowerLetter"/>
      <w:lvlText w:val="%2)"/>
      <w:lvlJc w:val="left"/>
      <w:pPr>
        <w:ind w:left="1220" w:hanging="358"/>
      </w:pPr>
      <w:rPr>
        <w:rFonts w:ascii="Times New Roman" w:eastAsia="Times New Roman" w:hAnsi="Times New Roman" w:cs="Times New Roman"/>
        <w:sz w:val="23"/>
        <w:szCs w:val="23"/>
      </w:rPr>
    </w:lvl>
    <w:lvl w:ilvl="2">
      <w:start w:val="1"/>
      <w:numFmt w:val="bullet"/>
      <w:lvlText w:val="•"/>
      <w:lvlJc w:val="left"/>
      <w:pPr>
        <w:ind w:left="2118" w:hanging="358"/>
      </w:pPr>
    </w:lvl>
    <w:lvl w:ilvl="3">
      <w:start w:val="1"/>
      <w:numFmt w:val="bullet"/>
      <w:lvlText w:val="•"/>
      <w:lvlJc w:val="left"/>
      <w:pPr>
        <w:ind w:left="3016" w:hanging="358"/>
      </w:pPr>
    </w:lvl>
    <w:lvl w:ilvl="4">
      <w:start w:val="1"/>
      <w:numFmt w:val="bullet"/>
      <w:lvlText w:val="•"/>
      <w:lvlJc w:val="left"/>
      <w:pPr>
        <w:ind w:left="3915" w:hanging="358"/>
      </w:pPr>
    </w:lvl>
    <w:lvl w:ilvl="5">
      <w:start w:val="1"/>
      <w:numFmt w:val="bullet"/>
      <w:lvlText w:val="•"/>
      <w:lvlJc w:val="left"/>
      <w:pPr>
        <w:ind w:left="4813" w:hanging="358"/>
      </w:pPr>
    </w:lvl>
    <w:lvl w:ilvl="6">
      <w:start w:val="1"/>
      <w:numFmt w:val="bullet"/>
      <w:lvlText w:val="•"/>
      <w:lvlJc w:val="left"/>
      <w:pPr>
        <w:ind w:left="5712" w:hanging="357"/>
      </w:pPr>
    </w:lvl>
    <w:lvl w:ilvl="7">
      <w:start w:val="1"/>
      <w:numFmt w:val="bullet"/>
      <w:lvlText w:val="•"/>
      <w:lvlJc w:val="left"/>
      <w:pPr>
        <w:ind w:left="6610" w:hanging="358"/>
      </w:pPr>
    </w:lvl>
    <w:lvl w:ilvl="8">
      <w:start w:val="1"/>
      <w:numFmt w:val="bullet"/>
      <w:lvlText w:val="•"/>
      <w:lvlJc w:val="left"/>
      <w:pPr>
        <w:ind w:left="7509" w:hanging="358"/>
      </w:pPr>
    </w:lvl>
  </w:abstractNum>
  <w:abstractNum w:abstractNumId="8" w15:restartNumberingAfterBreak="0">
    <w:nsid w:val="46D06AC4"/>
    <w:multiLevelType w:val="multilevel"/>
    <w:tmpl w:val="23CA5902"/>
    <w:lvl w:ilvl="0">
      <w:start w:val="1"/>
      <w:numFmt w:val="decimal"/>
      <w:pStyle w:val="ListNumber"/>
      <w:lvlText w:val="%1."/>
      <w:lvlJc w:val="left"/>
      <w:pPr>
        <w:ind w:left="360" w:hanging="360"/>
      </w:pPr>
      <w:rPr>
        <w:rFonts w:hint="default"/>
      </w:rPr>
    </w:lvl>
    <w:lvl w:ilvl="1">
      <w:start w:val="1"/>
      <w:numFmt w:val="decimal"/>
      <w:lvlRestart w:val="0"/>
      <w:lvlText w:val="%1.%2."/>
      <w:lvlJc w:val="left"/>
      <w:pPr>
        <w:ind w:left="1134" w:hanging="567"/>
      </w:pPr>
      <w:rPr>
        <w:rFonts w:hint="default"/>
      </w:rPr>
    </w:lvl>
    <w:lvl w:ilvl="2">
      <w:start w:val="1"/>
      <w:numFmt w:val="decimal"/>
      <w:lvlRestart w:val="0"/>
      <w:lvlText w:val="%1.%2.%3."/>
      <w:lvlJc w:val="left"/>
      <w:pPr>
        <w:ind w:left="1985" w:hanging="851"/>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9" w15:restartNumberingAfterBreak="0">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CA80B54"/>
    <w:multiLevelType w:val="multilevel"/>
    <w:tmpl w:val="640A27DE"/>
    <w:lvl w:ilvl="0">
      <w:start w:val="1"/>
      <w:numFmt w:val="lowerLetter"/>
      <w:lvlText w:val="%1)"/>
      <w:lvlJc w:val="left"/>
      <w:pPr>
        <w:ind w:left="1067" w:hanging="358"/>
      </w:pPr>
      <w:rPr>
        <w:sz w:val="23"/>
        <w:szCs w:val="23"/>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1" w15:restartNumberingAfterBreak="0">
    <w:nsid w:val="4F0E1BEC"/>
    <w:multiLevelType w:val="hybridMultilevel"/>
    <w:tmpl w:val="6C8CB9FE"/>
    <w:lvl w:ilvl="0" w:tplc="CEE85A14">
      <w:start w:val="1"/>
      <w:numFmt w:val="bullet"/>
      <w:pStyle w:val="BulletpointsindentMFA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9D3116"/>
    <w:multiLevelType w:val="multilevel"/>
    <w:tmpl w:val="434C1B90"/>
    <w:lvl w:ilvl="0">
      <w:start w:val="1"/>
      <w:numFmt w:val="bullet"/>
      <w:pStyle w:val="BulletPoints2MFA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13" w15:restartNumberingAfterBreak="0">
    <w:nsid w:val="64BE1FD0"/>
    <w:multiLevelType w:val="multilevel"/>
    <w:tmpl w:val="6868FF76"/>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51F2F4C"/>
    <w:multiLevelType w:val="multilevel"/>
    <w:tmpl w:val="6868FF76"/>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CB76751"/>
    <w:multiLevelType w:val="multilevel"/>
    <w:tmpl w:val="A07C4D08"/>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DD609DA"/>
    <w:multiLevelType w:val="multilevel"/>
    <w:tmpl w:val="58AAD682"/>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66D01D2"/>
    <w:multiLevelType w:val="multilevel"/>
    <w:tmpl w:val="0D304C84"/>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9746208">
    <w:abstractNumId w:val="0"/>
  </w:num>
  <w:num w:numId="2" w16cid:durableId="666900846">
    <w:abstractNumId w:val="9"/>
  </w:num>
  <w:num w:numId="3" w16cid:durableId="1543789897">
    <w:abstractNumId w:val="6"/>
  </w:num>
  <w:num w:numId="4" w16cid:durableId="2079859427">
    <w:abstractNumId w:val="8"/>
  </w:num>
  <w:num w:numId="5" w16cid:durableId="532886277">
    <w:abstractNumId w:val="12"/>
  </w:num>
  <w:num w:numId="6" w16cid:durableId="671642076">
    <w:abstractNumId w:val="11"/>
  </w:num>
  <w:num w:numId="7" w16cid:durableId="1678922520">
    <w:abstractNumId w:val="1"/>
  </w:num>
  <w:num w:numId="8" w16cid:durableId="997266805">
    <w:abstractNumId w:val="10"/>
  </w:num>
  <w:num w:numId="9" w16cid:durableId="1048143625">
    <w:abstractNumId w:val="17"/>
  </w:num>
  <w:num w:numId="10" w16cid:durableId="437718160">
    <w:abstractNumId w:val="14"/>
  </w:num>
  <w:num w:numId="11" w16cid:durableId="972636636">
    <w:abstractNumId w:val="16"/>
  </w:num>
  <w:num w:numId="12" w16cid:durableId="436295453">
    <w:abstractNumId w:val="7"/>
  </w:num>
  <w:num w:numId="13" w16cid:durableId="107051541">
    <w:abstractNumId w:val="4"/>
  </w:num>
  <w:num w:numId="14" w16cid:durableId="1926182964">
    <w:abstractNumId w:val="15"/>
  </w:num>
  <w:num w:numId="15" w16cid:durableId="606548014">
    <w:abstractNumId w:val="13"/>
  </w:num>
  <w:num w:numId="16" w16cid:durableId="2008288321">
    <w:abstractNumId w:val="3"/>
  </w:num>
  <w:num w:numId="17" w16cid:durableId="2007783900">
    <w:abstractNumId w:val="5"/>
  </w:num>
  <w:num w:numId="18" w16cid:durableId="369453298">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utuh suadela">
    <w15:presenceInfo w15:providerId="Windows Live" w15:userId="ea320801d02cf98b"/>
  </w15:person>
  <w15:person w15:author="HODDER, Emma (GVA)">
    <w15:presenceInfo w15:providerId="AD" w15:userId="S-1-5-21-973871130-1371020006-2310461617-19237"/>
  </w15:person>
  <w15:person w15:author="MCAVINCHEY, Sarah (PACREG)">
    <w15:presenceInfo w15:providerId="AD" w15:userId="S-1-5-21-973871130-1371020006-2310461617-33498"/>
  </w15:person>
  <w15:person w15:author="FINUCANE, Lexi (PACREG)">
    <w15:presenceInfo w15:providerId="AD" w15:userId="S-1-5-21-973871130-1371020006-2310461617-32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F5F"/>
    <w:rsid w:val="00002006"/>
    <w:rsid w:val="00010B1F"/>
    <w:rsid w:val="00017E3F"/>
    <w:rsid w:val="000213B9"/>
    <w:rsid w:val="00023335"/>
    <w:rsid w:val="00033D68"/>
    <w:rsid w:val="000422FB"/>
    <w:rsid w:val="00056280"/>
    <w:rsid w:val="0006405C"/>
    <w:rsid w:val="00071F86"/>
    <w:rsid w:val="00073B7A"/>
    <w:rsid w:val="000A3B90"/>
    <w:rsid w:val="000B1830"/>
    <w:rsid w:val="000B4F16"/>
    <w:rsid w:val="000C7EA7"/>
    <w:rsid w:val="000D10F8"/>
    <w:rsid w:val="000E6360"/>
    <w:rsid w:val="000E7CB5"/>
    <w:rsid w:val="001538AF"/>
    <w:rsid w:val="00184D07"/>
    <w:rsid w:val="001A658A"/>
    <w:rsid w:val="001B0C88"/>
    <w:rsid w:val="001D54AB"/>
    <w:rsid w:val="001E7950"/>
    <w:rsid w:val="00200808"/>
    <w:rsid w:val="002076A2"/>
    <w:rsid w:val="002173C7"/>
    <w:rsid w:val="00221860"/>
    <w:rsid w:val="00236A09"/>
    <w:rsid w:val="00255554"/>
    <w:rsid w:val="00266E0C"/>
    <w:rsid w:val="002728B8"/>
    <w:rsid w:val="00286581"/>
    <w:rsid w:val="00291F8E"/>
    <w:rsid w:val="002B6045"/>
    <w:rsid w:val="00303A38"/>
    <w:rsid w:val="00344AFA"/>
    <w:rsid w:val="00356A5E"/>
    <w:rsid w:val="00384205"/>
    <w:rsid w:val="003B48CE"/>
    <w:rsid w:val="003E5F24"/>
    <w:rsid w:val="003F4A6D"/>
    <w:rsid w:val="00402CF4"/>
    <w:rsid w:val="004145A9"/>
    <w:rsid w:val="00424006"/>
    <w:rsid w:val="00436385"/>
    <w:rsid w:val="00475A2F"/>
    <w:rsid w:val="0047687E"/>
    <w:rsid w:val="0049118F"/>
    <w:rsid w:val="004B00F5"/>
    <w:rsid w:val="004B0416"/>
    <w:rsid w:val="004D503B"/>
    <w:rsid w:val="004E0DD9"/>
    <w:rsid w:val="004E73C3"/>
    <w:rsid w:val="00515590"/>
    <w:rsid w:val="00563AEC"/>
    <w:rsid w:val="0058467F"/>
    <w:rsid w:val="005941D4"/>
    <w:rsid w:val="005B2E5B"/>
    <w:rsid w:val="005F099A"/>
    <w:rsid w:val="005F1313"/>
    <w:rsid w:val="005F6650"/>
    <w:rsid w:val="00621C4B"/>
    <w:rsid w:val="006229AE"/>
    <w:rsid w:val="00624E8E"/>
    <w:rsid w:val="00631640"/>
    <w:rsid w:val="00631D55"/>
    <w:rsid w:val="0064593B"/>
    <w:rsid w:val="006814A6"/>
    <w:rsid w:val="006A5967"/>
    <w:rsid w:val="006A644E"/>
    <w:rsid w:val="006A699C"/>
    <w:rsid w:val="006A6AE9"/>
    <w:rsid w:val="006B282A"/>
    <w:rsid w:val="006C4423"/>
    <w:rsid w:val="006F25FB"/>
    <w:rsid w:val="00716A49"/>
    <w:rsid w:val="007311A3"/>
    <w:rsid w:val="00732771"/>
    <w:rsid w:val="00761A85"/>
    <w:rsid w:val="007C7AEA"/>
    <w:rsid w:val="00803EF1"/>
    <w:rsid w:val="008149DF"/>
    <w:rsid w:val="00832846"/>
    <w:rsid w:val="008545C2"/>
    <w:rsid w:val="0089708B"/>
    <w:rsid w:val="008A31F0"/>
    <w:rsid w:val="008A4790"/>
    <w:rsid w:val="008C777C"/>
    <w:rsid w:val="008D17C5"/>
    <w:rsid w:val="008D2C23"/>
    <w:rsid w:val="008D5B57"/>
    <w:rsid w:val="008E27D0"/>
    <w:rsid w:val="008E5F5F"/>
    <w:rsid w:val="009602EC"/>
    <w:rsid w:val="009753F3"/>
    <w:rsid w:val="009C45E1"/>
    <w:rsid w:val="009D261D"/>
    <w:rsid w:val="009D40EF"/>
    <w:rsid w:val="009D7BB7"/>
    <w:rsid w:val="009F1AA6"/>
    <w:rsid w:val="009F3EEB"/>
    <w:rsid w:val="009F441F"/>
    <w:rsid w:val="009F5D27"/>
    <w:rsid w:val="00A11BE9"/>
    <w:rsid w:val="00A4328B"/>
    <w:rsid w:val="00A47E03"/>
    <w:rsid w:val="00AA62C4"/>
    <w:rsid w:val="00AB02CC"/>
    <w:rsid w:val="00AD7E98"/>
    <w:rsid w:val="00AE0B06"/>
    <w:rsid w:val="00B07D05"/>
    <w:rsid w:val="00B277A0"/>
    <w:rsid w:val="00B329D3"/>
    <w:rsid w:val="00B354A8"/>
    <w:rsid w:val="00B37FF1"/>
    <w:rsid w:val="00B51CD9"/>
    <w:rsid w:val="00B72B22"/>
    <w:rsid w:val="00B9645E"/>
    <w:rsid w:val="00BC6E04"/>
    <w:rsid w:val="00BC7820"/>
    <w:rsid w:val="00BD6AF8"/>
    <w:rsid w:val="00BE719B"/>
    <w:rsid w:val="00C542E5"/>
    <w:rsid w:val="00C7184B"/>
    <w:rsid w:val="00C819AC"/>
    <w:rsid w:val="00CA6A70"/>
    <w:rsid w:val="00CD390F"/>
    <w:rsid w:val="00CE1AA0"/>
    <w:rsid w:val="00CF1E8A"/>
    <w:rsid w:val="00D020C2"/>
    <w:rsid w:val="00D11922"/>
    <w:rsid w:val="00D76AC9"/>
    <w:rsid w:val="00D8465A"/>
    <w:rsid w:val="00D96C65"/>
    <w:rsid w:val="00DB1419"/>
    <w:rsid w:val="00DB5226"/>
    <w:rsid w:val="00E07073"/>
    <w:rsid w:val="00E13AB5"/>
    <w:rsid w:val="00EA04C8"/>
    <w:rsid w:val="00EC0753"/>
    <w:rsid w:val="00EE6867"/>
    <w:rsid w:val="00F030F9"/>
    <w:rsid w:val="00F06D90"/>
    <w:rsid w:val="00F14204"/>
    <w:rsid w:val="00F87A6B"/>
    <w:rsid w:val="00F91A5D"/>
    <w:rsid w:val="00FC043A"/>
    <w:rsid w:val="00FC7CC9"/>
    <w:rsid w:val="00FE3DBB"/>
    <w:rsid w:val="00FE777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799C9"/>
  <w15:chartTrackingRefBased/>
  <w15:docId w15:val="{2E8498FB-4BAD-4952-8C65-6E9FDB79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5" w:unhideWhenUsed="1" w:qFormat="1"/>
    <w:lsdException w:name="heading 4" w:semiHidden="1" w:uiPriority="49" w:unhideWhenUsed="1"/>
    <w:lsdException w:name="heading 5" w:semiHidden="1" w:uiPriority="49" w:unhideWhenUsed="1"/>
    <w:lsdException w:name="heading 6" w:semiHidden="1" w:uiPriority="49" w:unhideWhenUsed="1" w:qFormat="1"/>
    <w:lsdException w:name="heading 7" w:semiHidden="1" w:uiPriority="49" w:unhideWhenUsed="1" w:qFormat="1"/>
    <w:lsdException w:name="heading 8" w:semiHidden="1" w:uiPriority="49" w:unhideWhenUsed="1" w:qFormat="1"/>
    <w:lsdException w:name="heading 9" w:semiHidden="1" w:uiPriority="4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qFormat="1"/>
    <w:lsdException w:name="footnote text" w:semiHidden="1" w:unhideWhenUsed="1"/>
    <w:lsdException w:name="annotation text" w:semiHidden="1" w:unhideWhenUsed="1"/>
    <w:lsdException w:name="header" w:semiHidden="1" w:uiPriority="24" w:unhideWhenUsed="1" w:qFormat="1"/>
    <w:lsdException w:name="footer" w:semiHidden="1" w:uiPriority="22" w:unhideWhenUsed="1" w:qFormat="1"/>
    <w:lsdException w:name="index heading" w:semiHidden="1" w:unhideWhenUsed="1"/>
    <w:lsdException w:name="caption" w:semiHidden="1" w:uiPriority="2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9" w:unhideWhenUsed="1" w:qFormat="1"/>
    <w:lsdException w:name="List Number" w:semiHidden="1" w:uiPriority="4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1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1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MFAT"/>
    <w:qFormat/>
    <w:rsid w:val="008E5F5F"/>
    <w:pPr>
      <w:widowControl w:val="0"/>
    </w:pPr>
    <w:rPr>
      <w:sz w:val="22"/>
      <w:szCs w:val="22"/>
      <w:lang w:val="en-US"/>
    </w:rPr>
  </w:style>
  <w:style w:type="paragraph" w:styleId="Heading1">
    <w:name w:val="heading 1"/>
    <w:aliases w:val="Heading 1 MFAT"/>
    <w:basedOn w:val="Normal"/>
    <w:next w:val="Normal"/>
    <w:link w:val="Heading1Char"/>
    <w:uiPriority w:val="9"/>
    <w:qFormat/>
    <w:rsid w:val="00B37FF1"/>
    <w:pPr>
      <w:keepNext/>
      <w:pBdr>
        <w:bottom w:val="single" w:sz="4" w:space="1" w:color="808080"/>
      </w:pBdr>
      <w:spacing w:before="240"/>
      <w:outlineLvl w:val="0"/>
    </w:pPr>
    <w:rPr>
      <w:rFonts w:cs="Arial"/>
      <w:sz w:val="28"/>
      <w:szCs w:val="20"/>
    </w:rPr>
  </w:style>
  <w:style w:type="paragraph" w:styleId="Heading2">
    <w:name w:val="heading 2"/>
    <w:aliases w:val="Heading 2 MFAT"/>
    <w:basedOn w:val="Normal"/>
    <w:next w:val="Normal"/>
    <w:link w:val="Heading2Char"/>
    <w:uiPriority w:val="4"/>
    <w:qFormat/>
    <w:rsid w:val="00B37FF1"/>
    <w:pPr>
      <w:keepNext/>
      <w:spacing w:before="240"/>
      <w:outlineLvl w:val="1"/>
    </w:pPr>
    <w:rPr>
      <w:rFonts w:cs="Arial"/>
      <w:sz w:val="24"/>
    </w:rPr>
  </w:style>
  <w:style w:type="paragraph" w:styleId="Heading3">
    <w:name w:val="heading 3"/>
    <w:aliases w:val="Heading 3 MFAT"/>
    <w:basedOn w:val="Normal"/>
    <w:next w:val="Normal"/>
    <w:link w:val="Heading3Char"/>
    <w:uiPriority w:val="5"/>
    <w:qFormat/>
    <w:rsid w:val="00B37FF1"/>
    <w:pPr>
      <w:keepNext/>
      <w:spacing w:before="240"/>
      <w:outlineLvl w:val="2"/>
    </w:pPr>
    <w:rPr>
      <w:rFonts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Points">
    <w:name w:val="Bullet Points"/>
    <w:basedOn w:val="Normal"/>
    <w:link w:val="BulletPointsChar"/>
    <w:uiPriority w:val="6"/>
    <w:rsid w:val="008A31F0"/>
    <w:pPr>
      <w:numPr>
        <w:numId w:val="2"/>
      </w:numPr>
      <w:overflowPunct w:val="0"/>
      <w:autoSpaceDE w:val="0"/>
      <w:autoSpaceDN w:val="0"/>
      <w:adjustRightInd w:val="0"/>
      <w:spacing w:before="120"/>
      <w:ind w:left="567" w:hanging="567"/>
      <w:textAlignment w:val="baseline"/>
    </w:pPr>
    <w:rPr>
      <w:szCs w:val="20"/>
    </w:rPr>
  </w:style>
  <w:style w:type="character" w:customStyle="1" w:styleId="BulletPointsChar">
    <w:name w:val="Bullet Points Char"/>
    <w:link w:val="BulletPoints"/>
    <w:uiPriority w:val="6"/>
    <w:rsid w:val="00F06D90"/>
    <w:rPr>
      <w:rFonts w:ascii="Verdana" w:hAnsi="Verdana"/>
    </w:rPr>
  </w:style>
  <w:style w:type="paragraph" w:customStyle="1" w:styleId="DocumentID">
    <w:name w:val="Document ID"/>
    <w:basedOn w:val="Normal"/>
    <w:uiPriority w:val="21"/>
    <w:rsid w:val="008A31F0"/>
    <w:rPr>
      <w:rFonts w:cs="Arial"/>
      <w:sz w:val="14"/>
    </w:rPr>
  </w:style>
  <w:style w:type="paragraph" w:customStyle="1" w:styleId="BulletPoints2">
    <w:name w:val="Bullet Points 2"/>
    <w:basedOn w:val="Normal"/>
    <w:uiPriority w:val="8"/>
    <w:rsid w:val="00631640"/>
    <w:pPr>
      <w:spacing w:before="60"/>
    </w:pPr>
  </w:style>
  <w:style w:type="paragraph" w:customStyle="1" w:styleId="Tableheading">
    <w:name w:val="Table heading"/>
    <w:basedOn w:val="Normal"/>
    <w:next w:val="Normal"/>
    <w:uiPriority w:val="15"/>
    <w:rsid w:val="008A31F0"/>
    <w:rPr>
      <w:caps/>
      <w:sz w:val="16"/>
    </w:rPr>
  </w:style>
  <w:style w:type="paragraph" w:customStyle="1" w:styleId="Tabletext">
    <w:name w:val="Table text"/>
    <w:basedOn w:val="Normal"/>
    <w:uiPriority w:val="16"/>
    <w:rsid w:val="008A31F0"/>
    <w:rPr>
      <w:sz w:val="18"/>
    </w:rPr>
  </w:style>
  <w:style w:type="paragraph" w:customStyle="1" w:styleId="PageNumbers">
    <w:name w:val="Page Numbers"/>
    <w:basedOn w:val="Normal"/>
    <w:uiPriority w:val="26"/>
    <w:rsid w:val="008A31F0"/>
    <w:pPr>
      <w:framePr w:wrap="around" w:vAnchor="text" w:hAnchor="page" w:xAlign="center" w:y="1"/>
      <w:jc w:val="center"/>
    </w:pPr>
    <w:rPr>
      <w:sz w:val="18"/>
    </w:rPr>
  </w:style>
  <w:style w:type="paragraph" w:customStyle="1" w:styleId="TOC1">
    <w:name w:val="TOC1"/>
    <w:basedOn w:val="Normal"/>
    <w:uiPriority w:val="17"/>
    <w:rsid w:val="008A31F0"/>
    <w:pPr>
      <w:spacing w:before="180"/>
    </w:pPr>
  </w:style>
  <w:style w:type="paragraph" w:customStyle="1" w:styleId="TOC2">
    <w:name w:val="TOC2"/>
    <w:basedOn w:val="Normal"/>
    <w:uiPriority w:val="18"/>
    <w:rsid w:val="008A31F0"/>
    <w:pPr>
      <w:spacing w:before="120"/>
      <w:ind w:left="284"/>
    </w:pPr>
    <w:rPr>
      <w:sz w:val="18"/>
    </w:rPr>
  </w:style>
  <w:style w:type="paragraph" w:customStyle="1" w:styleId="TOC3">
    <w:name w:val="TOC3"/>
    <w:basedOn w:val="Normal"/>
    <w:uiPriority w:val="19"/>
    <w:rsid w:val="008A31F0"/>
    <w:pPr>
      <w:spacing w:before="60"/>
      <w:ind w:left="567"/>
    </w:pPr>
    <w:rPr>
      <w:sz w:val="18"/>
    </w:rPr>
  </w:style>
  <w:style w:type="paragraph" w:customStyle="1" w:styleId="Footnote">
    <w:name w:val="Footnote"/>
    <w:basedOn w:val="Normal"/>
    <w:uiPriority w:val="23"/>
    <w:rsid w:val="008A31F0"/>
    <w:pPr>
      <w:spacing w:before="120"/>
    </w:pPr>
    <w:rPr>
      <w:sz w:val="16"/>
    </w:rPr>
  </w:style>
  <w:style w:type="paragraph" w:customStyle="1" w:styleId="SecurityClassification">
    <w:name w:val="Security Classification"/>
    <w:basedOn w:val="Normal"/>
    <w:next w:val="Normal"/>
    <w:uiPriority w:val="27"/>
    <w:rsid w:val="008A31F0"/>
    <w:pPr>
      <w:jc w:val="center"/>
    </w:pPr>
    <w:rPr>
      <w:rFonts w:cs="Arial"/>
      <w:bCs/>
      <w:caps/>
      <w:szCs w:val="20"/>
    </w:rPr>
  </w:style>
  <w:style w:type="paragraph" w:customStyle="1" w:styleId="Bulletpointsindent">
    <w:name w:val="Bullet points indent"/>
    <w:basedOn w:val="BulletPoints"/>
    <w:uiPriority w:val="7"/>
    <w:rsid w:val="00631640"/>
    <w:pPr>
      <w:numPr>
        <w:numId w:val="0"/>
      </w:numPr>
    </w:pPr>
  </w:style>
  <w:style w:type="paragraph" w:customStyle="1" w:styleId="Number">
    <w:name w:val="Number"/>
    <w:link w:val="NumberChar"/>
    <w:uiPriority w:val="25"/>
    <w:rsid w:val="008A31F0"/>
    <w:pPr>
      <w:spacing w:before="120" w:after="120" w:line="288" w:lineRule="auto"/>
    </w:pPr>
    <w:rPr>
      <w:rFonts w:ascii="Verdana" w:hAnsi="Verdana"/>
    </w:rPr>
  </w:style>
  <w:style w:type="character" w:customStyle="1" w:styleId="NumberChar">
    <w:name w:val="Number Char"/>
    <w:link w:val="Number"/>
    <w:uiPriority w:val="25"/>
    <w:rsid w:val="00F06D90"/>
    <w:rPr>
      <w:rFonts w:ascii="Verdana" w:hAnsi="Verdana"/>
    </w:rPr>
  </w:style>
  <w:style w:type="character" w:customStyle="1" w:styleId="Heading1Char">
    <w:name w:val="Heading 1 Char"/>
    <w:aliases w:val="Heading 1 MFAT Char"/>
    <w:basedOn w:val="DefaultParagraphFont"/>
    <w:link w:val="Heading1"/>
    <w:uiPriority w:val="3"/>
    <w:rsid w:val="00B37FF1"/>
    <w:rPr>
      <w:rFonts w:ascii="Verdana" w:hAnsi="Verdana" w:cs="Arial"/>
      <w:sz w:val="28"/>
    </w:rPr>
  </w:style>
  <w:style w:type="character" w:customStyle="1" w:styleId="Heading2Char">
    <w:name w:val="Heading 2 Char"/>
    <w:aliases w:val="Heading 2 MFAT Char"/>
    <w:basedOn w:val="DefaultParagraphFont"/>
    <w:link w:val="Heading2"/>
    <w:uiPriority w:val="4"/>
    <w:rsid w:val="00B37FF1"/>
    <w:rPr>
      <w:rFonts w:ascii="Verdana" w:hAnsi="Verdana" w:cs="Arial"/>
      <w:sz w:val="24"/>
      <w:szCs w:val="22"/>
    </w:rPr>
  </w:style>
  <w:style w:type="character" w:customStyle="1" w:styleId="Heading3Char">
    <w:name w:val="Heading 3 Char"/>
    <w:aliases w:val="Heading 3 MFAT Char"/>
    <w:basedOn w:val="DefaultParagraphFont"/>
    <w:link w:val="Heading3"/>
    <w:uiPriority w:val="5"/>
    <w:rsid w:val="00B37FF1"/>
    <w:rPr>
      <w:rFonts w:ascii="Verdana" w:hAnsi="Verdana" w:cs="Arial"/>
      <w:b/>
      <w:sz w:val="18"/>
      <w:szCs w:val="24"/>
    </w:rPr>
  </w:style>
  <w:style w:type="paragraph" w:styleId="NormalIndent">
    <w:name w:val="Normal Indent"/>
    <w:aliases w:val="Normal Indent MFAT"/>
    <w:basedOn w:val="Normal"/>
    <w:uiPriority w:val="1"/>
    <w:qFormat/>
    <w:rsid w:val="00B37FF1"/>
    <w:pPr>
      <w:overflowPunct w:val="0"/>
      <w:autoSpaceDE w:val="0"/>
      <w:autoSpaceDN w:val="0"/>
      <w:adjustRightInd w:val="0"/>
      <w:ind w:left="567"/>
      <w:jc w:val="both"/>
      <w:textAlignment w:val="baseline"/>
    </w:pPr>
    <w:rPr>
      <w:szCs w:val="20"/>
    </w:rPr>
  </w:style>
  <w:style w:type="paragraph" w:styleId="Header">
    <w:name w:val="header"/>
    <w:aliases w:val="Header MFAT"/>
    <w:basedOn w:val="Normal"/>
    <w:link w:val="HeaderChar"/>
    <w:uiPriority w:val="24"/>
    <w:qFormat/>
    <w:rsid w:val="00B37FF1"/>
    <w:rPr>
      <w:sz w:val="18"/>
    </w:rPr>
  </w:style>
  <w:style w:type="character" w:customStyle="1" w:styleId="HeaderChar">
    <w:name w:val="Header Char"/>
    <w:aliases w:val="Header MFAT Char"/>
    <w:basedOn w:val="DefaultParagraphFont"/>
    <w:link w:val="Header"/>
    <w:uiPriority w:val="24"/>
    <w:rsid w:val="00B37FF1"/>
    <w:rPr>
      <w:rFonts w:ascii="Verdana" w:hAnsi="Verdana"/>
      <w:sz w:val="18"/>
      <w:szCs w:val="24"/>
    </w:rPr>
  </w:style>
  <w:style w:type="paragraph" w:styleId="Footer">
    <w:name w:val="footer"/>
    <w:aliases w:val="Footer MFAT"/>
    <w:basedOn w:val="Normal"/>
    <w:link w:val="FooterChar"/>
    <w:uiPriority w:val="22"/>
    <w:qFormat/>
    <w:rsid w:val="00B37FF1"/>
    <w:rPr>
      <w:rFonts w:cs="Arial"/>
      <w:sz w:val="18"/>
      <w:szCs w:val="12"/>
    </w:rPr>
  </w:style>
  <w:style w:type="character" w:customStyle="1" w:styleId="FooterChar">
    <w:name w:val="Footer Char"/>
    <w:aliases w:val="Footer MFAT Char"/>
    <w:basedOn w:val="DefaultParagraphFont"/>
    <w:link w:val="Footer"/>
    <w:uiPriority w:val="22"/>
    <w:rsid w:val="00B37FF1"/>
    <w:rPr>
      <w:rFonts w:ascii="Verdana" w:hAnsi="Verdana" w:cs="Arial"/>
      <w:sz w:val="18"/>
      <w:szCs w:val="12"/>
    </w:rPr>
  </w:style>
  <w:style w:type="paragraph" w:styleId="Caption">
    <w:name w:val="caption"/>
    <w:aliases w:val="Caption MFAT"/>
    <w:basedOn w:val="Normal"/>
    <w:next w:val="Normal"/>
    <w:uiPriority w:val="20"/>
    <w:qFormat/>
    <w:rsid w:val="00B37FF1"/>
    <w:pPr>
      <w:spacing w:before="120"/>
    </w:pPr>
    <w:rPr>
      <w:b/>
      <w:bCs/>
      <w:sz w:val="16"/>
      <w:szCs w:val="18"/>
    </w:rPr>
  </w:style>
  <w:style w:type="paragraph" w:styleId="ListBullet">
    <w:name w:val="List Bullet"/>
    <w:aliases w:val="MFAT List Bullet"/>
    <w:basedOn w:val="Normal"/>
    <w:uiPriority w:val="49"/>
    <w:qFormat/>
    <w:rsid w:val="00B37FF1"/>
    <w:pPr>
      <w:numPr>
        <w:numId w:val="3"/>
      </w:numPr>
      <w:tabs>
        <w:tab w:val="left" w:pos="1134"/>
      </w:tabs>
      <w:overflowPunct w:val="0"/>
      <w:autoSpaceDE w:val="0"/>
      <w:autoSpaceDN w:val="0"/>
      <w:adjustRightInd w:val="0"/>
      <w:spacing w:before="120"/>
      <w:textAlignment w:val="baseline"/>
    </w:pPr>
    <w:rPr>
      <w:szCs w:val="20"/>
    </w:rPr>
  </w:style>
  <w:style w:type="paragraph" w:styleId="ListNumber">
    <w:name w:val="List Number"/>
    <w:aliases w:val="MFAT List Number"/>
    <w:basedOn w:val="ListNumber2"/>
    <w:uiPriority w:val="49"/>
    <w:qFormat/>
    <w:rsid w:val="00B37FF1"/>
    <w:pPr>
      <w:numPr>
        <w:numId w:val="4"/>
      </w:num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unhideWhenUsed/>
    <w:rsid w:val="00255554"/>
    <w:pPr>
      <w:numPr>
        <w:numId w:val="1"/>
      </w:numPr>
      <w:contextualSpacing/>
    </w:pPr>
  </w:style>
  <w:style w:type="paragraph" w:styleId="Title">
    <w:name w:val="Title"/>
    <w:aliases w:val="Title MFAT"/>
    <w:basedOn w:val="Normal"/>
    <w:link w:val="TitleChar"/>
    <w:uiPriority w:val="2"/>
    <w:qFormat/>
    <w:rsid w:val="00B37FF1"/>
    <w:rPr>
      <w:rFonts w:cs="Arial"/>
      <w:bCs/>
      <w:noProof/>
      <w:sz w:val="32"/>
      <w:szCs w:val="32"/>
    </w:rPr>
  </w:style>
  <w:style w:type="character" w:customStyle="1" w:styleId="TitleChar">
    <w:name w:val="Title Char"/>
    <w:aliases w:val="Title MFAT Char"/>
    <w:basedOn w:val="DefaultParagraphFont"/>
    <w:link w:val="Title"/>
    <w:uiPriority w:val="2"/>
    <w:rsid w:val="00B37FF1"/>
    <w:rPr>
      <w:rFonts w:ascii="Verdana" w:hAnsi="Verdana" w:cs="Arial"/>
      <w:bCs/>
      <w:noProof/>
      <w:sz w:val="32"/>
      <w:szCs w:val="32"/>
    </w:rPr>
  </w:style>
  <w:style w:type="paragraph" w:styleId="BodyText">
    <w:name w:val="Body Text"/>
    <w:aliases w:val="Body Text MFAT"/>
    <w:basedOn w:val="Normal"/>
    <w:link w:val="BodyTextChar"/>
    <w:uiPriority w:val="10"/>
    <w:qFormat/>
    <w:rsid w:val="00B37FF1"/>
    <w:pPr>
      <w:spacing w:before="240"/>
      <w:jc w:val="both"/>
    </w:pPr>
  </w:style>
  <w:style w:type="character" w:customStyle="1" w:styleId="BodyTextChar">
    <w:name w:val="Body Text Char"/>
    <w:aliases w:val="Body Text MFAT Char"/>
    <w:basedOn w:val="DefaultParagraphFont"/>
    <w:link w:val="BodyText"/>
    <w:uiPriority w:val="10"/>
    <w:rsid w:val="00B37FF1"/>
    <w:rPr>
      <w:rFonts w:ascii="Verdana" w:hAnsi="Verdana"/>
      <w:szCs w:val="24"/>
    </w:rPr>
  </w:style>
  <w:style w:type="paragraph" w:styleId="BodyTextIndent">
    <w:name w:val="Body Text Indent"/>
    <w:aliases w:val="Body Text Indent MFAT"/>
    <w:basedOn w:val="Normal"/>
    <w:link w:val="BodyTextIndentChar"/>
    <w:uiPriority w:val="11"/>
    <w:qFormat/>
    <w:rsid w:val="00B37FF1"/>
    <w:pPr>
      <w:spacing w:before="240"/>
      <w:ind w:left="567"/>
    </w:pPr>
  </w:style>
  <w:style w:type="character" w:customStyle="1" w:styleId="BodyTextIndentChar">
    <w:name w:val="Body Text Indent Char"/>
    <w:aliases w:val="Body Text Indent MFAT Char"/>
    <w:basedOn w:val="DefaultParagraphFont"/>
    <w:link w:val="BodyTextIndent"/>
    <w:uiPriority w:val="11"/>
    <w:rsid w:val="00B37FF1"/>
    <w:rPr>
      <w:rFonts w:ascii="Verdana" w:hAnsi="Verdana"/>
      <w:szCs w:val="24"/>
    </w:rPr>
  </w:style>
  <w:style w:type="paragraph" w:styleId="BodyTextIndent2">
    <w:name w:val="Body Text Indent 2"/>
    <w:basedOn w:val="Normal"/>
    <w:link w:val="BodyTextIndent2Char"/>
    <w:uiPriority w:val="12"/>
    <w:qFormat/>
    <w:rsid w:val="00B37FF1"/>
    <w:pPr>
      <w:spacing w:before="240"/>
      <w:ind w:left="1134"/>
    </w:pPr>
  </w:style>
  <w:style w:type="character" w:customStyle="1" w:styleId="BodyTextIndent2Char">
    <w:name w:val="Body Text Indent 2 Char"/>
    <w:basedOn w:val="DefaultParagraphFont"/>
    <w:link w:val="BodyTextIndent2"/>
    <w:uiPriority w:val="12"/>
    <w:rsid w:val="00B37FF1"/>
    <w:rPr>
      <w:rFonts w:ascii="Verdana" w:hAnsi="Verdana"/>
      <w:szCs w:val="24"/>
    </w:rPr>
  </w:style>
  <w:style w:type="character" w:styleId="PageNumber">
    <w:name w:val="page number"/>
    <w:uiPriority w:val="49"/>
    <w:rsid w:val="00CE1AA0"/>
    <w:rPr>
      <w:rFonts w:ascii="Verdana" w:hAnsi="Verdana"/>
      <w:sz w:val="18"/>
      <w:lang w:val="en-US"/>
    </w:rPr>
  </w:style>
  <w:style w:type="paragraph" w:customStyle="1" w:styleId="Bulletpointsindent2">
    <w:name w:val="Bullet points indent 2"/>
    <w:basedOn w:val="BulletPoints2"/>
    <w:uiPriority w:val="9"/>
    <w:rsid w:val="00631640"/>
    <w:pPr>
      <w:jc w:val="both"/>
    </w:pPr>
  </w:style>
  <w:style w:type="table" w:customStyle="1" w:styleId="Table-Grid">
    <w:name w:val="Table-Grid"/>
    <w:basedOn w:val="TableNormal"/>
    <w:uiPriority w:val="99"/>
    <w:rsid w:val="005F1313"/>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table" w:styleId="TableGrid">
    <w:name w:val="Table Grid"/>
    <w:basedOn w:val="TableNormal"/>
    <w:uiPriority w:val="59"/>
    <w:rsid w:val="00303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sMFAT">
    <w:name w:val="Bullet Points MFAT"/>
    <w:basedOn w:val="Normal"/>
    <w:link w:val="BulletPointsMFATChar"/>
    <w:uiPriority w:val="6"/>
    <w:qFormat/>
    <w:rsid w:val="00B37FF1"/>
    <w:pPr>
      <w:overflowPunct w:val="0"/>
      <w:autoSpaceDE w:val="0"/>
      <w:autoSpaceDN w:val="0"/>
      <w:adjustRightInd w:val="0"/>
      <w:spacing w:before="120"/>
      <w:textAlignment w:val="baseline"/>
    </w:pPr>
    <w:rPr>
      <w:szCs w:val="20"/>
    </w:rPr>
  </w:style>
  <w:style w:type="character" w:customStyle="1" w:styleId="BulletPointsMFATChar">
    <w:name w:val="Bullet Points MFAT Char"/>
    <w:link w:val="BulletPointsMFAT"/>
    <w:uiPriority w:val="6"/>
    <w:rsid w:val="00B37FF1"/>
    <w:rPr>
      <w:rFonts w:ascii="Verdana" w:hAnsi="Verdana"/>
    </w:rPr>
  </w:style>
  <w:style w:type="paragraph" w:customStyle="1" w:styleId="DocumentIDMFAT">
    <w:name w:val="Document ID MFAT"/>
    <w:basedOn w:val="Normal"/>
    <w:uiPriority w:val="21"/>
    <w:qFormat/>
    <w:rsid w:val="00B37FF1"/>
    <w:rPr>
      <w:rFonts w:cs="Arial"/>
      <w:sz w:val="14"/>
    </w:rPr>
  </w:style>
  <w:style w:type="paragraph" w:customStyle="1" w:styleId="BulletPoints2MFAT">
    <w:name w:val="Bullet Points 2 MFAT"/>
    <w:basedOn w:val="Normal"/>
    <w:uiPriority w:val="8"/>
    <w:qFormat/>
    <w:rsid w:val="00B37FF1"/>
    <w:pPr>
      <w:numPr>
        <w:numId w:val="5"/>
      </w:numPr>
      <w:spacing w:before="60"/>
    </w:pPr>
  </w:style>
  <w:style w:type="paragraph" w:customStyle="1" w:styleId="TableheadingMFAT">
    <w:name w:val="Table heading MFAT"/>
    <w:basedOn w:val="Normal"/>
    <w:next w:val="Normal"/>
    <w:uiPriority w:val="15"/>
    <w:qFormat/>
    <w:rsid w:val="00B37FF1"/>
    <w:rPr>
      <w:caps/>
      <w:sz w:val="16"/>
    </w:rPr>
  </w:style>
  <w:style w:type="paragraph" w:customStyle="1" w:styleId="TabletextMFAT">
    <w:name w:val="Table text MFAT"/>
    <w:basedOn w:val="Normal"/>
    <w:uiPriority w:val="16"/>
    <w:qFormat/>
    <w:rsid w:val="00B37FF1"/>
    <w:rPr>
      <w:sz w:val="18"/>
    </w:rPr>
  </w:style>
  <w:style w:type="paragraph" w:customStyle="1" w:styleId="PageNumbersMFAT">
    <w:name w:val="Page Numbers MFAT"/>
    <w:basedOn w:val="Normal"/>
    <w:uiPriority w:val="26"/>
    <w:qFormat/>
    <w:rsid w:val="00B37FF1"/>
    <w:pPr>
      <w:framePr w:wrap="around" w:vAnchor="text" w:hAnchor="page" w:xAlign="center" w:y="1"/>
      <w:jc w:val="center"/>
    </w:pPr>
    <w:rPr>
      <w:sz w:val="18"/>
    </w:rPr>
  </w:style>
  <w:style w:type="paragraph" w:customStyle="1" w:styleId="TOC1MFAT">
    <w:name w:val="TOC1 MFAT"/>
    <w:basedOn w:val="Normal"/>
    <w:uiPriority w:val="17"/>
    <w:qFormat/>
    <w:rsid w:val="00B37FF1"/>
    <w:pPr>
      <w:spacing w:before="180"/>
    </w:pPr>
  </w:style>
  <w:style w:type="paragraph" w:customStyle="1" w:styleId="TOC2MFAT">
    <w:name w:val="TOC2 MFAT"/>
    <w:basedOn w:val="Normal"/>
    <w:uiPriority w:val="18"/>
    <w:qFormat/>
    <w:rsid w:val="00B37FF1"/>
    <w:pPr>
      <w:spacing w:before="120"/>
      <w:ind w:left="284"/>
    </w:pPr>
    <w:rPr>
      <w:sz w:val="18"/>
    </w:rPr>
  </w:style>
  <w:style w:type="paragraph" w:customStyle="1" w:styleId="TOC3MFAT">
    <w:name w:val="TOC3 MFAT"/>
    <w:basedOn w:val="Normal"/>
    <w:uiPriority w:val="19"/>
    <w:qFormat/>
    <w:rsid w:val="00B37FF1"/>
    <w:pPr>
      <w:spacing w:before="60"/>
      <w:ind w:left="567"/>
    </w:pPr>
    <w:rPr>
      <w:sz w:val="18"/>
    </w:rPr>
  </w:style>
  <w:style w:type="paragraph" w:customStyle="1" w:styleId="FootnoteMFAT">
    <w:name w:val="Footnote MFAT"/>
    <w:basedOn w:val="Normal"/>
    <w:uiPriority w:val="23"/>
    <w:qFormat/>
    <w:rsid w:val="00B37FF1"/>
    <w:pPr>
      <w:spacing w:before="120"/>
    </w:pPr>
    <w:rPr>
      <w:sz w:val="16"/>
    </w:rPr>
  </w:style>
  <w:style w:type="paragraph" w:customStyle="1" w:styleId="SecurityClassificationMFAT">
    <w:name w:val="Security Classification MFAT"/>
    <w:basedOn w:val="Normal"/>
    <w:next w:val="Normal"/>
    <w:uiPriority w:val="27"/>
    <w:qFormat/>
    <w:rsid w:val="00B37FF1"/>
    <w:pPr>
      <w:jc w:val="center"/>
    </w:pPr>
    <w:rPr>
      <w:rFonts w:cs="Arial"/>
      <w:bCs/>
      <w:caps/>
      <w:szCs w:val="20"/>
    </w:rPr>
  </w:style>
  <w:style w:type="paragraph" w:customStyle="1" w:styleId="BulletpointsindentMFAT">
    <w:name w:val="Bullet points indent MFAT"/>
    <w:basedOn w:val="BulletPointsMFAT"/>
    <w:uiPriority w:val="7"/>
    <w:qFormat/>
    <w:rsid w:val="00B37FF1"/>
    <w:pPr>
      <w:numPr>
        <w:numId w:val="6"/>
      </w:numPr>
    </w:pPr>
  </w:style>
  <w:style w:type="paragraph" w:customStyle="1" w:styleId="NumberMFAT">
    <w:name w:val="Number MFAT"/>
    <w:link w:val="NumberMFATChar"/>
    <w:uiPriority w:val="25"/>
    <w:qFormat/>
    <w:rsid w:val="00B37FF1"/>
    <w:pPr>
      <w:spacing w:before="120" w:after="120" w:line="288" w:lineRule="auto"/>
    </w:pPr>
    <w:rPr>
      <w:rFonts w:ascii="Verdana" w:hAnsi="Verdana"/>
    </w:rPr>
  </w:style>
  <w:style w:type="character" w:customStyle="1" w:styleId="NumberMFATChar">
    <w:name w:val="Number MFAT Char"/>
    <w:link w:val="NumberMFAT"/>
    <w:uiPriority w:val="25"/>
    <w:rsid w:val="00B37FF1"/>
    <w:rPr>
      <w:rFonts w:ascii="Verdana" w:hAnsi="Verdana"/>
    </w:rPr>
  </w:style>
  <w:style w:type="paragraph" w:customStyle="1" w:styleId="Bulletpointsindent2MFAT">
    <w:name w:val="Bullet points indent 2 MFAT"/>
    <w:basedOn w:val="BulletPoints2MFAT"/>
    <w:uiPriority w:val="9"/>
    <w:qFormat/>
    <w:rsid w:val="00B37FF1"/>
    <w:pPr>
      <w:numPr>
        <w:numId w:val="7"/>
      </w:numPr>
      <w:jc w:val="both"/>
    </w:pPr>
  </w:style>
  <w:style w:type="paragraph" w:styleId="CommentText">
    <w:name w:val="annotation text"/>
    <w:basedOn w:val="Normal"/>
    <w:link w:val="CommentTextChar"/>
    <w:uiPriority w:val="99"/>
    <w:unhideWhenUsed/>
    <w:rsid w:val="008E5F5F"/>
    <w:rPr>
      <w:sz w:val="20"/>
      <w:szCs w:val="20"/>
    </w:rPr>
  </w:style>
  <w:style w:type="character" w:customStyle="1" w:styleId="CommentTextChar">
    <w:name w:val="Comment Text Char"/>
    <w:basedOn w:val="DefaultParagraphFont"/>
    <w:link w:val="CommentText"/>
    <w:uiPriority w:val="99"/>
    <w:rsid w:val="008E5F5F"/>
    <w:rPr>
      <w:lang w:val="en-US"/>
    </w:rPr>
  </w:style>
  <w:style w:type="character" w:styleId="CommentReference">
    <w:name w:val="annotation reference"/>
    <w:basedOn w:val="DefaultParagraphFont"/>
    <w:uiPriority w:val="99"/>
    <w:semiHidden/>
    <w:unhideWhenUsed/>
    <w:rsid w:val="008E5F5F"/>
    <w:rPr>
      <w:sz w:val="16"/>
      <w:szCs w:val="16"/>
    </w:rPr>
  </w:style>
  <w:style w:type="paragraph" w:styleId="ListParagraph">
    <w:name w:val="List Paragraph"/>
    <w:basedOn w:val="Normal"/>
    <w:uiPriority w:val="34"/>
    <w:qFormat/>
    <w:rsid w:val="008E5F5F"/>
    <w:pPr>
      <w:ind w:left="720"/>
      <w:contextualSpacing/>
    </w:pPr>
  </w:style>
  <w:style w:type="paragraph" w:styleId="FootnoteText">
    <w:name w:val="footnote text"/>
    <w:basedOn w:val="Normal"/>
    <w:link w:val="FootnoteTextChar"/>
    <w:uiPriority w:val="99"/>
    <w:semiHidden/>
    <w:unhideWhenUsed/>
    <w:rsid w:val="008E5F5F"/>
    <w:rPr>
      <w:sz w:val="20"/>
      <w:szCs w:val="20"/>
    </w:rPr>
  </w:style>
  <w:style w:type="character" w:customStyle="1" w:styleId="FootnoteTextChar">
    <w:name w:val="Footnote Text Char"/>
    <w:basedOn w:val="DefaultParagraphFont"/>
    <w:link w:val="FootnoteText"/>
    <w:uiPriority w:val="99"/>
    <w:semiHidden/>
    <w:rsid w:val="008E5F5F"/>
    <w:rPr>
      <w:lang w:val="en-US"/>
    </w:rPr>
  </w:style>
  <w:style w:type="character" w:styleId="FootnoteReference">
    <w:name w:val="footnote reference"/>
    <w:basedOn w:val="DefaultParagraphFont"/>
    <w:uiPriority w:val="99"/>
    <w:semiHidden/>
    <w:unhideWhenUsed/>
    <w:rsid w:val="008E5F5F"/>
    <w:rPr>
      <w:vertAlign w:val="superscript"/>
    </w:rPr>
  </w:style>
  <w:style w:type="paragraph" w:styleId="PlainText">
    <w:name w:val="Plain Text"/>
    <w:basedOn w:val="Normal"/>
    <w:link w:val="PlainTextChar"/>
    <w:uiPriority w:val="99"/>
    <w:semiHidden/>
    <w:unhideWhenUsed/>
    <w:rsid w:val="008E5F5F"/>
    <w:pPr>
      <w:widowControl/>
    </w:pPr>
    <w:rPr>
      <w:rFonts w:ascii="Calibri" w:eastAsiaTheme="minorHAnsi" w:hAnsi="Calibri" w:cs="Calibri"/>
      <w:lang w:val="en-NZ"/>
    </w:rPr>
  </w:style>
  <w:style w:type="character" w:customStyle="1" w:styleId="PlainTextChar">
    <w:name w:val="Plain Text Char"/>
    <w:basedOn w:val="DefaultParagraphFont"/>
    <w:link w:val="PlainText"/>
    <w:uiPriority w:val="99"/>
    <w:semiHidden/>
    <w:rsid w:val="008E5F5F"/>
    <w:rPr>
      <w:rFonts w:ascii="Calibri" w:eastAsiaTheme="minorHAnsi" w:hAnsi="Calibri" w:cs="Calibri"/>
      <w:sz w:val="22"/>
      <w:szCs w:val="22"/>
    </w:rPr>
  </w:style>
  <w:style w:type="paragraph" w:styleId="NormalWeb">
    <w:name w:val="Normal (Web)"/>
    <w:basedOn w:val="Normal"/>
    <w:uiPriority w:val="99"/>
    <w:unhideWhenUsed/>
    <w:rsid w:val="008E5F5F"/>
    <w:pPr>
      <w:widowControl/>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8E5F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F5F"/>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266E0C"/>
    <w:rPr>
      <w:b/>
      <w:bCs/>
    </w:rPr>
  </w:style>
  <w:style w:type="character" w:customStyle="1" w:styleId="CommentSubjectChar">
    <w:name w:val="Comment Subject Char"/>
    <w:basedOn w:val="CommentTextChar"/>
    <w:link w:val="CommentSubject"/>
    <w:uiPriority w:val="99"/>
    <w:semiHidden/>
    <w:rsid w:val="00266E0C"/>
    <w:rPr>
      <w:b/>
      <w:bCs/>
      <w:lang w:val="en-US"/>
    </w:rPr>
  </w:style>
  <w:style w:type="character" w:styleId="Emphasis">
    <w:name w:val="Emphasis"/>
    <w:basedOn w:val="DefaultParagraphFont"/>
    <w:uiPriority w:val="20"/>
    <w:qFormat/>
    <w:rsid w:val="00A11BE9"/>
    <w:rPr>
      <w:i/>
      <w:iCs/>
    </w:rPr>
  </w:style>
  <w:style w:type="character" w:styleId="Hyperlink">
    <w:name w:val="Hyperlink"/>
    <w:basedOn w:val="DefaultParagraphFont"/>
    <w:uiPriority w:val="99"/>
    <w:semiHidden/>
    <w:unhideWhenUsed/>
    <w:rsid w:val="000B4F16"/>
    <w:rPr>
      <w:color w:val="0000FF"/>
      <w:u w:val="single"/>
    </w:rPr>
  </w:style>
  <w:style w:type="paragraph" w:styleId="Revision">
    <w:name w:val="Revision"/>
    <w:hidden/>
    <w:uiPriority w:val="99"/>
    <w:semiHidden/>
    <w:rsid w:val="00384205"/>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03215">
      <w:bodyDiv w:val="1"/>
      <w:marLeft w:val="0"/>
      <w:marRight w:val="0"/>
      <w:marTop w:val="0"/>
      <w:marBottom w:val="0"/>
      <w:divBdr>
        <w:top w:val="none" w:sz="0" w:space="0" w:color="auto"/>
        <w:left w:val="none" w:sz="0" w:space="0" w:color="auto"/>
        <w:bottom w:val="none" w:sz="0" w:space="0" w:color="auto"/>
        <w:right w:val="none" w:sz="0" w:space="0" w:color="auto"/>
      </w:divBdr>
    </w:div>
    <w:div w:id="312608166">
      <w:bodyDiv w:val="1"/>
      <w:marLeft w:val="0"/>
      <w:marRight w:val="0"/>
      <w:marTop w:val="0"/>
      <w:marBottom w:val="0"/>
      <w:divBdr>
        <w:top w:val="none" w:sz="0" w:space="0" w:color="auto"/>
        <w:left w:val="none" w:sz="0" w:space="0" w:color="auto"/>
        <w:bottom w:val="none" w:sz="0" w:space="0" w:color="auto"/>
        <w:right w:val="none" w:sz="0" w:space="0" w:color="auto"/>
      </w:divBdr>
    </w:div>
    <w:div w:id="176869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www.ilo.org/global/topics/decent-work/lang--en/index.htm"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arcontacts.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47107-066F-4230-8BC7-612A5095A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2440</TotalTime>
  <Pages>9</Pages>
  <Words>3327</Words>
  <Characters>18969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Ministry of Foreign Affairs and Trade</Company>
  <LinksUpToDate>false</LinksUpToDate>
  <CharactersWithSpaces>22252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HODDER, Emma (PACREG)</dc:creator>
  <cp:keywords/>
  <dc:description/>
  <cp:lastModifiedBy>Lara Manarangi-Trott</cp:lastModifiedBy>
  <cp:revision>31</cp:revision>
  <cp:lastPrinted>2022-07-19T06:56:00Z</cp:lastPrinted>
  <dcterms:created xsi:type="dcterms:W3CDTF">2022-04-27T01:40:00Z</dcterms:created>
  <dcterms:modified xsi:type="dcterms:W3CDTF">2022-07-19T06:56:00Z</dcterms:modified>
</cp:coreProperties>
</file>